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934718" w14:textId="4E5E83F4" w:rsidR="001B1226" w:rsidRPr="00A4338B" w:rsidRDefault="001B1226" w:rsidP="001B1226">
      <w:pPr>
        <w:pStyle w:val="ManualHeading2"/>
        <w:numPr>
          <w:ilvl w:val="0"/>
          <w:numId w:val="0"/>
        </w:numPr>
        <w:ind w:left="851" w:hanging="851"/>
        <w:rPr>
          <w:lang w:val="en-GB"/>
        </w:rPr>
      </w:pPr>
      <w:bookmarkStart w:id="0" w:name="_GoBack"/>
      <w:bookmarkEnd w:id="0"/>
      <w:r w:rsidRPr="00A4338B">
        <w:rPr>
          <w:i/>
          <w:lang w:val="en-GB"/>
        </w:rPr>
        <w:t>S.22.01 — Impact of long</w:t>
      </w:r>
      <w:ins w:id="1" w:author="Author">
        <w:r w:rsidR="00A912C0" w:rsidRPr="00A4338B">
          <w:rPr>
            <w:i/>
            <w:lang w:val="en-GB"/>
          </w:rPr>
          <w:t>-</w:t>
        </w:r>
      </w:ins>
      <w:del w:id="2" w:author="Author">
        <w:r w:rsidRPr="00A4338B" w:rsidDel="00A912C0">
          <w:rPr>
            <w:i/>
            <w:lang w:val="en-GB"/>
          </w:rPr>
          <w:delText xml:space="preserve"> </w:delText>
        </w:r>
      </w:del>
      <w:r w:rsidRPr="00A4338B">
        <w:rPr>
          <w:i/>
          <w:lang w:val="en-GB"/>
        </w:rPr>
        <w:t>term guarantees measures and transitionals</w:t>
      </w:r>
    </w:p>
    <w:p w14:paraId="0B1B6D37" w14:textId="77777777" w:rsidR="001B1226" w:rsidRPr="00A4338B" w:rsidRDefault="001B1226" w:rsidP="001B1226">
      <w:pPr>
        <w:rPr>
          <w:lang w:val="en-GB"/>
        </w:rPr>
      </w:pPr>
      <w:r w:rsidRPr="00A4338B">
        <w:rPr>
          <w:i/>
          <w:lang w:val="en-GB"/>
        </w:rPr>
        <w:t>General comments:</w:t>
      </w:r>
    </w:p>
    <w:p w14:paraId="36399672" w14:textId="77777777" w:rsidR="001B1226" w:rsidRPr="00A4338B" w:rsidRDefault="001B1226" w:rsidP="001B1226">
      <w:pPr>
        <w:rPr>
          <w:lang w:val="en-GB"/>
        </w:rPr>
      </w:pPr>
      <w:r w:rsidRPr="00A4338B">
        <w:rPr>
          <w:lang w:val="en-GB"/>
        </w:rPr>
        <w:t>This section relates to annual submission of information for groups.</w:t>
      </w:r>
    </w:p>
    <w:p w14:paraId="5A4D677B" w14:textId="53266A6B" w:rsidR="001B1226" w:rsidRPr="00A4338B" w:rsidRDefault="001B1226" w:rsidP="001B1226">
      <w:pPr>
        <w:rPr>
          <w:lang w:val="en-GB"/>
        </w:rPr>
      </w:pPr>
      <w:r w:rsidRPr="00A4338B">
        <w:rPr>
          <w:lang w:val="en-GB"/>
        </w:rPr>
        <w:t>This template is relevant when at least one long</w:t>
      </w:r>
      <w:ins w:id="3" w:author="Author">
        <w:r w:rsidR="00A912C0" w:rsidRPr="00A4338B">
          <w:rPr>
            <w:lang w:val="en-GB"/>
          </w:rPr>
          <w:t>-</w:t>
        </w:r>
      </w:ins>
      <w:del w:id="4" w:author="Author">
        <w:r w:rsidRPr="00A4338B" w:rsidDel="00A912C0">
          <w:rPr>
            <w:lang w:val="en-GB"/>
          </w:rPr>
          <w:delText xml:space="preserve"> </w:delText>
        </w:r>
      </w:del>
      <w:r w:rsidRPr="00A4338B">
        <w:rPr>
          <w:lang w:val="en-GB"/>
        </w:rPr>
        <w:t>term guarantee measure or transitional is used by any undertaking within the scope of group supervision.</w:t>
      </w:r>
    </w:p>
    <w:p w14:paraId="6687D23E" w14:textId="016B5390" w:rsidR="001B1226" w:rsidRPr="00A4338B" w:rsidRDefault="001B1226" w:rsidP="001B1226">
      <w:pPr>
        <w:rPr>
          <w:lang w:val="en-GB"/>
        </w:rPr>
      </w:pPr>
      <w:r w:rsidRPr="00A4338B">
        <w:rPr>
          <w:lang w:val="en-GB"/>
        </w:rPr>
        <w:t>This template shall reflect the impact on the financial positions when no transitional is used and each LTG measures or transitional is set to zero. For that purpose, a step–by–step approach should be followed taking out each transitional and LTG measure one by one and without recalculating the impact of the remaining measures after each step. As it is possible within a group for both types of transitional measure to be applied the template follows a cumulative step by step approach. </w:t>
      </w:r>
      <w:r w:rsidR="001346F1" w:rsidRPr="00A4338B">
        <w:rPr>
          <w:lang w:val="en-GB"/>
        </w:rPr>
        <w:t xml:space="preserve"> </w:t>
      </w:r>
    </w:p>
    <w:p w14:paraId="03997855" w14:textId="77777777" w:rsidR="001B1226" w:rsidRPr="00A4338B" w:rsidRDefault="001B1226" w:rsidP="001B1226">
      <w:pPr>
        <w:rPr>
          <w:lang w:val="en-GB"/>
        </w:rPr>
      </w:pPr>
      <w:r w:rsidRPr="00A4338B">
        <w:rPr>
          <w:lang w:val="en-GB"/>
        </w:rPr>
        <w:t>The impacts need to be reported positive if they increase the amount of the item being reported and negative if they decrease the amount of the item (e.g. if amount of SCR increases or if amount of Own Funds increases then positive values shall be reported).</w:t>
      </w:r>
    </w:p>
    <w:p w14:paraId="31AA0642" w14:textId="77777777" w:rsidR="001B1226" w:rsidRPr="00A4338B" w:rsidRDefault="001B1226" w:rsidP="001B1226">
      <w:pPr>
        <w:rPr>
          <w:lang w:val="en-GB"/>
        </w:rPr>
      </w:pPr>
      <w:r w:rsidRPr="00A4338B">
        <w:rPr>
          <w:lang w:val="en-GB"/>
        </w:rPr>
        <w:t>The amounts reported in this template shall be net of Intra Group Transactions.</w:t>
      </w:r>
    </w:p>
    <w:tbl>
      <w:tblPr>
        <w:tblW w:w="9286" w:type="dxa"/>
        <w:tblLayout w:type="fixed"/>
        <w:tblLook w:val="0000" w:firstRow="0" w:lastRow="0" w:firstColumn="0" w:lastColumn="0" w:noHBand="0" w:noVBand="0"/>
      </w:tblPr>
      <w:tblGrid>
        <w:gridCol w:w="1671"/>
        <w:gridCol w:w="1858"/>
        <w:gridCol w:w="5757"/>
      </w:tblGrid>
      <w:tr w:rsidR="001B1226" w:rsidRPr="00A4338B" w14:paraId="1CCA2FA9" w14:textId="77777777" w:rsidTr="00B1430F">
        <w:tc>
          <w:tcPr>
            <w:tcW w:w="1671" w:type="dxa"/>
            <w:tcBorders>
              <w:top w:val="single" w:sz="2" w:space="0" w:color="auto"/>
              <w:left w:val="single" w:sz="2" w:space="0" w:color="auto"/>
              <w:bottom w:val="single" w:sz="2" w:space="0" w:color="auto"/>
              <w:right w:val="single" w:sz="2" w:space="0" w:color="auto"/>
            </w:tcBorders>
          </w:tcPr>
          <w:p w14:paraId="62BEE05A" w14:textId="77777777" w:rsidR="001B1226" w:rsidRPr="00A4338B" w:rsidRDefault="001B1226" w:rsidP="001346F1">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4FB1B662" w14:textId="77777777" w:rsidR="001B1226" w:rsidRPr="00A4338B" w:rsidRDefault="001B1226" w:rsidP="001346F1">
            <w:pPr>
              <w:pStyle w:val="NormalCentered"/>
              <w:rPr>
                <w:lang w:val="en-GB"/>
              </w:rPr>
            </w:pPr>
            <w:r w:rsidRPr="00A4338B">
              <w:rPr>
                <w:i/>
                <w:iCs/>
                <w:lang w:val="en-GB"/>
              </w:rPr>
              <w:t>ITEM</w:t>
            </w:r>
          </w:p>
        </w:tc>
        <w:tc>
          <w:tcPr>
            <w:tcW w:w="5757" w:type="dxa"/>
            <w:tcBorders>
              <w:top w:val="single" w:sz="2" w:space="0" w:color="auto"/>
              <w:left w:val="single" w:sz="2" w:space="0" w:color="auto"/>
              <w:bottom w:val="single" w:sz="2" w:space="0" w:color="auto"/>
              <w:right w:val="single" w:sz="2" w:space="0" w:color="auto"/>
            </w:tcBorders>
          </w:tcPr>
          <w:p w14:paraId="6FAEB7B3" w14:textId="77777777" w:rsidR="001B1226" w:rsidRPr="00A4338B" w:rsidRDefault="001B1226" w:rsidP="001346F1">
            <w:pPr>
              <w:pStyle w:val="NormalCentered"/>
              <w:rPr>
                <w:lang w:val="en-GB"/>
              </w:rPr>
            </w:pPr>
            <w:r w:rsidRPr="00A4338B">
              <w:rPr>
                <w:i/>
                <w:iCs/>
                <w:lang w:val="en-GB"/>
              </w:rPr>
              <w:t>INSTRUCTIONS</w:t>
            </w:r>
          </w:p>
        </w:tc>
      </w:tr>
      <w:tr w:rsidR="001B1226" w:rsidRPr="00A4338B" w14:paraId="66CCFB84" w14:textId="77777777" w:rsidTr="00B1430F">
        <w:tc>
          <w:tcPr>
            <w:tcW w:w="1671" w:type="dxa"/>
            <w:tcBorders>
              <w:top w:val="single" w:sz="2" w:space="0" w:color="auto"/>
              <w:left w:val="single" w:sz="2" w:space="0" w:color="auto"/>
              <w:bottom w:val="single" w:sz="2" w:space="0" w:color="auto"/>
              <w:right w:val="single" w:sz="2" w:space="0" w:color="auto"/>
            </w:tcBorders>
          </w:tcPr>
          <w:p w14:paraId="139333F3" w14:textId="77777777" w:rsidR="001B1226" w:rsidRPr="00A4338B" w:rsidRDefault="001B1226" w:rsidP="001346F1">
            <w:pPr>
              <w:pStyle w:val="NormalLeft"/>
              <w:rPr>
                <w:lang w:val="en-GB"/>
              </w:rPr>
            </w:pPr>
            <w:r w:rsidRPr="00A4338B">
              <w:rPr>
                <w:lang w:val="en-GB"/>
              </w:rPr>
              <w:t>C0010/R0010</w:t>
            </w:r>
          </w:p>
        </w:tc>
        <w:tc>
          <w:tcPr>
            <w:tcW w:w="1858" w:type="dxa"/>
            <w:tcBorders>
              <w:top w:val="single" w:sz="2" w:space="0" w:color="auto"/>
              <w:left w:val="single" w:sz="2" w:space="0" w:color="auto"/>
              <w:bottom w:val="single" w:sz="2" w:space="0" w:color="auto"/>
              <w:right w:val="single" w:sz="2" w:space="0" w:color="auto"/>
            </w:tcBorders>
          </w:tcPr>
          <w:p w14:paraId="113CA4AE" w14:textId="77777777" w:rsidR="001B1226" w:rsidRPr="00A4338B" w:rsidRDefault="001B1226" w:rsidP="001346F1">
            <w:pPr>
              <w:pStyle w:val="NormalLeft"/>
              <w:rPr>
                <w:lang w:val="en-GB"/>
              </w:rPr>
            </w:pPr>
            <w:r w:rsidRPr="00A4338B">
              <w:rPr>
                <w:lang w:val="en-GB"/>
              </w:rPr>
              <w:t>Amount with LTG measures and transitionals — Technical Provisions</w:t>
            </w:r>
          </w:p>
        </w:tc>
        <w:tc>
          <w:tcPr>
            <w:tcW w:w="5757" w:type="dxa"/>
            <w:tcBorders>
              <w:top w:val="single" w:sz="2" w:space="0" w:color="auto"/>
              <w:left w:val="single" w:sz="2" w:space="0" w:color="auto"/>
              <w:bottom w:val="single" w:sz="2" w:space="0" w:color="auto"/>
              <w:right w:val="single" w:sz="2" w:space="0" w:color="auto"/>
            </w:tcBorders>
          </w:tcPr>
          <w:p w14:paraId="5E8671EA" w14:textId="71610884" w:rsidR="001B1226" w:rsidRPr="00A4338B" w:rsidRDefault="001B1226" w:rsidP="001346F1">
            <w:pPr>
              <w:pStyle w:val="NormalLeft"/>
              <w:rPr>
                <w:lang w:val="en-GB"/>
              </w:rPr>
            </w:pPr>
            <w:r w:rsidRPr="00A4338B">
              <w:rPr>
                <w:lang w:val="en-GB"/>
              </w:rPr>
              <w:t>Total amount of gross technical provisions including long</w:t>
            </w:r>
            <w:ins w:id="5" w:author="Author">
              <w:r w:rsidR="00A4338B" w:rsidRPr="00A4338B">
                <w:rPr>
                  <w:lang w:val="en-GB"/>
                </w:rPr>
                <w:t>-</w:t>
              </w:r>
            </w:ins>
            <w:del w:id="6" w:author="Author">
              <w:r w:rsidRPr="00A4338B" w:rsidDel="00A4338B">
                <w:rPr>
                  <w:lang w:val="en-GB"/>
                </w:rPr>
                <w:delText xml:space="preserve"> </w:delText>
              </w:r>
            </w:del>
            <w:r w:rsidRPr="00A4338B">
              <w:rPr>
                <w:lang w:val="en-GB"/>
              </w:rPr>
              <w:t>term guarantee measures and transitional measures</w:t>
            </w:r>
          </w:p>
        </w:tc>
      </w:tr>
      <w:tr w:rsidR="001B1226" w:rsidRPr="00A4338B" w14:paraId="79319350" w14:textId="77777777" w:rsidTr="00B1430F">
        <w:tc>
          <w:tcPr>
            <w:tcW w:w="1671" w:type="dxa"/>
            <w:tcBorders>
              <w:top w:val="single" w:sz="2" w:space="0" w:color="auto"/>
              <w:left w:val="single" w:sz="2" w:space="0" w:color="auto"/>
              <w:bottom w:val="single" w:sz="2" w:space="0" w:color="auto"/>
              <w:right w:val="single" w:sz="2" w:space="0" w:color="auto"/>
            </w:tcBorders>
          </w:tcPr>
          <w:p w14:paraId="60D9EB2A" w14:textId="77777777" w:rsidR="001B1226" w:rsidRPr="00A4338B" w:rsidRDefault="001B1226" w:rsidP="001346F1">
            <w:pPr>
              <w:pStyle w:val="NormalLeft"/>
              <w:rPr>
                <w:lang w:val="en-GB"/>
              </w:rPr>
            </w:pPr>
            <w:r w:rsidRPr="00A4338B">
              <w:rPr>
                <w:lang w:val="en-GB"/>
              </w:rPr>
              <w:t>C0020/R0010</w:t>
            </w:r>
          </w:p>
        </w:tc>
        <w:tc>
          <w:tcPr>
            <w:tcW w:w="1858" w:type="dxa"/>
            <w:tcBorders>
              <w:top w:val="single" w:sz="2" w:space="0" w:color="auto"/>
              <w:left w:val="single" w:sz="2" w:space="0" w:color="auto"/>
              <w:bottom w:val="single" w:sz="2" w:space="0" w:color="auto"/>
              <w:right w:val="single" w:sz="2" w:space="0" w:color="auto"/>
            </w:tcBorders>
          </w:tcPr>
          <w:p w14:paraId="231F9FE6" w14:textId="77777777" w:rsidR="001B1226" w:rsidRPr="00A4338B" w:rsidRDefault="001B1226" w:rsidP="001346F1">
            <w:pPr>
              <w:pStyle w:val="NormalLeft"/>
              <w:rPr>
                <w:lang w:val="en-GB"/>
              </w:rPr>
            </w:pPr>
            <w:r w:rsidRPr="00A4338B">
              <w:rPr>
                <w:lang w:val="en-GB"/>
              </w:rPr>
              <w:t>Without transitional on technical provisions — Technical Provisions</w:t>
            </w:r>
          </w:p>
        </w:tc>
        <w:tc>
          <w:tcPr>
            <w:tcW w:w="5757" w:type="dxa"/>
            <w:tcBorders>
              <w:top w:val="single" w:sz="2" w:space="0" w:color="auto"/>
              <w:left w:val="single" w:sz="2" w:space="0" w:color="auto"/>
              <w:bottom w:val="single" w:sz="2" w:space="0" w:color="auto"/>
              <w:right w:val="single" w:sz="2" w:space="0" w:color="auto"/>
            </w:tcBorders>
          </w:tcPr>
          <w:p w14:paraId="0F45F4C7" w14:textId="7A5EF815" w:rsidR="001B1226" w:rsidRPr="00A4338B" w:rsidRDefault="001B1226" w:rsidP="001346F1">
            <w:pPr>
              <w:pStyle w:val="NormalLeft"/>
              <w:rPr>
                <w:lang w:val="en-GB"/>
              </w:rPr>
            </w:pPr>
            <w:r w:rsidRPr="00A4338B">
              <w:rPr>
                <w:lang w:val="en-GB"/>
              </w:rPr>
              <w:t>Total amount of gross technical provisions without the adjustment due to the transitional deduction to technical provisions, but keeping adjustments due to the volatility adjustment and the matching adjustment.</w:t>
            </w:r>
          </w:p>
          <w:p w14:paraId="09CC2EF1" w14:textId="43E2F901" w:rsidR="001B1226" w:rsidRPr="00A4338B" w:rsidRDefault="001B1226" w:rsidP="001346F1">
            <w:pPr>
              <w:pStyle w:val="NormalLeft"/>
              <w:rPr>
                <w:lang w:val="en-GB"/>
              </w:rPr>
            </w:pPr>
            <w:r w:rsidRPr="00A4338B">
              <w:rPr>
                <w:lang w:val="en-GB"/>
              </w:rPr>
              <w:t>If transitional deduction to technical provisions is not applicable report the same amount as in C0010. </w:t>
            </w:r>
            <w:r w:rsidR="001346F1" w:rsidRPr="00A4338B">
              <w:rPr>
                <w:lang w:val="en-GB"/>
              </w:rPr>
              <w:t xml:space="preserve"> </w:t>
            </w:r>
          </w:p>
        </w:tc>
      </w:tr>
      <w:tr w:rsidR="001B1226" w:rsidRPr="00A4338B" w14:paraId="53830170" w14:textId="77777777" w:rsidTr="00B1430F">
        <w:tc>
          <w:tcPr>
            <w:tcW w:w="1671" w:type="dxa"/>
            <w:tcBorders>
              <w:top w:val="single" w:sz="2" w:space="0" w:color="auto"/>
              <w:left w:val="single" w:sz="2" w:space="0" w:color="auto"/>
              <w:bottom w:val="single" w:sz="2" w:space="0" w:color="auto"/>
              <w:right w:val="single" w:sz="2" w:space="0" w:color="auto"/>
            </w:tcBorders>
          </w:tcPr>
          <w:p w14:paraId="7DED5400" w14:textId="77777777" w:rsidR="001B1226" w:rsidRPr="00A4338B" w:rsidRDefault="001B1226" w:rsidP="001346F1">
            <w:pPr>
              <w:pStyle w:val="NormalLeft"/>
              <w:rPr>
                <w:lang w:val="en-GB"/>
              </w:rPr>
            </w:pPr>
            <w:r w:rsidRPr="00A4338B">
              <w:rPr>
                <w:lang w:val="en-GB"/>
              </w:rPr>
              <w:t>C0030/R0010</w:t>
            </w:r>
          </w:p>
        </w:tc>
        <w:tc>
          <w:tcPr>
            <w:tcW w:w="1858" w:type="dxa"/>
            <w:tcBorders>
              <w:top w:val="single" w:sz="2" w:space="0" w:color="auto"/>
              <w:left w:val="single" w:sz="2" w:space="0" w:color="auto"/>
              <w:bottom w:val="single" w:sz="2" w:space="0" w:color="auto"/>
              <w:right w:val="single" w:sz="2" w:space="0" w:color="auto"/>
            </w:tcBorders>
          </w:tcPr>
          <w:p w14:paraId="14BC9297" w14:textId="77777777" w:rsidR="001B1226" w:rsidRPr="00A4338B" w:rsidRDefault="001B1226" w:rsidP="001346F1">
            <w:pPr>
              <w:pStyle w:val="NormalLeft"/>
              <w:rPr>
                <w:lang w:val="en-GB"/>
              </w:rPr>
            </w:pPr>
            <w:r w:rsidRPr="00A4338B">
              <w:rPr>
                <w:lang w:val="en-GB"/>
              </w:rPr>
              <w:t>Impact of transitional on technical provisions — Technical provisions</w:t>
            </w:r>
          </w:p>
        </w:tc>
        <w:tc>
          <w:tcPr>
            <w:tcW w:w="5757" w:type="dxa"/>
            <w:tcBorders>
              <w:top w:val="single" w:sz="2" w:space="0" w:color="auto"/>
              <w:left w:val="single" w:sz="2" w:space="0" w:color="auto"/>
              <w:bottom w:val="single" w:sz="2" w:space="0" w:color="auto"/>
              <w:right w:val="single" w:sz="2" w:space="0" w:color="auto"/>
            </w:tcBorders>
          </w:tcPr>
          <w:p w14:paraId="215077CF" w14:textId="33ADA599" w:rsidR="001B1226" w:rsidRPr="00A4338B" w:rsidRDefault="001B1226" w:rsidP="001346F1">
            <w:pPr>
              <w:pStyle w:val="NormalLeft"/>
              <w:rPr>
                <w:lang w:val="en-GB"/>
              </w:rPr>
            </w:pPr>
            <w:r w:rsidRPr="00A4338B">
              <w:rPr>
                <w:lang w:val="en-GB"/>
              </w:rPr>
              <w:t>Amount of the adjustment to the gross technical provisions due to the application of the transitional deduction to technical provisions.</w:t>
            </w:r>
          </w:p>
          <w:p w14:paraId="27110895" w14:textId="77777777" w:rsidR="001B1226" w:rsidRPr="00A4338B" w:rsidRDefault="001B1226" w:rsidP="001346F1">
            <w:pPr>
              <w:pStyle w:val="NormalLeft"/>
              <w:rPr>
                <w:lang w:val="en-GB"/>
              </w:rPr>
            </w:pPr>
            <w:r w:rsidRPr="00A4338B">
              <w:rPr>
                <w:lang w:val="en-GB"/>
              </w:rPr>
              <w:t>It shall be the difference between the technical provisions without transitional deduction to technical provisions and the technical provisions with LTG and transitional measures.</w:t>
            </w:r>
          </w:p>
        </w:tc>
      </w:tr>
      <w:tr w:rsidR="001B1226" w:rsidRPr="00A4338B" w14:paraId="5AF5CF3B" w14:textId="77777777" w:rsidTr="00B1430F">
        <w:tc>
          <w:tcPr>
            <w:tcW w:w="1671" w:type="dxa"/>
            <w:tcBorders>
              <w:top w:val="single" w:sz="2" w:space="0" w:color="auto"/>
              <w:left w:val="single" w:sz="2" w:space="0" w:color="auto"/>
              <w:bottom w:val="single" w:sz="2" w:space="0" w:color="auto"/>
              <w:right w:val="single" w:sz="2" w:space="0" w:color="auto"/>
            </w:tcBorders>
          </w:tcPr>
          <w:p w14:paraId="63DB0033" w14:textId="77777777" w:rsidR="001B1226" w:rsidRPr="00A4338B" w:rsidRDefault="001B1226" w:rsidP="001346F1">
            <w:pPr>
              <w:pStyle w:val="NormalLeft"/>
              <w:rPr>
                <w:lang w:val="en-GB"/>
              </w:rPr>
            </w:pPr>
            <w:r w:rsidRPr="00A4338B">
              <w:rPr>
                <w:lang w:val="en-GB"/>
              </w:rPr>
              <w:t>C0040/R0010</w:t>
            </w:r>
          </w:p>
        </w:tc>
        <w:tc>
          <w:tcPr>
            <w:tcW w:w="1858" w:type="dxa"/>
            <w:tcBorders>
              <w:top w:val="single" w:sz="2" w:space="0" w:color="auto"/>
              <w:left w:val="single" w:sz="2" w:space="0" w:color="auto"/>
              <w:bottom w:val="single" w:sz="2" w:space="0" w:color="auto"/>
              <w:right w:val="single" w:sz="2" w:space="0" w:color="auto"/>
            </w:tcBorders>
          </w:tcPr>
          <w:p w14:paraId="63A38E8D" w14:textId="77777777" w:rsidR="001B1226" w:rsidRPr="00A4338B" w:rsidRDefault="001B1226" w:rsidP="001346F1">
            <w:pPr>
              <w:pStyle w:val="NormalLeft"/>
              <w:rPr>
                <w:lang w:val="en-GB"/>
              </w:rPr>
            </w:pPr>
            <w:r w:rsidRPr="00A4338B">
              <w:rPr>
                <w:lang w:val="en-GB"/>
              </w:rPr>
              <w:t>Without transitional on interest rate — Technical Provisions</w:t>
            </w:r>
          </w:p>
        </w:tc>
        <w:tc>
          <w:tcPr>
            <w:tcW w:w="5757" w:type="dxa"/>
            <w:tcBorders>
              <w:top w:val="single" w:sz="2" w:space="0" w:color="auto"/>
              <w:left w:val="single" w:sz="2" w:space="0" w:color="auto"/>
              <w:bottom w:val="single" w:sz="2" w:space="0" w:color="auto"/>
              <w:right w:val="single" w:sz="2" w:space="0" w:color="auto"/>
            </w:tcBorders>
          </w:tcPr>
          <w:p w14:paraId="14A091E4" w14:textId="3D45C26D" w:rsidR="001B1226" w:rsidRPr="00A4338B" w:rsidRDefault="001B1226" w:rsidP="001346F1">
            <w:pPr>
              <w:pStyle w:val="NormalLeft"/>
              <w:rPr>
                <w:lang w:val="en-GB"/>
              </w:rPr>
            </w:pPr>
            <w:r w:rsidRPr="00A4338B">
              <w:rPr>
                <w:lang w:val="en-GB"/>
              </w:rPr>
              <w:t>Total amount of gross technical provisions without the adjustment due to the transitional adjustment to the relevant risk-free interest rate term structure, but keeping adjustments due to the volatility adjustment and the matching adjustment.</w:t>
            </w:r>
          </w:p>
          <w:p w14:paraId="6F09830F" w14:textId="6943E0DC" w:rsidR="001B1226" w:rsidRPr="00A4338B" w:rsidRDefault="001B1226" w:rsidP="001346F1">
            <w:pPr>
              <w:pStyle w:val="NormalLeft"/>
              <w:rPr>
                <w:lang w:val="en-GB"/>
              </w:rPr>
            </w:pPr>
            <w:r w:rsidRPr="00A4338B">
              <w:rPr>
                <w:lang w:val="en-GB"/>
              </w:rPr>
              <w:lastRenderedPageBreak/>
              <w:t>If transitional adjustment to the relevant risk-free interest rate term structure is not applicable report the same amount as in C0020. </w:t>
            </w:r>
            <w:r w:rsidR="001346F1" w:rsidRPr="00A4338B">
              <w:rPr>
                <w:lang w:val="en-GB"/>
              </w:rPr>
              <w:t xml:space="preserve"> </w:t>
            </w:r>
          </w:p>
        </w:tc>
      </w:tr>
      <w:tr w:rsidR="001B1226" w:rsidRPr="00A4338B" w14:paraId="698C71DF" w14:textId="77777777" w:rsidTr="00B1430F">
        <w:tc>
          <w:tcPr>
            <w:tcW w:w="1671" w:type="dxa"/>
            <w:tcBorders>
              <w:top w:val="single" w:sz="2" w:space="0" w:color="auto"/>
              <w:left w:val="single" w:sz="2" w:space="0" w:color="auto"/>
              <w:bottom w:val="single" w:sz="2" w:space="0" w:color="auto"/>
              <w:right w:val="single" w:sz="2" w:space="0" w:color="auto"/>
            </w:tcBorders>
          </w:tcPr>
          <w:p w14:paraId="231C0325" w14:textId="77777777" w:rsidR="001B1226" w:rsidRPr="00A4338B" w:rsidRDefault="001B1226" w:rsidP="001346F1">
            <w:pPr>
              <w:pStyle w:val="NormalLeft"/>
              <w:rPr>
                <w:lang w:val="en-GB"/>
              </w:rPr>
            </w:pPr>
            <w:r w:rsidRPr="00A4338B">
              <w:rPr>
                <w:lang w:val="en-GB"/>
              </w:rPr>
              <w:lastRenderedPageBreak/>
              <w:t>C0050/R0010</w:t>
            </w:r>
          </w:p>
        </w:tc>
        <w:tc>
          <w:tcPr>
            <w:tcW w:w="1858" w:type="dxa"/>
            <w:tcBorders>
              <w:top w:val="single" w:sz="2" w:space="0" w:color="auto"/>
              <w:left w:val="single" w:sz="2" w:space="0" w:color="auto"/>
              <w:bottom w:val="single" w:sz="2" w:space="0" w:color="auto"/>
              <w:right w:val="single" w:sz="2" w:space="0" w:color="auto"/>
            </w:tcBorders>
          </w:tcPr>
          <w:p w14:paraId="04B16DD3" w14:textId="77777777" w:rsidR="001B1226" w:rsidRPr="00A4338B" w:rsidRDefault="001B1226" w:rsidP="001346F1">
            <w:pPr>
              <w:pStyle w:val="NormalLeft"/>
              <w:rPr>
                <w:lang w:val="en-GB"/>
              </w:rPr>
            </w:pPr>
            <w:r w:rsidRPr="00A4338B">
              <w:rPr>
                <w:lang w:val="en-GB"/>
              </w:rPr>
              <w:t>Impact of transitional on interest rate — Technical provisions</w:t>
            </w:r>
          </w:p>
        </w:tc>
        <w:tc>
          <w:tcPr>
            <w:tcW w:w="5757" w:type="dxa"/>
            <w:tcBorders>
              <w:top w:val="single" w:sz="2" w:space="0" w:color="auto"/>
              <w:left w:val="single" w:sz="2" w:space="0" w:color="auto"/>
              <w:bottom w:val="single" w:sz="2" w:space="0" w:color="auto"/>
              <w:right w:val="single" w:sz="2" w:space="0" w:color="auto"/>
            </w:tcBorders>
          </w:tcPr>
          <w:p w14:paraId="25CEE0CA" w14:textId="4C12FEB8" w:rsidR="001B1226" w:rsidRPr="00A4338B" w:rsidRDefault="001B1226" w:rsidP="001346F1">
            <w:pPr>
              <w:pStyle w:val="NormalLeft"/>
              <w:rPr>
                <w:lang w:val="en-GB"/>
              </w:rPr>
            </w:pPr>
            <w:r w:rsidRPr="00A4338B">
              <w:rPr>
                <w:lang w:val="en-GB"/>
              </w:rPr>
              <w:t>Amount of the adjustment to the gross technical provisions due to the application of the transitional adjustment to the relevant risk-free interest rate term structure.</w:t>
            </w:r>
          </w:p>
          <w:p w14:paraId="0C927483" w14:textId="77777777" w:rsidR="001B1226" w:rsidRPr="00A4338B" w:rsidRDefault="001B1226" w:rsidP="001346F1">
            <w:pPr>
              <w:pStyle w:val="NormalLeft"/>
              <w:rPr>
                <w:lang w:val="en-GB"/>
              </w:rPr>
            </w:pPr>
            <w:r w:rsidRPr="00A4338B">
              <w:rPr>
                <w:lang w:val="en-GB"/>
              </w:rPr>
              <w:t>It shall be the difference between the technical provisions without transitional adjustment to the relevant risk-free interest rate term structure and the technical provisions with LTG and transitional measures.</w:t>
            </w:r>
          </w:p>
        </w:tc>
      </w:tr>
      <w:tr w:rsidR="001B1226" w:rsidRPr="00A4338B" w14:paraId="31856ECD" w14:textId="77777777" w:rsidTr="00B1430F">
        <w:tc>
          <w:tcPr>
            <w:tcW w:w="1671" w:type="dxa"/>
            <w:tcBorders>
              <w:top w:val="single" w:sz="2" w:space="0" w:color="auto"/>
              <w:left w:val="single" w:sz="2" w:space="0" w:color="auto"/>
              <w:bottom w:val="single" w:sz="2" w:space="0" w:color="auto"/>
              <w:right w:val="single" w:sz="2" w:space="0" w:color="auto"/>
            </w:tcBorders>
          </w:tcPr>
          <w:p w14:paraId="4BF95F43" w14:textId="77777777" w:rsidR="001B1226" w:rsidRPr="00A4338B" w:rsidRDefault="001B1226" w:rsidP="001346F1">
            <w:pPr>
              <w:pStyle w:val="NormalLeft"/>
              <w:rPr>
                <w:lang w:val="en-GB"/>
              </w:rPr>
            </w:pPr>
            <w:r w:rsidRPr="00A4338B">
              <w:rPr>
                <w:lang w:val="en-GB"/>
              </w:rPr>
              <w:t>C0060/R0010</w:t>
            </w:r>
          </w:p>
        </w:tc>
        <w:tc>
          <w:tcPr>
            <w:tcW w:w="1858" w:type="dxa"/>
            <w:tcBorders>
              <w:top w:val="single" w:sz="2" w:space="0" w:color="auto"/>
              <w:left w:val="single" w:sz="2" w:space="0" w:color="auto"/>
              <w:bottom w:val="single" w:sz="2" w:space="0" w:color="auto"/>
              <w:right w:val="single" w:sz="2" w:space="0" w:color="auto"/>
            </w:tcBorders>
          </w:tcPr>
          <w:p w14:paraId="38C872B8" w14:textId="77777777" w:rsidR="001B1226" w:rsidRPr="00A4338B" w:rsidRDefault="001B1226" w:rsidP="001346F1">
            <w:pPr>
              <w:pStyle w:val="NormalLeft"/>
              <w:rPr>
                <w:lang w:val="en-GB"/>
              </w:rPr>
            </w:pPr>
            <w:r w:rsidRPr="00A4338B">
              <w:rPr>
                <w:lang w:val="en-GB"/>
              </w:rPr>
              <w:t>Without volatility adjustment and without other transitional measures — Technical Provisions</w:t>
            </w:r>
          </w:p>
        </w:tc>
        <w:tc>
          <w:tcPr>
            <w:tcW w:w="5757" w:type="dxa"/>
            <w:tcBorders>
              <w:top w:val="single" w:sz="2" w:space="0" w:color="auto"/>
              <w:left w:val="single" w:sz="2" w:space="0" w:color="auto"/>
              <w:bottom w:val="single" w:sz="2" w:space="0" w:color="auto"/>
              <w:right w:val="single" w:sz="2" w:space="0" w:color="auto"/>
            </w:tcBorders>
          </w:tcPr>
          <w:p w14:paraId="7CE5CD77" w14:textId="64004E58" w:rsidR="001B1226" w:rsidRPr="00A4338B" w:rsidRDefault="001B1226" w:rsidP="001346F1">
            <w:pPr>
              <w:pStyle w:val="NormalLeft"/>
              <w:rPr>
                <w:lang w:val="en-GB"/>
              </w:rPr>
            </w:pPr>
            <w:r w:rsidRPr="00A4338B">
              <w:rPr>
                <w:lang w:val="en-GB"/>
              </w:rPr>
              <w:t>Total amount of gross technical provisions without the adjustments due to the transitional deduction to technical provisions, the transitional adjustment to the relevant risk-free interest rate term structure and the volatility adjustment, but keeping adjustments due to the matching adjustment, if any.</w:t>
            </w:r>
          </w:p>
          <w:p w14:paraId="17083928" w14:textId="62EA0E7D" w:rsidR="001B1226" w:rsidRPr="00A4338B" w:rsidRDefault="001B1226" w:rsidP="001346F1">
            <w:pPr>
              <w:pStyle w:val="NormalLeft"/>
              <w:rPr>
                <w:lang w:val="en-GB"/>
              </w:rPr>
            </w:pPr>
            <w:r w:rsidRPr="00A4338B">
              <w:rPr>
                <w:lang w:val="en-GB"/>
              </w:rPr>
              <w:t>If volatility adjustment is not applicable report the same amount as in C0040. </w:t>
            </w:r>
            <w:r w:rsidR="001346F1" w:rsidRPr="00A4338B">
              <w:rPr>
                <w:lang w:val="en-GB"/>
              </w:rPr>
              <w:t xml:space="preserve"> </w:t>
            </w:r>
          </w:p>
        </w:tc>
      </w:tr>
      <w:tr w:rsidR="001B1226" w:rsidRPr="00A4338B" w14:paraId="1C68F821" w14:textId="77777777" w:rsidTr="00B1430F">
        <w:tc>
          <w:tcPr>
            <w:tcW w:w="1671" w:type="dxa"/>
            <w:tcBorders>
              <w:top w:val="single" w:sz="2" w:space="0" w:color="auto"/>
              <w:left w:val="single" w:sz="2" w:space="0" w:color="auto"/>
              <w:bottom w:val="single" w:sz="2" w:space="0" w:color="auto"/>
              <w:right w:val="single" w:sz="2" w:space="0" w:color="auto"/>
            </w:tcBorders>
          </w:tcPr>
          <w:p w14:paraId="66F87BF2" w14:textId="77777777" w:rsidR="001B1226" w:rsidRPr="00A4338B" w:rsidRDefault="001B1226" w:rsidP="001346F1">
            <w:pPr>
              <w:pStyle w:val="NormalLeft"/>
              <w:rPr>
                <w:lang w:val="en-GB"/>
              </w:rPr>
            </w:pPr>
            <w:r w:rsidRPr="00A4338B">
              <w:rPr>
                <w:lang w:val="en-GB"/>
              </w:rPr>
              <w:t>C0070/R0010</w:t>
            </w:r>
          </w:p>
        </w:tc>
        <w:tc>
          <w:tcPr>
            <w:tcW w:w="1858" w:type="dxa"/>
            <w:tcBorders>
              <w:top w:val="single" w:sz="2" w:space="0" w:color="auto"/>
              <w:left w:val="single" w:sz="2" w:space="0" w:color="auto"/>
              <w:bottom w:val="single" w:sz="2" w:space="0" w:color="auto"/>
              <w:right w:val="single" w:sz="2" w:space="0" w:color="auto"/>
            </w:tcBorders>
          </w:tcPr>
          <w:p w14:paraId="65B7EC12" w14:textId="77777777" w:rsidR="001B1226" w:rsidRPr="00A4338B" w:rsidRDefault="001B1226" w:rsidP="001346F1">
            <w:pPr>
              <w:pStyle w:val="NormalLeft"/>
              <w:rPr>
                <w:lang w:val="en-GB"/>
              </w:rPr>
            </w:pPr>
            <w:r w:rsidRPr="00A4338B">
              <w:rPr>
                <w:lang w:val="en-GB"/>
              </w:rPr>
              <w:t>Impact of volatility adjustment set to zero — Technical provisions</w:t>
            </w:r>
          </w:p>
        </w:tc>
        <w:tc>
          <w:tcPr>
            <w:tcW w:w="5757" w:type="dxa"/>
            <w:tcBorders>
              <w:top w:val="single" w:sz="2" w:space="0" w:color="auto"/>
              <w:left w:val="single" w:sz="2" w:space="0" w:color="auto"/>
              <w:bottom w:val="single" w:sz="2" w:space="0" w:color="auto"/>
              <w:right w:val="single" w:sz="2" w:space="0" w:color="auto"/>
            </w:tcBorders>
          </w:tcPr>
          <w:p w14:paraId="5BE863BA" w14:textId="0AE70882" w:rsidR="001B1226" w:rsidRPr="00A4338B" w:rsidRDefault="001B1226" w:rsidP="001346F1">
            <w:pPr>
              <w:pStyle w:val="NormalLeft"/>
              <w:rPr>
                <w:lang w:val="en-GB"/>
              </w:rPr>
            </w:pPr>
            <w:r w:rsidRPr="00A4338B">
              <w:rPr>
                <w:lang w:val="en-GB"/>
              </w:rPr>
              <w:t>Amount of the adjustment to the gross technical provisions due to the application of the volatility adjustment. It shall reflect the impact of setting the volatility adjustment to zero.</w:t>
            </w:r>
          </w:p>
          <w:p w14:paraId="7D46B3B4" w14:textId="77777777" w:rsidR="001B1226" w:rsidRPr="00A4338B" w:rsidRDefault="001B1226" w:rsidP="001346F1">
            <w:pPr>
              <w:pStyle w:val="NormalLeft"/>
              <w:rPr>
                <w:lang w:val="en-GB"/>
              </w:rPr>
            </w:pPr>
            <w:r w:rsidRPr="00A4338B">
              <w:rPr>
                <w:lang w:val="en-GB"/>
              </w:rPr>
              <w:t>It shall be the difference between the technical provisions without volatility adjustment and without other transitional measures and the maximum between the technical provisions reported under C0010, C0020 and C0040.</w:t>
            </w:r>
          </w:p>
        </w:tc>
      </w:tr>
      <w:tr w:rsidR="001B1226" w:rsidRPr="00A4338B" w14:paraId="61E1C067" w14:textId="77777777" w:rsidTr="00B1430F">
        <w:tc>
          <w:tcPr>
            <w:tcW w:w="1671" w:type="dxa"/>
            <w:tcBorders>
              <w:top w:val="single" w:sz="2" w:space="0" w:color="auto"/>
              <w:left w:val="single" w:sz="2" w:space="0" w:color="auto"/>
              <w:bottom w:val="single" w:sz="2" w:space="0" w:color="auto"/>
              <w:right w:val="single" w:sz="2" w:space="0" w:color="auto"/>
            </w:tcBorders>
          </w:tcPr>
          <w:p w14:paraId="0203C7A9" w14:textId="77777777" w:rsidR="001B1226" w:rsidRPr="00A4338B" w:rsidRDefault="001B1226" w:rsidP="001346F1">
            <w:pPr>
              <w:pStyle w:val="NormalLeft"/>
              <w:rPr>
                <w:lang w:val="en-GB"/>
              </w:rPr>
            </w:pPr>
            <w:r w:rsidRPr="00A4338B">
              <w:rPr>
                <w:lang w:val="en-GB"/>
              </w:rPr>
              <w:t>C0080/R0010</w:t>
            </w:r>
          </w:p>
        </w:tc>
        <w:tc>
          <w:tcPr>
            <w:tcW w:w="1858" w:type="dxa"/>
            <w:tcBorders>
              <w:top w:val="single" w:sz="2" w:space="0" w:color="auto"/>
              <w:left w:val="single" w:sz="2" w:space="0" w:color="auto"/>
              <w:bottom w:val="single" w:sz="2" w:space="0" w:color="auto"/>
              <w:right w:val="single" w:sz="2" w:space="0" w:color="auto"/>
            </w:tcBorders>
          </w:tcPr>
          <w:p w14:paraId="660F3E50" w14:textId="77777777" w:rsidR="001B1226" w:rsidRPr="00A4338B" w:rsidRDefault="001B1226" w:rsidP="001346F1">
            <w:pPr>
              <w:pStyle w:val="NormalLeft"/>
              <w:rPr>
                <w:lang w:val="en-GB"/>
              </w:rPr>
            </w:pPr>
            <w:r w:rsidRPr="00A4338B">
              <w:rPr>
                <w:lang w:val="en-GB"/>
              </w:rPr>
              <w:t>Without matching adjustment and without all the others — Technical Provisions</w:t>
            </w:r>
          </w:p>
        </w:tc>
        <w:tc>
          <w:tcPr>
            <w:tcW w:w="5757" w:type="dxa"/>
            <w:tcBorders>
              <w:top w:val="single" w:sz="2" w:space="0" w:color="auto"/>
              <w:left w:val="single" w:sz="2" w:space="0" w:color="auto"/>
              <w:bottom w:val="single" w:sz="2" w:space="0" w:color="auto"/>
              <w:right w:val="single" w:sz="2" w:space="0" w:color="auto"/>
            </w:tcBorders>
          </w:tcPr>
          <w:p w14:paraId="71D66B70" w14:textId="28526A80" w:rsidR="001B1226" w:rsidRPr="00A4338B" w:rsidRDefault="001B1226" w:rsidP="001346F1">
            <w:pPr>
              <w:pStyle w:val="NormalLeft"/>
              <w:rPr>
                <w:lang w:val="en-GB"/>
              </w:rPr>
            </w:pPr>
            <w:r w:rsidRPr="00A4338B">
              <w:rPr>
                <w:lang w:val="en-GB"/>
              </w:rPr>
              <w:t>Total amount of gross technical provisions without any LTG measure.</w:t>
            </w:r>
          </w:p>
          <w:p w14:paraId="49E49981" w14:textId="490E1B46" w:rsidR="001B1226" w:rsidRPr="00A4338B" w:rsidRDefault="001B1226" w:rsidP="001346F1">
            <w:pPr>
              <w:pStyle w:val="NormalLeft"/>
              <w:rPr>
                <w:lang w:val="en-GB"/>
              </w:rPr>
            </w:pPr>
            <w:r w:rsidRPr="00A4338B">
              <w:rPr>
                <w:lang w:val="en-GB"/>
              </w:rPr>
              <w:t>If matching adjustment is not applicable report the same amount as in C0060. </w:t>
            </w:r>
            <w:r w:rsidR="001346F1" w:rsidRPr="00A4338B">
              <w:rPr>
                <w:lang w:val="en-GB"/>
              </w:rPr>
              <w:t xml:space="preserve"> </w:t>
            </w:r>
          </w:p>
        </w:tc>
      </w:tr>
      <w:tr w:rsidR="001B1226" w:rsidRPr="00A4338B" w14:paraId="0DDAD2C4" w14:textId="77777777" w:rsidTr="00B1430F">
        <w:tc>
          <w:tcPr>
            <w:tcW w:w="1671" w:type="dxa"/>
            <w:tcBorders>
              <w:top w:val="single" w:sz="2" w:space="0" w:color="auto"/>
              <w:left w:val="single" w:sz="2" w:space="0" w:color="auto"/>
              <w:bottom w:val="single" w:sz="2" w:space="0" w:color="auto"/>
              <w:right w:val="single" w:sz="2" w:space="0" w:color="auto"/>
            </w:tcBorders>
          </w:tcPr>
          <w:p w14:paraId="2C9F27C1" w14:textId="77777777" w:rsidR="001B1226" w:rsidRPr="00A4338B" w:rsidRDefault="001B1226" w:rsidP="001346F1">
            <w:pPr>
              <w:pStyle w:val="NormalLeft"/>
              <w:rPr>
                <w:lang w:val="en-GB"/>
              </w:rPr>
            </w:pPr>
            <w:r w:rsidRPr="00A4338B">
              <w:rPr>
                <w:lang w:val="en-GB"/>
              </w:rPr>
              <w:t>C0090/R0010</w:t>
            </w:r>
          </w:p>
        </w:tc>
        <w:tc>
          <w:tcPr>
            <w:tcW w:w="1858" w:type="dxa"/>
            <w:tcBorders>
              <w:top w:val="single" w:sz="2" w:space="0" w:color="auto"/>
              <w:left w:val="single" w:sz="2" w:space="0" w:color="auto"/>
              <w:bottom w:val="single" w:sz="2" w:space="0" w:color="auto"/>
              <w:right w:val="single" w:sz="2" w:space="0" w:color="auto"/>
            </w:tcBorders>
          </w:tcPr>
          <w:p w14:paraId="70C4E603" w14:textId="77777777" w:rsidR="001B1226" w:rsidRPr="00A4338B" w:rsidRDefault="001B1226" w:rsidP="001346F1">
            <w:pPr>
              <w:pStyle w:val="NormalLeft"/>
              <w:rPr>
                <w:lang w:val="en-GB"/>
              </w:rPr>
            </w:pPr>
            <w:r w:rsidRPr="00A4338B">
              <w:rPr>
                <w:lang w:val="en-GB"/>
              </w:rPr>
              <w:t>Impact of matching adjustment set to zero — Technical Provisions</w:t>
            </w:r>
          </w:p>
        </w:tc>
        <w:tc>
          <w:tcPr>
            <w:tcW w:w="5757" w:type="dxa"/>
            <w:tcBorders>
              <w:top w:val="single" w:sz="2" w:space="0" w:color="auto"/>
              <w:left w:val="single" w:sz="2" w:space="0" w:color="auto"/>
              <w:bottom w:val="single" w:sz="2" w:space="0" w:color="auto"/>
              <w:right w:val="single" w:sz="2" w:space="0" w:color="auto"/>
            </w:tcBorders>
          </w:tcPr>
          <w:p w14:paraId="4CB8E532" w14:textId="63CFB3A3" w:rsidR="001B1226" w:rsidRPr="00A4338B" w:rsidRDefault="001B1226" w:rsidP="001346F1">
            <w:pPr>
              <w:pStyle w:val="NormalLeft"/>
              <w:rPr>
                <w:lang w:val="en-GB"/>
              </w:rPr>
            </w:pPr>
            <w:r w:rsidRPr="00A4338B">
              <w:rPr>
                <w:lang w:val="en-GB"/>
              </w:rPr>
              <w:t>Amount of the adjustment to the gross technical provisions due to the application of the matching adjustment. It shall include the impact of setting the volatility adjustment and the matching adjustment to zero.</w:t>
            </w:r>
          </w:p>
          <w:p w14:paraId="6C3D7C6A" w14:textId="77777777" w:rsidR="001B1226" w:rsidRPr="00A4338B" w:rsidRDefault="001B1226" w:rsidP="001346F1">
            <w:pPr>
              <w:pStyle w:val="NormalLeft"/>
              <w:rPr>
                <w:lang w:val="en-GB"/>
              </w:rPr>
            </w:pPr>
            <w:r w:rsidRPr="00A4338B">
              <w:rPr>
                <w:lang w:val="en-GB"/>
              </w:rPr>
              <w:t xml:space="preserve">It shall be the difference between the technical provisions without matching adjustment and without all the other </w:t>
            </w:r>
            <w:r w:rsidRPr="00A4338B">
              <w:rPr>
                <w:lang w:val="en-GB"/>
              </w:rPr>
              <w:lastRenderedPageBreak/>
              <w:t>transitional measures and the maximum between the technical provisions reported under C0010, C0020, C0040 and C0060.</w:t>
            </w:r>
          </w:p>
        </w:tc>
      </w:tr>
      <w:tr w:rsidR="001B1226" w:rsidRPr="00A4338B" w14:paraId="261B3F0E" w14:textId="77777777" w:rsidTr="00B1430F">
        <w:tc>
          <w:tcPr>
            <w:tcW w:w="1671" w:type="dxa"/>
            <w:tcBorders>
              <w:top w:val="single" w:sz="2" w:space="0" w:color="auto"/>
              <w:left w:val="single" w:sz="2" w:space="0" w:color="auto"/>
              <w:bottom w:val="single" w:sz="2" w:space="0" w:color="auto"/>
              <w:right w:val="single" w:sz="2" w:space="0" w:color="auto"/>
            </w:tcBorders>
          </w:tcPr>
          <w:p w14:paraId="1ED45E2E" w14:textId="77777777" w:rsidR="001B1226" w:rsidRPr="00A4338B" w:rsidRDefault="001B1226" w:rsidP="001346F1">
            <w:pPr>
              <w:pStyle w:val="NormalLeft"/>
              <w:rPr>
                <w:lang w:val="en-GB"/>
              </w:rPr>
            </w:pPr>
            <w:r w:rsidRPr="00A4338B">
              <w:rPr>
                <w:lang w:val="en-GB"/>
              </w:rPr>
              <w:lastRenderedPageBreak/>
              <w:t>C0100/R0010</w:t>
            </w:r>
          </w:p>
        </w:tc>
        <w:tc>
          <w:tcPr>
            <w:tcW w:w="1858" w:type="dxa"/>
            <w:tcBorders>
              <w:top w:val="single" w:sz="2" w:space="0" w:color="auto"/>
              <w:left w:val="single" w:sz="2" w:space="0" w:color="auto"/>
              <w:bottom w:val="single" w:sz="2" w:space="0" w:color="auto"/>
              <w:right w:val="single" w:sz="2" w:space="0" w:color="auto"/>
            </w:tcBorders>
          </w:tcPr>
          <w:p w14:paraId="542DCE4C" w14:textId="77777777" w:rsidR="001B1226" w:rsidRPr="00A4338B" w:rsidRDefault="001B1226" w:rsidP="001346F1">
            <w:pPr>
              <w:pStyle w:val="NormalLeft"/>
              <w:rPr>
                <w:lang w:val="en-GB"/>
              </w:rPr>
            </w:pPr>
            <w:r w:rsidRPr="00A4338B">
              <w:rPr>
                <w:lang w:val="en-GB"/>
              </w:rPr>
              <w:t>Impact of all LTG measures and transitionals — Technical Provisions</w:t>
            </w:r>
          </w:p>
        </w:tc>
        <w:tc>
          <w:tcPr>
            <w:tcW w:w="5757" w:type="dxa"/>
            <w:tcBorders>
              <w:top w:val="single" w:sz="2" w:space="0" w:color="auto"/>
              <w:left w:val="single" w:sz="2" w:space="0" w:color="auto"/>
              <w:bottom w:val="single" w:sz="2" w:space="0" w:color="auto"/>
              <w:right w:val="single" w:sz="2" w:space="0" w:color="auto"/>
            </w:tcBorders>
          </w:tcPr>
          <w:p w14:paraId="7C500D4D" w14:textId="07986A9F" w:rsidR="001B1226" w:rsidRPr="00A4338B" w:rsidRDefault="001B1226" w:rsidP="001346F1">
            <w:pPr>
              <w:pStyle w:val="NormalLeft"/>
              <w:rPr>
                <w:lang w:val="en-GB"/>
              </w:rPr>
            </w:pPr>
            <w:r w:rsidRPr="00A4338B">
              <w:rPr>
                <w:lang w:val="en-GB"/>
              </w:rPr>
              <w:t>Amount of the adjustment to the gross technical provisions due to the application of the LTG measures and transitionals.</w:t>
            </w:r>
          </w:p>
        </w:tc>
      </w:tr>
      <w:tr w:rsidR="001B1226" w:rsidRPr="00A4338B" w14:paraId="7C34BBE1" w14:textId="77777777" w:rsidTr="00B1430F">
        <w:tc>
          <w:tcPr>
            <w:tcW w:w="1671" w:type="dxa"/>
            <w:tcBorders>
              <w:top w:val="single" w:sz="2" w:space="0" w:color="auto"/>
              <w:left w:val="single" w:sz="2" w:space="0" w:color="auto"/>
              <w:bottom w:val="single" w:sz="2" w:space="0" w:color="auto"/>
              <w:right w:val="single" w:sz="2" w:space="0" w:color="auto"/>
            </w:tcBorders>
          </w:tcPr>
          <w:p w14:paraId="7E4ECE21" w14:textId="77777777" w:rsidR="001B1226" w:rsidRPr="00A4338B" w:rsidRDefault="001B1226" w:rsidP="001346F1">
            <w:pPr>
              <w:pStyle w:val="NormalLeft"/>
              <w:rPr>
                <w:lang w:val="en-GB"/>
              </w:rPr>
            </w:pPr>
            <w:r w:rsidRPr="00A4338B">
              <w:rPr>
                <w:lang w:val="en-GB"/>
              </w:rPr>
              <w:t>C0010/R0020</w:t>
            </w:r>
          </w:p>
        </w:tc>
        <w:tc>
          <w:tcPr>
            <w:tcW w:w="1858" w:type="dxa"/>
            <w:tcBorders>
              <w:top w:val="single" w:sz="2" w:space="0" w:color="auto"/>
              <w:left w:val="single" w:sz="2" w:space="0" w:color="auto"/>
              <w:bottom w:val="single" w:sz="2" w:space="0" w:color="auto"/>
              <w:right w:val="single" w:sz="2" w:space="0" w:color="auto"/>
            </w:tcBorders>
          </w:tcPr>
          <w:p w14:paraId="3046C438" w14:textId="77777777" w:rsidR="001B1226" w:rsidRPr="00A4338B" w:rsidRDefault="001B1226" w:rsidP="001346F1">
            <w:pPr>
              <w:pStyle w:val="NormalLeft"/>
              <w:rPr>
                <w:lang w:val="en-GB"/>
              </w:rPr>
            </w:pPr>
            <w:r w:rsidRPr="00A4338B">
              <w:rPr>
                <w:lang w:val="en-GB"/>
              </w:rPr>
              <w:t>Amount with LTG measures and transitionals — Basic own funds</w:t>
            </w:r>
          </w:p>
        </w:tc>
        <w:tc>
          <w:tcPr>
            <w:tcW w:w="5757" w:type="dxa"/>
            <w:tcBorders>
              <w:top w:val="single" w:sz="2" w:space="0" w:color="auto"/>
              <w:left w:val="single" w:sz="2" w:space="0" w:color="auto"/>
              <w:bottom w:val="single" w:sz="2" w:space="0" w:color="auto"/>
              <w:right w:val="single" w:sz="2" w:space="0" w:color="auto"/>
            </w:tcBorders>
          </w:tcPr>
          <w:p w14:paraId="25E2787B" w14:textId="32895B97" w:rsidR="001B1226" w:rsidRPr="00A4338B" w:rsidRDefault="001B1226" w:rsidP="001346F1">
            <w:pPr>
              <w:pStyle w:val="NormalLeft"/>
              <w:rPr>
                <w:lang w:val="en-GB"/>
              </w:rPr>
            </w:pPr>
            <w:r w:rsidRPr="00A4338B">
              <w:rPr>
                <w:lang w:val="en-GB"/>
              </w:rPr>
              <w:t xml:space="preserve">Total amount of basic own funds calculated considering technical provisions including the adjustments due to the </w:t>
            </w:r>
            <w:del w:id="7" w:author="Author">
              <w:r w:rsidRPr="00A4338B" w:rsidDel="00A4338B">
                <w:rPr>
                  <w:lang w:val="en-GB"/>
                </w:rPr>
                <w:delText>long term</w:delText>
              </w:r>
            </w:del>
            <w:ins w:id="8" w:author="Author">
              <w:r w:rsidR="00A4338B" w:rsidRPr="00A4338B">
                <w:rPr>
                  <w:lang w:val="en-GB"/>
                </w:rPr>
                <w:t>long-term</w:t>
              </w:r>
            </w:ins>
            <w:r w:rsidRPr="00A4338B">
              <w:rPr>
                <w:lang w:val="en-GB"/>
              </w:rPr>
              <w:t xml:space="preserve"> guarantee measures and transitional measures.</w:t>
            </w:r>
          </w:p>
        </w:tc>
      </w:tr>
      <w:tr w:rsidR="001B1226" w:rsidRPr="00A4338B" w14:paraId="083CBC04" w14:textId="77777777" w:rsidTr="00B1430F">
        <w:tc>
          <w:tcPr>
            <w:tcW w:w="1671" w:type="dxa"/>
            <w:tcBorders>
              <w:top w:val="single" w:sz="2" w:space="0" w:color="auto"/>
              <w:left w:val="single" w:sz="2" w:space="0" w:color="auto"/>
              <w:bottom w:val="single" w:sz="2" w:space="0" w:color="auto"/>
              <w:right w:val="single" w:sz="2" w:space="0" w:color="auto"/>
            </w:tcBorders>
          </w:tcPr>
          <w:p w14:paraId="0E18A598" w14:textId="77777777" w:rsidR="001B1226" w:rsidRPr="00A4338B" w:rsidRDefault="001B1226" w:rsidP="001346F1">
            <w:pPr>
              <w:pStyle w:val="NormalLeft"/>
              <w:rPr>
                <w:lang w:val="en-GB"/>
              </w:rPr>
            </w:pPr>
            <w:r w:rsidRPr="00A4338B">
              <w:rPr>
                <w:lang w:val="en-GB"/>
              </w:rPr>
              <w:t>C0020/R0020</w:t>
            </w:r>
          </w:p>
        </w:tc>
        <w:tc>
          <w:tcPr>
            <w:tcW w:w="1858" w:type="dxa"/>
            <w:tcBorders>
              <w:top w:val="single" w:sz="2" w:space="0" w:color="auto"/>
              <w:left w:val="single" w:sz="2" w:space="0" w:color="auto"/>
              <w:bottom w:val="single" w:sz="2" w:space="0" w:color="auto"/>
              <w:right w:val="single" w:sz="2" w:space="0" w:color="auto"/>
            </w:tcBorders>
          </w:tcPr>
          <w:p w14:paraId="62957FA0" w14:textId="77777777" w:rsidR="001B1226" w:rsidRPr="00A4338B" w:rsidRDefault="001B1226" w:rsidP="001346F1">
            <w:pPr>
              <w:pStyle w:val="NormalLeft"/>
              <w:rPr>
                <w:lang w:val="en-GB"/>
              </w:rPr>
            </w:pPr>
            <w:r w:rsidRPr="00A4338B">
              <w:rPr>
                <w:lang w:val="en-GB"/>
              </w:rPr>
              <w:t>Without transitional on technical provisions — Basic own funds</w:t>
            </w:r>
          </w:p>
        </w:tc>
        <w:tc>
          <w:tcPr>
            <w:tcW w:w="5757" w:type="dxa"/>
            <w:tcBorders>
              <w:top w:val="single" w:sz="2" w:space="0" w:color="auto"/>
              <w:left w:val="single" w:sz="2" w:space="0" w:color="auto"/>
              <w:bottom w:val="single" w:sz="2" w:space="0" w:color="auto"/>
              <w:right w:val="single" w:sz="2" w:space="0" w:color="auto"/>
            </w:tcBorders>
          </w:tcPr>
          <w:p w14:paraId="1C4DFAF0" w14:textId="77777777" w:rsidR="001B1226" w:rsidRPr="00A4338B" w:rsidRDefault="001B1226" w:rsidP="001346F1">
            <w:pPr>
              <w:pStyle w:val="NormalLeft"/>
              <w:rPr>
                <w:lang w:val="en-GB"/>
              </w:rPr>
            </w:pPr>
            <w:r w:rsidRPr="00A4338B">
              <w:rPr>
                <w:lang w:val="en-GB"/>
              </w:rPr>
              <w:t>Total amount of basic own funds calculated considering technical provisions without the adjustment due to the transitional deduction to technical provisions, but keeping the adjustments due to the volatility adjustment and the matching adjustment.</w:t>
            </w:r>
          </w:p>
          <w:p w14:paraId="76A08C8C" w14:textId="47637B9E" w:rsidR="001B1226" w:rsidRPr="00A4338B" w:rsidRDefault="001B1226" w:rsidP="001346F1">
            <w:pPr>
              <w:pStyle w:val="NormalLeft"/>
              <w:rPr>
                <w:lang w:val="en-GB"/>
              </w:rPr>
            </w:pPr>
            <w:r w:rsidRPr="00A4338B">
              <w:rPr>
                <w:lang w:val="en-GB"/>
              </w:rPr>
              <w:t>If transitional deduction to technical provisions is not applicable report the same amount as in C0010. </w:t>
            </w:r>
            <w:r w:rsidR="001346F1" w:rsidRPr="00A4338B">
              <w:rPr>
                <w:lang w:val="en-GB"/>
              </w:rPr>
              <w:t xml:space="preserve"> </w:t>
            </w:r>
          </w:p>
        </w:tc>
      </w:tr>
      <w:tr w:rsidR="001B1226" w:rsidRPr="00A4338B" w14:paraId="5D8F0433" w14:textId="77777777" w:rsidTr="00B1430F">
        <w:tc>
          <w:tcPr>
            <w:tcW w:w="1671" w:type="dxa"/>
            <w:tcBorders>
              <w:top w:val="single" w:sz="2" w:space="0" w:color="auto"/>
              <w:left w:val="single" w:sz="2" w:space="0" w:color="auto"/>
              <w:bottom w:val="single" w:sz="2" w:space="0" w:color="auto"/>
              <w:right w:val="single" w:sz="2" w:space="0" w:color="auto"/>
            </w:tcBorders>
          </w:tcPr>
          <w:p w14:paraId="1D05A153" w14:textId="77777777" w:rsidR="001B1226" w:rsidRPr="00A4338B" w:rsidRDefault="001B1226" w:rsidP="001346F1">
            <w:pPr>
              <w:pStyle w:val="NormalLeft"/>
              <w:rPr>
                <w:lang w:val="en-GB"/>
              </w:rPr>
            </w:pPr>
            <w:r w:rsidRPr="00A4338B">
              <w:rPr>
                <w:lang w:val="en-GB"/>
              </w:rPr>
              <w:t>C0030/R0020</w:t>
            </w:r>
          </w:p>
        </w:tc>
        <w:tc>
          <w:tcPr>
            <w:tcW w:w="1858" w:type="dxa"/>
            <w:tcBorders>
              <w:top w:val="single" w:sz="2" w:space="0" w:color="auto"/>
              <w:left w:val="single" w:sz="2" w:space="0" w:color="auto"/>
              <w:bottom w:val="single" w:sz="2" w:space="0" w:color="auto"/>
              <w:right w:val="single" w:sz="2" w:space="0" w:color="auto"/>
            </w:tcBorders>
          </w:tcPr>
          <w:p w14:paraId="7C0AA5A5" w14:textId="77777777" w:rsidR="001B1226" w:rsidRPr="00A4338B" w:rsidRDefault="001B1226" w:rsidP="001346F1">
            <w:pPr>
              <w:pStyle w:val="NormalLeft"/>
              <w:rPr>
                <w:lang w:val="en-GB"/>
              </w:rPr>
            </w:pPr>
            <w:r w:rsidRPr="00A4338B">
              <w:rPr>
                <w:lang w:val="en-GB"/>
              </w:rPr>
              <w:t>Impact of transitional on technical provisions — Basic own funds</w:t>
            </w:r>
          </w:p>
        </w:tc>
        <w:tc>
          <w:tcPr>
            <w:tcW w:w="5757" w:type="dxa"/>
            <w:tcBorders>
              <w:top w:val="single" w:sz="2" w:space="0" w:color="auto"/>
              <w:left w:val="single" w:sz="2" w:space="0" w:color="auto"/>
              <w:bottom w:val="single" w:sz="2" w:space="0" w:color="auto"/>
              <w:right w:val="single" w:sz="2" w:space="0" w:color="auto"/>
            </w:tcBorders>
          </w:tcPr>
          <w:p w14:paraId="3F81A97F" w14:textId="77777777" w:rsidR="001B1226" w:rsidRPr="00A4338B" w:rsidRDefault="001B1226" w:rsidP="001346F1">
            <w:pPr>
              <w:pStyle w:val="NormalLeft"/>
              <w:rPr>
                <w:lang w:val="en-GB"/>
              </w:rPr>
            </w:pPr>
            <w:r w:rsidRPr="00A4338B">
              <w:rPr>
                <w:lang w:val="en-GB"/>
              </w:rPr>
              <w:t>Amount of the adjustment to the Basic own funds due to the application of the transitional deduction to technical provisions.</w:t>
            </w:r>
          </w:p>
          <w:p w14:paraId="6C503F08" w14:textId="14701958" w:rsidR="001B1226" w:rsidRPr="00A4338B" w:rsidRDefault="001B1226" w:rsidP="001346F1">
            <w:pPr>
              <w:pStyle w:val="NormalLeft"/>
              <w:rPr>
                <w:lang w:val="en-GB"/>
              </w:rPr>
            </w:pPr>
            <w:r w:rsidRPr="00A4338B">
              <w:rPr>
                <w:lang w:val="en-GB"/>
              </w:rPr>
              <w:t>It shall be the difference between the basic own funds calculated considering the technical provisions without transitional deduction to technical provisions and the basic own funds calculated with the technical provisions with LTG and transitional measures. </w:t>
            </w:r>
            <w:r w:rsidR="001346F1" w:rsidRPr="00A4338B">
              <w:rPr>
                <w:lang w:val="en-GB"/>
              </w:rPr>
              <w:t xml:space="preserve"> </w:t>
            </w:r>
          </w:p>
        </w:tc>
      </w:tr>
      <w:tr w:rsidR="001B1226" w:rsidRPr="00A4338B" w14:paraId="1A9F864A" w14:textId="77777777" w:rsidTr="00B1430F">
        <w:tc>
          <w:tcPr>
            <w:tcW w:w="1671" w:type="dxa"/>
            <w:tcBorders>
              <w:top w:val="single" w:sz="2" w:space="0" w:color="auto"/>
              <w:left w:val="single" w:sz="2" w:space="0" w:color="auto"/>
              <w:bottom w:val="single" w:sz="2" w:space="0" w:color="auto"/>
              <w:right w:val="single" w:sz="2" w:space="0" w:color="auto"/>
            </w:tcBorders>
          </w:tcPr>
          <w:p w14:paraId="52A100C0" w14:textId="77777777" w:rsidR="001B1226" w:rsidRPr="00A4338B" w:rsidRDefault="001B1226" w:rsidP="001346F1">
            <w:pPr>
              <w:pStyle w:val="NormalLeft"/>
              <w:rPr>
                <w:lang w:val="en-GB"/>
              </w:rPr>
            </w:pPr>
            <w:r w:rsidRPr="00A4338B">
              <w:rPr>
                <w:lang w:val="en-GB"/>
              </w:rPr>
              <w:t>C0040/R0020</w:t>
            </w:r>
          </w:p>
        </w:tc>
        <w:tc>
          <w:tcPr>
            <w:tcW w:w="1858" w:type="dxa"/>
            <w:tcBorders>
              <w:top w:val="single" w:sz="2" w:space="0" w:color="auto"/>
              <w:left w:val="single" w:sz="2" w:space="0" w:color="auto"/>
              <w:bottom w:val="single" w:sz="2" w:space="0" w:color="auto"/>
              <w:right w:val="single" w:sz="2" w:space="0" w:color="auto"/>
            </w:tcBorders>
          </w:tcPr>
          <w:p w14:paraId="05A6B8FE" w14:textId="77777777" w:rsidR="001B1226" w:rsidRPr="00A4338B" w:rsidRDefault="001B1226" w:rsidP="001346F1">
            <w:pPr>
              <w:pStyle w:val="NormalLeft"/>
              <w:rPr>
                <w:lang w:val="en-GB"/>
              </w:rPr>
            </w:pPr>
            <w:r w:rsidRPr="00A4338B">
              <w:rPr>
                <w:lang w:val="en-GB"/>
              </w:rPr>
              <w:t>Without transitional on interest rate — Basic own funds</w:t>
            </w:r>
          </w:p>
        </w:tc>
        <w:tc>
          <w:tcPr>
            <w:tcW w:w="5757" w:type="dxa"/>
            <w:tcBorders>
              <w:top w:val="single" w:sz="2" w:space="0" w:color="auto"/>
              <w:left w:val="single" w:sz="2" w:space="0" w:color="auto"/>
              <w:bottom w:val="single" w:sz="2" w:space="0" w:color="auto"/>
              <w:right w:val="single" w:sz="2" w:space="0" w:color="auto"/>
            </w:tcBorders>
          </w:tcPr>
          <w:p w14:paraId="6813A9AF" w14:textId="77777777" w:rsidR="001B1226" w:rsidRPr="00A4338B" w:rsidRDefault="001B1226" w:rsidP="001346F1">
            <w:pPr>
              <w:pStyle w:val="NormalLeft"/>
              <w:rPr>
                <w:lang w:val="en-GB"/>
              </w:rPr>
            </w:pPr>
            <w:r w:rsidRPr="00A4338B">
              <w:rPr>
                <w:lang w:val="en-GB"/>
              </w:rPr>
              <w:t>Total amount of basic own funds calculated considering technical provisions without the adjustment due to the transitional adjustment to the relevant risk-free interest rate term structure, but keeping the adjustments due to the volatility adjustment and the matching adjustment.</w:t>
            </w:r>
          </w:p>
          <w:p w14:paraId="55618E5E" w14:textId="2139B379" w:rsidR="001B1226" w:rsidRPr="00A4338B" w:rsidRDefault="001B1226" w:rsidP="001346F1">
            <w:pPr>
              <w:pStyle w:val="NormalLeft"/>
              <w:rPr>
                <w:lang w:val="en-GB"/>
              </w:rPr>
            </w:pPr>
            <w:r w:rsidRPr="00A4338B">
              <w:rPr>
                <w:lang w:val="en-GB"/>
              </w:rPr>
              <w:t>If transitional adjustment to the relevant risk-free interest rate term structure is not applicable report the same amount as in C0020. </w:t>
            </w:r>
            <w:r w:rsidR="001346F1" w:rsidRPr="00A4338B">
              <w:rPr>
                <w:lang w:val="en-GB"/>
              </w:rPr>
              <w:t xml:space="preserve"> </w:t>
            </w:r>
          </w:p>
        </w:tc>
      </w:tr>
      <w:tr w:rsidR="001B1226" w:rsidRPr="00A4338B" w14:paraId="084641BF" w14:textId="77777777" w:rsidTr="00B1430F">
        <w:tc>
          <w:tcPr>
            <w:tcW w:w="1671" w:type="dxa"/>
            <w:tcBorders>
              <w:top w:val="single" w:sz="2" w:space="0" w:color="auto"/>
              <w:left w:val="single" w:sz="2" w:space="0" w:color="auto"/>
              <w:bottom w:val="single" w:sz="2" w:space="0" w:color="auto"/>
              <w:right w:val="single" w:sz="2" w:space="0" w:color="auto"/>
            </w:tcBorders>
          </w:tcPr>
          <w:p w14:paraId="74EF8C10" w14:textId="77777777" w:rsidR="001B1226" w:rsidRPr="00A4338B" w:rsidRDefault="001B1226" w:rsidP="001346F1">
            <w:pPr>
              <w:pStyle w:val="NormalLeft"/>
              <w:rPr>
                <w:lang w:val="en-GB"/>
              </w:rPr>
            </w:pPr>
            <w:r w:rsidRPr="00A4338B">
              <w:rPr>
                <w:lang w:val="en-GB"/>
              </w:rPr>
              <w:t>C0050/R0020</w:t>
            </w:r>
          </w:p>
        </w:tc>
        <w:tc>
          <w:tcPr>
            <w:tcW w:w="1858" w:type="dxa"/>
            <w:tcBorders>
              <w:top w:val="single" w:sz="2" w:space="0" w:color="auto"/>
              <w:left w:val="single" w:sz="2" w:space="0" w:color="auto"/>
              <w:bottom w:val="single" w:sz="2" w:space="0" w:color="auto"/>
              <w:right w:val="single" w:sz="2" w:space="0" w:color="auto"/>
            </w:tcBorders>
          </w:tcPr>
          <w:p w14:paraId="24DD3115" w14:textId="77777777" w:rsidR="001B1226" w:rsidRPr="00A4338B" w:rsidRDefault="001B1226" w:rsidP="001346F1">
            <w:pPr>
              <w:pStyle w:val="NormalLeft"/>
              <w:rPr>
                <w:lang w:val="en-GB"/>
              </w:rPr>
            </w:pPr>
            <w:r w:rsidRPr="00A4338B">
              <w:rPr>
                <w:lang w:val="en-GB"/>
              </w:rPr>
              <w:t>Impact of transitional on interest rate — Basic own funds</w:t>
            </w:r>
          </w:p>
        </w:tc>
        <w:tc>
          <w:tcPr>
            <w:tcW w:w="5757" w:type="dxa"/>
            <w:tcBorders>
              <w:top w:val="single" w:sz="2" w:space="0" w:color="auto"/>
              <w:left w:val="single" w:sz="2" w:space="0" w:color="auto"/>
              <w:bottom w:val="single" w:sz="2" w:space="0" w:color="auto"/>
              <w:right w:val="single" w:sz="2" w:space="0" w:color="auto"/>
            </w:tcBorders>
          </w:tcPr>
          <w:p w14:paraId="54B0C26D" w14:textId="77777777" w:rsidR="001B1226" w:rsidRPr="00A4338B" w:rsidRDefault="001B1226" w:rsidP="001346F1">
            <w:pPr>
              <w:pStyle w:val="NormalLeft"/>
              <w:rPr>
                <w:lang w:val="en-GB"/>
              </w:rPr>
            </w:pPr>
            <w:r w:rsidRPr="00A4338B">
              <w:rPr>
                <w:lang w:val="en-GB"/>
              </w:rPr>
              <w:t>Amount of the adjustment to the basic own funds due to the application of the transitional adjustment to the relevant risk-free interest rate term structure.</w:t>
            </w:r>
          </w:p>
          <w:p w14:paraId="1C1FBA99" w14:textId="19F47710" w:rsidR="001B1226" w:rsidRPr="00A4338B" w:rsidRDefault="001B1226" w:rsidP="001346F1">
            <w:pPr>
              <w:pStyle w:val="NormalLeft"/>
              <w:rPr>
                <w:lang w:val="en-GB"/>
              </w:rPr>
            </w:pPr>
            <w:r w:rsidRPr="00A4338B">
              <w:rPr>
                <w:lang w:val="en-GB"/>
              </w:rPr>
              <w:t xml:space="preserve">It shall be the difference between the basic own funds calculated considering the technical provisions without </w:t>
            </w:r>
            <w:r w:rsidRPr="00A4338B">
              <w:rPr>
                <w:lang w:val="en-GB"/>
              </w:rPr>
              <w:lastRenderedPageBreak/>
              <w:t>transitional adjustment to the relevant risk-free interest rate term structure and the basic own funds calculated with the technical provisions reported under C0020. </w:t>
            </w:r>
            <w:r w:rsidR="001346F1" w:rsidRPr="00A4338B">
              <w:rPr>
                <w:lang w:val="en-GB"/>
              </w:rPr>
              <w:t xml:space="preserve"> </w:t>
            </w:r>
          </w:p>
        </w:tc>
      </w:tr>
      <w:tr w:rsidR="001B1226" w:rsidRPr="00A4338B" w14:paraId="0555778F" w14:textId="77777777" w:rsidTr="00B1430F">
        <w:tc>
          <w:tcPr>
            <w:tcW w:w="1671" w:type="dxa"/>
            <w:tcBorders>
              <w:top w:val="single" w:sz="2" w:space="0" w:color="auto"/>
              <w:left w:val="single" w:sz="2" w:space="0" w:color="auto"/>
              <w:bottom w:val="single" w:sz="2" w:space="0" w:color="auto"/>
              <w:right w:val="single" w:sz="2" w:space="0" w:color="auto"/>
            </w:tcBorders>
          </w:tcPr>
          <w:p w14:paraId="0A54FEC7" w14:textId="77777777" w:rsidR="001B1226" w:rsidRPr="00A4338B" w:rsidRDefault="001B1226" w:rsidP="001346F1">
            <w:pPr>
              <w:pStyle w:val="NormalLeft"/>
              <w:rPr>
                <w:lang w:val="en-GB"/>
              </w:rPr>
            </w:pPr>
            <w:r w:rsidRPr="00A4338B">
              <w:rPr>
                <w:lang w:val="en-GB"/>
              </w:rPr>
              <w:lastRenderedPageBreak/>
              <w:t>C0060/R0020</w:t>
            </w:r>
          </w:p>
        </w:tc>
        <w:tc>
          <w:tcPr>
            <w:tcW w:w="1858" w:type="dxa"/>
            <w:tcBorders>
              <w:top w:val="single" w:sz="2" w:space="0" w:color="auto"/>
              <w:left w:val="single" w:sz="2" w:space="0" w:color="auto"/>
              <w:bottom w:val="single" w:sz="2" w:space="0" w:color="auto"/>
              <w:right w:val="single" w:sz="2" w:space="0" w:color="auto"/>
            </w:tcBorders>
          </w:tcPr>
          <w:p w14:paraId="79BEC938" w14:textId="77777777" w:rsidR="001B1226" w:rsidRPr="00A4338B" w:rsidRDefault="001B1226" w:rsidP="001346F1">
            <w:pPr>
              <w:pStyle w:val="NormalLeft"/>
              <w:rPr>
                <w:lang w:val="en-GB"/>
              </w:rPr>
            </w:pPr>
            <w:r w:rsidRPr="00A4338B">
              <w:rPr>
                <w:lang w:val="en-GB"/>
              </w:rPr>
              <w:t>Without volatility adjustment and without other transitional measures — Basic own funds</w:t>
            </w:r>
          </w:p>
        </w:tc>
        <w:tc>
          <w:tcPr>
            <w:tcW w:w="5757" w:type="dxa"/>
            <w:tcBorders>
              <w:top w:val="single" w:sz="2" w:space="0" w:color="auto"/>
              <w:left w:val="single" w:sz="2" w:space="0" w:color="auto"/>
              <w:bottom w:val="single" w:sz="2" w:space="0" w:color="auto"/>
              <w:right w:val="single" w:sz="2" w:space="0" w:color="auto"/>
            </w:tcBorders>
          </w:tcPr>
          <w:p w14:paraId="273A5AA3" w14:textId="77777777" w:rsidR="001B1226" w:rsidRPr="00A4338B" w:rsidRDefault="001B1226" w:rsidP="001346F1">
            <w:pPr>
              <w:pStyle w:val="NormalLeft"/>
              <w:rPr>
                <w:lang w:val="en-GB"/>
              </w:rPr>
            </w:pPr>
            <w:r w:rsidRPr="00A4338B">
              <w:rPr>
                <w:lang w:val="en-GB"/>
              </w:rPr>
              <w:t>Total amount of basic own funds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04B3EB45" w14:textId="51999E25" w:rsidR="001B1226" w:rsidRPr="00A4338B" w:rsidRDefault="001B1226" w:rsidP="001346F1">
            <w:pPr>
              <w:pStyle w:val="NormalLeft"/>
              <w:rPr>
                <w:lang w:val="en-GB"/>
              </w:rPr>
            </w:pPr>
            <w:r w:rsidRPr="00A4338B">
              <w:rPr>
                <w:lang w:val="en-GB"/>
              </w:rPr>
              <w:t>If volatility adjustment is not applicable report the same amount as in C0040. </w:t>
            </w:r>
            <w:r w:rsidR="001346F1" w:rsidRPr="00A4338B">
              <w:rPr>
                <w:lang w:val="en-GB"/>
              </w:rPr>
              <w:t xml:space="preserve"> </w:t>
            </w:r>
          </w:p>
        </w:tc>
      </w:tr>
      <w:tr w:rsidR="001B1226" w:rsidRPr="00A4338B" w14:paraId="711D9E31" w14:textId="77777777" w:rsidTr="00B1430F">
        <w:tc>
          <w:tcPr>
            <w:tcW w:w="1671" w:type="dxa"/>
            <w:tcBorders>
              <w:top w:val="single" w:sz="2" w:space="0" w:color="auto"/>
              <w:left w:val="single" w:sz="2" w:space="0" w:color="auto"/>
              <w:bottom w:val="single" w:sz="2" w:space="0" w:color="auto"/>
              <w:right w:val="single" w:sz="2" w:space="0" w:color="auto"/>
            </w:tcBorders>
          </w:tcPr>
          <w:p w14:paraId="3AD852FC" w14:textId="77777777" w:rsidR="001B1226" w:rsidRPr="00A4338B" w:rsidRDefault="001B1226" w:rsidP="001346F1">
            <w:pPr>
              <w:pStyle w:val="NormalLeft"/>
              <w:rPr>
                <w:lang w:val="en-GB"/>
              </w:rPr>
            </w:pPr>
            <w:r w:rsidRPr="00A4338B">
              <w:rPr>
                <w:lang w:val="en-GB"/>
              </w:rPr>
              <w:t>C0070/R0020</w:t>
            </w:r>
          </w:p>
        </w:tc>
        <w:tc>
          <w:tcPr>
            <w:tcW w:w="1858" w:type="dxa"/>
            <w:tcBorders>
              <w:top w:val="single" w:sz="2" w:space="0" w:color="auto"/>
              <w:left w:val="single" w:sz="2" w:space="0" w:color="auto"/>
              <w:bottom w:val="single" w:sz="2" w:space="0" w:color="auto"/>
              <w:right w:val="single" w:sz="2" w:space="0" w:color="auto"/>
            </w:tcBorders>
          </w:tcPr>
          <w:p w14:paraId="17F46391" w14:textId="77777777" w:rsidR="001B1226" w:rsidRPr="00A4338B" w:rsidRDefault="001B1226" w:rsidP="001346F1">
            <w:pPr>
              <w:pStyle w:val="NormalLeft"/>
              <w:rPr>
                <w:lang w:val="en-GB"/>
              </w:rPr>
            </w:pPr>
            <w:r w:rsidRPr="00A4338B">
              <w:rPr>
                <w:lang w:val="en-GB"/>
              </w:rPr>
              <w:t>Impact of volatility adjustment set to zero — Basic own funds</w:t>
            </w:r>
          </w:p>
        </w:tc>
        <w:tc>
          <w:tcPr>
            <w:tcW w:w="5757" w:type="dxa"/>
            <w:tcBorders>
              <w:top w:val="single" w:sz="2" w:space="0" w:color="auto"/>
              <w:left w:val="single" w:sz="2" w:space="0" w:color="auto"/>
              <w:bottom w:val="single" w:sz="2" w:space="0" w:color="auto"/>
              <w:right w:val="single" w:sz="2" w:space="0" w:color="auto"/>
            </w:tcBorders>
          </w:tcPr>
          <w:p w14:paraId="159C793C" w14:textId="77777777" w:rsidR="001B1226" w:rsidRPr="00A4338B" w:rsidRDefault="001B1226" w:rsidP="001346F1">
            <w:pPr>
              <w:pStyle w:val="NormalLeft"/>
              <w:rPr>
                <w:lang w:val="en-GB"/>
              </w:rPr>
            </w:pPr>
            <w:r w:rsidRPr="00A4338B">
              <w:rPr>
                <w:lang w:val="en-GB"/>
              </w:rPr>
              <w:t>Amount of the adjustment to the Basic own funds due to the application of the volatility adjustment. It shall reflect the impact of setting the volatility adjustment to zero.</w:t>
            </w:r>
          </w:p>
          <w:p w14:paraId="2EE3B82F" w14:textId="11632D3B" w:rsidR="001B1226" w:rsidRPr="00A4338B" w:rsidRDefault="001B1226" w:rsidP="001346F1">
            <w:pPr>
              <w:pStyle w:val="NormalLeft"/>
              <w:rPr>
                <w:lang w:val="en-GB"/>
              </w:rPr>
            </w:pPr>
            <w:r w:rsidRPr="00A4338B">
              <w:rPr>
                <w:lang w:val="en-GB"/>
              </w:rPr>
              <w:t>It shall be the difference between the basic own funds calculated considering the technical provisions without volatility adjustment and without other transitional measures and the basic own funds calculated with the technical provisions reported under C0040. </w:t>
            </w:r>
            <w:r w:rsidR="001346F1" w:rsidRPr="00A4338B">
              <w:rPr>
                <w:lang w:val="en-GB"/>
              </w:rPr>
              <w:t xml:space="preserve"> </w:t>
            </w:r>
          </w:p>
        </w:tc>
      </w:tr>
      <w:tr w:rsidR="001B1226" w:rsidRPr="00A4338B" w14:paraId="49E4A100" w14:textId="77777777" w:rsidTr="00B1430F">
        <w:tc>
          <w:tcPr>
            <w:tcW w:w="1671" w:type="dxa"/>
            <w:tcBorders>
              <w:top w:val="single" w:sz="2" w:space="0" w:color="auto"/>
              <w:left w:val="single" w:sz="2" w:space="0" w:color="auto"/>
              <w:bottom w:val="single" w:sz="2" w:space="0" w:color="auto"/>
              <w:right w:val="single" w:sz="2" w:space="0" w:color="auto"/>
            </w:tcBorders>
          </w:tcPr>
          <w:p w14:paraId="184AA3B5" w14:textId="77777777" w:rsidR="001B1226" w:rsidRPr="00A4338B" w:rsidRDefault="001B1226" w:rsidP="001346F1">
            <w:pPr>
              <w:pStyle w:val="NormalLeft"/>
              <w:rPr>
                <w:lang w:val="en-GB"/>
              </w:rPr>
            </w:pPr>
            <w:r w:rsidRPr="00A4338B">
              <w:rPr>
                <w:lang w:val="en-GB"/>
              </w:rPr>
              <w:t>C0080/R0020</w:t>
            </w:r>
          </w:p>
        </w:tc>
        <w:tc>
          <w:tcPr>
            <w:tcW w:w="1858" w:type="dxa"/>
            <w:tcBorders>
              <w:top w:val="single" w:sz="2" w:space="0" w:color="auto"/>
              <w:left w:val="single" w:sz="2" w:space="0" w:color="auto"/>
              <w:bottom w:val="single" w:sz="2" w:space="0" w:color="auto"/>
              <w:right w:val="single" w:sz="2" w:space="0" w:color="auto"/>
            </w:tcBorders>
          </w:tcPr>
          <w:p w14:paraId="02770B6F" w14:textId="77777777" w:rsidR="001B1226" w:rsidRPr="00A4338B" w:rsidRDefault="001B1226" w:rsidP="001346F1">
            <w:pPr>
              <w:pStyle w:val="NormalLeft"/>
              <w:rPr>
                <w:lang w:val="en-GB"/>
              </w:rPr>
            </w:pPr>
            <w:r w:rsidRPr="00A4338B">
              <w:rPr>
                <w:lang w:val="en-GB"/>
              </w:rPr>
              <w:t>Without matching adjustment and without all the others — Basic own funds</w:t>
            </w:r>
          </w:p>
        </w:tc>
        <w:tc>
          <w:tcPr>
            <w:tcW w:w="5757" w:type="dxa"/>
            <w:tcBorders>
              <w:top w:val="single" w:sz="2" w:space="0" w:color="auto"/>
              <w:left w:val="single" w:sz="2" w:space="0" w:color="auto"/>
              <w:bottom w:val="single" w:sz="2" w:space="0" w:color="auto"/>
              <w:right w:val="single" w:sz="2" w:space="0" w:color="auto"/>
            </w:tcBorders>
          </w:tcPr>
          <w:p w14:paraId="2BFE490A" w14:textId="77777777" w:rsidR="001B1226" w:rsidRPr="00A4338B" w:rsidRDefault="001B1226" w:rsidP="001346F1">
            <w:pPr>
              <w:pStyle w:val="NormalLeft"/>
              <w:rPr>
                <w:lang w:val="en-GB"/>
              </w:rPr>
            </w:pPr>
            <w:r w:rsidRPr="00A4338B">
              <w:rPr>
                <w:lang w:val="en-GB"/>
              </w:rPr>
              <w:t>Total amount of basic own funds calculated considering technical provisions without any LTG measure.</w:t>
            </w:r>
          </w:p>
          <w:p w14:paraId="5544C273" w14:textId="729622F7" w:rsidR="001B1226" w:rsidRPr="00A4338B" w:rsidRDefault="001B1226" w:rsidP="001346F1">
            <w:pPr>
              <w:pStyle w:val="NormalLeft"/>
              <w:rPr>
                <w:lang w:val="en-GB"/>
              </w:rPr>
            </w:pPr>
            <w:r w:rsidRPr="00A4338B">
              <w:rPr>
                <w:lang w:val="en-GB"/>
              </w:rPr>
              <w:t>If matching adjustment is not applicable report the same amount as in C0060. </w:t>
            </w:r>
            <w:r w:rsidR="001346F1" w:rsidRPr="00A4338B">
              <w:rPr>
                <w:lang w:val="en-GB"/>
              </w:rPr>
              <w:t xml:space="preserve"> </w:t>
            </w:r>
          </w:p>
        </w:tc>
      </w:tr>
      <w:tr w:rsidR="001B1226" w:rsidRPr="00A4338B" w14:paraId="777D9492" w14:textId="77777777" w:rsidTr="00B1430F">
        <w:tc>
          <w:tcPr>
            <w:tcW w:w="1671" w:type="dxa"/>
            <w:tcBorders>
              <w:top w:val="single" w:sz="2" w:space="0" w:color="auto"/>
              <w:left w:val="single" w:sz="2" w:space="0" w:color="auto"/>
              <w:bottom w:val="single" w:sz="2" w:space="0" w:color="auto"/>
              <w:right w:val="single" w:sz="2" w:space="0" w:color="auto"/>
            </w:tcBorders>
          </w:tcPr>
          <w:p w14:paraId="63015411" w14:textId="77777777" w:rsidR="001B1226" w:rsidRPr="00A4338B" w:rsidRDefault="001B1226" w:rsidP="001346F1">
            <w:pPr>
              <w:pStyle w:val="NormalLeft"/>
              <w:rPr>
                <w:lang w:val="en-GB"/>
              </w:rPr>
            </w:pPr>
            <w:r w:rsidRPr="00A4338B">
              <w:rPr>
                <w:lang w:val="en-GB"/>
              </w:rPr>
              <w:t>C0090/R0020</w:t>
            </w:r>
          </w:p>
        </w:tc>
        <w:tc>
          <w:tcPr>
            <w:tcW w:w="1858" w:type="dxa"/>
            <w:tcBorders>
              <w:top w:val="single" w:sz="2" w:space="0" w:color="auto"/>
              <w:left w:val="single" w:sz="2" w:space="0" w:color="auto"/>
              <w:bottom w:val="single" w:sz="2" w:space="0" w:color="auto"/>
              <w:right w:val="single" w:sz="2" w:space="0" w:color="auto"/>
            </w:tcBorders>
          </w:tcPr>
          <w:p w14:paraId="4502EC90" w14:textId="77777777" w:rsidR="001B1226" w:rsidRPr="00A4338B" w:rsidRDefault="001B1226" w:rsidP="001346F1">
            <w:pPr>
              <w:pStyle w:val="NormalLeft"/>
              <w:rPr>
                <w:lang w:val="en-GB"/>
              </w:rPr>
            </w:pPr>
            <w:r w:rsidRPr="00A4338B">
              <w:rPr>
                <w:lang w:val="en-GB"/>
              </w:rPr>
              <w:t>Impact of matching adjustment set to zero — Basic own funds</w:t>
            </w:r>
          </w:p>
        </w:tc>
        <w:tc>
          <w:tcPr>
            <w:tcW w:w="5757" w:type="dxa"/>
            <w:tcBorders>
              <w:top w:val="single" w:sz="2" w:space="0" w:color="auto"/>
              <w:left w:val="single" w:sz="2" w:space="0" w:color="auto"/>
              <w:bottom w:val="single" w:sz="2" w:space="0" w:color="auto"/>
              <w:right w:val="single" w:sz="2" w:space="0" w:color="auto"/>
            </w:tcBorders>
          </w:tcPr>
          <w:p w14:paraId="1C3A28BB" w14:textId="77777777" w:rsidR="001B1226" w:rsidRPr="00A4338B" w:rsidRDefault="001B1226" w:rsidP="001346F1">
            <w:pPr>
              <w:pStyle w:val="NormalLeft"/>
              <w:rPr>
                <w:lang w:val="en-GB"/>
              </w:rPr>
            </w:pPr>
            <w:r w:rsidRPr="00A4338B">
              <w:rPr>
                <w:lang w:val="en-GB"/>
              </w:rPr>
              <w:t>Amount of the adjustment to the basic own funds due to the application of the matching adjustment. It shall include the impact of setting the volatility adjustment and the matching adjustment to zero.</w:t>
            </w:r>
          </w:p>
          <w:p w14:paraId="7E394E4B" w14:textId="545A4D05" w:rsidR="001B1226" w:rsidRPr="00A4338B" w:rsidRDefault="001B1226" w:rsidP="001346F1">
            <w:pPr>
              <w:pStyle w:val="NormalLeft"/>
              <w:rPr>
                <w:lang w:val="en-GB"/>
              </w:rPr>
            </w:pPr>
            <w:r w:rsidRPr="00A4338B">
              <w:rPr>
                <w:lang w:val="en-GB"/>
              </w:rPr>
              <w:t>It shall be the difference between the basic own funds calculated considering the technical provisions without matching adjustment and without all the other transitional measures and the basic own funds calculated with the technical provisions reported under C0060. </w:t>
            </w:r>
            <w:r w:rsidR="001346F1" w:rsidRPr="00A4338B">
              <w:rPr>
                <w:lang w:val="en-GB"/>
              </w:rPr>
              <w:t xml:space="preserve"> </w:t>
            </w:r>
          </w:p>
        </w:tc>
      </w:tr>
      <w:tr w:rsidR="001B1226" w:rsidRPr="00A4338B" w14:paraId="7C589D6A" w14:textId="77777777" w:rsidTr="00B1430F">
        <w:tc>
          <w:tcPr>
            <w:tcW w:w="1671" w:type="dxa"/>
            <w:tcBorders>
              <w:top w:val="single" w:sz="2" w:space="0" w:color="auto"/>
              <w:left w:val="single" w:sz="2" w:space="0" w:color="auto"/>
              <w:bottom w:val="single" w:sz="2" w:space="0" w:color="auto"/>
              <w:right w:val="single" w:sz="2" w:space="0" w:color="auto"/>
            </w:tcBorders>
          </w:tcPr>
          <w:p w14:paraId="27B992A9" w14:textId="77777777" w:rsidR="001B1226" w:rsidRPr="00A4338B" w:rsidRDefault="001B1226" w:rsidP="001346F1">
            <w:pPr>
              <w:pStyle w:val="NormalLeft"/>
              <w:rPr>
                <w:lang w:val="en-GB"/>
              </w:rPr>
            </w:pPr>
            <w:r w:rsidRPr="00A4338B">
              <w:rPr>
                <w:lang w:val="en-GB"/>
              </w:rPr>
              <w:t>C0100/R0020</w:t>
            </w:r>
          </w:p>
        </w:tc>
        <w:tc>
          <w:tcPr>
            <w:tcW w:w="1858" w:type="dxa"/>
            <w:tcBorders>
              <w:top w:val="single" w:sz="2" w:space="0" w:color="auto"/>
              <w:left w:val="single" w:sz="2" w:space="0" w:color="auto"/>
              <w:bottom w:val="single" w:sz="2" w:space="0" w:color="auto"/>
              <w:right w:val="single" w:sz="2" w:space="0" w:color="auto"/>
            </w:tcBorders>
          </w:tcPr>
          <w:p w14:paraId="153C2D59" w14:textId="77777777" w:rsidR="001B1226" w:rsidRPr="00A4338B" w:rsidRDefault="001B1226" w:rsidP="001346F1">
            <w:pPr>
              <w:pStyle w:val="NormalLeft"/>
              <w:rPr>
                <w:lang w:val="en-GB"/>
              </w:rPr>
            </w:pPr>
            <w:r w:rsidRPr="00A4338B">
              <w:rPr>
                <w:lang w:val="en-GB"/>
              </w:rPr>
              <w:t>Impact of all LTG measures and transitionals — Basic own funds</w:t>
            </w:r>
          </w:p>
        </w:tc>
        <w:tc>
          <w:tcPr>
            <w:tcW w:w="5757" w:type="dxa"/>
            <w:tcBorders>
              <w:top w:val="single" w:sz="2" w:space="0" w:color="auto"/>
              <w:left w:val="single" w:sz="2" w:space="0" w:color="auto"/>
              <w:bottom w:val="single" w:sz="2" w:space="0" w:color="auto"/>
              <w:right w:val="single" w:sz="2" w:space="0" w:color="auto"/>
            </w:tcBorders>
          </w:tcPr>
          <w:p w14:paraId="40A45B8A" w14:textId="77777777" w:rsidR="001B1226" w:rsidRPr="00A4338B" w:rsidRDefault="001B1226" w:rsidP="001346F1">
            <w:pPr>
              <w:pStyle w:val="NormalLeft"/>
              <w:rPr>
                <w:lang w:val="en-GB"/>
              </w:rPr>
            </w:pPr>
            <w:r w:rsidRPr="00A4338B">
              <w:rPr>
                <w:lang w:val="en-GB"/>
              </w:rPr>
              <w:t>Amount of the adjustment to the basic own funds due to the application of the LTG measures and transitionals.</w:t>
            </w:r>
          </w:p>
        </w:tc>
      </w:tr>
      <w:tr w:rsidR="001B1226" w:rsidRPr="00A4338B" w14:paraId="3710F8AA" w14:textId="77777777" w:rsidTr="00B1430F">
        <w:tc>
          <w:tcPr>
            <w:tcW w:w="1671" w:type="dxa"/>
            <w:tcBorders>
              <w:top w:val="single" w:sz="2" w:space="0" w:color="auto"/>
              <w:left w:val="single" w:sz="2" w:space="0" w:color="auto"/>
              <w:bottom w:val="single" w:sz="2" w:space="0" w:color="auto"/>
              <w:right w:val="single" w:sz="2" w:space="0" w:color="auto"/>
            </w:tcBorders>
          </w:tcPr>
          <w:p w14:paraId="6E9BD501" w14:textId="77777777" w:rsidR="001B1226" w:rsidRPr="00A4338B" w:rsidRDefault="001B1226" w:rsidP="001346F1">
            <w:pPr>
              <w:pStyle w:val="NormalLeft"/>
              <w:rPr>
                <w:lang w:val="en-GB"/>
              </w:rPr>
            </w:pPr>
            <w:r w:rsidRPr="00A4338B">
              <w:rPr>
                <w:lang w:val="en-GB"/>
              </w:rPr>
              <w:t>C0010/R0030</w:t>
            </w:r>
          </w:p>
        </w:tc>
        <w:tc>
          <w:tcPr>
            <w:tcW w:w="1858" w:type="dxa"/>
            <w:tcBorders>
              <w:top w:val="single" w:sz="2" w:space="0" w:color="auto"/>
              <w:left w:val="single" w:sz="2" w:space="0" w:color="auto"/>
              <w:bottom w:val="single" w:sz="2" w:space="0" w:color="auto"/>
              <w:right w:val="single" w:sz="2" w:space="0" w:color="auto"/>
            </w:tcBorders>
          </w:tcPr>
          <w:p w14:paraId="6B477DF9" w14:textId="77777777" w:rsidR="001B1226" w:rsidRPr="00A4338B" w:rsidRDefault="001B1226" w:rsidP="001346F1">
            <w:pPr>
              <w:pStyle w:val="NormalLeft"/>
              <w:rPr>
                <w:lang w:val="en-GB"/>
              </w:rPr>
            </w:pPr>
            <w:r w:rsidRPr="00A4338B">
              <w:rPr>
                <w:lang w:val="en-GB"/>
              </w:rPr>
              <w:t xml:space="preserve">Amount with LTG measures </w:t>
            </w:r>
            <w:r w:rsidRPr="00A4338B">
              <w:rPr>
                <w:lang w:val="en-GB"/>
              </w:rPr>
              <w:lastRenderedPageBreak/>
              <w:t>and transitionals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30B8A7FA" w14:textId="4E770135" w:rsidR="001B1226" w:rsidRPr="00A4338B" w:rsidRDefault="001B1226" w:rsidP="001346F1">
            <w:pPr>
              <w:pStyle w:val="NormalLeft"/>
              <w:rPr>
                <w:lang w:val="en-GB"/>
              </w:rPr>
            </w:pPr>
            <w:r w:rsidRPr="00A4338B">
              <w:rPr>
                <w:lang w:val="en-GB"/>
              </w:rPr>
              <w:lastRenderedPageBreak/>
              <w:t xml:space="preserve">Total amount of excess of assets over liabilities calculated considering technical provisions including the </w:t>
            </w:r>
            <w:r w:rsidRPr="00A4338B">
              <w:rPr>
                <w:lang w:val="en-GB"/>
              </w:rPr>
              <w:lastRenderedPageBreak/>
              <w:t xml:space="preserve">adjustments due to the </w:t>
            </w:r>
            <w:del w:id="9" w:author="Author">
              <w:r w:rsidRPr="00A4338B" w:rsidDel="00A4338B">
                <w:rPr>
                  <w:lang w:val="en-GB"/>
                </w:rPr>
                <w:delText>long term</w:delText>
              </w:r>
            </w:del>
            <w:ins w:id="10" w:author="Author">
              <w:r w:rsidR="00A4338B" w:rsidRPr="00A4338B">
                <w:rPr>
                  <w:lang w:val="en-GB"/>
                </w:rPr>
                <w:t>long-term</w:t>
              </w:r>
            </w:ins>
            <w:r w:rsidRPr="00A4338B">
              <w:rPr>
                <w:lang w:val="en-GB"/>
              </w:rPr>
              <w:t xml:space="preserve"> guarantee measures and transitional measures.</w:t>
            </w:r>
          </w:p>
        </w:tc>
      </w:tr>
      <w:tr w:rsidR="001B1226" w:rsidRPr="00A4338B" w14:paraId="76C89834" w14:textId="77777777" w:rsidTr="00B1430F">
        <w:tc>
          <w:tcPr>
            <w:tcW w:w="1671" w:type="dxa"/>
            <w:tcBorders>
              <w:top w:val="single" w:sz="2" w:space="0" w:color="auto"/>
              <w:left w:val="single" w:sz="2" w:space="0" w:color="auto"/>
              <w:bottom w:val="single" w:sz="2" w:space="0" w:color="auto"/>
              <w:right w:val="single" w:sz="2" w:space="0" w:color="auto"/>
            </w:tcBorders>
          </w:tcPr>
          <w:p w14:paraId="2120593E" w14:textId="77777777" w:rsidR="001B1226" w:rsidRPr="00A4338B" w:rsidRDefault="001B1226" w:rsidP="001346F1">
            <w:pPr>
              <w:pStyle w:val="NormalLeft"/>
              <w:rPr>
                <w:lang w:val="en-GB"/>
              </w:rPr>
            </w:pPr>
            <w:r w:rsidRPr="00A4338B">
              <w:rPr>
                <w:lang w:val="en-GB"/>
              </w:rPr>
              <w:lastRenderedPageBreak/>
              <w:t>C0020/R0030</w:t>
            </w:r>
          </w:p>
        </w:tc>
        <w:tc>
          <w:tcPr>
            <w:tcW w:w="1858" w:type="dxa"/>
            <w:tcBorders>
              <w:top w:val="single" w:sz="2" w:space="0" w:color="auto"/>
              <w:left w:val="single" w:sz="2" w:space="0" w:color="auto"/>
              <w:bottom w:val="single" w:sz="2" w:space="0" w:color="auto"/>
              <w:right w:val="single" w:sz="2" w:space="0" w:color="auto"/>
            </w:tcBorders>
          </w:tcPr>
          <w:p w14:paraId="710C5DF0" w14:textId="77777777" w:rsidR="001B1226" w:rsidRPr="00A4338B" w:rsidRDefault="001B1226" w:rsidP="001346F1">
            <w:pPr>
              <w:pStyle w:val="NormalLeft"/>
              <w:rPr>
                <w:lang w:val="en-GB"/>
              </w:rPr>
            </w:pPr>
            <w:r w:rsidRPr="00A4338B">
              <w:rPr>
                <w:lang w:val="en-GB"/>
              </w:rPr>
              <w:t>Without transitional on technical provisions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027CA5CB" w14:textId="77777777" w:rsidR="001B1226" w:rsidRPr="00A4338B" w:rsidRDefault="001B1226" w:rsidP="001346F1">
            <w:pPr>
              <w:pStyle w:val="NormalLeft"/>
              <w:rPr>
                <w:lang w:val="en-GB"/>
              </w:rPr>
            </w:pPr>
            <w:r w:rsidRPr="00A4338B">
              <w:rPr>
                <w:lang w:val="en-GB"/>
              </w:rPr>
              <w:t>Total amount of excess of assets over liabilities calculated considering technical provisions without the adjustment due to the transitional deduction to technical provisions, but keeping the adjustments due to the volatility adjustment and the matching adjustment.</w:t>
            </w:r>
          </w:p>
          <w:p w14:paraId="02F11BEA" w14:textId="50F4AAED" w:rsidR="001B1226" w:rsidRPr="00A4338B" w:rsidRDefault="001B1226" w:rsidP="001346F1">
            <w:pPr>
              <w:pStyle w:val="NormalLeft"/>
              <w:rPr>
                <w:lang w:val="en-GB"/>
              </w:rPr>
            </w:pPr>
            <w:r w:rsidRPr="00A4338B">
              <w:rPr>
                <w:lang w:val="en-GB"/>
              </w:rPr>
              <w:t>If transitional deduction to technical provisions is not applicable report the same amount as in C0010. </w:t>
            </w:r>
            <w:r w:rsidR="001346F1" w:rsidRPr="00A4338B">
              <w:rPr>
                <w:lang w:val="en-GB"/>
              </w:rPr>
              <w:t xml:space="preserve"> </w:t>
            </w:r>
          </w:p>
        </w:tc>
      </w:tr>
      <w:tr w:rsidR="001B1226" w:rsidRPr="00A4338B" w14:paraId="3D409019" w14:textId="77777777" w:rsidTr="00B1430F">
        <w:tc>
          <w:tcPr>
            <w:tcW w:w="1671" w:type="dxa"/>
            <w:tcBorders>
              <w:top w:val="single" w:sz="2" w:space="0" w:color="auto"/>
              <w:left w:val="single" w:sz="2" w:space="0" w:color="auto"/>
              <w:bottom w:val="single" w:sz="2" w:space="0" w:color="auto"/>
              <w:right w:val="single" w:sz="2" w:space="0" w:color="auto"/>
            </w:tcBorders>
          </w:tcPr>
          <w:p w14:paraId="0883FC93" w14:textId="77777777" w:rsidR="001B1226" w:rsidRPr="00A4338B" w:rsidRDefault="001B1226" w:rsidP="001346F1">
            <w:pPr>
              <w:pStyle w:val="NormalLeft"/>
              <w:rPr>
                <w:lang w:val="en-GB"/>
              </w:rPr>
            </w:pPr>
            <w:r w:rsidRPr="00A4338B">
              <w:rPr>
                <w:lang w:val="en-GB"/>
              </w:rPr>
              <w:t>C0030/R0030</w:t>
            </w:r>
          </w:p>
        </w:tc>
        <w:tc>
          <w:tcPr>
            <w:tcW w:w="1858" w:type="dxa"/>
            <w:tcBorders>
              <w:top w:val="single" w:sz="2" w:space="0" w:color="auto"/>
              <w:left w:val="single" w:sz="2" w:space="0" w:color="auto"/>
              <w:bottom w:val="single" w:sz="2" w:space="0" w:color="auto"/>
              <w:right w:val="single" w:sz="2" w:space="0" w:color="auto"/>
            </w:tcBorders>
          </w:tcPr>
          <w:p w14:paraId="4A7D3EC9" w14:textId="77777777" w:rsidR="001B1226" w:rsidRPr="00A4338B" w:rsidRDefault="001B1226" w:rsidP="001346F1">
            <w:pPr>
              <w:pStyle w:val="NormalLeft"/>
              <w:rPr>
                <w:lang w:val="en-GB"/>
              </w:rPr>
            </w:pPr>
            <w:r w:rsidRPr="00A4338B">
              <w:rPr>
                <w:lang w:val="en-GB"/>
              </w:rPr>
              <w:t>Impact of transitional on technical provisions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41DE8561" w14:textId="77777777" w:rsidR="001B1226" w:rsidRPr="00A4338B" w:rsidRDefault="001B1226" w:rsidP="001346F1">
            <w:pPr>
              <w:pStyle w:val="NormalLeft"/>
              <w:rPr>
                <w:lang w:val="en-GB"/>
              </w:rPr>
            </w:pPr>
            <w:r w:rsidRPr="00A4338B">
              <w:rPr>
                <w:lang w:val="en-GB"/>
              </w:rPr>
              <w:t>Amount of the adjustment to the excess of assets over liabilities due to the application of the transitional deduction to technical provisions.</w:t>
            </w:r>
          </w:p>
          <w:p w14:paraId="10AFA458" w14:textId="75518831" w:rsidR="001B1226" w:rsidRPr="00A4338B" w:rsidRDefault="001B1226" w:rsidP="001346F1">
            <w:pPr>
              <w:pStyle w:val="NormalLeft"/>
              <w:rPr>
                <w:lang w:val="en-GB"/>
              </w:rPr>
            </w:pPr>
            <w:r w:rsidRPr="00A4338B">
              <w:rPr>
                <w:lang w:val="en-GB"/>
              </w:rPr>
              <w:t>It shall be the difference between the excess of assets over liabilities calculated considering the technical provisions without transitional deduction to technical provisions and the excess of assets over liabilities calculated with the technical provisions with LTG and transitional measures. </w:t>
            </w:r>
            <w:r w:rsidR="001346F1" w:rsidRPr="00A4338B">
              <w:rPr>
                <w:lang w:val="en-GB"/>
              </w:rPr>
              <w:t xml:space="preserve"> </w:t>
            </w:r>
          </w:p>
        </w:tc>
      </w:tr>
      <w:tr w:rsidR="001B1226" w:rsidRPr="00A4338B" w14:paraId="733711B1" w14:textId="77777777" w:rsidTr="00B1430F">
        <w:tc>
          <w:tcPr>
            <w:tcW w:w="1671" w:type="dxa"/>
            <w:tcBorders>
              <w:top w:val="single" w:sz="2" w:space="0" w:color="auto"/>
              <w:left w:val="single" w:sz="2" w:space="0" w:color="auto"/>
              <w:bottom w:val="single" w:sz="2" w:space="0" w:color="auto"/>
              <w:right w:val="single" w:sz="2" w:space="0" w:color="auto"/>
            </w:tcBorders>
          </w:tcPr>
          <w:p w14:paraId="70E4D789" w14:textId="77777777" w:rsidR="001B1226" w:rsidRPr="00A4338B" w:rsidRDefault="001B1226" w:rsidP="001346F1">
            <w:pPr>
              <w:pStyle w:val="NormalLeft"/>
              <w:rPr>
                <w:lang w:val="en-GB"/>
              </w:rPr>
            </w:pPr>
            <w:r w:rsidRPr="00A4338B">
              <w:rPr>
                <w:lang w:val="en-GB"/>
              </w:rPr>
              <w:t>C0040/R0030</w:t>
            </w:r>
          </w:p>
        </w:tc>
        <w:tc>
          <w:tcPr>
            <w:tcW w:w="1858" w:type="dxa"/>
            <w:tcBorders>
              <w:top w:val="single" w:sz="2" w:space="0" w:color="auto"/>
              <w:left w:val="single" w:sz="2" w:space="0" w:color="auto"/>
              <w:bottom w:val="single" w:sz="2" w:space="0" w:color="auto"/>
              <w:right w:val="single" w:sz="2" w:space="0" w:color="auto"/>
            </w:tcBorders>
          </w:tcPr>
          <w:p w14:paraId="162D956A" w14:textId="77777777" w:rsidR="001B1226" w:rsidRPr="00A4338B" w:rsidRDefault="001B1226" w:rsidP="001346F1">
            <w:pPr>
              <w:pStyle w:val="NormalLeft"/>
              <w:rPr>
                <w:lang w:val="en-GB"/>
              </w:rPr>
            </w:pPr>
            <w:r w:rsidRPr="00A4338B">
              <w:rPr>
                <w:lang w:val="en-GB"/>
              </w:rPr>
              <w:t>Without transitional on interest rate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6DC9B3AF" w14:textId="77777777" w:rsidR="001B1226" w:rsidRPr="00A4338B" w:rsidRDefault="001B1226" w:rsidP="001346F1">
            <w:pPr>
              <w:pStyle w:val="NormalLeft"/>
              <w:rPr>
                <w:lang w:val="en-GB"/>
              </w:rPr>
            </w:pPr>
            <w:r w:rsidRPr="00A4338B">
              <w:rPr>
                <w:lang w:val="en-GB"/>
              </w:rPr>
              <w:t>Total amount of excess of assets over liabilities calculated considering technical provisions without the adjustment due to the transitional adjustment to the relevant risk-free interest rate term structure, but keeping the adjustments due to the volatility adjustment and the matching adjustment.</w:t>
            </w:r>
          </w:p>
          <w:p w14:paraId="6DFF38E8" w14:textId="0A603AE7" w:rsidR="001B1226" w:rsidRPr="00A4338B" w:rsidRDefault="001B1226" w:rsidP="001346F1">
            <w:pPr>
              <w:pStyle w:val="NormalLeft"/>
              <w:rPr>
                <w:lang w:val="en-GB"/>
              </w:rPr>
            </w:pPr>
            <w:r w:rsidRPr="00A4338B">
              <w:rPr>
                <w:lang w:val="en-GB"/>
              </w:rPr>
              <w:t>If transitional adjustment to the relevant risk-free interest rate term structure is not applicable report the same amount as in C0020. </w:t>
            </w:r>
            <w:r w:rsidR="001346F1" w:rsidRPr="00A4338B">
              <w:rPr>
                <w:lang w:val="en-GB"/>
              </w:rPr>
              <w:t xml:space="preserve"> </w:t>
            </w:r>
          </w:p>
        </w:tc>
      </w:tr>
      <w:tr w:rsidR="001B1226" w:rsidRPr="00A4338B" w14:paraId="28FBE8DA" w14:textId="77777777" w:rsidTr="00B1430F">
        <w:tc>
          <w:tcPr>
            <w:tcW w:w="1671" w:type="dxa"/>
            <w:tcBorders>
              <w:top w:val="single" w:sz="2" w:space="0" w:color="auto"/>
              <w:left w:val="single" w:sz="2" w:space="0" w:color="auto"/>
              <w:bottom w:val="single" w:sz="2" w:space="0" w:color="auto"/>
              <w:right w:val="single" w:sz="2" w:space="0" w:color="auto"/>
            </w:tcBorders>
          </w:tcPr>
          <w:p w14:paraId="22AEA56B" w14:textId="77777777" w:rsidR="001B1226" w:rsidRPr="00A4338B" w:rsidRDefault="001B1226" w:rsidP="001346F1">
            <w:pPr>
              <w:pStyle w:val="NormalLeft"/>
              <w:rPr>
                <w:lang w:val="en-GB"/>
              </w:rPr>
            </w:pPr>
            <w:r w:rsidRPr="00A4338B">
              <w:rPr>
                <w:lang w:val="en-GB"/>
              </w:rPr>
              <w:t>C0050/R0030</w:t>
            </w:r>
          </w:p>
        </w:tc>
        <w:tc>
          <w:tcPr>
            <w:tcW w:w="1858" w:type="dxa"/>
            <w:tcBorders>
              <w:top w:val="single" w:sz="2" w:space="0" w:color="auto"/>
              <w:left w:val="single" w:sz="2" w:space="0" w:color="auto"/>
              <w:bottom w:val="single" w:sz="2" w:space="0" w:color="auto"/>
              <w:right w:val="single" w:sz="2" w:space="0" w:color="auto"/>
            </w:tcBorders>
          </w:tcPr>
          <w:p w14:paraId="210CC5ED" w14:textId="77777777" w:rsidR="001B1226" w:rsidRPr="00A4338B" w:rsidRDefault="001B1226" w:rsidP="001346F1">
            <w:pPr>
              <w:pStyle w:val="NormalLeft"/>
              <w:rPr>
                <w:lang w:val="en-GB"/>
              </w:rPr>
            </w:pPr>
            <w:r w:rsidRPr="00A4338B">
              <w:rPr>
                <w:lang w:val="en-GB"/>
              </w:rPr>
              <w:t>Impact of transitional on interest rate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0211D697" w14:textId="77777777" w:rsidR="001B1226" w:rsidRPr="00A4338B" w:rsidRDefault="001B1226" w:rsidP="001346F1">
            <w:pPr>
              <w:pStyle w:val="NormalLeft"/>
              <w:rPr>
                <w:lang w:val="en-GB"/>
              </w:rPr>
            </w:pPr>
            <w:r w:rsidRPr="00A4338B">
              <w:rPr>
                <w:lang w:val="en-GB"/>
              </w:rPr>
              <w:t>Amount of the adjustment to the excess of assets over liabilities due to the application of the transitional adjustment to the relevant risk-free interest rate term structure.</w:t>
            </w:r>
          </w:p>
          <w:p w14:paraId="016208E5" w14:textId="6ACF39AA" w:rsidR="001B1226" w:rsidRPr="00A4338B" w:rsidRDefault="001B1226" w:rsidP="001346F1">
            <w:pPr>
              <w:pStyle w:val="NormalLeft"/>
              <w:rPr>
                <w:lang w:val="en-GB"/>
              </w:rPr>
            </w:pPr>
            <w:r w:rsidRPr="00A4338B">
              <w:rPr>
                <w:lang w:val="en-GB"/>
              </w:rPr>
              <w:t>It shall be the difference between the excess of assets over liabilities calculated considering the technical provisions without transitional adjustment to the relevant risk-free interest rate term structure and the excess of assets over liabilities calculated with the technical provisions reported under C0020. </w:t>
            </w:r>
            <w:r w:rsidR="001346F1" w:rsidRPr="00A4338B">
              <w:rPr>
                <w:lang w:val="en-GB"/>
              </w:rPr>
              <w:t xml:space="preserve"> </w:t>
            </w:r>
          </w:p>
        </w:tc>
      </w:tr>
      <w:tr w:rsidR="001B1226" w:rsidRPr="00A4338B" w14:paraId="43B8AC8A" w14:textId="77777777" w:rsidTr="00B1430F">
        <w:tc>
          <w:tcPr>
            <w:tcW w:w="1671" w:type="dxa"/>
            <w:tcBorders>
              <w:top w:val="single" w:sz="2" w:space="0" w:color="auto"/>
              <w:left w:val="single" w:sz="2" w:space="0" w:color="auto"/>
              <w:bottom w:val="single" w:sz="2" w:space="0" w:color="auto"/>
              <w:right w:val="single" w:sz="2" w:space="0" w:color="auto"/>
            </w:tcBorders>
          </w:tcPr>
          <w:p w14:paraId="6320AB62" w14:textId="77777777" w:rsidR="001B1226" w:rsidRPr="00A4338B" w:rsidRDefault="001B1226" w:rsidP="001346F1">
            <w:pPr>
              <w:pStyle w:val="NormalLeft"/>
              <w:rPr>
                <w:lang w:val="en-GB"/>
              </w:rPr>
            </w:pPr>
            <w:r w:rsidRPr="00A4338B">
              <w:rPr>
                <w:lang w:val="en-GB"/>
              </w:rPr>
              <w:lastRenderedPageBreak/>
              <w:t>C0060/R0030</w:t>
            </w:r>
          </w:p>
        </w:tc>
        <w:tc>
          <w:tcPr>
            <w:tcW w:w="1858" w:type="dxa"/>
            <w:tcBorders>
              <w:top w:val="single" w:sz="2" w:space="0" w:color="auto"/>
              <w:left w:val="single" w:sz="2" w:space="0" w:color="auto"/>
              <w:bottom w:val="single" w:sz="2" w:space="0" w:color="auto"/>
              <w:right w:val="single" w:sz="2" w:space="0" w:color="auto"/>
            </w:tcBorders>
          </w:tcPr>
          <w:p w14:paraId="775BC480" w14:textId="77777777" w:rsidR="001B1226" w:rsidRPr="00A4338B" w:rsidRDefault="001B1226" w:rsidP="001346F1">
            <w:pPr>
              <w:pStyle w:val="NormalLeft"/>
              <w:rPr>
                <w:lang w:val="en-GB"/>
              </w:rPr>
            </w:pPr>
            <w:r w:rsidRPr="00A4338B">
              <w:rPr>
                <w:lang w:val="en-GB"/>
              </w:rPr>
              <w:t>Without volatility adjustment and without other transitional measures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168E4841" w14:textId="77777777" w:rsidR="001B1226" w:rsidRPr="00A4338B" w:rsidRDefault="001B1226" w:rsidP="001346F1">
            <w:pPr>
              <w:pStyle w:val="NormalLeft"/>
              <w:rPr>
                <w:lang w:val="en-GB"/>
              </w:rPr>
            </w:pPr>
            <w:r w:rsidRPr="00A4338B">
              <w:rPr>
                <w:lang w:val="en-GB"/>
              </w:rPr>
              <w:t>Total amount of excess of assets over liabilities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6B76B2DD" w14:textId="26778D22" w:rsidR="001B1226" w:rsidRPr="00A4338B" w:rsidRDefault="001B1226" w:rsidP="001346F1">
            <w:pPr>
              <w:pStyle w:val="NormalLeft"/>
              <w:rPr>
                <w:lang w:val="en-GB"/>
              </w:rPr>
            </w:pPr>
            <w:r w:rsidRPr="00A4338B">
              <w:rPr>
                <w:lang w:val="en-GB"/>
              </w:rPr>
              <w:t>If volatility adjustment is not applicable report the same amount as in C0040. </w:t>
            </w:r>
            <w:r w:rsidR="001346F1" w:rsidRPr="00A4338B">
              <w:rPr>
                <w:lang w:val="en-GB"/>
              </w:rPr>
              <w:t xml:space="preserve"> </w:t>
            </w:r>
          </w:p>
        </w:tc>
      </w:tr>
      <w:tr w:rsidR="001B1226" w:rsidRPr="00A4338B" w14:paraId="54E18F5D" w14:textId="77777777" w:rsidTr="00B1430F">
        <w:tc>
          <w:tcPr>
            <w:tcW w:w="1671" w:type="dxa"/>
            <w:tcBorders>
              <w:top w:val="single" w:sz="2" w:space="0" w:color="auto"/>
              <w:left w:val="single" w:sz="2" w:space="0" w:color="auto"/>
              <w:bottom w:val="single" w:sz="2" w:space="0" w:color="auto"/>
              <w:right w:val="single" w:sz="2" w:space="0" w:color="auto"/>
            </w:tcBorders>
          </w:tcPr>
          <w:p w14:paraId="1EC00579" w14:textId="77777777" w:rsidR="001B1226" w:rsidRPr="00A4338B" w:rsidRDefault="001B1226" w:rsidP="001346F1">
            <w:pPr>
              <w:pStyle w:val="NormalLeft"/>
              <w:rPr>
                <w:lang w:val="en-GB"/>
              </w:rPr>
            </w:pPr>
            <w:r w:rsidRPr="00A4338B">
              <w:rPr>
                <w:lang w:val="en-GB"/>
              </w:rPr>
              <w:t>C0070/R0030</w:t>
            </w:r>
          </w:p>
        </w:tc>
        <w:tc>
          <w:tcPr>
            <w:tcW w:w="1858" w:type="dxa"/>
            <w:tcBorders>
              <w:top w:val="single" w:sz="2" w:space="0" w:color="auto"/>
              <w:left w:val="single" w:sz="2" w:space="0" w:color="auto"/>
              <w:bottom w:val="single" w:sz="2" w:space="0" w:color="auto"/>
              <w:right w:val="single" w:sz="2" w:space="0" w:color="auto"/>
            </w:tcBorders>
          </w:tcPr>
          <w:p w14:paraId="479EB68B" w14:textId="77777777" w:rsidR="001B1226" w:rsidRPr="00A4338B" w:rsidRDefault="001B1226" w:rsidP="001346F1">
            <w:pPr>
              <w:pStyle w:val="NormalLeft"/>
              <w:rPr>
                <w:lang w:val="en-GB"/>
              </w:rPr>
            </w:pPr>
            <w:r w:rsidRPr="00A4338B">
              <w:rPr>
                <w:lang w:val="en-GB"/>
              </w:rPr>
              <w:t>Impact of volatility adjustment set to zero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2ECDC631" w14:textId="77777777" w:rsidR="001B1226" w:rsidRPr="00A4338B" w:rsidRDefault="001B1226" w:rsidP="001346F1">
            <w:pPr>
              <w:pStyle w:val="NormalLeft"/>
              <w:rPr>
                <w:lang w:val="en-GB"/>
              </w:rPr>
            </w:pPr>
            <w:r w:rsidRPr="00A4338B">
              <w:rPr>
                <w:lang w:val="en-GB"/>
              </w:rPr>
              <w:t>Amount of the adjustment to the excess of assets over liabilities due to the application of the volatility adjustment. It shall reflect the impact of setting the volatility adjustment to zero.</w:t>
            </w:r>
          </w:p>
          <w:p w14:paraId="27391B85" w14:textId="0C63F2CB" w:rsidR="001B1226" w:rsidRPr="00A4338B" w:rsidRDefault="001B1226" w:rsidP="001346F1">
            <w:pPr>
              <w:pStyle w:val="NormalLeft"/>
              <w:rPr>
                <w:lang w:val="en-GB"/>
              </w:rPr>
            </w:pPr>
            <w:r w:rsidRPr="00A4338B">
              <w:rPr>
                <w:lang w:val="en-GB"/>
              </w:rPr>
              <w:t>It shall be the difference between the excess of assets over liabilities calculated considering the technical provisions without volatility adjustment and without other transitional measures and the excess of assets over liabilities calculated with the technical provisions reported under C0040. </w:t>
            </w:r>
            <w:r w:rsidR="001346F1" w:rsidRPr="00A4338B">
              <w:rPr>
                <w:lang w:val="en-GB"/>
              </w:rPr>
              <w:t xml:space="preserve"> </w:t>
            </w:r>
          </w:p>
        </w:tc>
      </w:tr>
      <w:tr w:rsidR="001B1226" w:rsidRPr="00A4338B" w14:paraId="072180A9" w14:textId="77777777" w:rsidTr="00B1430F">
        <w:tc>
          <w:tcPr>
            <w:tcW w:w="1671" w:type="dxa"/>
            <w:tcBorders>
              <w:top w:val="single" w:sz="2" w:space="0" w:color="auto"/>
              <w:left w:val="single" w:sz="2" w:space="0" w:color="auto"/>
              <w:bottom w:val="single" w:sz="2" w:space="0" w:color="auto"/>
              <w:right w:val="single" w:sz="2" w:space="0" w:color="auto"/>
            </w:tcBorders>
          </w:tcPr>
          <w:p w14:paraId="6C45B8A7" w14:textId="77777777" w:rsidR="001B1226" w:rsidRPr="00A4338B" w:rsidRDefault="001B1226" w:rsidP="001346F1">
            <w:pPr>
              <w:pStyle w:val="NormalLeft"/>
              <w:rPr>
                <w:lang w:val="en-GB"/>
              </w:rPr>
            </w:pPr>
            <w:r w:rsidRPr="00A4338B">
              <w:rPr>
                <w:lang w:val="en-GB"/>
              </w:rPr>
              <w:t>C0080/R0030</w:t>
            </w:r>
          </w:p>
        </w:tc>
        <w:tc>
          <w:tcPr>
            <w:tcW w:w="1858" w:type="dxa"/>
            <w:tcBorders>
              <w:top w:val="single" w:sz="2" w:space="0" w:color="auto"/>
              <w:left w:val="single" w:sz="2" w:space="0" w:color="auto"/>
              <w:bottom w:val="single" w:sz="2" w:space="0" w:color="auto"/>
              <w:right w:val="single" w:sz="2" w:space="0" w:color="auto"/>
            </w:tcBorders>
          </w:tcPr>
          <w:p w14:paraId="49C9BEA7" w14:textId="77777777" w:rsidR="001B1226" w:rsidRPr="00A4338B" w:rsidRDefault="001B1226" w:rsidP="001346F1">
            <w:pPr>
              <w:pStyle w:val="NormalLeft"/>
              <w:rPr>
                <w:lang w:val="en-GB"/>
              </w:rPr>
            </w:pPr>
            <w:r w:rsidRPr="00A4338B">
              <w:rPr>
                <w:lang w:val="en-GB"/>
              </w:rPr>
              <w:t>Without matching adjustment and without all the others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5BA3DA5E" w14:textId="77777777" w:rsidR="001B1226" w:rsidRPr="00A4338B" w:rsidRDefault="001B1226" w:rsidP="001346F1">
            <w:pPr>
              <w:pStyle w:val="NormalLeft"/>
              <w:rPr>
                <w:lang w:val="en-GB"/>
              </w:rPr>
            </w:pPr>
            <w:r w:rsidRPr="00A4338B">
              <w:rPr>
                <w:lang w:val="en-GB"/>
              </w:rPr>
              <w:t>Total amount of excess of assets over liabilities calculated considering Technical provisions without any LTG measure.</w:t>
            </w:r>
          </w:p>
          <w:p w14:paraId="37FD2FDA" w14:textId="6860C55E" w:rsidR="001B1226" w:rsidRPr="00A4338B" w:rsidRDefault="001B1226" w:rsidP="001346F1">
            <w:pPr>
              <w:pStyle w:val="NormalLeft"/>
              <w:rPr>
                <w:lang w:val="en-GB"/>
              </w:rPr>
            </w:pPr>
            <w:r w:rsidRPr="00A4338B">
              <w:rPr>
                <w:lang w:val="en-GB"/>
              </w:rPr>
              <w:t>If matching adjustment is not applicable report the same amount as in C0060. </w:t>
            </w:r>
            <w:r w:rsidR="001346F1" w:rsidRPr="00A4338B">
              <w:rPr>
                <w:lang w:val="en-GB"/>
              </w:rPr>
              <w:t xml:space="preserve"> </w:t>
            </w:r>
          </w:p>
        </w:tc>
      </w:tr>
      <w:tr w:rsidR="001B1226" w:rsidRPr="00A4338B" w14:paraId="0598C69B" w14:textId="77777777" w:rsidTr="00B1430F">
        <w:tc>
          <w:tcPr>
            <w:tcW w:w="1671" w:type="dxa"/>
            <w:tcBorders>
              <w:top w:val="single" w:sz="2" w:space="0" w:color="auto"/>
              <w:left w:val="single" w:sz="2" w:space="0" w:color="auto"/>
              <w:bottom w:val="single" w:sz="2" w:space="0" w:color="auto"/>
              <w:right w:val="single" w:sz="2" w:space="0" w:color="auto"/>
            </w:tcBorders>
          </w:tcPr>
          <w:p w14:paraId="2B518B4B" w14:textId="77777777" w:rsidR="001B1226" w:rsidRPr="00A4338B" w:rsidRDefault="001B1226" w:rsidP="001346F1">
            <w:pPr>
              <w:pStyle w:val="NormalLeft"/>
              <w:rPr>
                <w:lang w:val="en-GB"/>
              </w:rPr>
            </w:pPr>
            <w:r w:rsidRPr="00A4338B">
              <w:rPr>
                <w:lang w:val="en-GB"/>
              </w:rPr>
              <w:t>C0090/R0030</w:t>
            </w:r>
          </w:p>
        </w:tc>
        <w:tc>
          <w:tcPr>
            <w:tcW w:w="1858" w:type="dxa"/>
            <w:tcBorders>
              <w:top w:val="single" w:sz="2" w:space="0" w:color="auto"/>
              <w:left w:val="single" w:sz="2" w:space="0" w:color="auto"/>
              <w:bottom w:val="single" w:sz="2" w:space="0" w:color="auto"/>
              <w:right w:val="single" w:sz="2" w:space="0" w:color="auto"/>
            </w:tcBorders>
          </w:tcPr>
          <w:p w14:paraId="7259830D" w14:textId="77777777" w:rsidR="001B1226" w:rsidRPr="00A4338B" w:rsidRDefault="001B1226" w:rsidP="001346F1">
            <w:pPr>
              <w:pStyle w:val="NormalLeft"/>
              <w:rPr>
                <w:lang w:val="en-GB"/>
              </w:rPr>
            </w:pPr>
            <w:r w:rsidRPr="00A4338B">
              <w:rPr>
                <w:lang w:val="en-GB"/>
              </w:rPr>
              <w:t>Impact of matching adjustment set to zero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6F057C83" w14:textId="77777777" w:rsidR="001B1226" w:rsidRPr="00A4338B" w:rsidRDefault="001B1226" w:rsidP="001346F1">
            <w:pPr>
              <w:pStyle w:val="NormalLeft"/>
              <w:rPr>
                <w:lang w:val="en-GB"/>
              </w:rPr>
            </w:pPr>
            <w:r w:rsidRPr="00A4338B">
              <w:rPr>
                <w:lang w:val="en-GB"/>
              </w:rPr>
              <w:t>Amount of the adjustment to the excess of assets over liabilities due to the application of the matching adjustment. It shall include the impact of setting the volatility adjustment and the matching adjustment to zero.</w:t>
            </w:r>
          </w:p>
          <w:p w14:paraId="408691EB" w14:textId="30D4DD31" w:rsidR="001B1226" w:rsidRPr="00A4338B" w:rsidRDefault="001B1226" w:rsidP="001346F1">
            <w:pPr>
              <w:pStyle w:val="NormalLeft"/>
              <w:rPr>
                <w:lang w:val="en-GB"/>
              </w:rPr>
            </w:pPr>
            <w:r w:rsidRPr="00A4338B">
              <w:rPr>
                <w:lang w:val="en-GB"/>
              </w:rPr>
              <w:t>It shall be the difference between the excess of assets over liabilities calculated considering the technical provisions without matching adjustment and without all the other transitional measures and the excess of assets over liabilities calculated with the technical provisions reported under C0060. </w:t>
            </w:r>
            <w:r w:rsidR="001346F1" w:rsidRPr="00A4338B">
              <w:rPr>
                <w:lang w:val="en-GB"/>
              </w:rPr>
              <w:t xml:space="preserve"> </w:t>
            </w:r>
          </w:p>
        </w:tc>
      </w:tr>
      <w:tr w:rsidR="001B1226" w:rsidRPr="00A4338B" w14:paraId="7EAD8C1C" w14:textId="77777777" w:rsidTr="00B1430F">
        <w:tc>
          <w:tcPr>
            <w:tcW w:w="1671" w:type="dxa"/>
            <w:tcBorders>
              <w:top w:val="single" w:sz="2" w:space="0" w:color="auto"/>
              <w:left w:val="single" w:sz="2" w:space="0" w:color="auto"/>
              <w:bottom w:val="single" w:sz="2" w:space="0" w:color="auto"/>
              <w:right w:val="single" w:sz="2" w:space="0" w:color="auto"/>
            </w:tcBorders>
          </w:tcPr>
          <w:p w14:paraId="5107E0CE" w14:textId="77777777" w:rsidR="001B1226" w:rsidRPr="00A4338B" w:rsidRDefault="001B1226" w:rsidP="001346F1">
            <w:pPr>
              <w:pStyle w:val="NormalLeft"/>
              <w:rPr>
                <w:lang w:val="en-GB"/>
              </w:rPr>
            </w:pPr>
            <w:r w:rsidRPr="00A4338B">
              <w:rPr>
                <w:lang w:val="en-GB"/>
              </w:rPr>
              <w:t>C0100/R0030</w:t>
            </w:r>
          </w:p>
        </w:tc>
        <w:tc>
          <w:tcPr>
            <w:tcW w:w="1858" w:type="dxa"/>
            <w:tcBorders>
              <w:top w:val="single" w:sz="2" w:space="0" w:color="auto"/>
              <w:left w:val="single" w:sz="2" w:space="0" w:color="auto"/>
              <w:bottom w:val="single" w:sz="2" w:space="0" w:color="auto"/>
              <w:right w:val="single" w:sz="2" w:space="0" w:color="auto"/>
            </w:tcBorders>
          </w:tcPr>
          <w:p w14:paraId="36481707" w14:textId="77777777" w:rsidR="001B1226" w:rsidRPr="00A4338B" w:rsidRDefault="001B1226" w:rsidP="001346F1">
            <w:pPr>
              <w:pStyle w:val="NormalLeft"/>
              <w:rPr>
                <w:lang w:val="en-GB"/>
              </w:rPr>
            </w:pPr>
            <w:r w:rsidRPr="00A4338B">
              <w:rPr>
                <w:lang w:val="en-GB"/>
              </w:rPr>
              <w:t xml:space="preserve">Impact of all LTG measures and transitionals — Basic own </w:t>
            </w:r>
            <w:r w:rsidRPr="00A4338B">
              <w:rPr>
                <w:lang w:val="en-GB"/>
              </w:rPr>
              <w:lastRenderedPageBreak/>
              <w:t>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06A8395E" w14:textId="77777777" w:rsidR="001B1226" w:rsidRPr="00A4338B" w:rsidRDefault="001B1226" w:rsidP="001346F1">
            <w:pPr>
              <w:pStyle w:val="NormalLeft"/>
              <w:rPr>
                <w:lang w:val="en-GB"/>
              </w:rPr>
            </w:pPr>
            <w:r w:rsidRPr="00A4338B">
              <w:rPr>
                <w:lang w:val="en-GB"/>
              </w:rPr>
              <w:lastRenderedPageBreak/>
              <w:t>Amount of the adjustment to the excess of assets over liabilities due to the application of the LTG measures and transitionals.</w:t>
            </w:r>
          </w:p>
        </w:tc>
      </w:tr>
      <w:tr w:rsidR="001B1226" w:rsidRPr="00A4338B" w14:paraId="038F5187" w14:textId="77777777" w:rsidTr="00B1430F">
        <w:tc>
          <w:tcPr>
            <w:tcW w:w="1671" w:type="dxa"/>
            <w:tcBorders>
              <w:top w:val="single" w:sz="2" w:space="0" w:color="auto"/>
              <w:left w:val="single" w:sz="2" w:space="0" w:color="auto"/>
              <w:bottom w:val="single" w:sz="2" w:space="0" w:color="auto"/>
              <w:right w:val="single" w:sz="2" w:space="0" w:color="auto"/>
            </w:tcBorders>
          </w:tcPr>
          <w:p w14:paraId="62E4FA84" w14:textId="77777777" w:rsidR="001B1226" w:rsidRPr="00A4338B" w:rsidRDefault="001B1226" w:rsidP="001346F1">
            <w:pPr>
              <w:pStyle w:val="NormalLeft"/>
              <w:rPr>
                <w:lang w:val="en-GB"/>
              </w:rPr>
            </w:pPr>
            <w:r w:rsidRPr="00A4338B">
              <w:rPr>
                <w:lang w:val="en-GB"/>
              </w:rPr>
              <w:t>C0010/R0040</w:t>
            </w:r>
          </w:p>
        </w:tc>
        <w:tc>
          <w:tcPr>
            <w:tcW w:w="1858" w:type="dxa"/>
            <w:tcBorders>
              <w:top w:val="single" w:sz="2" w:space="0" w:color="auto"/>
              <w:left w:val="single" w:sz="2" w:space="0" w:color="auto"/>
              <w:bottom w:val="single" w:sz="2" w:space="0" w:color="auto"/>
              <w:right w:val="single" w:sz="2" w:space="0" w:color="auto"/>
            </w:tcBorders>
          </w:tcPr>
          <w:p w14:paraId="056B8CF9" w14:textId="77777777" w:rsidR="001B1226" w:rsidRPr="00A4338B" w:rsidRDefault="001B1226" w:rsidP="001346F1">
            <w:pPr>
              <w:pStyle w:val="NormalLeft"/>
              <w:rPr>
                <w:lang w:val="en-GB"/>
              </w:rPr>
            </w:pPr>
            <w:r w:rsidRPr="00A4338B">
              <w:rPr>
                <w:lang w:val="en-GB"/>
              </w:rPr>
              <w:t>Amount with LTG measures and transitionals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0A0BD8F8" w14:textId="535893C4" w:rsidR="001B1226" w:rsidRPr="00A4338B" w:rsidRDefault="001B1226" w:rsidP="001346F1">
            <w:pPr>
              <w:pStyle w:val="NormalLeft"/>
              <w:rPr>
                <w:lang w:val="en-GB"/>
              </w:rPr>
            </w:pPr>
            <w:r w:rsidRPr="00A4338B">
              <w:rPr>
                <w:lang w:val="en-GB"/>
              </w:rPr>
              <w:t xml:space="preserve">Total amount of restricted own funds due to ring–fencing calculated considering technical provisions including the adjustments due to the </w:t>
            </w:r>
            <w:del w:id="11" w:author="Author">
              <w:r w:rsidRPr="00A4338B" w:rsidDel="00A4338B">
                <w:rPr>
                  <w:lang w:val="en-GB"/>
                </w:rPr>
                <w:delText>long term</w:delText>
              </w:r>
            </w:del>
            <w:ins w:id="12" w:author="Author">
              <w:r w:rsidR="00A4338B" w:rsidRPr="00A4338B">
                <w:rPr>
                  <w:lang w:val="en-GB"/>
                </w:rPr>
                <w:t>long-term</w:t>
              </w:r>
            </w:ins>
            <w:r w:rsidRPr="00A4338B">
              <w:rPr>
                <w:lang w:val="en-GB"/>
              </w:rPr>
              <w:t xml:space="preserve"> guarantee measures and transitional measures.</w:t>
            </w:r>
          </w:p>
        </w:tc>
      </w:tr>
      <w:tr w:rsidR="001B1226" w:rsidRPr="00A4338B" w14:paraId="618F4838" w14:textId="77777777" w:rsidTr="00B1430F">
        <w:tc>
          <w:tcPr>
            <w:tcW w:w="1671" w:type="dxa"/>
            <w:tcBorders>
              <w:top w:val="single" w:sz="2" w:space="0" w:color="auto"/>
              <w:left w:val="single" w:sz="2" w:space="0" w:color="auto"/>
              <w:bottom w:val="single" w:sz="2" w:space="0" w:color="auto"/>
              <w:right w:val="single" w:sz="2" w:space="0" w:color="auto"/>
            </w:tcBorders>
          </w:tcPr>
          <w:p w14:paraId="2C375AB2" w14:textId="77777777" w:rsidR="001B1226" w:rsidRPr="00A4338B" w:rsidRDefault="001B1226" w:rsidP="001346F1">
            <w:pPr>
              <w:pStyle w:val="NormalLeft"/>
              <w:rPr>
                <w:lang w:val="en-GB"/>
              </w:rPr>
            </w:pPr>
            <w:r w:rsidRPr="00A4338B">
              <w:rPr>
                <w:lang w:val="en-GB"/>
              </w:rPr>
              <w:t>C0020/R0040</w:t>
            </w:r>
          </w:p>
        </w:tc>
        <w:tc>
          <w:tcPr>
            <w:tcW w:w="1858" w:type="dxa"/>
            <w:tcBorders>
              <w:top w:val="single" w:sz="2" w:space="0" w:color="auto"/>
              <w:left w:val="single" w:sz="2" w:space="0" w:color="auto"/>
              <w:bottom w:val="single" w:sz="2" w:space="0" w:color="auto"/>
              <w:right w:val="single" w:sz="2" w:space="0" w:color="auto"/>
            </w:tcBorders>
          </w:tcPr>
          <w:p w14:paraId="629F3069" w14:textId="77777777" w:rsidR="001B1226" w:rsidRPr="00A4338B" w:rsidRDefault="001B1226" w:rsidP="001346F1">
            <w:pPr>
              <w:pStyle w:val="NormalLeft"/>
              <w:rPr>
                <w:lang w:val="en-GB"/>
              </w:rPr>
            </w:pPr>
            <w:r w:rsidRPr="00A4338B">
              <w:rPr>
                <w:lang w:val="en-GB"/>
              </w:rPr>
              <w:t>Without transitional on technical provisions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10110C81" w14:textId="77777777" w:rsidR="001B1226" w:rsidRPr="00A4338B" w:rsidRDefault="001B1226" w:rsidP="001346F1">
            <w:pPr>
              <w:pStyle w:val="NormalLeft"/>
              <w:rPr>
                <w:lang w:val="en-GB"/>
              </w:rPr>
            </w:pPr>
            <w:r w:rsidRPr="00A4338B">
              <w:rPr>
                <w:lang w:val="en-GB"/>
              </w:rPr>
              <w:t>Total amount of restricted own funds due to ring–fencing calculated considering technical provisions without the adjustment due to the transitional deduction to technical provisions, but keeping the adjustments due to the volatility adjustment and the matching adjustment.</w:t>
            </w:r>
          </w:p>
          <w:p w14:paraId="79197AF7" w14:textId="43A087D3" w:rsidR="001B1226" w:rsidRPr="00A4338B" w:rsidRDefault="001B1226" w:rsidP="001346F1">
            <w:pPr>
              <w:pStyle w:val="NormalLeft"/>
              <w:rPr>
                <w:lang w:val="en-GB"/>
              </w:rPr>
            </w:pPr>
            <w:r w:rsidRPr="00A4338B">
              <w:rPr>
                <w:lang w:val="en-GB"/>
              </w:rPr>
              <w:t>If transitional deduction to technical provisions is not applicable report the same amount as in C0010. </w:t>
            </w:r>
            <w:r w:rsidR="001346F1" w:rsidRPr="00A4338B">
              <w:rPr>
                <w:lang w:val="en-GB"/>
              </w:rPr>
              <w:t xml:space="preserve"> </w:t>
            </w:r>
          </w:p>
        </w:tc>
      </w:tr>
      <w:tr w:rsidR="001B1226" w:rsidRPr="00A4338B" w14:paraId="48823363" w14:textId="77777777" w:rsidTr="00B1430F">
        <w:tc>
          <w:tcPr>
            <w:tcW w:w="1671" w:type="dxa"/>
            <w:tcBorders>
              <w:top w:val="single" w:sz="2" w:space="0" w:color="auto"/>
              <w:left w:val="single" w:sz="2" w:space="0" w:color="auto"/>
              <w:bottom w:val="single" w:sz="2" w:space="0" w:color="auto"/>
              <w:right w:val="single" w:sz="2" w:space="0" w:color="auto"/>
            </w:tcBorders>
          </w:tcPr>
          <w:p w14:paraId="50D27B29" w14:textId="77777777" w:rsidR="001B1226" w:rsidRPr="00A4338B" w:rsidRDefault="001B1226" w:rsidP="001346F1">
            <w:pPr>
              <w:pStyle w:val="NormalLeft"/>
              <w:rPr>
                <w:lang w:val="en-GB"/>
              </w:rPr>
            </w:pPr>
            <w:r w:rsidRPr="00A4338B">
              <w:rPr>
                <w:lang w:val="en-GB"/>
              </w:rPr>
              <w:t>C0030/R0040</w:t>
            </w:r>
          </w:p>
        </w:tc>
        <w:tc>
          <w:tcPr>
            <w:tcW w:w="1858" w:type="dxa"/>
            <w:tcBorders>
              <w:top w:val="single" w:sz="2" w:space="0" w:color="auto"/>
              <w:left w:val="single" w:sz="2" w:space="0" w:color="auto"/>
              <w:bottom w:val="single" w:sz="2" w:space="0" w:color="auto"/>
              <w:right w:val="single" w:sz="2" w:space="0" w:color="auto"/>
            </w:tcBorders>
          </w:tcPr>
          <w:p w14:paraId="35CBC689" w14:textId="77777777" w:rsidR="001B1226" w:rsidRPr="00A4338B" w:rsidRDefault="001B1226" w:rsidP="001346F1">
            <w:pPr>
              <w:pStyle w:val="NormalLeft"/>
              <w:rPr>
                <w:lang w:val="en-GB"/>
              </w:rPr>
            </w:pPr>
            <w:r w:rsidRPr="00A4338B">
              <w:rPr>
                <w:lang w:val="en-GB"/>
              </w:rPr>
              <w:t>Impact of transitional on technical provisions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658C4C29" w14:textId="77777777" w:rsidR="001B1226" w:rsidRPr="00A4338B" w:rsidRDefault="001B1226" w:rsidP="001346F1">
            <w:pPr>
              <w:pStyle w:val="NormalLeft"/>
              <w:rPr>
                <w:lang w:val="en-GB"/>
              </w:rPr>
            </w:pPr>
            <w:r w:rsidRPr="00A4338B">
              <w:rPr>
                <w:lang w:val="en-GB"/>
              </w:rPr>
              <w:t>Amount of the adjustment to the restricted own funds due to ring–fencing due to the application of the transitional deduction to technical provisions.</w:t>
            </w:r>
          </w:p>
          <w:p w14:paraId="5252AB4B" w14:textId="00A6FE2A" w:rsidR="001B1226" w:rsidRPr="00A4338B" w:rsidRDefault="001B1226" w:rsidP="001346F1">
            <w:pPr>
              <w:pStyle w:val="NormalLeft"/>
              <w:rPr>
                <w:lang w:val="en-GB"/>
              </w:rPr>
            </w:pPr>
            <w:r w:rsidRPr="00A4338B">
              <w:rPr>
                <w:lang w:val="en-GB"/>
              </w:rPr>
              <w:t>It shall be the difference between the restricted own funds due to ring–fencing calculated considering the technical provisions without transitional deduction to technical provisions and the restricted own funds due to ring–fencing calculated with the technical provisions with LTG and transitional measures. </w:t>
            </w:r>
            <w:r w:rsidR="001346F1" w:rsidRPr="00A4338B">
              <w:rPr>
                <w:lang w:val="en-GB"/>
              </w:rPr>
              <w:t xml:space="preserve"> </w:t>
            </w:r>
          </w:p>
        </w:tc>
      </w:tr>
      <w:tr w:rsidR="001B1226" w:rsidRPr="00A4338B" w14:paraId="4832C6BD" w14:textId="77777777" w:rsidTr="00B1430F">
        <w:tc>
          <w:tcPr>
            <w:tcW w:w="1671" w:type="dxa"/>
            <w:tcBorders>
              <w:top w:val="single" w:sz="2" w:space="0" w:color="auto"/>
              <w:left w:val="single" w:sz="2" w:space="0" w:color="auto"/>
              <w:bottom w:val="single" w:sz="2" w:space="0" w:color="auto"/>
              <w:right w:val="single" w:sz="2" w:space="0" w:color="auto"/>
            </w:tcBorders>
          </w:tcPr>
          <w:p w14:paraId="45FA4052" w14:textId="77777777" w:rsidR="001B1226" w:rsidRPr="00A4338B" w:rsidRDefault="001B1226" w:rsidP="001346F1">
            <w:pPr>
              <w:pStyle w:val="NormalLeft"/>
              <w:rPr>
                <w:lang w:val="en-GB"/>
              </w:rPr>
            </w:pPr>
            <w:r w:rsidRPr="00A4338B">
              <w:rPr>
                <w:lang w:val="en-GB"/>
              </w:rPr>
              <w:t>C0040/R0040</w:t>
            </w:r>
          </w:p>
        </w:tc>
        <w:tc>
          <w:tcPr>
            <w:tcW w:w="1858" w:type="dxa"/>
            <w:tcBorders>
              <w:top w:val="single" w:sz="2" w:space="0" w:color="auto"/>
              <w:left w:val="single" w:sz="2" w:space="0" w:color="auto"/>
              <w:bottom w:val="single" w:sz="2" w:space="0" w:color="auto"/>
              <w:right w:val="single" w:sz="2" w:space="0" w:color="auto"/>
            </w:tcBorders>
          </w:tcPr>
          <w:p w14:paraId="2C825E16" w14:textId="77777777" w:rsidR="001B1226" w:rsidRPr="00A4338B" w:rsidRDefault="001B1226" w:rsidP="001346F1">
            <w:pPr>
              <w:pStyle w:val="NormalLeft"/>
              <w:rPr>
                <w:lang w:val="en-GB"/>
              </w:rPr>
            </w:pPr>
            <w:r w:rsidRPr="00A4338B">
              <w:rPr>
                <w:lang w:val="en-GB"/>
              </w:rPr>
              <w:t>Without transitional on interest rate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206032BC" w14:textId="77777777" w:rsidR="001B1226" w:rsidRPr="00A4338B" w:rsidRDefault="001B1226" w:rsidP="001346F1">
            <w:pPr>
              <w:pStyle w:val="NormalLeft"/>
              <w:rPr>
                <w:lang w:val="en-GB"/>
              </w:rPr>
            </w:pPr>
            <w:r w:rsidRPr="00A4338B">
              <w:rPr>
                <w:lang w:val="en-GB"/>
              </w:rPr>
              <w:t>Total amount of restricted own funds due to ring–fencing calculated considering technical provisions without the adjustment due to the transitional adjustment to the relevant risk-free interest rate term structure, but keeping the adjustments due to the volatility adjustment and the matching adjustment.</w:t>
            </w:r>
          </w:p>
          <w:p w14:paraId="25870760" w14:textId="360523A1" w:rsidR="001B1226" w:rsidRPr="00A4338B" w:rsidRDefault="001B1226" w:rsidP="001346F1">
            <w:pPr>
              <w:pStyle w:val="NormalLeft"/>
              <w:rPr>
                <w:lang w:val="en-GB"/>
              </w:rPr>
            </w:pPr>
            <w:r w:rsidRPr="00A4338B">
              <w:rPr>
                <w:lang w:val="en-GB"/>
              </w:rPr>
              <w:t>If transitional adjustment to the relevant risk-free interest rate term structure is not applicable report the same amount as in C0020. </w:t>
            </w:r>
            <w:r w:rsidR="001346F1" w:rsidRPr="00A4338B">
              <w:rPr>
                <w:lang w:val="en-GB"/>
              </w:rPr>
              <w:t xml:space="preserve"> </w:t>
            </w:r>
          </w:p>
        </w:tc>
      </w:tr>
      <w:tr w:rsidR="001B1226" w:rsidRPr="00A4338B" w14:paraId="073CB797" w14:textId="77777777" w:rsidTr="00B1430F">
        <w:tc>
          <w:tcPr>
            <w:tcW w:w="1671" w:type="dxa"/>
            <w:tcBorders>
              <w:top w:val="single" w:sz="2" w:space="0" w:color="auto"/>
              <w:left w:val="single" w:sz="2" w:space="0" w:color="auto"/>
              <w:bottom w:val="single" w:sz="2" w:space="0" w:color="auto"/>
              <w:right w:val="single" w:sz="2" w:space="0" w:color="auto"/>
            </w:tcBorders>
          </w:tcPr>
          <w:p w14:paraId="5EFF2AD5" w14:textId="77777777" w:rsidR="001B1226" w:rsidRPr="00A4338B" w:rsidRDefault="001B1226" w:rsidP="001346F1">
            <w:pPr>
              <w:pStyle w:val="NormalLeft"/>
              <w:rPr>
                <w:lang w:val="en-GB"/>
              </w:rPr>
            </w:pPr>
            <w:r w:rsidRPr="00A4338B">
              <w:rPr>
                <w:lang w:val="en-GB"/>
              </w:rPr>
              <w:lastRenderedPageBreak/>
              <w:t>C0050/R0040</w:t>
            </w:r>
          </w:p>
        </w:tc>
        <w:tc>
          <w:tcPr>
            <w:tcW w:w="1858" w:type="dxa"/>
            <w:tcBorders>
              <w:top w:val="single" w:sz="2" w:space="0" w:color="auto"/>
              <w:left w:val="single" w:sz="2" w:space="0" w:color="auto"/>
              <w:bottom w:val="single" w:sz="2" w:space="0" w:color="auto"/>
              <w:right w:val="single" w:sz="2" w:space="0" w:color="auto"/>
            </w:tcBorders>
          </w:tcPr>
          <w:p w14:paraId="7E1B15FA" w14:textId="77777777" w:rsidR="001B1226" w:rsidRPr="00A4338B" w:rsidRDefault="001B1226" w:rsidP="001346F1">
            <w:pPr>
              <w:pStyle w:val="NormalLeft"/>
              <w:rPr>
                <w:lang w:val="en-GB"/>
              </w:rPr>
            </w:pPr>
            <w:r w:rsidRPr="00A4338B">
              <w:rPr>
                <w:lang w:val="en-GB"/>
              </w:rPr>
              <w:t>Impact of transitional on interest rate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70270789" w14:textId="77777777" w:rsidR="001B1226" w:rsidRPr="00A4338B" w:rsidRDefault="001B1226" w:rsidP="001346F1">
            <w:pPr>
              <w:pStyle w:val="NormalLeft"/>
              <w:rPr>
                <w:lang w:val="en-GB"/>
              </w:rPr>
            </w:pPr>
            <w:r w:rsidRPr="00A4338B">
              <w:rPr>
                <w:lang w:val="en-GB"/>
              </w:rPr>
              <w:t>Amount of the adjustment to the restricted own funds due to ring–fencing due to the application of the transitional adjustment to the relevant risk-free interest rate term structure.</w:t>
            </w:r>
          </w:p>
          <w:p w14:paraId="24590C61" w14:textId="0803185D" w:rsidR="001B1226" w:rsidRPr="00A4338B" w:rsidRDefault="001B1226" w:rsidP="001346F1">
            <w:pPr>
              <w:pStyle w:val="NormalLeft"/>
              <w:rPr>
                <w:lang w:val="en-GB"/>
              </w:rPr>
            </w:pPr>
            <w:r w:rsidRPr="00A4338B">
              <w:rPr>
                <w:lang w:val="en-GB"/>
              </w:rPr>
              <w:t>It shall be the difference between the restricted own funds due to ring–fencing calculated considering the technical provisions without transitional adjustment to the relevant risk-free interest rate term structure and the restricted own funds due to ring–fencing calculated with the technical provisions reported under C0020. </w:t>
            </w:r>
            <w:r w:rsidR="001346F1" w:rsidRPr="00A4338B">
              <w:rPr>
                <w:lang w:val="en-GB"/>
              </w:rPr>
              <w:t xml:space="preserve"> </w:t>
            </w:r>
          </w:p>
        </w:tc>
      </w:tr>
      <w:tr w:rsidR="001B1226" w:rsidRPr="00A4338B" w14:paraId="589167E0" w14:textId="77777777" w:rsidTr="00B1430F">
        <w:tc>
          <w:tcPr>
            <w:tcW w:w="1671" w:type="dxa"/>
            <w:tcBorders>
              <w:top w:val="single" w:sz="2" w:space="0" w:color="auto"/>
              <w:left w:val="single" w:sz="2" w:space="0" w:color="auto"/>
              <w:bottom w:val="single" w:sz="2" w:space="0" w:color="auto"/>
              <w:right w:val="single" w:sz="2" w:space="0" w:color="auto"/>
            </w:tcBorders>
          </w:tcPr>
          <w:p w14:paraId="3F5BC0DF" w14:textId="77777777" w:rsidR="001B1226" w:rsidRPr="00A4338B" w:rsidRDefault="001B1226" w:rsidP="001346F1">
            <w:pPr>
              <w:pStyle w:val="NormalLeft"/>
              <w:rPr>
                <w:lang w:val="en-GB"/>
              </w:rPr>
            </w:pPr>
            <w:r w:rsidRPr="00A4338B">
              <w:rPr>
                <w:lang w:val="en-GB"/>
              </w:rPr>
              <w:t>C0060/R0040</w:t>
            </w:r>
          </w:p>
        </w:tc>
        <w:tc>
          <w:tcPr>
            <w:tcW w:w="1858" w:type="dxa"/>
            <w:tcBorders>
              <w:top w:val="single" w:sz="2" w:space="0" w:color="auto"/>
              <w:left w:val="single" w:sz="2" w:space="0" w:color="auto"/>
              <w:bottom w:val="single" w:sz="2" w:space="0" w:color="auto"/>
              <w:right w:val="single" w:sz="2" w:space="0" w:color="auto"/>
            </w:tcBorders>
          </w:tcPr>
          <w:p w14:paraId="3E02FA83" w14:textId="77777777" w:rsidR="001B1226" w:rsidRPr="00A4338B" w:rsidRDefault="001B1226" w:rsidP="001346F1">
            <w:pPr>
              <w:pStyle w:val="NormalLeft"/>
              <w:rPr>
                <w:lang w:val="en-GB"/>
              </w:rPr>
            </w:pPr>
            <w:r w:rsidRPr="00A4338B">
              <w:rPr>
                <w:lang w:val="en-GB"/>
              </w:rPr>
              <w:t>Without volatility adjustment and without other transitional measures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135142B8" w14:textId="77777777" w:rsidR="001B1226" w:rsidRPr="00A4338B" w:rsidRDefault="001B1226" w:rsidP="001346F1">
            <w:pPr>
              <w:pStyle w:val="NormalLeft"/>
              <w:rPr>
                <w:lang w:val="en-GB"/>
              </w:rPr>
            </w:pPr>
            <w:r w:rsidRPr="00A4338B">
              <w:rPr>
                <w:lang w:val="en-GB"/>
              </w:rPr>
              <w:t>Total amount of restricted own funds due to ring–fencing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2F793921" w14:textId="36A9344C" w:rsidR="001B1226" w:rsidRPr="00A4338B" w:rsidRDefault="001B1226" w:rsidP="001346F1">
            <w:pPr>
              <w:pStyle w:val="NormalLeft"/>
              <w:rPr>
                <w:lang w:val="en-GB"/>
              </w:rPr>
            </w:pPr>
            <w:r w:rsidRPr="00A4338B">
              <w:rPr>
                <w:lang w:val="en-GB"/>
              </w:rPr>
              <w:t>If volatility adjustment is not applicable report the same amount as in C0040. </w:t>
            </w:r>
            <w:r w:rsidR="001346F1" w:rsidRPr="00A4338B">
              <w:rPr>
                <w:lang w:val="en-GB"/>
              </w:rPr>
              <w:t xml:space="preserve"> </w:t>
            </w:r>
          </w:p>
        </w:tc>
      </w:tr>
      <w:tr w:rsidR="001B1226" w:rsidRPr="00A4338B" w14:paraId="6DBEE16C" w14:textId="77777777" w:rsidTr="00B1430F">
        <w:tc>
          <w:tcPr>
            <w:tcW w:w="1671" w:type="dxa"/>
            <w:tcBorders>
              <w:top w:val="single" w:sz="2" w:space="0" w:color="auto"/>
              <w:left w:val="single" w:sz="2" w:space="0" w:color="auto"/>
              <w:bottom w:val="single" w:sz="2" w:space="0" w:color="auto"/>
              <w:right w:val="single" w:sz="2" w:space="0" w:color="auto"/>
            </w:tcBorders>
          </w:tcPr>
          <w:p w14:paraId="5D4AE1C0" w14:textId="77777777" w:rsidR="001B1226" w:rsidRPr="00A4338B" w:rsidRDefault="001B1226" w:rsidP="001346F1">
            <w:pPr>
              <w:pStyle w:val="NormalLeft"/>
              <w:rPr>
                <w:lang w:val="en-GB"/>
              </w:rPr>
            </w:pPr>
            <w:r w:rsidRPr="00A4338B">
              <w:rPr>
                <w:lang w:val="en-GB"/>
              </w:rPr>
              <w:t>C0070/R0040</w:t>
            </w:r>
          </w:p>
        </w:tc>
        <w:tc>
          <w:tcPr>
            <w:tcW w:w="1858" w:type="dxa"/>
            <w:tcBorders>
              <w:top w:val="single" w:sz="2" w:space="0" w:color="auto"/>
              <w:left w:val="single" w:sz="2" w:space="0" w:color="auto"/>
              <w:bottom w:val="single" w:sz="2" w:space="0" w:color="auto"/>
              <w:right w:val="single" w:sz="2" w:space="0" w:color="auto"/>
            </w:tcBorders>
          </w:tcPr>
          <w:p w14:paraId="1CC379BD" w14:textId="77777777" w:rsidR="001B1226" w:rsidRPr="00A4338B" w:rsidRDefault="001B1226" w:rsidP="001346F1">
            <w:pPr>
              <w:pStyle w:val="NormalLeft"/>
              <w:rPr>
                <w:lang w:val="en-GB"/>
              </w:rPr>
            </w:pPr>
            <w:r w:rsidRPr="00A4338B">
              <w:rPr>
                <w:lang w:val="en-GB"/>
              </w:rPr>
              <w:t>Impact of volatility adjustment set to zero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12220C39" w14:textId="77777777" w:rsidR="001B1226" w:rsidRPr="00A4338B" w:rsidRDefault="001B1226" w:rsidP="001346F1">
            <w:pPr>
              <w:pStyle w:val="NormalLeft"/>
              <w:rPr>
                <w:lang w:val="en-GB"/>
              </w:rPr>
            </w:pPr>
            <w:r w:rsidRPr="00A4338B">
              <w:rPr>
                <w:lang w:val="en-GB"/>
              </w:rPr>
              <w:t>Amount of the adjustment to the restricted own funds due to ring–fencing due to the application of the volatility adjustment. It shall reflect the impact of setting the volatility adjustment to zero.</w:t>
            </w:r>
          </w:p>
          <w:p w14:paraId="3F3BA1E7" w14:textId="66E905F7" w:rsidR="001B1226" w:rsidRPr="00A4338B" w:rsidRDefault="001B1226" w:rsidP="001346F1">
            <w:pPr>
              <w:pStyle w:val="NormalLeft"/>
              <w:rPr>
                <w:lang w:val="en-GB"/>
              </w:rPr>
            </w:pPr>
            <w:r w:rsidRPr="00A4338B">
              <w:rPr>
                <w:lang w:val="en-GB"/>
              </w:rPr>
              <w:t>It shall be the difference between the restricted own funds due to ring–fencing calculated considering the technical provisions without volatility adjustment and without other transitional measures and the restricted own funds due to ring–fencing calculated with the technical provisions reported under C0040. </w:t>
            </w:r>
            <w:r w:rsidR="001346F1" w:rsidRPr="00A4338B">
              <w:rPr>
                <w:lang w:val="en-GB"/>
              </w:rPr>
              <w:t xml:space="preserve"> </w:t>
            </w:r>
          </w:p>
        </w:tc>
      </w:tr>
      <w:tr w:rsidR="001B1226" w:rsidRPr="00A4338B" w14:paraId="59AF96BE" w14:textId="77777777" w:rsidTr="00B1430F">
        <w:tc>
          <w:tcPr>
            <w:tcW w:w="1671" w:type="dxa"/>
            <w:tcBorders>
              <w:top w:val="single" w:sz="2" w:space="0" w:color="auto"/>
              <w:left w:val="single" w:sz="2" w:space="0" w:color="auto"/>
              <w:bottom w:val="single" w:sz="2" w:space="0" w:color="auto"/>
              <w:right w:val="single" w:sz="2" w:space="0" w:color="auto"/>
            </w:tcBorders>
          </w:tcPr>
          <w:p w14:paraId="4EDAE984" w14:textId="77777777" w:rsidR="001B1226" w:rsidRPr="00A4338B" w:rsidRDefault="001B1226" w:rsidP="001346F1">
            <w:pPr>
              <w:pStyle w:val="NormalLeft"/>
              <w:rPr>
                <w:lang w:val="en-GB"/>
              </w:rPr>
            </w:pPr>
            <w:r w:rsidRPr="00A4338B">
              <w:rPr>
                <w:lang w:val="en-GB"/>
              </w:rPr>
              <w:t>C0080/R0040</w:t>
            </w:r>
          </w:p>
        </w:tc>
        <w:tc>
          <w:tcPr>
            <w:tcW w:w="1858" w:type="dxa"/>
            <w:tcBorders>
              <w:top w:val="single" w:sz="2" w:space="0" w:color="auto"/>
              <w:left w:val="single" w:sz="2" w:space="0" w:color="auto"/>
              <w:bottom w:val="single" w:sz="2" w:space="0" w:color="auto"/>
              <w:right w:val="single" w:sz="2" w:space="0" w:color="auto"/>
            </w:tcBorders>
          </w:tcPr>
          <w:p w14:paraId="3F3D3B67" w14:textId="77777777" w:rsidR="001B1226" w:rsidRPr="00A4338B" w:rsidRDefault="001B1226" w:rsidP="001346F1">
            <w:pPr>
              <w:pStyle w:val="NormalLeft"/>
              <w:rPr>
                <w:lang w:val="en-GB"/>
              </w:rPr>
            </w:pPr>
            <w:r w:rsidRPr="00A4338B">
              <w:rPr>
                <w:lang w:val="en-GB"/>
              </w:rPr>
              <w:t>Without matching adjustment and without all the others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2B1CBF14" w14:textId="77777777" w:rsidR="001B1226" w:rsidRPr="00A4338B" w:rsidRDefault="001B1226" w:rsidP="001346F1">
            <w:pPr>
              <w:pStyle w:val="NormalLeft"/>
              <w:rPr>
                <w:lang w:val="en-GB"/>
              </w:rPr>
            </w:pPr>
            <w:r w:rsidRPr="00A4338B">
              <w:rPr>
                <w:lang w:val="en-GB"/>
              </w:rPr>
              <w:t>Total amount of restricted own funds due to ring–fencing calculated considering technical provisions without any LTG measure.</w:t>
            </w:r>
          </w:p>
          <w:p w14:paraId="08DB21E2" w14:textId="45AF9436" w:rsidR="001B1226" w:rsidRPr="00A4338B" w:rsidRDefault="001B1226" w:rsidP="001346F1">
            <w:pPr>
              <w:pStyle w:val="NormalLeft"/>
              <w:rPr>
                <w:lang w:val="en-GB"/>
              </w:rPr>
            </w:pPr>
            <w:r w:rsidRPr="00A4338B">
              <w:rPr>
                <w:lang w:val="en-GB"/>
              </w:rPr>
              <w:t>If matching adjustment is not applicable report the same amount as in C0060. </w:t>
            </w:r>
            <w:r w:rsidR="001346F1" w:rsidRPr="00A4338B">
              <w:rPr>
                <w:lang w:val="en-GB"/>
              </w:rPr>
              <w:t xml:space="preserve"> </w:t>
            </w:r>
          </w:p>
        </w:tc>
      </w:tr>
      <w:tr w:rsidR="001B1226" w:rsidRPr="00A4338B" w14:paraId="21BA20D3" w14:textId="77777777" w:rsidTr="00B1430F">
        <w:tc>
          <w:tcPr>
            <w:tcW w:w="1671" w:type="dxa"/>
            <w:tcBorders>
              <w:top w:val="single" w:sz="2" w:space="0" w:color="auto"/>
              <w:left w:val="single" w:sz="2" w:space="0" w:color="auto"/>
              <w:bottom w:val="single" w:sz="2" w:space="0" w:color="auto"/>
              <w:right w:val="single" w:sz="2" w:space="0" w:color="auto"/>
            </w:tcBorders>
          </w:tcPr>
          <w:p w14:paraId="4036E757" w14:textId="77777777" w:rsidR="001B1226" w:rsidRPr="00A4338B" w:rsidRDefault="001B1226" w:rsidP="001346F1">
            <w:pPr>
              <w:pStyle w:val="NormalLeft"/>
              <w:rPr>
                <w:lang w:val="en-GB"/>
              </w:rPr>
            </w:pPr>
            <w:r w:rsidRPr="00A4338B">
              <w:rPr>
                <w:lang w:val="en-GB"/>
              </w:rPr>
              <w:lastRenderedPageBreak/>
              <w:t>C0090/R0040</w:t>
            </w:r>
          </w:p>
        </w:tc>
        <w:tc>
          <w:tcPr>
            <w:tcW w:w="1858" w:type="dxa"/>
            <w:tcBorders>
              <w:top w:val="single" w:sz="2" w:space="0" w:color="auto"/>
              <w:left w:val="single" w:sz="2" w:space="0" w:color="auto"/>
              <w:bottom w:val="single" w:sz="2" w:space="0" w:color="auto"/>
              <w:right w:val="single" w:sz="2" w:space="0" w:color="auto"/>
            </w:tcBorders>
          </w:tcPr>
          <w:p w14:paraId="1555D92A" w14:textId="77777777" w:rsidR="001B1226" w:rsidRPr="00A4338B" w:rsidRDefault="001B1226" w:rsidP="001346F1">
            <w:pPr>
              <w:pStyle w:val="NormalLeft"/>
              <w:rPr>
                <w:lang w:val="en-GB"/>
              </w:rPr>
            </w:pPr>
            <w:r w:rsidRPr="00A4338B">
              <w:rPr>
                <w:lang w:val="en-GB"/>
              </w:rPr>
              <w:t>Impact of matching adjustment set to zero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1978CA98" w14:textId="77777777" w:rsidR="001B1226" w:rsidRPr="00A4338B" w:rsidRDefault="001B1226" w:rsidP="001346F1">
            <w:pPr>
              <w:pStyle w:val="NormalLeft"/>
              <w:rPr>
                <w:lang w:val="en-GB"/>
              </w:rPr>
            </w:pPr>
            <w:r w:rsidRPr="00A4338B">
              <w:rPr>
                <w:lang w:val="en-GB"/>
              </w:rPr>
              <w:t>Amount of the adjustment to the restricted own funds due to ring–fencing due to the application of the matching adjustment. It shall include the impact of setting the volatility adjustment and the matching adjustment to zero.</w:t>
            </w:r>
          </w:p>
          <w:p w14:paraId="4A00F4BF" w14:textId="0B226D18" w:rsidR="001B1226" w:rsidRPr="00A4338B" w:rsidRDefault="001B1226" w:rsidP="001346F1">
            <w:pPr>
              <w:pStyle w:val="NormalLeft"/>
              <w:rPr>
                <w:lang w:val="en-GB"/>
              </w:rPr>
            </w:pPr>
            <w:r w:rsidRPr="00A4338B">
              <w:rPr>
                <w:lang w:val="en-GB"/>
              </w:rPr>
              <w:t>It shall be the difference between the restricted own funds due to ring–fencing calculated considering the technical provisions without matching adjustment and without all the other transitional measures and the restricted own funds due to ring–fencing calculated with the technical provisions reported under C0060. </w:t>
            </w:r>
            <w:r w:rsidR="001346F1" w:rsidRPr="00A4338B">
              <w:rPr>
                <w:lang w:val="en-GB"/>
              </w:rPr>
              <w:t xml:space="preserve"> </w:t>
            </w:r>
          </w:p>
        </w:tc>
      </w:tr>
      <w:tr w:rsidR="001B1226" w:rsidRPr="00A4338B" w14:paraId="7D73C2A1" w14:textId="77777777" w:rsidTr="00B1430F">
        <w:tc>
          <w:tcPr>
            <w:tcW w:w="1671" w:type="dxa"/>
            <w:tcBorders>
              <w:top w:val="single" w:sz="2" w:space="0" w:color="auto"/>
              <w:left w:val="single" w:sz="2" w:space="0" w:color="auto"/>
              <w:bottom w:val="single" w:sz="2" w:space="0" w:color="auto"/>
              <w:right w:val="single" w:sz="2" w:space="0" w:color="auto"/>
            </w:tcBorders>
          </w:tcPr>
          <w:p w14:paraId="7C8A0588" w14:textId="77777777" w:rsidR="001B1226" w:rsidRPr="00A4338B" w:rsidRDefault="001B1226" w:rsidP="001346F1">
            <w:pPr>
              <w:pStyle w:val="NormalLeft"/>
              <w:rPr>
                <w:lang w:val="en-GB"/>
              </w:rPr>
            </w:pPr>
            <w:r w:rsidRPr="00A4338B">
              <w:rPr>
                <w:lang w:val="en-GB"/>
              </w:rPr>
              <w:t>C0100/R0040</w:t>
            </w:r>
          </w:p>
        </w:tc>
        <w:tc>
          <w:tcPr>
            <w:tcW w:w="1858" w:type="dxa"/>
            <w:tcBorders>
              <w:top w:val="single" w:sz="2" w:space="0" w:color="auto"/>
              <w:left w:val="single" w:sz="2" w:space="0" w:color="auto"/>
              <w:bottom w:val="single" w:sz="2" w:space="0" w:color="auto"/>
              <w:right w:val="single" w:sz="2" w:space="0" w:color="auto"/>
            </w:tcBorders>
          </w:tcPr>
          <w:p w14:paraId="56032C2A" w14:textId="77777777" w:rsidR="001B1226" w:rsidRPr="00A4338B" w:rsidRDefault="001B1226" w:rsidP="001346F1">
            <w:pPr>
              <w:pStyle w:val="NormalLeft"/>
              <w:rPr>
                <w:lang w:val="en-GB"/>
              </w:rPr>
            </w:pPr>
            <w:r w:rsidRPr="00A4338B">
              <w:rPr>
                <w:lang w:val="en-GB"/>
              </w:rPr>
              <w:t>Impact of all LTG measures and transitionals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52C2278A" w14:textId="77777777" w:rsidR="001B1226" w:rsidRPr="00A4338B" w:rsidRDefault="001B1226" w:rsidP="001346F1">
            <w:pPr>
              <w:pStyle w:val="NormalLeft"/>
              <w:rPr>
                <w:lang w:val="en-GB"/>
              </w:rPr>
            </w:pPr>
            <w:r w:rsidRPr="00A4338B">
              <w:rPr>
                <w:lang w:val="en-GB"/>
              </w:rPr>
              <w:t>Amount of the adjustment to the restricted own funds due to ring–fencing due to the application of the LTG measures and transitionals.</w:t>
            </w:r>
          </w:p>
        </w:tc>
      </w:tr>
      <w:tr w:rsidR="001B1226" w:rsidRPr="00A4338B" w14:paraId="2401D8FF" w14:textId="77777777" w:rsidTr="00B1430F">
        <w:tc>
          <w:tcPr>
            <w:tcW w:w="1671" w:type="dxa"/>
            <w:tcBorders>
              <w:top w:val="single" w:sz="2" w:space="0" w:color="auto"/>
              <w:left w:val="single" w:sz="2" w:space="0" w:color="auto"/>
              <w:bottom w:val="single" w:sz="2" w:space="0" w:color="auto"/>
              <w:right w:val="single" w:sz="2" w:space="0" w:color="auto"/>
            </w:tcBorders>
          </w:tcPr>
          <w:p w14:paraId="5CFE9119" w14:textId="77777777" w:rsidR="001B1226" w:rsidRPr="00A4338B" w:rsidRDefault="001B1226" w:rsidP="001346F1">
            <w:pPr>
              <w:pStyle w:val="NormalLeft"/>
              <w:rPr>
                <w:lang w:val="en-GB"/>
              </w:rPr>
            </w:pPr>
            <w:r w:rsidRPr="00A4338B">
              <w:rPr>
                <w:lang w:val="en-GB"/>
              </w:rPr>
              <w:t>C0010/R0050</w:t>
            </w:r>
          </w:p>
        </w:tc>
        <w:tc>
          <w:tcPr>
            <w:tcW w:w="1858" w:type="dxa"/>
            <w:tcBorders>
              <w:top w:val="single" w:sz="2" w:space="0" w:color="auto"/>
              <w:left w:val="single" w:sz="2" w:space="0" w:color="auto"/>
              <w:bottom w:val="single" w:sz="2" w:space="0" w:color="auto"/>
              <w:right w:val="single" w:sz="2" w:space="0" w:color="auto"/>
            </w:tcBorders>
          </w:tcPr>
          <w:p w14:paraId="2D115A9A" w14:textId="77777777" w:rsidR="001B1226" w:rsidRPr="00A4338B" w:rsidRDefault="001B1226" w:rsidP="001346F1">
            <w:pPr>
              <w:pStyle w:val="NormalLeft"/>
              <w:rPr>
                <w:lang w:val="en-GB"/>
              </w:rPr>
            </w:pPr>
            <w:r w:rsidRPr="00A4338B">
              <w:rPr>
                <w:lang w:val="en-GB"/>
              </w:rPr>
              <w:t>Amount with LTG measures and transitionals — Eligible own funds to meet SCR</w:t>
            </w:r>
          </w:p>
        </w:tc>
        <w:tc>
          <w:tcPr>
            <w:tcW w:w="5757" w:type="dxa"/>
            <w:tcBorders>
              <w:top w:val="single" w:sz="2" w:space="0" w:color="auto"/>
              <w:left w:val="single" w:sz="2" w:space="0" w:color="auto"/>
              <w:bottom w:val="single" w:sz="2" w:space="0" w:color="auto"/>
              <w:right w:val="single" w:sz="2" w:space="0" w:color="auto"/>
            </w:tcBorders>
          </w:tcPr>
          <w:p w14:paraId="0DCD9CB7" w14:textId="1C9DEC81" w:rsidR="001B1226" w:rsidRPr="00A4338B" w:rsidRDefault="001B1226" w:rsidP="001346F1">
            <w:pPr>
              <w:pStyle w:val="NormalLeft"/>
              <w:rPr>
                <w:lang w:val="en-GB"/>
              </w:rPr>
            </w:pPr>
            <w:r w:rsidRPr="00A4338B">
              <w:rPr>
                <w:lang w:val="en-GB"/>
              </w:rPr>
              <w:t xml:space="preserve">Total amount of eligible own funds to meet SCR calculated considering technical provisions including the adjustments due to the </w:t>
            </w:r>
            <w:del w:id="13" w:author="Author">
              <w:r w:rsidRPr="00A4338B" w:rsidDel="00A4338B">
                <w:rPr>
                  <w:lang w:val="en-GB"/>
                </w:rPr>
                <w:delText>long term</w:delText>
              </w:r>
            </w:del>
            <w:ins w:id="14" w:author="Author">
              <w:r w:rsidR="00A4338B" w:rsidRPr="00A4338B">
                <w:rPr>
                  <w:lang w:val="en-GB"/>
                </w:rPr>
                <w:t>long-term</w:t>
              </w:r>
            </w:ins>
            <w:r w:rsidRPr="00A4338B">
              <w:rPr>
                <w:lang w:val="en-GB"/>
              </w:rPr>
              <w:t xml:space="preserve"> guarantee measures and transitional measures.</w:t>
            </w:r>
          </w:p>
        </w:tc>
      </w:tr>
      <w:tr w:rsidR="001B1226" w:rsidRPr="00A4338B" w14:paraId="7E1B966E" w14:textId="77777777" w:rsidTr="00B1430F">
        <w:tc>
          <w:tcPr>
            <w:tcW w:w="1671" w:type="dxa"/>
            <w:tcBorders>
              <w:top w:val="single" w:sz="2" w:space="0" w:color="auto"/>
              <w:left w:val="single" w:sz="2" w:space="0" w:color="auto"/>
              <w:bottom w:val="single" w:sz="2" w:space="0" w:color="auto"/>
              <w:right w:val="single" w:sz="2" w:space="0" w:color="auto"/>
            </w:tcBorders>
          </w:tcPr>
          <w:p w14:paraId="75EE712C" w14:textId="77777777" w:rsidR="001B1226" w:rsidRPr="00A4338B" w:rsidRDefault="001B1226" w:rsidP="001346F1">
            <w:pPr>
              <w:pStyle w:val="NormalLeft"/>
              <w:rPr>
                <w:lang w:val="en-GB"/>
              </w:rPr>
            </w:pPr>
            <w:r w:rsidRPr="00A4338B">
              <w:rPr>
                <w:lang w:val="en-GB"/>
              </w:rPr>
              <w:t>C0020/R0050</w:t>
            </w:r>
          </w:p>
        </w:tc>
        <w:tc>
          <w:tcPr>
            <w:tcW w:w="1858" w:type="dxa"/>
            <w:tcBorders>
              <w:top w:val="single" w:sz="2" w:space="0" w:color="auto"/>
              <w:left w:val="single" w:sz="2" w:space="0" w:color="auto"/>
              <w:bottom w:val="single" w:sz="2" w:space="0" w:color="auto"/>
              <w:right w:val="single" w:sz="2" w:space="0" w:color="auto"/>
            </w:tcBorders>
          </w:tcPr>
          <w:p w14:paraId="57788A36" w14:textId="77777777" w:rsidR="001B1226" w:rsidRPr="00A4338B" w:rsidRDefault="001B1226" w:rsidP="001346F1">
            <w:pPr>
              <w:pStyle w:val="NormalLeft"/>
              <w:rPr>
                <w:lang w:val="en-GB"/>
              </w:rPr>
            </w:pPr>
            <w:r w:rsidRPr="00A4338B">
              <w:rPr>
                <w:lang w:val="en-GB"/>
              </w:rPr>
              <w:t>Without transitional on technical provisions — Eligible own funds to meet SCR</w:t>
            </w:r>
          </w:p>
        </w:tc>
        <w:tc>
          <w:tcPr>
            <w:tcW w:w="5757" w:type="dxa"/>
            <w:tcBorders>
              <w:top w:val="single" w:sz="2" w:space="0" w:color="auto"/>
              <w:left w:val="single" w:sz="2" w:space="0" w:color="auto"/>
              <w:bottom w:val="single" w:sz="2" w:space="0" w:color="auto"/>
              <w:right w:val="single" w:sz="2" w:space="0" w:color="auto"/>
            </w:tcBorders>
          </w:tcPr>
          <w:p w14:paraId="465B22BE" w14:textId="77777777" w:rsidR="001B1226" w:rsidRPr="00A4338B" w:rsidRDefault="001B1226" w:rsidP="001346F1">
            <w:pPr>
              <w:pStyle w:val="NormalLeft"/>
              <w:rPr>
                <w:lang w:val="en-GB"/>
              </w:rPr>
            </w:pPr>
            <w:r w:rsidRPr="00A4338B">
              <w:rPr>
                <w:lang w:val="en-GB"/>
              </w:rPr>
              <w:t>Total amount of eligible own funds to meet SCR calculated considering technical provisions without the adjustment due to the transitional deduction to technical provisions, but keeping the adjustments due to the volatility adjustment and the matching adjustment.</w:t>
            </w:r>
          </w:p>
          <w:p w14:paraId="3150A6CB" w14:textId="5E1E0705" w:rsidR="001B1226" w:rsidRPr="00A4338B" w:rsidRDefault="001B1226" w:rsidP="001346F1">
            <w:pPr>
              <w:pStyle w:val="NormalLeft"/>
              <w:rPr>
                <w:lang w:val="en-GB"/>
              </w:rPr>
            </w:pPr>
            <w:r w:rsidRPr="00A4338B">
              <w:rPr>
                <w:lang w:val="en-GB"/>
              </w:rPr>
              <w:t>If transitional deduction to technical provisions is not applicable report the same amount as in C0010. </w:t>
            </w:r>
            <w:r w:rsidR="001346F1" w:rsidRPr="00A4338B">
              <w:rPr>
                <w:lang w:val="en-GB"/>
              </w:rPr>
              <w:t xml:space="preserve"> </w:t>
            </w:r>
          </w:p>
        </w:tc>
      </w:tr>
      <w:tr w:rsidR="001B1226" w:rsidRPr="00A4338B" w14:paraId="0267AD53" w14:textId="77777777" w:rsidTr="00B1430F">
        <w:tc>
          <w:tcPr>
            <w:tcW w:w="1671" w:type="dxa"/>
            <w:tcBorders>
              <w:top w:val="single" w:sz="2" w:space="0" w:color="auto"/>
              <w:left w:val="single" w:sz="2" w:space="0" w:color="auto"/>
              <w:bottom w:val="single" w:sz="2" w:space="0" w:color="auto"/>
              <w:right w:val="single" w:sz="2" w:space="0" w:color="auto"/>
            </w:tcBorders>
          </w:tcPr>
          <w:p w14:paraId="0366EE41" w14:textId="77777777" w:rsidR="001B1226" w:rsidRPr="00A4338B" w:rsidRDefault="001B1226" w:rsidP="001346F1">
            <w:pPr>
              <w:pStyle w:val="NormalLeft"/>
              <w:rPr>
                <w:lang w:val="en-GB"/>
              </w:rPr>
            </w:pPr>
            <w:r w:rsidRPr="00A4338B">
              <w:rPr>
                <w:lang w:val="en-GB"/>
              </w:rPr>
              <w:t>C0030/R0050</w:t>
            </w:r>
          </w:p>
        </w:tc>
        <w:tc>
          <w:tcPr>
            <w:tcW w:w="1858" w:type="dxa"/>
            <w:tcBorders>
              <w:top w:val="single" w:sz="2" w:space="0" w:color="auto"/>
              <w:left w:val="single" w:sz="2" w:space="0" w:color="auto"/>
              <w:bottom w:val="single" w:sz="2" w:space="0" w:color="auto"/>
              <w:right w:val="single" w:sz="2" w:space="0" w:color="auto"/>
            </w:tcBorders>
          </w:tcPr>
          <w:p w14:paraId="1ECEE37F" w14:textId="77777777" w:rsidR="001B1226" w:rsidRPr="00A4338B" w:rsidRDefault="001B1226" w:rsidP="001346F1">
            <w:pPr>
              <w:pStyle w:val="NormalLeft"/>
              <w:rPr>
                <w:lang w:val="en-GB"/>
              </w:rPr>
            </w:pPr>
            <w:r w:rsidRPr="00A4338B">
              <w:rPr>
                <w:lang w:val="en-GB"/>
              </w:rPr>
              <w:t>Impact of transitional on technical provisions — Eligible own funds to meet SCR</w:t>
            </w:r>
          </w:p>
        </w:tc>
        <w:tc>
          <w:tcPr>
            <w:tcW w:w="5757" w:type="dxa"/>
            <w:tcBorders>
              <w:top w:val="single" w:sz="2" w:space="0" w:color="auto"/>
              <w:left w:val="single" w:sz="2" w:space="0" w:color="auto"/>
              <w:bottom w:val="single" w:sz="2" w:space="0" w:color="auto"/>
              <w:right w:val="single" w:sz="2" w:space="0" w:color="auto"/>
            </w:tcBorders>
          </w:tcPr>
          <w:p w14:paraId="01FA353D" w14:textId="77777777" w:rsidR="001B1226" w:rsidRPr="00A4338B" w:rsidRDefault="001B1226" w:rsidP="001346F1">
            <w:pPr>
              <w:pStyle w:val="NormalLeft"/>
              <w:rPr>
                <w:lang w:val="en-GB"/>
              </w:rPr>
            </w:pPr>
            <w:r w:rsidRPr="00A4338B">
              <w:rPr>
                <w:lang w:val="en-GB"/>
              </w:rPr>
              <w:t>Amount of the adjustment to the eligible own funds to meet SCR due to the application of the transitional deduction to technical provisions.</w:t>
            </w:r>
          </w:p>
          <w:p w14:paraId="76D91E2D" w14:textId="0343D54A" w:rsidR="001B1226" w:rsidRPr="00A4338B" w:rsidRDefault="001B1226" w:rsidP="001346F1">
            <w:pPr>
              <w:pStyle w:val="NormalLeft"/>
              <w:rPr>
                <w:lang w:val="en-GB"/>
              </w:rPr>
            </w:pPr>
            <w:r w:rsidRPr="00A4338B">
              <w:rPr>
                <w:lang w:val="en-GB"/>
              </w:rPr>
              <w:t xml:space="preserve">It shall be the difference between the eligible own funds to meet SCR calculated considering the technical provisions without transitional deduction to technical provisions and the eligible own funds to meet SCR </w:t>
            </w:r>
            <w:r w:rsidRPr="00A4338B">
              <w:rPr>
                <w:lang w:val="en-GB"/>
              </w:rPr>
              <w:lastRenderedPageBreak/>
              <w:t>calculated with the technical provisions with LTG and transitional measures. </w:t>
            </w:r>
            <w:r w:rsidR="001346F1" w:rsidRPr="00A4338B">
              <w:rPr>
                <w:lang w:val="en-GB"/>
              </w:rPr>
              <w:t xml:space="preserve"> </w:t>
            </w:r>
          </w:p>
        </w:tc>
      </w:tr>
      <w:tr w:rsidR="001B1226" w:rsidRPr="00A4338B" w14:paraId="27AD85AE" w14:textId="77777777" w:rsidTr="00B1430F">
        <w:tc>
          <w:tcPr>
            <w:tcW w:w="1671" w:type="dxa"/>
            <w:tcBorders>
              <w:top w:val="single" w:sz="2" w:space="0" w:color="auto"/>
              <w:left w:val="single" w:sz="2" w:space="0" w:color="auto"/>
              <w:bottom w:val="single" w:sz="2" w:space="0" w:color="auto"/>
              <w:right w:val="single" w:sz="2" w:space="0" w:color="auto"/>
            </w:tcBorders>
          </w:tcPr>
          <w:p w14:paraId="5E70EED7" w14:textId="77777777" w:rsidR="001B1226" w:rsidRPr="00A4338B" w:rsidRDefault="001B1226" w:rsidP="001346F1">
            <w:pPr>
              <w:pStyle w:val="NormalLeft"/>
              <w:rPr>
                <w:lang w:val="en-GB"/>
              </w:rPr>
            </w:pPr>
            <w:r w:rsidRPr="00A4338B">
              <w:rPr>
                <w:lang w:val="en-GB"/>
              </w:rPr>
              <w:lastRenderedPageBreak/>
              <w:t>C0040/R0050</w:t>
            </w:r>
          </w:p>
        </w:tc>
        <w:tc>
          <w:tcPr>
            <w:tcW w:w="1858" w:type="dxa"/>
            <w:tcBorders>
              <w:top w:val="single" w:sz="2" w:space="0" w:color="auto"/>
              <w:left w:val="single" w:sz="2" w:space="0" w:color="auto"/>
              <w:bottom w:val="single" w:sz="2" w:space="0" w:color="auto"/>
              <w:right w:val="single" w:sz="2" w:space="0" w:color="auto"/>
            </w:tcBorders>
          </w:tcPr>
          <w:p w14:paraId="2D8795F6" w14:textId="77777777" w:rsidR="001B1226" w:rsidRPr="00A4338B" w:rsidRDefault="001B1226" w:rsidP="001346F1">
            <w:pPr>
              <w:pStyle w:val="NormalLeft"/>
              <w:rPr>
                <w:lang w:val="en-GB"/>
              </w:rPr>
            </w:pPr>
            <w:r w:rsidRPr="00A4338B">
              <w:rPr>
                <w:lang w:val="en-GB"/>
              </w:rPr>
              <w:t>Without transitional on interest rate — Eligible own funds to meet SCR</w:t>
            </w:r>
          </w:p>
        </w:tc>
        <w:tc>
          <w:tcPr>
            <w:tcW w:w="5757" w:type="dxa"/>
            <w:tcBorders>
              <w:top w:val="single" w:sz="2" w:space="0" w:color="auto"/>
              <w:left w:val="single" w:sz="2" w:space="0" w:color="auto"/>
              <w:bottom w:val="single" w:sz="2" w:space="0" w:color="auto"/>
              <w:right w:val="single" w:sz="2" w:space="0" w:color="auto"/>
            </w:tcBorders>
          </w:tcPr>
          <w:p w14:paraId="4590BF68" w14:textId="77777777" w:rsidR="001B1226" w:rsidRPr="00A4338B" w:rsidRDefault="001B1226" w:rsidP="001346F1">
            <w:pPr>
              <w:pStyle w:val="NormalLeft"/>
              <w:rPr>
                <w:lang w:val="en-GB"/>
              </w:rPr>
            </w:pPr>
            <w:r w:rsidRPr="00A4338B">
              <w:rPr>
                <w:lang w:val="en-GB"/>
              </w:rPr>
              <w:t>Total amount of eligible own funds to meet SCR calculated considering technical provisions without the adjustment due to the transitional adjustment to the relevant risk-free interest rate term structure, but keeping the adjustments due to the volatility adjustment and the matching adjustment.</w:t>
            </w:r>
          </w:p>
          <w:p w14:paraId="5D0BC5BB" w14:textId="4E62E7A7" w:rsidR="001B1226" w:rsidRPr="00A4338B" w:rsidRDefault="001B1226" w:rsidP="001346F1">
            <w:pPr>
              <w:pStyle w:val="NormalLeft"/>
              <w:rPr>
                <w:lang w:val="en-GB"/>
              </w:rPr>
            </w:pPr>
            <w:r w:rsidRPr="00A4338B">
              <w:rPr>
                <w:lang w:val="en-GB"/>
              </w:rPr>
              <w:t>If transitional adjustment to the relevant risk-free interest rate term structure is not applicable report the same amount as in C0020. </w:t>
            </w:r>
            <w:r w:rsidR="001346F1" w:rsidRPr="00A4338B">
              <w:rPr>
                <w:lang w:val="en-GB"/>
              </w:rPr>
              <w:t xml:space="preserve"> </w:t>
            </w:r>
          </w:p>
        </w:tc>
      </w:tr>
      <w:tr w:rsidR="001B1226" w:rsidRPr="00A4338B" w14:paraId="4BC5AF5B" w14:textId="77777777" w:rsidTr="00B1430F">
        <w:tc>
          <w:tcPr>
            <w:tcW w:w="1671" w:type="dxa"/>
            <w:tcBorders>
              <w:top w:val="single" w:sz="2" w:space="0" w:color="auto"/>
              <w:left w:val="single" w:sz="2" w:space="0" w:color="auto"/>
              <w:bottom w:val="single" w:sz="2" w:space="0" w:color="auto"/>
              <w:right w:val="single" w:sz="2" w:space="0" w:color="auto"/>
            </w:tcBorders>
          </w:tcPr>
          <w:p w14:paraId="46EE2985" w14:textId="77777777" w:rsidR="001B1226" w:rsidRPr="00A4338B" w:rsidRDefault="001B1226" w:rsidP="001346F1">
            <w:pPr>
              <w:pStyle w:val="NormalLeft"/>
              <w:rPr>
                <w:lang w:val="en-GB"/>
              </w:rPr>
            </w:pPr>
            <w:r w:rsidRPr="00A4338B">
              <w:rPr>
                <w:lang w:val="en-GB"/>
              </w:rPr>
              <w:t>C0050/R0050</w:t>
            </w:r>
          </w:p>
        </w:tc>
        <w:tc>
          <w:tcPr>
            <w:tcW w:w="1858" w:type="dxa"/>
            <w:tcBorders>
              <w:top w:val="single" w:sz="2" w:space="0" w:color="auto"/>
              <w:left w:val="single" w:sz="2" w:space="0" w:color="auto"/>
              <w:bottom w:val="single" w:sz="2" w:space="0" w:color="auto"/>
              <w:right w:val="single" w:sz="2" w:space="0" w:color="auto"/>
            </w:tcBorders>
          </w:tcPr>
          <w:p w14:paraId="39BBADD5" w14:textId="77777777" w:rsidR="001B1226" w:rsidRPr="00A4338B" w:rsidRDefault="001B1226" w:rsidP="001346F1">
            <w:pPr>
              <w:pStyle w:val="NormalLeft"/>
              <w:rPr>
                <w:lang w:val="en-GB"/>
              </w:rPr>
            </w:pPr>
            <w:r w:rsidRPr="00A4338B">
              <w:rPr>
                <w:lang w:val="en-GB"/>
              </w:rPr>
              <w:t>Impact of transitional on interest rate — Eligible own funds to meet SCR</w:t>
            </w:r>
          </w:p>
        </w:tc>
        <w:tc>
          <w:tcPr>
            <w:tcW w:w="5757" w:type="dxa"/>
            <w:tcBorders>
              <w:top w:val="single" w:sz="2" w:space="0" w:color="auto"/>
              <w:left w:val="single" w:sz="2" w:space="0" w:color="auto"/>
              <w:bottom w:val="single" w:sz="2" w:space="0" w:color="auto"/>
              <w:right w:val="single" w:sz="2" w:space="0" w:color="auto"/>
            </w:tcBorders>
          </w:tcPr>
          <w:p w14:paraId="70088809" w14:textId="77777777" w:rsidR="001B1226" w:rsidRPr="00A4338B" w:rsidRDefault="001B1226" w:rsidP="001346F1">
            <w:pPr>
              <w:pStyle w:val="NormalLeft"/>
              <w:rPr>
                <w:lang w:val="en-GB"/>
              </w:rPr>
            </w:pPr>
            <w:r w:rsidRPr="00A4338B">
              <w:rPr>
                <w:lang w:val="en-GB"/>
              </w:rPr>
              <w:t>Amount of the adjustment to the eligible own funds to meet SCR due to the application of the transitional adjustment to the relevant risk-free interest rate term structure.</w:t>
            </w:r>
          </w:p>
          <w:p w14:paraId="1257C24D" w14:textId="46691B74" w:rsidR="001B1226" w:rsidRPr="00A4338B" w:rsidRDefault="001B1226" w:rsidP="001346F1">
            <w:pPr>
              <w:pStyle w:val="NormalLeft"/>
              <w:rPr>
                <w:lang w:val="en-GB"/>
              </w:rPr>
            </w:pPr>
            <w:r w:rsidRPr="00A4338B">
              <w:rPr>
                <w:lang w:val="en-GB"/>
              </w:rPr>
              <w:t>It shall be the difference between the eligible own funds to meet SCR calculated considering the technical provisions without transitional adjustment to the relevant risk-free interest rate term structure and the eligible own funds to meet SCR calculated with the technical provisions reported under C0020. </w:t>
            </w:r>
            <w:r w:rsidR="001346F1" w:rsidRPr="00A4338B">
              <w:rPr>
                <w:lang w:val="en-GB"/>
              </w:rPr>
              <w:t xml:space="preserve"> </w:t>
            </w:r>
          </w:p>
        </w:tc>
      </w:tr>
      <w:tr w:rsidR="001B1226" w:rsidRPr="00A4338B" w14:paraId="7C6B6E76" w14:textId="77777777" w:rsidTr="00B1430F">
        <w:tc>
          <w:tcPr>
            <w:tcW w:w="1671" w:type="dxa"/>
            <w:tcBorders>
              <w:top w:val="single" w:sz="2" w:space="0" w:color="auto"/>
              <w:left w:val="single" w:sz="2" w:space="0" w:color="auto"/>
              <w:bottom w:val="single" w:sz="2" w:space="0" w:color="auto"/>
              <w:right w:val="single" w:sz="2" w:space="0" w:color="auto"/>
            </w:tcBorders>
          </w:tcPr>
          <w:p w14:paraId="79E5166A" w14:textId="77777777" w:rsidR="001B1226" w:rsidRPr="00A4338B" w:rsidRDefault="001B1226" w:rsidP="001346F1">
            <w:pPr>
              <w:pStyle w:val="NormalLeft"/>
              <w:rPr>
                <w:lang w:val="en-GB"/>
              </w:rPr>
            </w:pPr>
            <w:r w:rsidRPr="00A4338B">
              <w:rPr>
                <w:lang w:val="en-GB"/>
              </w:rPr>
              <w:t>C0060/R0050</w:t>
            </w:r>
          </w:p>
        </w:tc>
        <w:tc>
          <w:tcPr>
            <w:tcW w:w="1858" w:type="dxa"/>
            <w:tcBorders>
              <w:top w:val="single" w:sz="2" w:space="0" w:color="auto"/>
              <w:left w:val="single" w:sz="2" w:space="0" w:color="auto"/>
              <w:bottom w:val="single" w:sz="2" w:space="0" w:color="auto"/>
              <w:right w:val="single" w:sz="2" w:space="0" w:color="auto"/>
            </w:tcBorders>
          </w:tcPr>
          <w:p w14:paraId="6499D0F9" w14:textId="77777777" w:rsidR="001B1226" w:rsidRPr="00A4338B" w:rsidRDefault="001B1226" w:rsidP="001346F1">
            <w:pPr>
              <w:pStyle w:val="NormalLeft"/>
              <w:rPr>
                <w:lang w:val="en-GB"/>
              </w:rPr>
            </w:pPr>
            <w:r w:rsidRPr="00A4338B">
              <w:rPr>
                <w:lang w:val="en-GB"/>
              </w:rPr>
              <w:t>Without volatility adjustment and without other transitional measures — Eligible own funds to meet SCR</w:t>
            </w:r>
          </w:p>
        </w:tc>
        <w:tc>
          <w:tcPr>
            <w:tcW w:w="5757" w:type="dxa"/>
            <w:tcBorders>
              <w:top w:val="single" w:sz="2" w:space="0" w:color="auto"/>
              <w:left w:val="single" w:sz="2" w:space="0" w:color="auto"/>
              <w:bottom w:val="single" w:sz="2" w:space="0" w:color="auto"/>
              <w:right w:val="single" w:sz="2" w:space="0" w:color="auto"/>
            </w:tcBorders>
          </w:tcPr>
          <w:p w14:paraId="7BF2D305" w14:textId="77777777" w:rsidR="001B1226" w:rsidRPr="00A4338B" w:rsidRDefault="001B1226" w:rsidP="001346F1">
            <w:pPr>
              <w:pStyle w:val="NormalLeft"/>
              <w:rPr>
                <w:lang w:val="en-GB"/>
              </w:rPr>
            </w:pPr>
            <w:r w:rsidRPr="00A4338B">
              <w:rPr>
                <w:lang w:val="en-GB"/>
              </w:rPr>
              <w:t>Total amount of eligible own funds to meet SCR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2D965C9B" w14:textId="56C6FD54" w:rsidR="001B1226" w:rsidRPr="00A4338B" w:rsidRDefault="001B1226" w:rsidP="001346F1">
            <w:pPr>
              <w:pStyle w:val="NormalLeft"/>
              <w:rPr>
                <w:lang w:val="en-GB"/>
              </w:rPr>
            </w:pPr>
            <w:r w:rsidRPr="00A4338B">
              <w:rPr>
                <w:lang w:val="en-GB"/>
              </w:rPr>
              <w:t>If volatility adjustment is not applicable report the same amount as in C0040. </w:t>
            </w:r>
            <w:r w:rsidR="001346F1" w:rsidRPr="00A4338B">
              <w:rPr>
                <w:lang w:val="en-GB"/>
              </w:rPr>
              <w:t xml:space="preserve"> </w:t>
            </w:r>
          </w:p>
        </w:tc>
      </w:tr>
      <w:tr w:rsidR="001B1226" w:rsidRPr="00A4338B" w14:paraId="072472AC" w14:textId="77777777" w:rsidTr="00B1430F">
        <w:tc>
          <w:tcPr>
            <w:tcW w:w="1671" w:type="dxa"/>
            <w:tcBorders>
              <w:top w:val="single" w:sz="2" w:space="0" w:color="auto"/>
              <w:left w:val="single" w:sz="2" w:space="0" w:color="auto"/>
              <w:bottom w:val="single" w:sz="2" w:space="0" w:color="auto"/>
              <w:right w:val="single" w:sz="2" w:space="0" w:color="auto"/>
            </w:tcBorders>
          </w:tcPr>
          <w:p w14:paraId="4079A1FF" w14:textId="77777777" w:rsidR="001B1226" w:rsidRPr="00A4338B" w:rsidRDefault="001B1226" w:rsidP="001346F1">
            <w:pPr>
              <w:pStyle w:val="NormalLeft"/>
              <w:rPr>
                <w:lang w:val="en-GB"/>
              </w:rPr>
            </w:pPr>
            <w:r w:rsidRPr="00A4338B">
              <w:rPr>
                <w:lang w:val="en-GB"/>
              </w:rPr>
              <w:t>C0070/R0050</w:t>
            </w:r>
          </w:p>
        </w:tc>
        <w:tc>
          <w:tcPr>
            <w:tcW w:w="1858" w:type="dxa"/>
            <w:tcBorders>
              <w:top w:val="single" w:sz="2" w:space="0" w:color="auto"/>
              <w:left w:val="single" w:sz="2" w:space="0" w:color="auto"/>
              <w:bottom w:val="single" w:sz="2" w:space="0" w:color="auto"/>
              <w:right w:val="single" w:sz="2" w:space="0" w:color="auto"/>
            </w:tcBorders>
          </w:tcPr>
          <w:p w14:paraId="15489AAB" w14:textId="77777777" w:rsidR="001B1226" w:rsidRPr="00A4338B" w:rsidRDefault="001B1226" w:rsidP="001346F1">
            <w:pPr>
              <w:pStyle w:val="NormalLeft"/>
              <w:rPr>
                <w:lang w:val="en-GB"/>
              </w:rPr>
            </w:pPr>
            <w:r w:rsidRPr="00A4338B">
              <w:rPr>
                <w:lang w:val="en-GB"/>
              </w:rPr>
              <w:t>Impact of volatility adjustment set to zero — Eligible own funds to meet SCR</w:t>
            </w:r>
          </w:p>
        </w:tc>
        <w:tc>
          <w:tcPr>
            <w:tcW w:w="5757" w:type="dxa"/>
            <w:tcBorders>
              <w:top w:val="single" w:sz="2" w:space="0" w:color="auto"/>
              <w:left w:val="single" w:sz="2" w:space="0" w:color="auto"/>
              <w:bottom w:val="single" w:sz="2" w:space="0" w:color="auto"/>
              <w:right w:val="single" w:sz="2" w:space="0" w:color="auto"/>
            </w:tcBorders>
          </w:tcPr>
          <w:p w14:paraId="1D623C3C" w14:textId="77777777" w:rsidR="001B1226" w:rsidRPr="00A4338B" w:rsidRDefault="001B1226" w:rsidP="001346F1">
            <w:pPr>
              <w:pStyle w:val="NormalLeft"/>
              <w:rPr>
                <w:lang w:val="en-GB"/>
              </w:rPr>
            </w:pPr>
            <w:r w:rsidRPr="00A4338B">
              <w:rPr>
                <w:lang w:val="en-GB"/>
              </w:rPr>
              <w:t>Amount of the adjustment to the eligible own funds to meet SCR due to the application of the volatility adjustment. It shall reflect the impact of setting the volatility adjustment to zero.</w:t>
            </w:r>
          </w:p>
          <w:p w14:paraId="5CAD806B" w14:textId="2F367B3F" w:rsidR="001B1226" w:rsidRPr="00A4338B" w:rsidRDefault="001B1226" w:rsidP="001346F1">
            <w:pPr>
              <w:pStyle w:val="NormalLeft"/>
              <w:rPr>
                <w:lang w:val="en-GB"/>
              </w:rPr>
            </w:pPr>
            <w:r w:rsidRPr="00A4338B">
              <w:rPr>
                <w:lang w:val="en-GB"/>
              </w:rPr>
              <w:t>It shall be the difference between the eligible own funds to meet SCR calculated considering the technical provisions without volatility adjustment and without other transitional measures and the eligible own funds to meet SCR calculated with the technical provisions reported under C0040.</w:t>
            </w:r>
          </w:p>
        </w:tc>
      </w:tr>
      <w:tr w:rsidR="001B1226" w:rsidRPr="00A4338B" w14:paraId="3D52AA92" w14:textId="77777777" w:rsidTr="00B1430F">
        <w:tc>
          <w:tcPr>
            <w:tcW w:w="1671" w:type="dxa"/>
            <w:tcBorders>
              <w:top w:val="single" w:sz="2" w:space="0" w:color="auto"/>
              <w:left w:val="single" w:sz="2" w:space="0" w:color="auto"/>
              <w:bottom w:val="single" w:sz="2" w:space="0" w:color="auto"/>
              <w:right w:val="single" w:sz="2" w:space="0" w:color="auto"/>
            </w:tcBorders>
          </w:tcPr>
          <w:p w14:paraId="1C4FF63F" w14:textId="77777777" w:rsidR="001B1226" w:rsidRPr="00A4338B" w:rsidRDefault="001B1226" w:rsidP="001346F1">
            <w:pPr>
              <w:pStyle w:val="NormalLeft"/>
              <w:rPr>
                <w:lang w:val="en-GB"/>
              </w:rPr>
            </w:pPr>
            <w:r w:rsidRPr="00A4338B">
              <w:rPr>
                <w:lang w:val="en-GB"/>
              </w:rPr>
              <w:lastRenderedPageBreak/>
              <w:t>C0080/R0050</w:t>
            </w:r>
          </w:p>
        </w:tc>
        <w:tc>
          <w:tcPr>
            <w:tcW w:w="1858" w:type="dxa"/>
            <w:tcBorders>
              <w:top w:val="single" w:sz="2" w:space="0" w:color="auto"/>
              <w:left w:val="single" w:sz="2" w:space="0" w:color="auto"/>
              <w:bottom w:val="single" w:sz="2" w:space="0" w:color="auto"/>
              <w:right w:val="single" w:sz="2" w:space="0" w:color="auto"/>
            </w:tcBorders>
          </w:tcPr>
          <w:p w14:paraId="42A6867C" w14:textId="77777777" w:rsidR="001B1226" w:rsidRPr="00A4338B" w:rsidRDefault="001B1226" w:rsidP="001346F1">
            <w:pPr>
              <w:pStyle w:val="NormalLeft"/>
              <w:rPr>
                <w:lang w:val="en-GB"/>
              </w:rPr>
            </w:pPr>
            <w:r w:rsidRPr="00A4338B">
              <w:rPr>
                <w:lang w:val="en-GB"/>
              </w:rPr>
              <w:t>Without matching adjustment and without all the others — Eligible own funds to meet SCR</w:t>
            </w:r>
          </w:p>
        </w:tc>
        <w:tc>
          <w:tcPr>
            <w:tcW w:w="5757" w:type="dxa"/>
            <w:tcBorders>
              <w:top w:val="single" w:sz="2" w:space="0" w:color="auto"/>
              <w:left w:val="single" w:sz="2" w:space="0" w:color="auto"/>
              <w:bottom w:val="single" w:sz="2" w:space="0" w:color="auto"/>
              <w:right w:val="single" w:sz="2" w:space="0" w:color="auto"/>
            </w:tcBorders>
          </w:tcPr>
          <w:p w14:paraId="09821459" w14:textId="77777777" w:rsidR="001B1226" w:rsidRPr="00A4338B" w:rsidRDefault="001B1226" w:rsidP="001346F1">
            <w:pPr>
              <w:pStyle w:val="NormalLeft"/>
              <w:rPr>
                <w:lang w:val="en-GB"/>
              </w:rPr>
            </w:pPr>
            <w:r w:rsidRPr="00A4338B">
              <w:rPr>
                <w:lang w:val="en-GB"/>
              </w:rPr>
              <w:t>Total amount of eligible own funds to meet SCR calculated considering technical provisions without any LTG measure.</w:t>
            </w:r>
          </w:p>
          <w:p w14:paraId="5E5350E1" w14:textId="38476ECF" w:rsidR="001B1226" w:rsidRPr="00A4338B" w:rsidRDefault="001B1226" w:rsidP="001346F1">
            <w:pPr>
              <w:pStyle w:val="NormalLeft"/>
              <w:rPr>
                <w:lang w:val="en-GB"/>
              </w:rPr>
            </w:pPr>
            <w:r w:rsidRPr="00A4338B">
              <w:rPr>
                <w:lang w:val="en-GB"/>
              </w:rPr>
              <w:t>If matching adjustment is not applicable report the same amount as in C0060. </w:t>
            </w:r>
            <w:r w:rsidR="001346F1" w:rsidRPr="00A4338B">
              <w:rPr>
                <w:lang w:val="en-GB"/>
              </w:rPr>
              <w:t xml:space="preserve"> </w:t>
            </w:r>
          </w:p>
        </w:tc>
      </w:tr>
      <w:tr w:rsidR="001B1226" w:rsidRPr="00A4338B" w14:paraId="280B97CC" w14:textId="77777777" w:rsidTr="00B1430F">
        <w:tc>
          <w:tcPr>
            <w:tcW w:w="1671" w:type="dxa"/>
            <w:tcBorders>
              <w:top w:val="single" w:sz="2" w:space="0" w:color="auto"/>
              <w:left w:val="single" w:sz="2" w:space="0" w:color="auto"/>
              <w:bottom w:val="single" w:sz="2" w:space="0" w:color="auto"/>
              <w:right w:val="single" w:sz="2" w:space="0" w:color="auto"/>
            </w:tcBorders>
          </w:tcPr>
          <w:p w14:paraId="27666CEC" w14:textId="77777777" w:rsidR="001B1226" w:rsidRPr="00A4338B" w:rsidRDefault="001B1226" w:rsidP="001346F1">
            <w:pPr>
              <w:pStyle w:val="NormalLeft"/>
              <w:rPr>
                <w:lang w:val="en-GB"/>
              </w:rPr>
            </w:pPr>
            <w:r w:rsidRPr="00A4338B">
              <w:rPr>
                <w:lang w:val="en-GB"/>
              </w:rPr>
              <w:t>C0090/R0050</w:t>
            </w:r>
          </w:p>
        </w:tc>
        <w:tc>
          <w:tcPr>
            <w:tcW w:w="1858" w:type="dxa"/>
            <w:tcBorders>
              <w:top w:val="single" w:sz="2" w:space="0" w:color="auto"/>
              <w:left w:val="single" w:sz="2" w:space="0" w:color="auto"/>
              <w:bottom w:val="single" w:sz="2" w:space="0" w:color="auto"/>
              <w:right w:val="single" w:sz="2" w:space="0" w:color="auto"/>
            </w:tcBorders>
          </w:tcPr>
          <w:p w14:paraId="1F6D50F5" w14:textId="77777777" w:rsidR="001B1226" w:rsidRPr="00A4338B" w:rsidRDefault="001B1226" w:rsidP="001346F1">
            <w:pPr>
              <w:pStyle w:val="NormalLeft"/>
              <w:rPr>
                <w:lang w:val="en-GB"/>
              </w:rPr>
            </w:pPr>
            <w:r w:rsidRPr="00A4338B">
              <w:rPr>
                <w:lang w:val="en-GB"/>
              </w:rPr>
              <w:t>Impact of matching adjustment set to zero — Eligible own funds to meet SCR</w:t>
            </w:r>
          </w:p>
        </w:tc>
        <w:tc>
          <w:tcPr>
            <w:tcW w:w="5757" w:type="dxa"/>
            <w:tcBorders>
              <w:top w:val="single" w:sz="2" w:space="0" w:color="auto"/>
              <w:left w:val="single" w:sz="2" w:space="0" w:color="auto"/>
              <w:bottom w:val="single" w:sz="2" w:space="0" w:color="auto"/>
              <w:right w:val="single" w:sz="2" w:space="0" w:color="auto"/>
            </w:tcBorders>
          </w:tcPr>
          <w:p w14:paraId="3FC79BD3" w14:textId="77777777" w:rsidR="001B1226" w:rsidRPr="00A4338B" w:rsidRDefault="001B1226" w:rsidP="001346F1">
            <w:pPr>
              <w:pStyle w:val="NormalLeft"/>
              <w:rPr>
                <w:lang w:val="en-GB"/>
              </w:rPr>
            </w:pPr>
            <w:r w:rsidRPr="00A4338B">
              <w:rPr>
                <w:lang w:val="en-GB"/>
              </w:rPr>
              <w:t>Amount of the adjustment to the eligible own funds to meet SCR due to the application of the matching adjustment. It shall include the impact of setting the volatility adjustment and the matching adjustment to zero.</w:t>
            </w:r>
          </w:p>
          <w:p w14:paraId="67B1B8CE" w14:textId="08AC3311" w:rsidR="001B1226" w:rsidRPr="00A4338B" w:rsidRDefault="001B1226" w:rsidP="001346F1">
            <w:pPr>
              <w:pStyle w:val="NormalLeft"/>
              <w:rPr>
                <w:lang w:val="en-GB"/>
              </w:rPr>
            </w:pPr>
            <w:r w:rsidRPr="00A4338B">
              <w:rPr>
                <w:lang w:val="en-GB"/>
              </w:rPr>
              <w:t>It shall be the difference between the eligible own funds to meet SCR calculated considering the technical provisions without matching adjustment and without all the other transitional measures and the eligible own funds to meet SCR calculated with the technical provisions reported under C0060. </w:t>
            </w:r>
            <w:r w:rsidR="001346F1" w:rsidRPr="00A4338B">
              <w:rPr>
                <w:lang w:val="en-GB"/>
              </w:rPr>
              <w:t xml:space="preserve"> </w:t>
            </w:r>
          </w:p>
        </w:tc>
      </w:tr>
      <w:tr w:rsidR="001B1226" w:rsidRPr="00A4338B" w14:paraId="12CAF2FE" w14:textId="77777777" w:rsidTr="00B1430F">
        <w:tc>
          <w:tcPr>
            <w:tcW w:w="1671" w:type="dxa"/>
            <w:tcBorders>
              <w:top w:val="single" w:sz="2" w:space="0" w:color="auto"/>
              <w:left w:val="single" w:sz="2" w:space="0" w:color="auto"/>
              <w:bottom w:val="single" w:sz="2" w:space="0" w:color="auto"/>
              <w:right w:val="single" w:sz="2" w:space="0" w:color="auto"/>
            </w:tcBorders>
          </w:tcPr>
          <w:p w14:paraId="5FCB223B" w14:textId="77777777" w:rsidR="001B1226" w:rsidRPr="00A4338B" w:rsidRDefault="001B1226" w:rsidP="001346F1">
            <w:pPr>
              <w:pStyle w:val="NormalLeft"/>
              <w:rPr>
                <w:lang w:val="en-GB"/>
              </w:rPr>
            </w:pPr>
            <w:r w:rsidRPr="00A4338B">
              <w:rPr>
                <w:lang w:val="en-GB"/>
              </w:rPr>
              <w:t>C0100/R0050</w:t>
            </w:r>
          </w:p>
        </w:tc>
        <w:tc>
          <w:tcPr>
            <w:tcW w:w="1858" w:type="dxa"/>
            <w:tcBorders>
              <w:top w:val="single" w:sz="2" w:space="0" w:color="auto"/>
              <w:left w:val="single" w:sz="2" w:space="0" w:color="auto"/>
              <w:bottom w:val="single" w:sz="2" w:space="0" w:color="auto"/>
              <w:right w:val="single" w:sz="2" w:space="0" w:color="auto"/>
            </w:tcBorders>
          </w:tcPr>
          <w:p w14:paraId="0EED2952" w14:textId="77777777" w:rsidR="001B1226" w:rsidRPr="00A4338B" w:rsidRDefault="001B1226" w:rsidP="001346F1">
            <w:pPr>
              <w:pStyle w:val="NormalLeft"/>
              <w:rPr>
                <w:lang w:val="en-GB"/>
              </w:rPr>
            </w:pPr>
            <w:r w:rsidRPr="00A4338B">
              <w:rPr>
                <w:lang w:val="en-GB"/>
              </w:rPr>
              <w:t>Impact of all LTG measures and transitionals — Eligible own funds to meet SCR</w:t>
            </w:r>
          </w:p>
        </w:tc>
        <w:tc>
          <w:tcPr>
            <w:tcW w:w="5757" w:type="dxa"/>
            <w:tcBorders>
              <w:top w:val="single" w:sz="2" w:space="0" w:color="auto"/>
              <w:left w:val="single" w:sz="2" w:space="0" w:color="auto"/>
              <w:bottom w:val="single" w:sz="2" w:space="0" w:color="auto"/>
              <w:right w:val="single" w:sz="2" w:space="0" w:color="auto"/>
            </w:tcBorders>
          </w:tcPr>
          <w:p w14:paraId="3B56FA3E" w14:textId="77777777" w:rsidR="001B1226" w:rsidRPr="00A4338B" w:rsidRDefault="001B1226" w:rsidP="001346F1">
            <w:pPr>
              <w:pStyle w:val="NormalLeft"/>
              <w:rPr>
                <w:lang w:val="en-GB"/>
              </w:rPr>
            </w:pPr>
            <w:r w:rsidRPr="00A4338B">
              <w:rPr>
                <w:lang w:val="en-GB"/>
              </w:rPr>
              <w:t>Amount of the adjustment to the eligible own funds to meet SCR due to the application of the LTG measures and transitionals.</w:t>
            </w:r>
          </w:p>
        </w:tc>
      </w:tr>
      <w:tr w:rsidR="001B1226" w:rsidRPr="00A4338B" w14:paraId="29010005" w14:textId="77777777" w:rsidTr="00B1430F">
        <w:tc>
          <w:tcPr>
            <w:tcW w:w="1671" w:type="dxa"/>
            <w:tcBorders>
              <w:top w:val="single" w:sz="2" w:space="0" w:color="auto"/>
              <w:left w:val="single" w:sz="2" w:space="0" w:color="auto"/>
              <w:bottom w:val="single" w:sz="2" w:space="0" w:color="auto"/>
              <w:right w:val="single" w:sz="2" w:space="0" w:color="auto"/>
            </w:tcBorders>
          </w:tcPr>
          <w:p w14:paraId="0ED8C548" w14:textId="77777777" w:rsidR="001B1226" w:rsidRPr="00A4338B" w:rsidRDefault="001B1226" w:rsidP="001346F1">
            <w:pPr>
              <w:pStyle w:val="NormalLeft"/>
              <w:rPr>
                <w:lang w:val="en-GB"/>
              </w:rPr>
            </w:pPr>
            <w:r w:rsidRPr="00A4338B">
              <w:rPr>
                <w:lang w:val="en-GB"/>
              </w:rPr>
              <w:t>C0010/R0060</w:t>
            </w:r>
          </w:p>
        </w:tc>
        <w:tc>
          <w:tcPr>
            <w:tcW w:w="1858" w:type="dxa"/>
            <w:tcBorders>
              <w:top w:val="single" w:sz="2" w:space="0" w:color="auto"/>
              <w:left w:val="single" w:sz="2" w:space="0" w:color="auto"/>
              <w:bottom w:val="single" w:sz="2" w:space="0" w:color="auto"/>
              <w:right w:val="single" w:sz="2" w:space="0" w:color="auto"/>
            </w:tcBorders>
          </w:tcPr>
          <w:p w14:paraId="2D1507D1" w14:textId="77777777" w:rsidR="001B1226" w:rsidRPr="00A4338B" w:rsidRDefault="001B1226" w:rsidP="001346F1">
            <w:pPr>
              <w:pStyle w:val="NormalLeft"/>
              <w:rPr>
                <w:lang w:val="en-GB"/>
              </w:rPr>
            </w:pPr>
            <w:r w:rsidRPr="00A4338B">
              <w:rPr>
                <w:lang w:val="en-GB"/>
              </w:rPr>
              <w:t>Amount with LTG measures and transitionals — Eligible own funds to meet SCR–Tier 1</w:t>
            </w:r>
          </w:p>
        </w:tc>
        <w:tc>
          <w:tcPr>
            <w:tcW w:w="5757" w:type="dxa"/>
            <w:tcBorders>
              <w:top w:val="single" w:sz="2" w:space="0" w:color="auto"/>
              <w:left w:val="single" w:sz="2" w:space="0" w:color="auto"/>
              <w:bottom w:val="single" w:sz="2" w:space="0" w:color="auto"/>
              <w:right w:val="single" w:sz="2" w:space="0" w:color="auto"/>
            </w:tcBorders>
          </w:tcPr>
          <w:p w14:paraId="1AD99A4B" w14:textId="48E1D015" w:rsidR="001B1226" w:rsidRPr="00A4338B" w:rsidRDefault="001B1226" w:rsidP="001346F1">
            <w:pPr>
              <w:pStyle w:val="NormalLeft"/>
              <w:rPr>
                <w:lang w:val="en-GB"/>
              </w:rPr>
            </w:pPr>
            <w:r w:rsidRPr="00A4338B">
              <w:rPr>
                <w:lang w:val="en-GB"/>
              </w:rPr>
              <w:t xml:space="preserve">Total amount of eligible own funds to meet SCR–Tier 1 calculated considering technical provisions including the adjustments due to the </w:t>
            </w:r>
            <w:del w:id="15" w:author="Author">
              <w:r w:rsidRPr="00A4338B" w:rsidDel="00A4338B">
                <w:rPr>
                  <w:lang w:val="en-GB"/>
                </w:rPr>
                <w:delText>long term</w:delText>
              </w:r>
            </w:del>
            <w:ins w:id="16" w:author="Author">
              <w:r w:rsidR="00A4338B" w:rsidRPr="00A4338B">
                <w:rPr>
                  <w:lang w:val="en-GB"/>
                </w:rPr>
                <w:t>long-term</w:t>
              </w:r>
            </w:ins>
            <w:r w:rsidRPr="00A4338B">
              <w:rPr>
                <w:lang w:val="en-GB"/>
              </w:rPr>
              <w:t xml:space="preserve"> guarantee measures and transitional measures.</w:t>
            </w:r>
          </w:p>
        </w:tc>
      </w:tr>
      <w:tr w:rsidR="001B1226" w:rsidRPr="00A4338B" w14:paraId="209BE6B2" w14:textId="77777777" w:rsidTr="00B1430F">
        <w:tc>
          <w:tcPr>
            <w:tcW w:w="1671" w:type="dxa"/>
            <w:tcBorders>
              <w:top w:val="single" w:sz="2" w:space="0" w:color="auto"/>
              <w:left w:val="single" w:sz="2" w:space="0" w:color="auto"/>
              <w:bottom w:val="single" w:sz="2" w:space="0" w:color="auto"/>
              <w:right w:val="single" w:sz="2" w:space="0" w:color="auto"/>
            </w:tcBorders>
          </w:tcPr>
          <w:p w14:paraId="266A9250" w14:textId="77777777" w:rsidR="001B1226" w:rsidRPr="00A4338B" w:rsidRDefault="001B1226" w:rsidP="001346F1">
            <w:pPr>
              <w:pStyle w:val="NormalLeft"/>
              <w:rPr>
                <w:lang w:val="en-GB"/>
              </w:rPr>
            </w:pPr>
            <w:r w:rsidRPr="00A4338B">
              <w:rPr>
                <w:lang w:val="en-GB"/>
              </w:rPr>
              <w:t>C0020/R0060</w:t>
            </w:r>
          </w:p>
        </w:tc>
        <w:tc>
          <w:tcPr>
            <w:tcW w:w="1858" w:type="dxa"/>
            <w:tcBorders>
              <w:top w:val="single" w:sz="2" w:space="0" w:color="auto"/>
              <w:left w:val="single" w:sz="2" w:space="0" w:color="auto"/>
              <w:bottom w:val="single" w:sz="2" w:space="0" w:color="auto"/>
              <w:right w:val="single" w:sz="2" w:space="0" w:color="auto"/>
            </w:tcBorders>
          </w:tcPr>
          <w:p w14:paraId="617BE060" w14:textId="77777777" w:rsidR="001B1226" w:rsidRPr="00A4338B" w:rsidRDefault="001B1226" w:rsidP="001346F1">
            <w:pPr>
              <w:pStyle w:val="NormalLeft"/>
              <w:rPr>
                <w:lang w:val="en-GB"/>
              </w:rPr>
            </w:pPr>
            <w:r w:rsidRPr="00A4338B">
              <w:rPr>
                <w:lang w:val="en-GB"/>
              </w:rPr>
              <w:t>Without transitional on technical provisions — Eligible own funds to meet SCR–Tier 1</w:t>
            </w:r>
          </w:p>
        </w:tc>
        <w:tc>
          <w:tcPr>
            <w:tcW w:w="5757" w:type="dxa"/>
            <w:tcBorders>
              <w:top w:val="single" w:sz="2" w:space="0" w:color="auto"/>
              <w:left w:val="single" w:sz="2" w:space="0" w:color="auto"/>
              <w:bottom w:val="single" w:sz="2" w:space="0" w:color="auto"/>
              <w:right w:val="single" w:sz="2" w:space="0" w:color="auto"/>
            </w:tcBorders>
          </w:tcPr>
          <w:p w14:paraId="685BB07E" w14:textId="77777777" w:rsidR="001B1226" w:rsidRPr="00A4338B" w:rsidRDefault="001B1226" w:rsidP="001346F1">
            <w:pPr>
              <w:pStyle w:val="NormalLeft"/>
              <w:rPr>
                <w:lang w:val="en-GB"/>
              </w:rPr>
            </w:pPr>
            <w:r w:rsidRPr="00A4338B">
              <w:rPr>
                <w:lang w:val="en-GB"/>
              </w:rPr>
              <w:t>Total amount of eligible own funds to meet SCR–Tier 1 calculated considering technical provisions without the adjustment due to the transitional deduction to technical provisions, but keeping the adjustments due to the volatility adjustment and the matching adjustment.</w:t>
            </w:r>
          </w:p>
          <w:p w14:paraId="208EC803" w14:textId="4D9C8521" w:rsidR="001B1226" w:rsidRPr="00A4338B" w:rsidRDefault="001B1226" w:rsidP="001346F1">
            <w:pPr>
              <w:pStyle w:val="NormalLeft"/>
              <w:rPr>
                <w:lang w:val="en-GB"/>
              </w:rPr>
            </w:pPr>
            <w:r w:rsidRPr="00A4338B">
              <w:rPr>
                <w:lang w:val="en-GB"/>
              </w:rPr>
              <w:t>If transitional deduction to technical provisions is not applicable report the same amount as in C0010. </w:t>
            </w:r>
            <w:r w:rsidR="001346F1" w:rsidRPr="00A4338B">
              <w:rPr>
                <w:lang w:val="en-GB"/>
              </w:rPr>
              <w:t xml:space="preserve"> </w:t>
            </w:r>
          </w:p>
        </w:tc>
      </w:tr>
      <w:tr w:rsidR="001B1226" w:rsidRPr="00A4338B" w14:paraId="417AD51E" w14:textId="77777777" w:rsidTr="00B1430F">
        <w:tc>
          <w:tcPr>
            <w:tcW w:w="1671" w:type="dxa"/>
            <w:tcBorders>
              <w:top w:val="single" w:sz="2" w:space="0" w:color="auto"/>
              <w:left w:val="single" w:sz="2" w:space="0" w:color="auto"/>
              <w:bottom w:val="single" w:sz="2" w:space="0" w:color="auto"/>
              <w:right w:val="single" w:sz="2" w:space="0" w:color="auto"/>
            </w:tcBorders>
          </w:tcPr>
          <w:p w14:paraId="17EDF8B5" w14:textId="77777777" w:rsidR="001B1226" w:rsidRPr="00A4338B" w:rsidRDefault="001B1226" w:rsidP="001346F1">
            <w:pPr>
              <w:pStyle w:val="NormalLeft"/>
              <w:rPr>
                <w:lang w:val="en-GB"/>
              </w:rPr>
            </w:pPr>
            <w:r w:rsidRPr="00A4338B">
              <w:rPr>
                <w:lang w:val="en-GB"/>
              </w:rPr>
              <w:t>C0030/R0060</w:t>
            </w:r>
          </w:p>
        </w:tc>
        <w:tc>
          <w:tcPr>
            <w:tcW w:w="1858" w:type="dxa"/>
            <w:tcBorders>
              <w:top w:val="single" w:sz="2" w:space="0" w:color="auto"/>
              <w:left w:val="single" w:sz="2" w:space="0" w:color="auto"/>
              <w:bottom w:val="single" w:sz="2" w:space="0" w:color="auto"/>
              <w:right w:val="single" w:sz="2" w:space="0" w:color="auto"/>
            </w:tcBorders>
          </w:tcPr>
          <w:p w14:paraId="1F6AFA84" w14:textId="77777777" w:rsidR="001B1226" w:rsidRPr="00A4338B" w:rsidRDefault="001B1226" w:rsidP="001346F1">
            <w:pPr>
              <w:pStyle w:val="NormalLeft"/>
              <w:rPr>
                <w:lang w:val="en-GB"/>
              </w:rPr>
            </w:pPr>
            <w:r w:rsidRPr="00A4338B">
              <w:rPr>
                <w:lang w:val="en-GB"/>
              </w:rPr>
              <w:t xml:space="preserve">Impact of transitional on technical provisions — </w:t>
            </w:r>
            <w:r w:rsidRPr="00A4338B">
              <w:rPr>
                <w:lang w:val="en-GB"/>
              </w:rPr>
              <w:lastRenderedPageBreak/>
              <w:t>Eligible own funds to meet SCR–Tier 1</w:t>
            </w:r>
          </w:p>
        </w:tc>
        <w:tc>
          <w:tcPr>
            <w:tcW w:w="5757" w:type="dxa"/>
            <w:tcBorders>
              <w:top w:val="single" w:sz="2" w:space="0" w:color="auto"/>
              <w:left w:val="single" w:sz="2" w:space="0" w:color="auto"/>
              <w:bottom w:val="single" w:sz="2" w:space="0" w:color="auto"/>
              <w:right w:val="single" w:sz="2" w:space="0" w:color="auto"/>
            </w:tcBorders>
          </w:tcPr>
          <w:p w14:paraId="66196DB9" w14:textId="77777777" w:rsidR="001B1226" w:rsidRPr="00A4338B" w:rsidRDefault="001B1226" w:rsidP="001346F1">
            <w:pPr>
              <w:pStyle w:val="NormalLeft"/>
              <w:rPr>
                <w:lang w:val="en-GB"/>
              </w:rPr>
            </w:pPr>
            <w:r w:rsidRPr="00A4338B">
              <w:rPr>
                <w:lang w:val="en-GB"/>
              </w:rPr>
              <w:lastRenderedPageBreak/>
              <w:t>Amount of the adjustment to the eligible own funds to meet SCR–Tier 1 due to the application of the transitional deduction to technical provisions.</w:t>
            </w:r>
          </w:p>
          <w:p w14:paraId="78932EE4" w14:textId="7841895E" w:rsidR="001B1226" w:rsidRPr="00A4338B" w:rsidRDefault="001B1226" w:rsidP="001346F1">
            <w:pPr>
              <w:pStyle w:val="NormalLeft"/>
              <w:rPr>
                <w:lang w:val="en-GB"/>
              </w:rPr>
            </w:pPr>
            <w:r w:rsidRPr="00A4338B">
              <w:rPr>
                <w:lang w:val="en-GB"/>
              </w:rPr>
              <w:lastRenderedPageBreak/>
              <w:t>It shall be the difference between the eligible own funds to meet SCR–Tier 1 calculated considering the technical provisions without transitional deduction to technical provisions and the eligible own funds to meet SCR–Tier 1 calculated with the technical provisions with LTG and transitional measures.</w:t>
            </w:r>
          </w:p>
        </w:tc>
      </w:tr>
      <w:tr w:rsidR="001B1226" w:rsidRPr="00A4338B" w14:paraId="3D4C9B4A" w14:textId="77777777" w:rsidTr="00B1430F">
        <w:tc>
          <w:tcPr>
            <w:tcW w:w="1671" w:type="dxa"/>
            <w:tcBorders>
              <w:top w:val="single" w:sz="2" w:space="0" w:color="auto"/>
              <w:left w:val="single" w:sz="2" w:space="0" w:color="auto"/>
              <w:bottom w:val="single" w:sz="2" w:space="0" w:color="auto"/>
              <w:right w:val="single" w:sz="2" w:space="0" w:color="auto"/>
            </w:tcBorders>
          </w:tcPr>
          <w:p w14:paraId="204EB625" w14:textId="77777777" w:rsidR="001B1226" w:rsidRPr="00A4338B" w:rsidRDefault="001B1226" w:rsidP="001346F1">
            <w:pPr>
              <w:pStyle w:val="NormalLeft"/>
              <w:rPr>
                <w:lang w:val="en-GB"/>
              </w:rPr>
            </w:pPr>
            <w:r w:rsidRPr="00A4338B">
              <w:rPr>
                <w:lang w:val="en-GB"/>
              </w:rPr>
              <w:lastRenderedPageBreak/>
              <w:t>C0040/R0060</w:t>
            </w:r>
          </w:p>
        </w:tc>
        <w:tc>
          <w:tcPr>
            <w:tcW w:w="1858" w:type="dxa"/>
            <w:tcBorders>
              <w:top w:val="single" w:sz="2" w:space="0" w:color="auto"/>
              <w:left w:val="single" w:sz="2" w:space="0" w:color="auto"/>
              <w:bottom w:val="single" w:sz="2" w:space="0" w:color="auto"/>
              <w:right w:val="single" w:sz="2" w:space="0" w:color="auto"/>
            </w:tcBorders>
          </w:tcPr>
          <w:p w14:paraId="06AE5F8B" w14:textId="77777777" w:rsidR="001B1226" w:rsidRPr="00A4338B" w:rsidRDefault="001B1226" w:rsidP="001346F1">
            <w:pPr>
              <w:pStyle w:val="NormalLeft"/>
              <w:rPr>
                <w:lang w:val="en-GB"/>
              </w:rPr>
            </w:pPr>
            <w:r w:rsidRPr="00A4338B">
              <w:rPr>
                <w:lang w:val="en-GB"/>
              </w:rPr>
              <w:t>Without transitional on interest rate — Eligible own funds to meet SCR–Tier 1</w:t>
            </w:r>
          </w:p>
        </w:tc>
        <w:tc>
          <w:tcPr>
            <w:tcW w:w="5757" w:type="dxa"/>
            <w:tcBorders>
              <w:top w:val="single" w:sz="2" w:space="0" w:color="auto"/>
              <w:left w:val="single" w:sz="2" w:space="0" w:color="auto"/>
              <w:bottom w:val="single" w:sz="2" w:space="0" w:color="auto"/>
              <w:right w:val="single" w:sz="2" w:space="0" w:color="auto"/>
            </w:tcBorders>
          </w:tcPr>
          <w:p w14:paraId="6A941084" w14:textId="77777777" w:rsidR="001B1226" w:rsidRPr="00A4338B" w:rsidRDefault="001B1226" w:rsidP="001346F1">
            <w:pPr>
              <w:pStyle w:val="NormalLeft"/>
              <w:rPr>
                <w:lang w:val="en-GB"/>
              </w:rPr>
            </w:pPr>
            <w:r w:rsidRPr="00A4338B">
              <w:rPr>
                <w:lang w:val="en-GB"/>
              </w:rPr>
              <w:t>Total amount of eligible own funds to meet SCR–Tier 1 calculated considering technical provisions without the adjustment due to the transitional adjustment to the relevant risk-free interest rate term structure, but keeping the adjustments due to the volatility adjustment and the matching adjustment.</w:t>
            </w:r>
          </w:p>
          <w:p w14:paraId="4D4A7A8F" w14:textId="2E783FBE" w:rsidR="001B1226" w:rsidRPr="00A4338B" w:rsidRDefault="001B1226" w:rsidP="001346F1">
            <w:pPr>
              <w:pStyle w:val="NormalLeft"/>
              <w:rPr>
                <w:lang w:val="en-GB"/>
              </w:rPr>
            </w:pPr>
            <w:r w:rsidRPr="00A4338B">
              <w:rPr>
                <w:lang w:val="en-GB"/>
              </w:rPr>
              <w:t>If transitional adjustment to the relevant risk-free interest rate term structure is not applicable report the same amount as in C0020. </w:t>
            </w:r>
            <w:r w:rsidR="001346F1" w:rsidRPr="00A4338B">
              <w:rPr>
                <w:lang w:val="en-GB"/>
              </w:rPr>
              <w:t xml:space="preserve"> </w:t>
            </w:r>
          </w:p>
        </w:tc>
      </w:tr>
      <w:tr w:rsidR="001B1226" w:rsidRPr="00A4338B" w14:paraId="577FE724" w14:textId="77777777" w:rsidTr="00B1430F">
        <w:tc>
          <w:tcPr>
            <w:tcW w:w="1671" w:type="dxa"/>
            <w:tcBorders>
              <w:top w:val="single" w:sz="2" w:space="0" w:color="auto"/>
              <w:left w:val="single" w:sz="2" w:space="0" w:color="auto"/>
              <w:bottom w:val="single" w:sz="2" w:space="0" w:color="auto"/>
              <w:right w:val="single" w:sz="2" w:space="0" w:color="auto"/>
            </w:tcBorders>
          </w:tcPr>
          <w:p w14:paraId="3EEE2978" w14:textId="77777777" w:rsidR="001B1226" w:rsidRPr="00A4338B" w:rsidRDefault="001B1226" w:rsidP="001346F1">
            <w:pPr>
              <w:pStyle w:val="NormalLeft"/>
              <w:rPr>
                <w:lang w:val="en-GB"/>
              </w:rPr>
            </w:pPr>
            <w:r w:rsidRPr="00A4338B">
              <w:rPr>
                <w:lang w:val="en-GB"/>
              </w:rPr>
              <w:t>C0050/R0060</w:t>
            </w:r>
          </w:p>
        </w:tc>
        <w:tc>
          <w:tcPr>
            <w:tcW w:w="1858" w:type="dxa"/>
            <w:tcBorders>
              <w:top w:val="single" w:sz="2" w:space="0" w:color="auto"/>
              <w:left w:val="single" w:sz="2" w:space="0" w:color="auto"/>
              <w:bottom w:val="single" w:sz="2" w:space="0" w:color="auto"/>
              <w:right w:val="single" w:sz="2" w:space="0" w:color="auto"/>
            </w:tcBorders>
          </w:tcPr>
          <w:p w14:paraId="51B9B44A" w14:textId="77777777" w:rsidR="001B1226" w:rsidRPr="00A4338B" w:rsidRDefault="001B1226" w:rsidP="001346F1">
            <w:pPr>
              <w:pStyle w:val="NormalLeft"/>
              <w:rPr>
                <w:lang w:val="en-GB"/>
              </w:rPr>
            </w:pPr>
            <w:r w:rsidRPr="00A4338B">
              <w:rPr>
                <w:lang w:val="en-GB"/>
              </w:rPr>
              <w:t>Impact of transitional on interest rate — Eligible own funds to meet SCR–Tier 1</w:t>
            </w:r>
          </w:p>
        </w:tc>
        <w:tc>
          <w:tcPr>
            <w:tcW w:w="5757" w:type="dxa"/>
            <w:tcBorders>
              <w:top w:val="single" w:sz="2" w:space="0" w:color="auto"/>
              <w:left w:val="single" w:sz="2" w:space="0" w:color="auto"/>
              <w:bottom w:val="single" w:sz="2" w:space="0" w:color="auto"/>
              <w:right w:val="single" w:sz="2" w:space="0" w:color="auto"/>
            </w:tcBorders>
          </w:tcPr>
          <w:p w14:paraId="5C465099" w14:textId="77777777" w:rsidR="001B1226" w:rsidRPr="00A4338B" w:rsidRDefault="001B1226" w:rsidP="001346F1">
            <w:pPr>
              <w:pStyle w:val="NormalLeft"/>
              <w:rPr>
                <w:lang w:val="en-GB"/>
              </w:rPr>
            </w:pPr>
            <w:r w:rsidRPr="00A4338B">
              <w:rPr>
                <w:lang w:val="en-GB"/>
              </w:rPr>
              <w:t>Amount of the adjustment to the eligible own funds to meet SCR–Tier 1 due to the application of the transitional adjustment to the relevant risk-free interest rate term structure.</w:t>
            </w:r>
          </w:p>
          <w:p w14:paraId="108EF5FF" w14:textId="087A36BB" w:rsidR="001B1226" w:rsidRPr="00A4338B" w:rsidRDefault="001B1226" w:rsidP="001346F1">
            <w:pPr>
              <w:pStyle w:val="NormalLeft"/>
              <w:rPr>
                <w:lang w:val="en-GB"/>
              </w:rPr>
            </w:pPr>
            <w:r w:rsidRPr="00A4338B">
              <w:rPr>
                <w:lang w:val="en-GB"/>
              </w:rPr>
              <w:t>It shall be the difference between the eligible own funds to meet SCR–Tier 1 calculated considering the technical provisions without transitional adjustment to the relevant risk-free interest rate term structure and the eligible own funds to meet SCR–Tier 1 calculated with the technical provisions reported under C0020. </w:t>
            </w:r>
            <w:r w:rsidR="001346F1" w:rsidRPr="00A4338B">
              <w:rPr>
                <w:lang w:val="en-GB"/>
              </w:rPr>
              <w:t xml:space="preserve"> </w:t>
            </w:r>
          </w:p>
        </w:tc>
      </w:tr>
      <w:tr w:rsidR="001B1226" w:rsidRPr="00A4338B" w14:paraId="7CFC10F5" w14:textId="77777777" w:rsidTr="00B1430F">
        <w:tc>
          <w:tcPr>
            <w:tcW w:w="1671" w:type="dxa"/>
            <w:tcBorders>
              <w:top w:val="single" w:sz="2" w:space="0" w:color="auto"/>
              <w:left w:val="single" w:sz="2" w:space="0" w:color="auto"/>
              <w:bottom w:val="single" w:sz="2" w:space="0" w:color="auto"/>
              <w:right w:val="single" w:sz="2" w:space="0" w:color="auto"/>
            </w:tcBorders>
          </w:tcPr>
          <w:p w14:paraId="60D3300F" w14:textId="77777777" w:rsidR="001B1226" w:rsidRPr="00A4338B" w:rsidRDefault="001B1226" w:rsidP="001346F1">
            <w:pPr>
              <w:pStyle w:val="NormalLeft"/>
              <w:rPr>
                <w:lang w:val="en-GB"/>
              </w:rPr>
            </w:pPr>
            <w:r w:rsidRPr="00A4338B">
              <w:rPr>
                <w:lang w:val="en-GB"/>
              </w:rPr>
              <w:t>C0060/R0060</w:t>
            </w:r>
          </w:p>
        </w:tc>
        <w:tc>
          <w:tcPr>
            <w:tcW w:w="1858" w:type="dxa"/>
            <w:tcBorders>
              <w:top w:val="single" w:sz="2" w:space="0" w:color="auto"/>
              <w:left w:val="single" w:sz="2" w:space="0" w:color="auto"/>
              <w:bottom w:val="single" w:sz="2" w:space="0" w:color="auto"/>
              <w:right w:val="single" w:sz="2" w:space="0" w:color="auto"/>
            </w:tcBorders>
          </w:tcPr>
          <w:p w14:paraId="20E7A371" w14:textId="77777777" w:rsidR="001B1226" w:rsidRPr="00A4338B" w:rsidRDefault="001B1226" w:rsidP="001346F1">
            <w:pPr>
              <w:pStyle w:val="NormalLeft"/>
              <w:rPr>
                <w:lang w:val="en-GB"/>
              </w:rPr>
            </w:pPr>
            <w:r w:rsidRPr="00A4338B">
              <w:rPr>
                <w:lang w:val="en-GB"/>
              </w:rPr>
              <w:t>Without volatility adjustment and without other transitional measures — Eligible own funds to meet SCR–Tier 1</w:t>
            </w:r>
          </w:p>
        </w:tc>
        <w:tc>
          <w:tcPr>
            <w:tcW w:w="5757" w:type="dxa"/>
            <w:tcBorders>
              <w:top w:val="single" w:sz="2" w:space="0" w:color="auto"/>
              <w:left w:val="single" w:sz="2" w:space="0" w:color="auto"/>
              <w:bottom w:val="single" w:sz="2" w:space="0" w:color="auto"/>
              <w:right w:val="single" w:sz="2" w:space="0" w:color="auto"/>
            </w:tcBorders>
          </w:tcPr>
          <w:p w14:paraId="7175E06B" w14:textId="77777777" w:rsidR="001B1226" w:rsidRPr="00A4338B" w:rsidRDefault="001B1226" w:rsidP="001346F1">
            <w:pPr>
              <w:pStyle w:val="NormalLeft"/>
              <w:rPr>
                <w:lang w:val="en-GB"/>
              </w:rPr>
            </w:pPr>
            <w:r w:rsidRPr="00A4338B">
              <w:rPr>
                <w:lang w:val="en-GB"/>
              </w:rPr>
              <w:t>Total amount of eligible own funds to meet SCR–Tier 1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522F55D1" w14:textId="5C12FDB7" w:rsidR="001B1226" w:rsidRPr="00A4338B" w:rsidRDefault="001B1226" w:rsidP="001346F1">
            <w:pPr>
              <w:pStyle w:val="NormalLeft"/>
              <w:rPr>
                <w:lang w:val="en-GB"/>
              </w:rPr>
            </w:pPr>
            <w:r w:rsidRPr="00A4338B">
              <w:rPr>
                <w:lang w:val="en-GB"/>
              </w:rPr>
              <w:t>If volatility adjustment is not applicable report the same amount as in C0040. </w:t>
            </w:r>
            <w:r w:rsidR="001346F1" w:rsidRPr="00A4338B">
              <w:rPr>
                <w:lang w:val="en-GB"/>
              </w:rPr>
              <w:t xml:space="preserve"> </w:t>
            </w:r>
          </w:p>
        </w:tc>
      </w:tr>
      <w:tr w:rsidR="001B1226" w:rsidRPr="00A4338B" w14:paraId="79BB8EF9" w14:textId="77777777" w:rsidTr="00B1430F">
        <w:tc>
          <w:tcPr>
            <w:tcW w:w="1671" w:type="dxa"/>
            <w:tcBorders>
              <w:top w:val="single" w:sz="2" w:space="0" w:color="auto"/>
              <w:left w:val="single" w:sz="2" w:space="0" w:color="auto"/>
              <w:bottom w:val="single" w:sz="2" w:space="0" w:color="auto"/>
              <w:right w:val="single" w:sz="2" w:space="0" w:color="auto"/>
            </w:tcBorders>
          </w:tcPr>
          <w:p w14:paraId="6D2385A1" w14:textId="77777777" w:rsidR="001B1226" w:rsidRPr="00A4338B" w:rsidRDefault="001B1226" w:rsidP="001346F1">
            <w:pPr>
              <w:pStyle w:val="NormalLeft"/>
              <w:rPr>
                <w:lang w:val="en-GB"/>
              </w:rPr>
            </w:pPr>
            <w:r w:rsidRPr="00A4338B">
              <w:rPr>
                <w:lang w:val="en-GB"/>
              </w:rPr>
              <w:t>C0070/R0060</w:t>
            </w:r>
          </w:p>
        </w:tc>
        <w:tc>
          <w:tcPr>
            <w:tcW w:w="1858" w:type="dxa"/>
            <w:tcBorders>
              <w:top w:val="single" w:sz="2" w:space="0" w:color="auto"/>
              <w:left w:val="single" w:sz="2" w:space="0" w:color="auto"/>
              <w:bottom w:val="single" w:sz="2" w:space="0" w:color="auto"/>
              <w:right w:val="single" w:sz="2" w:space="0" w:color="auto"/>
            </w:tcBorders>
          </w:tcPr>
          <w:p w14:paraId="06CA70CC" w14:textId="77777777" w:rsidR="001B1226" w:rsidRPr="00A4338B" w:rsidRDefault="001B1226" w:rsidP="001346F1">
            <w:pPr>
              <w:pStyle w:val="NormalLeft"/>
              <w:rPr>
                <w:lang w:val="en-GB"/>
              </w:rPr>
            </w:pPr>
            <w:r w:rsidRPr="00A4338B">
              <w:rPr>
                <w:lang w:val="en-GB"/>
              </w:rPr>
              <w:t>Impact of volatility adjustment set to zero — Eligible own funds to meet SCR–Tier 1</w:t>
            </w:r>
          </w:p>
        </w:tc>
        <w:tc>
          <w:tcPr>
            <w:tcW w:w="5757" w:type="dxa"/>
            <w:tcBorders>
              <w:top w:val="single" w:sz="2" w:space="0" w:color="auto"/>
              <w:left w:val="single" w:sz="2" w:space="0" w:color="auto"/>
              <w:bottom w:val="single" w:sz="2" w:space="0" w:color="auto"/>
              <w:right w:val="single" w:sz="2" w:space="0" w:color="auto"/>
            </w:tcBorders>
          </w:tcPr>
          <w:p w14:paraId="1F55E69A" w14:textId="77777777" w:rsidR="001B1226" w:rsidRPr="00A4338B" w:rsidRDefault="001B1226" w:rsidP="001346F1">
            <w:pPr>
              <w:pStyle w:val="NormalLeft"/>
              <w:rPr>
                <w:lang w:val="en-GB"/>
              </w:rPr>
            </w:pPr>
            <w:r w:rsidRPr="00A4338B">
              <w:rPr>
                <w:lang w:val="en-GB"/>
              </w:rPr>
              <w:t>Amount of the adjustment to the eligible own funds to meet SCR–Tier 1 due to the application of the volatility adjustment. It shall reflect the impact of setting the volatility adjustment to zero.</w:t>
            </w:r>
          </w:p>
          <w:p w14:paraId="3D7C6708" w14:textId="77777777" w:rsidR="001B1226" w:rsidRPr="00A4338B" w:rsidRDefault="001B1226" w:rsidP="001346F1">
            <w:pPr>
              <w:pStyle w:val="NormalLeft"/>
              <w:rPr>
                <w:lang w:val="en-GB"/>
              </w:rPr>
            </w:pPr>
          </w:p>
          <w:p w14:paraId="68896383" w14:textId="47513F01" w:rsidR="001B1226" w:rsidRPr="00A4338B" w:rsidRDefault="001B1226" w:rsidP="001346F1">
            <w:pPr>
              <w:pStyle w:val="NormalLeft"/>
              <w:rPr>
                <w:lang w:val="en-GB"/>
              </w:rPr>
            </w:pPr>
            <w:r w:rsidRPr="00A4338B">
              <w:rPr>
                <w:lang w:val="en-GB"/>
              </w:rPr>
              <w:t xml:space="preserve">It shall be the difference between the eligible own funds to meet SCR–Tier 1 calculated considering the technical provisions without volatility adjustment and without </w:t>
            </w:r>
            <w:r w:rsidRPr="00A4338B">
              <w:rPr>
                <w:lang w:val="en-GB"/>
              </w:rPr>
              <w:lastRenderedPageBreak/>
              <w:t>other transitional measures and the eligible own funds to meet SCR–Tier 1 calculated with the technical provisions reported under C0040. </w:t>
            </w:r>
            <w:r w:rsidR="001346F1" w:rsidRPr="00A4338B">
              <w:rPr>
                <w:lang w:val="en-GB"/>
              </w:rPr>
              <w:t xml:space="preserve"> </w:t>
            </w:r>
          </w:p>
        </w:tc>
      </w:tr>
      <w:tr w:rsidR="001B1226" w:rsidRPr="00A4338B" w14:paraId="30355024" w14:textId="77777777" w:rsidTr="00B1430F">
        <w:tc>
          <w:tcPr>
            <w:tcW w:w="1671" w:type="dxa"/>
            <w:tcBorders>
              <w:top w:val="single" w:sz="2" w:space="0" w:color="auto"/>
              <w:left w:val="single" w:sz="2" w:space="0" w:color="auto"/>
              <w:bottom w:val="single" w:sz="2" w:space="0" w:color="auto"/>
              <w:right w:val="single" w:sz="2" w:space="0" w:color="auto"/>
            </w:tcBorders>
          </w:tcPr>
          <w:p w14:paraId="2B68E65C" w14:textId="77777777" w:rsidR="001B1226" w:rsidRPr="00A4338B" w:rsidRDefault="001B1226" w:rsidP="001346F1">
            <w:pPr>
              <w:pStyle w:val="NormalLeft"/>
              <w:rPr>
                <w:lang w:val="en-GB"/>
              </w:rPr>
            </w:pPr>
            <w:r w:rsidRPr="00A4338B">
              <w:rPr>
                <w:lang w:val="en-GB"/>
              </w:rPr>
              <w:lastRenderedPageBreak/>
              <w:t>C0080/R0060</w:t>
            </w:r>
          </w:p>
        </w:tc>
        <w:tc>
          <w:tcPr>
            <w:tcW w:w="1858" w:type="dxa"/>
            <w:tcBorders>
              <w:top w:val="single" w:sz="2" w:space="0" w:color="auto"/>
              <w:left w:val="single" w:sz="2" w:space="0" w:color="auto"/>
              <w:bottom w:val="single" w:sz="2" w:space="0" w:color="auto"/>
              <w:right w:val="single" w:sz="2" w:space="0" w:color="auto"/>
            </w:tcBorders>
          </w:tcPr>
          <w:p w14:paraId="725A33A8" w14:textId="77777777" w:rsidR="001B1226" w:rsidRPr="00A4338B" w:rsidRDefault="001B1226" w:rsidP="001346F1">
            <w:pPr>
              <w:pStyle w:val="NormalLeft"/>
              <w:rPr>
                <w:lang w:val="en-GB"/>
              </w:rPr>
            </w:pPr>
            <w:r w:rsidRPr="00A4338B">
              <w:rPr>
                <w:lang w:val="en-GB"/>
              </w:rPr>
              <w:t>Without matching adjustment and without all the others — Eligible own funds to meet SCR–Tier 1</w:t>
            </w:r>
          </w:p>
        </w:tc>
        <w:tc>
          <w:tcPr>
            <w:tcW w:w="5757" w:type="dxa"/>
            <w:tcBorders>
              <w:top w:val="single" w:sz="2" w:space="0" w:color="auto"/>
              <w:left w:val="single" w:sz="2" w:space="0" w:color="auto"/>
              <w:bottom w:val="single" w:sz="2" w:space="0" w:color="auto"/>
              <w:right w:val="single" w:sz="2" w:space="0" w:color="auto"/>
            </w:tcBorders>
          </w:tcPr>
          <w:p w14:paraId="097CA4E0" w14:textId="77777777" w:rsidR="001B1226" w:rsidRPr="00A4338B" w:rsidRDefault="001B1226" w:rsidP="001346F1">
            <w:pPr>
              <w:pStyle w:val="NormalLeft"/>
              <w:rPr>
                <w:lang w:val="en-GB"/>
              </w:rPr>
            </w:pPr>
            <w:r w:rsidRPr="00A4338B">
              <w:rPr>
                <w:lang w:val="en-GB"/>
              </w:rPr>
              <w:t>Total amount of eligible own funds to meet SCR–Tier 1 calculated considering technical provisions without any LTG measure.</w:t>
            </w:r>
          </w:p>
          <w:p w14:paraId="0DCDEE22" w14:textId="128013D9" w:rsidR="001B1226" w:rsidRPr="00A4338B" w:rsidRDefault="001B1226" w:rsidP="001346F1">
            <w:pPr>
              <w:pStyle w:val="NormalLeft"/>
              <w:rPr>
                <w:lang w:val="en-GB"/>
              </w:rPr>
            </w:pPr>
            <w:r w:rsidRPr="00A4338B">
              <w:rPr>
                <w:lang w:val="en-GB"/>
              </w:rPr>
              <w:t>If matching adjustment is not applicable report the same amount as in C0060. </w:t>
            </w:r>
            <w:r w:rsidR="001346F1" w:rsidRPr="00A4338B">
              <w:rPr>
                <w:lang w:val="en-GB"/>
              </w:rPr>
              <w:t xml:space="preserve"> </w:t>
            </w:r>
          </w:p>
        </w:tc>
      </w:tr>
      <w:tr w:rsidR="001B1226" w:rsidRPr="00A4338B" w14:paraId="31658167" w14:textId="77777777" w:rsidTr="00B1430F">
        <w:tc>
          <w:tcPr>
            <w:tcW w:w="1671" w:type="dxa"/>
            <w:tcBorders>
              <w:top w:val="single" w:sz="2" w:space="0" w:color="auto"/>
              <w:left w:val="single" w:sz="2" w:space="0" w:color="auto"/>
              <w:bottom w:val="single" w:sz="2" w:space="0" w:color="auto"/>
              <w:right w:val="single" w:sz="2" w:space="0" w:color="auto"/>
            </w:tcBorders>
          </w:tcPr>
          <w:p w14:paraId="08503AFD" w14:textId="77777777" w:rsidR="001B1226" w:rsidRPr="00A4338B" w:rsidRDefault="001B1226" w:rsidP="001346F1">
            <w:pPr>
              <w:pStyle w:val="NormalLeft"/>
              <w:rPr>
                <w:lang w:val="en-GB"/>
              </w:rPr>
            </w:pPr>
            <w:r w:rsidRPr="00A4338B">
              <w:rPr>
                <w:lang w:val="en-GB"/>
              </w:rPr>
              <w:t>C0090/R0060</w:t>
            </w:r>
          </w:p>
        </w:tc>
        <w:tc>
          <w:tcPr>
            <w:tcW w:w="1858" w:type="dxa"/>
            <w:tcBorders>
              <w:top w:val="single" w:sz="2" w:space="0" w:color="auto"/>
              <w:left w:val="single" w:sz="2" w:space="0" w:color="auto"/>
              <w:bottom w:val="single" w:sz="2" w:space="0" w:color="auto"/>
              <w:right w:val="single" w:sz="2" w:space="0" w:color="auto"/>
            </w:tcBorders>
          </w:tcPr>
          <w:p w14:paraId="08F3C173" w14:textId="77777777" w:rsidR="001B1226" w:rsidRPr="00A4338B" w:rsidRDefault="001B1226" w:rsidP="001346F1">
            <w:pPr>
              <w:pStyle w:val="NormalLeft"/>
              <w:rPr>
                <w:lang w:val="en-GB"/>
              </w:rPr>
            </w:pPr>
            <w:r w:rsidRPr="00A4338B">
              <w:rPr>
                <w:lang w:val="en-GB"/>
              </w:rPr>
              <w:t>Impact of matching adjustment set to zero — Eligible own funds to meet SCR–Tier 1</w:t>
            </w:r>
          </w:p>
        </w:tc>
        <w:tc>
          <w:tcPr>
            <w:tcW w:w="5757" w:type="dxa"/>
            <w:tcBorders>
              <w:top w:val="single" w:sz="2" w:space="0" w:color="auto"/>
              <w:left w:val="single" w:sz="2" w:space="0" w:color="auto"/>
              <w:bottom w:val="single" w:sz="2" w:space="0" w:color="auto"/>
              <w:right w:val="single" w:sz="2" w:space="0" w:color="auto"/>
            </w:tcBorders>
          </w:tcPr>
          <w:p w14:paraId="0A50FB79" w14:textId="77777777" w:rsidR="001B1226" w:rsidRPr="00A4338B" w:rsidRDefault="001B1226" w:rsidP="001346F1">
            <w:pPr>
              <w:pStyle w:val="NormalLeft"/>
              <w:rPr>
                <w:lang w:val="en-GB"/>
              </w:rPr>
            </w:pPr>
            <w:r w:rsidRPr="00A4338B">
              <w:rPr>
                <w:lang w:val="en-GB"/>
              </w:rPr>
              <w:t>Amount of the adjustment to the eligible own funds to meet SCR–Tier 1 due to the application of the matching adjustment. It shall include the impact of setting the volatility adjustment and the matching adjustment to zero.</w:t>
            </w:r>
          </w:p>
          <w:p w14:paraId="5FCC0841" w14:textId="45D4C460" w:rsidR="001B1226" w:rsidRPr="00A4338B" w:rsidRDefault="001B1226" w:rsidP="001346F1">
            <w:pPr>
              <w:pStyle w:val="NormalLeft"/>
              <w:rPr>
                <w:lang w:val="en-GB"/>
              </w:rPr>
            </w:pPr>
            <w:r w:rsidRPr="00A4338B">
              <w:rPr>
                <w:lang w:val="en-GB"/>
              </w:rPr>
              <w:t>It shall be the difference between the eligible own funds to meet SCR–Tier 1 calculated considering the technical provisions without matching adjustment and without all the other transitional measures and the eligible own funds to meet SCR–Tier 1 calculated with the technical provisions reported under C0060. </w:t>
            </w:r>
            <w:r w:rsidR="001346F1" w:rsidRPr="00A4338B">
              <w:rPr>
                <w:lang w:val="en-GB"/>
              </w:rPr>
              <w:t xml:space="preserve"> </w:t>
            </w:r>
          </w:p>
        </w:tc>
      </w:tr>
      <w:tr w:rsidR="001B1226" w:rsidRPr="00A4338B" w14:paraId="7F4EE7FE" w14:textId="77777777" w:rsidTr="00B1430F">
        <w:tc>
          <w:tcPr>
            <w:tcW w:w="1671" w:type="dxa"/>
            <w:tcBorders>
              <w:top w:val="single" w:sz="2" w:space="0" w:color="auto"/>
              <w:left w:val="single" w:sz="2" w:space="0" w:color="auto"/>
              <w:bottom w:val="single" w:sz="2" w:space="0" w:color="auto"/>
              <w:right w:val="single" w:sz="2" w:space="0" w:color="auto"/>
            </w:tcBorders>
          </w:tcPr>
          <w:p w14:paraId="1E221374" w14:textId="77777777" w:rsidR="001B1226" w:rsidRPr="00A4338B" w:rsidRDefault="001B1226" w:rsidP="001346F1">
            <w:pPr>
              <w:pStyle w:val="NormalLeft"/>
              <w:rPr>
                <w:lang w:val="en-GB"/>
              </w:rPr>
            </w:pPr>
            <w:r w:rsidRPr="00A4338B">
              <w:rPr>
                <w:lang w:val="en-GB"/>
              </w:rPr>
              <w:t>C0100/R0060</w:t>
            </w:r>
          </w:p>
        </w:tc>
        <w:tc>
          <w:tcPr>
            <w:tcW w:w="1858" w:type="dxa"/>
            <w:tcBorders>
              <w:top w:val="single" w:sz="2" w:space="0" w:color="auto"/>
              <w:left w:val="single" w:sz="2" w:space="0" w:color="auto"/>
              <w:bottom w:val="single" w:sz="2" w:space="0" w:color="auto"/>
              <w:right w:val="single" w:sz="2" w:space="0" w:color="auto"/>
            </w:tcBorders>
          </w:tcPr>
          <w:p w14:paraId="1C51041D" w14:textId="77777777" w:rsidR="001B1226" w:rsidRPr="00A4338B" w:rsidRDefault="001B1226" w:rsidP="001346F1">
            <w:pPr>
              <w:pStyle w:val="NormalLeft"/>
              <w:rPr>
                <w:lang w:val="en-GB"/>
              </w:rPr>
            </w:pPr>
            <w:r w:rsidRPr="00A4338B">
              <w:rPr>
                <w:lang w:val="en-GB"/>
              </w:rPr>
              <w:t>Impact of all LTG measures and transitionals — Eligible own funds to meet SCR–Tier 1</w:t>
            </w:r>
          </w:p>
        </w:tc>
        <w:tc>
          <w:tcPr>
            <w:tcW w:w="5757" w:type="dxa"/>
            <w:tcBorders>
              <w:top w:val="single" w:sz="2" w:space="0" w:color="auto"/>
              <w:left w:val="single" w:sz="2" w:space="0" w:color="auto"/>
              <w:bottom w:val="single" w:sz="2" w:space="0" w:color="auto"/>
              <w:right w:val="single" w:sz="2" w:space="0" w:color="auto"/>
            </w:tcBorders>
          </w:tcPr>
          <w:p w14:paraId="6B177E23" w14:textId="77777777" w:rsidR="001B1226" w:rsidRPr="00A4338B" w:rsidRDefault="001B1226" w:rsidP="001346F1">
            <w:pPr>
              <w:pStyle w:val="NormalLeft"/>
              <w:rPr>
                <w:lang w:val="en-GB"/>
              </w:rPr>
            </w:pPr>
            <w:r w:rsidRPr="00A4338B">
              <w:rPr>
                <w:lang w:val="en-GB"/>
              </w:rPr>
              <w:t>Amount of the adjustment to the eligible own funds to meet SCR–Tier 1 due to the application of the LTG measures and transitionals.</w:t>
            </w:r>
          </w:p>
        </w:tc>
      </w:tr>
      <w:tr w:rsidR="001B1226" w:rsidRPr="00A4338B" w14:paraId="68BFDD36" w14:textId="77777777" w:rsidTr="00B1430F">
        <w:tc>
          <w:tcPr>
            <w:tcW w:w="1671" w:type="dxa"/>
            <w:tcBorders>
              <w:top w:val="single" w:sz="2" w:space="0" w:color="auto"/>
              <w:left w:val="single" w:sz="2" w:space="0" w:color="auto"/>
              <w:bottom w:val="single" w:sz="2" w:space="0" w:color="auto"/>
              <w:right w:val="single" w:sz="2" w:space="0" w:color="auto"/>
            </w:tcBorders>
          </w:tcPr>
          <w:p w14:paraId="1126EF0A" w14:textId="77777777" w:rsidR="001B1226" w:rsidRPr="00A4338B" w:rsidRDefault="001B1226" w:rsidP="001346F1">
            <w:pPr>
              <w:pStyle w:val="NormalLeft"/>
              <w:rPr>
                <w:lang w:val="en-GB"/>
              </w:rPr>
            </w:pPr>
            <w:r w:rsidRPr="00A4338B">
              <w:rPr>
                <w:lang w:val="en-GB"/>
              </w:rPr>
              <w:t>C0010/R0070</w:t>
            </w:r>
          </w:p>
        </w:tc>
        <w:tc>
          <w:tcPr>
            <w:tcW w:w="1858" w:type="dxa"/>
            <w:tcBorders>
              <w:top w:val="single" w:sz="2" w:space="0" w:color="auto"/>
              <w:left w:val="single" w:sz="2" w:space="0" w:color="auto"/>
              <w:bottom w:val="single" w:sz="2" w:space="0" w:color="auto"/>
              <w:right w:val="single" w:sz="2" w:space="0" w:color="auto"/>
            </w:tcBorders>
          </w:tcPr>
          <w:p w14:paraId="1DAD1E8A" w14:textId="77777777" w:rsidR="001B1226" w:rsidRPr="00A4338B" w:rsidRDefault="001B1226" w:rsidP="001346F1">
            <w:pPr>
              <w:pStyle w:val="NormalLeft"/>
              <w:rPr>
                <w:lang w:val="en-GB"/>
              </w:rPr>
            </w:pPr>
            <w:r w:rsidRPr="00A4338B">
              <w:rPr>
                <w:lang w:val="en-GB"/>
              </w:rPr>
              <w:t>Amount with LTG measures and transitionals — Eligible own funds to meet SCR–Tier 2</w:t>
            </w:r>
          </w:p>
        </w:tc>
        <w:tc>
          <w:tcPr>
            <w:tcW w:w="5757" w:type="dxa"/>
            <w:tcBorders>
              <w:top w:val="single" w:sz="2" w:space="0" w:color="auto"/>
              <w:left w:val="single" w:sz="2" w:space="0" w:color="auto"/>
              <w:bottom w:val="single" w:sz="2" w:space="0" w:color="auto"/>
              <w:right w:val="single" w:sz="2" w:space="0" w:color="auto"/>
            </w:tcBorders>
          </w:tcPr>
          <w:p w14:paraId="157947B0" w14:textId="49A9E17C" w:rsidR="001B1226" w:rsidRPr="00A4338B" w:rsidRDefault="001B1226" w:rsidP="001346F1">
            <w:pPr>
              <w:pStyle w:val="NormalLeft"/>
              <w:rPr>
                <w:lang w:val="en-GB"/>
              </w:rPr>
            </w:pPr>
            <w:r w:rsidRPr="00A4338B">
              <w:rPr>
                <w:lang w:val="en-GB"/>
              </w:rPr>
              <w:t xml:space="preserve">Total amount of eligible own funds to meet SCR–Tier 2 calculated considering technical provisions including the adjustments due to the </w:t>
            </w:r>
            <w:del w:id="17" w:author="Author">
              <w:r w:rsidRPr="00A4338B" w:rsidDel="00A4338B">
                <w:rPr>
                  <w:lang w:val="en-GB"/>
                </w:rPr>
                <w:delText>long term</w:delText>
              </w:r>
            </w:del>
            <w:ins w:id="18" w:author="Author">
              <w:r w:rsidR="00A4338B" w:rsidRPr="00A4338B">
                <w:rPr>
                  <w:lang w:val="en-GB"/>
                </w:rPr>
                <w:t>long-term</w:t>
              </w:r>
            </w:ins>
            <w:r w:rsidRPr="00A4338B">
              <w:rPr>
                <w:lang w:val="en-GB"/>
              </w:rPr>
              <w:t xml:space="preserve"> guarantee measures and transitional measures.</w:t>
            </w:r>
          </w:p>
        </w:tc>
      </w:tr>
      <w:tr w:rsidR="001B1226" w:rsidRPr="00A4338B" w14:paraId="4DFA86A2" w14:textId="77777777" w:rsidTr="00B1430F">
        <w:tc>
          <w:tcPr>
            <w:tcW w:w="1671" w:type="dxa"/>
            <w:tcBorders>
              <w:top w:val="single" w:sz="2" w:space="0" w:color="auto"/>
              <w:left w:val="single" w:sz="2" w:space="0" w:color="auto"/>
              <w:bottom w:val="single" w:sz="2" w:space="0" w:color="auto"/>
              <w:right w:val="single" w:sz="2" w:space="0" w:color="auto"/>
            </w:tcBorders>
          </w:tcPr>
          <w:p w14:paraId="23965C40" w14:textId="77777777" w:rsidR="001B1226" w:rsidRPr="00A4338B" w:rsidRDefault="001B1226" w:rsidP="001346F1">
            <w:pPr>
              <w:pStyle w:val="NormalLeft"/>
              <w:rPr>
                <w:lang w:val="en-GB"/>
              </w:rPr>
            </w:pPr>
            <w:r w:rsidRPr="00A4338B">
              <w:rPr>
                <w:lang w:val="en-GB"/>
              </w:rPr>
              <w:t>C0020/R0070</w:t>
            </w:r>
          </w:p>
        </w:tc>
        <w:tc>
          <w:tcPr>
            <w:tcW w:w="1858" w:type="dxa"/>
            <w:tcBorders>
              <w:top w:val="single" w:sz="2" w:space="0" w:color="auto"/>
              <w:left w:val="single" w:sz="2" w:space="0" w:color="auto"/>
              <w:bottom w:val="single" w:sz="2" w:space="0" w:color="auto"/>
              <w:right w:val="single" w:sz="2" w:space="0" w:color="auto"/>
            </w:tcBorders>
          </w:tcPr>
          <w:p w14:paraId="5A5DD1D9" w14:textId="77777777" w:rsidR="001B1226" w:rsidRPr="00A4338B" w:rsidRDefault="001B1226" w:rsidP="001346F1">
            <w:pPr>
              <w:pStyle w:val="NormalLeft"/>
              <w:rPr>
                <w:lang w:val="en-GB"/>
              </w:rPr>
            </w:pPr>
            <w:r w:rsidRPr="00A4338B">
              <w:rPr>
                <w:lang w:val="en-GB"/>
              </w:rPr>
              <w:t>Without transitional on technical provisions — Eligible own funds to meet SCR–Tier 2</w:t>
            </w:r>
          </w:p>
        </w:tc>
        <w:tc>
          <w:tcPr>
            <w:tcW w:w="5757" w:type="dxa"/>
            <w:tcBorders>
              <w:top w:val="single" w:sz="2" w:space="0" w:color="auto"/>
              <w:left w:val="single" w:sz="2" w:space="0" w:color="auto"/>
              <w:bottom w:val="single" w:sz="2" w:space="0" w:color="auto"/>
              <w:right w:val="single" w:sz="2" w:space="0" w:color="auto"/>
            </w:tcBorders>
          </w:tcPr>
          <w:p w14:paraId="5C48606D" w14:textId="77777777" w:rsidR="001B1226" w:rsidRPr="00A4338B" w:rsidRDefault="001B1226" w:rsidP="001346F1">
            <w:pPr>
              <w:pStyle w:val="NormalLeft"/>
              <w:rPr>
                <w:lang w:val="en-GB"/>
              </w:rPr>
            </w:pPr>
            <w:r w:rsidRPr="00A4338B">
              <w:rPr>
                <w:lang w:val="en-GB"/>
              </w:rPr>
              <w:t>Total amount of eligible own funds to meet SCR–Tier 2 calculated considering technical provisions without the adjustment due to the transitional deduction to technical provisions, but keeping the adjustments due to the volatility adjustment and the matching adjustment.</w:t>
            </w:r>
          </w:p>
          <w:p w14:paraId="5FA81355" w14:textId="20F6180A" w:rsidR="001B1226" w:rsidRPr="00A4338B" w:rsidRDefault="001B1226" w:rsidP="001346F1">
            <w:pPr>
              <w:pStyle w:val="NormalLeft"/>
              <w:rPr>
                <w:lang w:val="en-GB"/>
              </w:rPr>
            </w:pPr>
            <w:r w:rsidRPr="00A4338B">
              <w:rPr>
                <w:lang w:val="en-GB"/>
              </w:rPr>
              <w:t>If transitional deduction to technical provisions is not applicable report the same amount as in C0010. </w:t>
            </w:r>
            <w:r w:rsidR="001346F1" w:rsidRPr="00A4338B">
              <w:rPr>
                <w:lang w:val="en-GB"/>
              </w:rPr>
              <w:t xml:space="preserve"> </w:t>
            </w:r>
          </w:p>
        </w:tc>
      </w:tr>
      <w:tr w:rsidR="001B1226" w:rsidRPr="00A4338B" w14:paraId="76AC21AB" w14:textId="77777777" w:rsidTr="00B1430F">
        <w:tc>
          <w:tcPr>
            <w:tcW w:w="1671" w:type="dxa"/>
            <w:tcBorders>
              <w:top w:val="single" w:sz="2" w:space="0" w:color="auto"/>
              <w:left w:val="single" w:sz="2" w:space="0" w:color="auto"/>
              <w:bottom w:val="single" w:sz="2" w:space="0" w:color="auto"/>
              <w:right w:val="single" w:sz="2" w:space="0" w:color="auto"/>
            </w:tcBorders>
          </w:tcPr>
          <w:p w14:paraId="1F0BDE21" w14:textId="77777777" w:rsidR="001B1226" w:rsidRPr="00A4338B" w:rsidRDefault="001B1226" w:rsidP="001346F1">
            <w:pPr>
              <w:pStyle w:val="NormalLeft"/>
              <w:rPr>
                <w:lang w:val="en-GB"/>
              </w:rPr>
            </w:pPr>
            <w:r w:rsidRPr="00A4338B">
              <w:rPr>
                <w:lang w:val="en-GB"/>
              </w:rPr>
              <w:lastRenderedPageBreak/>
              <w:t>C0030/R0070</w:t>
            </w:r>
          </w:p>
        </w:tc>
        <w:tc>
          <w:tcPr>
            <w:tcW w:w="1858" w:type="dxa"/>
            <w:tcBorders>
              <w:top w:val="single" w:sz="2" w:space="0" w:color="auto"/>
              <w:left w:val="single" w:sz="2" w:space="0" w:color="auto"/>
              <w:bottom w:val="single" w:sz="2" w:space="0" w:color="auto"/>
              <w:right w:val="single" w:sz="2" w:space="0" w:color="auto"/>
            </w:tcBorders>
          </w:tcPr>
          <w:p w14:paraId="25555355" w14:textId="77777777" w:rsidR="001B1226" w:rsidRPr="00A4338B" w:rsidRDefault="001B1226" w:rsidP="001346F1">
            <w:pPr>
              <w:pStyle w:val="NormalLeft"/>
              <w:rPr>
                <w:lang w:val="en-GB"/>
              </w:rPr>
            </w:pPr>
            <w:r w:rsidRPr="00A4338B">
              <w:rPr>
                <w:lang w:val="en-GB"/>
              </w:rPr>
              <w:t>Impact of transitional on technical provisions — Eligible own funds to meet SCR–Tier 2</w:t>
            </w:r>
          </w:p>
        </w:tc>
        <w:tc>
          <w:tcPr>
            <w:tcW w:w="5757" w:type="dxa"/>
            <w:tcBorders>
              <w:top w:val="single" w:sz="2" w:space="0" w:color="auto"/>
              <w:left w:val="single" w:sz="2" w:space="0" w:color="auto"/>
              <w:bottom w:val="single" w:sz="2" w:space="0" w:color="auto"/>
              <w:right w:val="single" w:sz="2" w:space="0" w:color="auto"/>
            </w:tcBorders>
          </w:tcPr>
          <w:p w14:paraId="556AB852" w14:textId="77777777" w:rsidR="001B1226" w:rsidRPr="00A4338B" w:rsidRDefault="001B1226" w:rsidP="001346F1">
            <w:pPr>
              <w:pStyle w:val="NormalLeft"/>
              <w:rPr>
                <w:lang w:val="en-GB"/>
              </w:rPr>
            </w:pPr>
            <w:r w:rsidRPr="00A4338B">
              <w:rPr>
                <w:lang w:val="en-GB"/>
              </w:rPr>
              <w:t>Amount of the adjustment to the eligible own funds to meet SCR–Tier 2 due to the application of the transitional deduction to technical provisions.</w:t>
            </w:r>
          </w:p>
          <w:p w14:paraId="7A2E16D3" w14:textId="77777777" w:rsidR="001B1226" w:rsidRPr="00A4338B" w:rsidRDefault="001B1226" w:rsidP="001346F1">
            <w:pPr>
              <w:pStyle w:val="NormalLeft"/>
              <w:rPr>
                <w:lang w:val="en-GB"/>
              </w:rPr>
            </w:pPr>
          </w:p>
          <w:p w14:paraId="552E9237" w14:textId="4E5716E6" w:rsidR="001B1226" w:rsidRPr="00A4338B" w:rsidRDefault="001B1226" w:rsidP="001346F1">
            <w:pPr>
              <w:pStyle w:val="NormalLeft"/>
              <w:rPr>
                <w:lang w:val="en-GB"/>
              </w:rPr>
            </w:pPr>
            <w:r w:rsidRPr="00A4338B">
              <w:rPr>
                <w:lang w:val="en-GB"/>
              </w:rPr>
              <w:t>It shall be the difference between the eligible own funds to meet SCR–Tier 2 calculated considering the technical provisions without transitional deduction to technical provisions and the eligible own funds to meet SCR–Tier 2 calculated with the technical provisions with LTG and transitional measures. </w:t>
            </w:r>
            <w:r w:rsidR="001346F1" w:rsidRPr="00A4338B">
              <w:rPr>
                <w:lang w:val="en-GB"/>
              </w:rPr>
              <w:t xml:space="preserve"> </w:t>
            </w:r>
          </w:p>
        </w:tc>
      </w:tr>
      <w:tr w:rsidR="001B1226" w:rsidRPr="00A4338B" w14:paraId="617CF69B" w14:textId="77777777" w:rsidTr="00B1430F">
        <w:tc>
          <w:tcPr>
            <w:tcW w:w="1671" w:type="dxa"/>
            <w:tcBorders>
              <w:top w:val="single" w:sz="2" w:space="0" w:color="auto"/>
              <w:left w:val="single" w:sz="2" w:space="0" w:color="auto"/>
              <w:bottom w:val="single" w:sz="2" w:space="0" w:color="auto"/>
              <w:right w:val="single" w:sz="2" w:space="0" w:color="auto"/>
            </w:tcBorders>
          </w:tcPr>
          <w:p w14:paraId="44948738" w14:textId="77777777" w:rsidR="001B1226" w:rsidRPr="00A4338B" w:rsidRDefault="001B1226" w:rsidP="001346F1">
            <w:pPr>
              <w:pStyle w:val="NormalLeft"/>
              <w:rPr>
                <w:lang w:val="en-GB"/>
              </w:rPr>
            </w:pPr>
            <w:r w:rsidRPr="00A4338B">
              <w:rPr>
                <w:lang w:val="en-GB"/>
              </w:rPr>
              <w:t>C0040/R0070</w:t>
            </w:r>
          </w:p>
        </w:tc>
        <w:tc>
          <w:tcPr>
            <w:tcW w:w="1858" w:type="dxa"/>
            <w:tcBorders>
              <w:top w:val="single" w:sz="2" w:space="0" w:color="auto"/>
              <w:left w:val="single" w:sz="2" w:space="0" w:color="auto"/>
              <w:bottom w:val="single" w:sz="2" w:space="0" w:color="auto"/>
              <w:right w:val="single" w:sz="2" w:space="0" w:color="auto"/>
            </w:tcBorders>
          </w:tcPr>
          <w:p w14:paraId="111450FA" w14:textId="77777777" w:rsidR="001B1226" w:rsidRPr="00A4338B" w:rsidRDefault="001B1226" w:rsidP="001346F1">
            <w:pPr>
              <w:pStyle w:val="NormalLeft"/>
              <w:rPr>
                <w:lang w:val="en-GB"/>
              </w:rPr>
            </w:pPr>
            <w:r w:rsidRPr="00A4338B">
              <w:rPr>
                <w:lang w:val="en-GB"/>
              </w:rPr>
              <w:t>Without transitional on interest rate — Eligible own funds to meet SCR–Tier 2</w:t>
            </w:r>
          </w:p>
        </w:tc>
        <w:tc>
          <w:tcPr>
            <w:tcW w:w="5757" w:type="dxa"/>
            <w:tcBorders>
              <w:top w:val="single" w:sz="2" w:space="0" w:color="auto"/>
              <w:left w:val="single" w:sz="2" w:space="0" w:color="auto"/>
              <w:bottom w:val="single" w:sz="2" w:space="0" w:color="auto"/>
              <w:right w:val="single" w:sz="2" w:space="0" w:color="auto"/>
            </w:tcBorders>
          </w:tcPr>
          <w:p w14:paraId="5373544C" w14:textId="77777777" w:rsidR="001B1226" w:rsidRPr="00A4338B" w:rsidRDefault="001B1226" w:rsidP="001346F1">
            <w:pPr>
              <w:pStyle w:val="NormalLeft"/>
              <w:rPr>
                <w:lang w:val="en-GB"/>
              </w:rPr>
            </w:pPr>
            <w:r w:rsidRPr="00A4338B">
              <w:rPr>
                <w:lang w:val="en-GB"/>
              </w:rPr>
              <w:t>Total amount of eligible own funds to meet SCR–Tier 2 calculated considering technical provisions without the adjustment due to the transitional adjustment to the relevant risk-free interest rate term structure, but keeping the adjustments due to the volatility adjustment and the matching adjustment.</w:t>
            </w:r>
          </w:p>
          <w:p w14:paraId="0A75BA69" w14:textId="30E80271" w:rsidR="001B1226" w:rsidRPr="00A4338B" w:rsidRDefault="001B1226" w:rsidP="001346F1">
            <w:pPr>
              <w:pStyle w:val="NormalLeft"/>
              <w:rPr>
                <w:lang w:val="en-GB"/>
              </w:rPr>
            </w:pPr>
            <w:r w:rsidRPr="00A4338B">
              <w:rPr>
                <w:lang w:val="en-GB"/>
              </w:rPr>
              <w:t>If transitional adjustment to the relevant risk-free interest rate term structure is not applicable report the same amount as in C0020. </w:t>
            </w:r>
            <w:r w:rsidR="001346F1" w:rsidRPr="00A4338B">
              <w:rPr>
                <w:lang w:val="en-GB"/>
              </w:rPr>
              <w:t xml:space="preserve"> </w:t>
            </w:r>
          </w:p>
        </w:tc>
      </w:tr>
      <w:tr w:rsidR="001B1226" w:rsidRPr="00A4338B" w14:paraId="51A0CDF5" w14:textId="77777777" w:rsidTr="00B1430F">
        <w:tc>
          <w:tcPr>
            <w:tcW w:w="1671" w:type="dxa"/>
            <w:tcBorders>
              <w:top w:val="single" w:sz="2" w:space="0" w:color="auto"/>
              <w:left w:val="single" w:sz="2" w:space="0" w:color="auto"/>
              <w:bottom w:val="single" w:sz="2" w:space="0" w:color="auto"/>
              <w:right w:val="single" w:sz="2" w:space="0" w:color="auto"/>
            </w:tcBorders>
          </w:tcPr>
          <w:p w14:paraId="120D7573" w14:textId="77777777" w:rsidR="001B1226" w:rsidRPr="00A4338B" w:rsidRDefault="001B1226" w:rsidP="001346F1">
            <w:pPr>
              <w:pStyle w:val="NormalLeft"/>
              <w:rPr>
                <w:lang w:val="en-GB"/>
              </w:rPr>
            </w:pPr>
            <w:r w:rsidRPr="00A4338B">
              <w:rPr>
                <w:lang w:val="en-GB"/>
              </w:rPr>
              <w:t>C0050/R0070</w:t>
            </w:r>
          </w:p>
        </w:tc>
        <w:tc>
          <w:tcPr>
            <w:tcW w:w="1858" w:type="dxa"/>
            <w:tcBorders>
              <w:top w:val="single" w:sz="2" w:space="0" w:color="auto"/>
              <w:left w:val="single" w:sz="2" w:space="0" w:color="auto"/>
              <w:bottom w:val="single" w:sz="2" w:space="0" w:color="auto"/>
              <w:right w:val="single" w:sz="2" w:space="0" w:color="auto"/>
            </w:tcBorders>
          </w:tcPr>
          <w:p w14:paraId="295F67CA" w14:textId="77777777" w:rsidR="001B1226" w:rsidRPr="00A4338B" w:rsidRDefault="001B1226" w:rsidP="001346F1">
            <w:pPr>
              <w:pStyle w:val="NormalLeft"/>
              <w:rPr>
                <w:lang w:val="en-GB"/>
              </w:rPr>
            </w:pPr>
            <w:r w:rsidRPr="00A4338B">
              <w:rPr>
                <w:lang w:val="en-GB"/>
              </w:rPr>
              <w:t>Impact of transitional on interest rate — Eligible own funds to meet SCR–Tier 2</w:t>
            </w:r>
          </w:p>
        </w:tc>
        <w:tc>
          <w:tcPr>
            <w:tcW w:w="5757" w:type="dxa"/>
            <w:tcBorders>
              <w:top w:val="single" w:sz="2" w:space="0" w:color="auto"/>
              <w:left w:val="single" w:sz="2" w:space="0" w:color="auto"/>
              <w:bottom w:val="single" w:sz="2" w:space="0" w:color="auto"/>
              <w:right w:val="single" w:sz="2" w:space="0" w:color="auto"/>
            </w:tcBorders>
          </w:tcPr>
          <w:p w14:paraId="4C1D6DE6" w14:textId="77777777" w:rsidR="001B1226" w:rsidRPr="00A4338B" w:rsidRDefault="001B1226" w:rsidP="001346F1">
            <w:pPr>
              <w:pStyle w:val="NormalLeft"/>
              <w:rPr>
                <w:lang w:val="en-GB"/>
              </w:rPr>
            </w:pPr>
            <w:r w:rsidRPr="00A4338B">
              <w:rPr>
                <w:lang w:val="en-GB"/>
              </w:rPr>
              <w:t>Amount of the adjustment to the eligible own funds to meet SCR–Tier 2 due to the application of the transitional adjustment to the relevant risk-free interest rate term structure.</w:t>
            </w:r>
          </w:p>
          <w:p w14:paraId="200DEF44" w14:textId="28517F7C" w:rsidR="001B1226" w:rsidRPr="00A4338B" w:rsidRDefault="001B1226" w:rsidP="001346F1">
            <w:pPr>
              <w:pStyle w:val="NormalLeft"/>
              <w:rPr>
                <w:lang w:val="en-GB"/>
              </w:rPr>
            </w:pPr>
            <w:r w:rsidRPr="00A4338B">
              <w:rPr>
                <w:lang w:val="en-GB"/>
              </w:rPr>
              <w:t>It shall be the difference between the eligible own funds to meet SCR–Tier 2 calculated considering the technical provisions without transitional adjustment to the relevant risk-free interest rate term structure and the eligible own funds to meet SCR–Tier 2 calculated with the technical provisions reported under C0020. </w:t>
            </w:r>
            <w:r w:rsidR="001346F1" w:rsidRPr="00A4338B">
              <w:rPr>
                <w:lang w:val="en-GB"/>
              </w:rPr>
              <w:t xml:space="preserve"> </w:t>
            </w:r>
          </w:p>
        </w:tc>
      </w:tr>
      <w:tr w:rsidR="001B1226" w:rsidRPr="00A4338B" w14:paraId="1E5EC627" w14:textId="77777777" w:rsidTr="00B1430F">
        <w:tc>
          <w:tcPr>
            <w:tcW w:w="1671" w:type="dxa"/>
            <w:tcBorders>
              <w:top w:val="single" w:sz="2" w:space="0" w:color="auto"/>
              <w:left w:val="single" w:sz="2" w:space="0" w:color="auto"/>
              <w:bottom w:val="single" w:sz="2" w:space="0" w:color="auto"/>
              <w:right w:val="single" w:sz="2" w:space="0" w:color="auto"/>
            </w:tcBorders>
          </w:tcPr>
          <w:p w14:paraId="210A0A12" w14:textId="77777777" w:rsidR="001B1226" w:rsidRPr="00A4338B" w:rsidRDefault="001B1226" w:rsidP="001346F1">
            <w:pPr>
              <w:pStyle w:val="NormalLeft"/>
              <w:rPr>
                <w:lang w:val="en-GB"/>
              </w:rPr>
            </w:pPr>
            <w:r w:rsidRPr="00A4338B">
              <w:rPr>
                <w:lang w:val="en-GB"/>
              </w:rPr>
              <w:t>C0060/R0070</w:t>
            </w:r>
          </w:p>
        </w:tc>
        <w:tc>
          <w:tcPr>
            <w:tcW w:w="1858" w:type="dxa"/>
            <w:tcBorders>
              <w:top w:val="single" w:sz="2" w:space="0" w:color="auto"/>
              <w:left w:val="single" w:sz="2" w:space="0" w:color="auto"/>
              <w:bottom w:val="single" w:sz="2" w:space="0" w:color="auto"/>
              <w:right w:val="single" w:sz="2" w:space="0" w:color="auto"/>
            </w:tcBorders>
          </w:tcPr>
          <w:p w14:paraId="193114C1" w14:textId="77777777" w:rsidR="001B1226" w:rsidRPr="00A4338B" w:rsidRDefault="001B1226" w:rsidP="001346F1">
            <w:pPr>
              <w:pStyle w:val="NormalLeft"/>
              <w:rPr>
                <w:lang w:val="en-GB"/>
              </w:rPr>
            </w:pPr>
            <w:r w:rsidRPr="00A4338B">
              <w:rPr>
                <w:lang w:val="en-GB"/>
              </w:rPr>
              <w:t>Without volatility adjustment and without other transitional measures — Eligible own funds to meet SCR–Tier 2</w:t>
            </w:r>
          </w:p>
        </w:tc>
        <w:tc>
          <w:tcPr>
            <w:tcW w:w="5757" w:type="dxa"/>
            <w:tcBorders>
              <w:top w:val="single" w:sz="2" w:space="0" w:color="auto"/>
              <w:left w:val="single" w:sz="2" w:space="0" w:color="auto"/>
              <w:bottom w:val="single" w:sz="2" w:space="0" w:color="auto"/>
              <w:right w:val="single" w:sz="2" w:space="0" w:color="auto"/>
            </w:tcBorders>
          </w:tcPr>
          <w:p w14:paraId="0AF5FD25" w14:textId="77777777" w:rsidR="001B1226" w:rsidRPr="00A4338B" w:rsidRDefault="001B1226" w:rsidP="001346F1">
            <w:pPr>
              <w:pStyle w:val="NormalLeft"/>
              <w:rPr>
                <w:lang w:val="en-GB"/>
              </w:rPr>
            </w:pPr>
            <w:r w:rsidRPr="00A4338B">
              <w:rPr>
                <w:lang w:val="en-GB"/>
              </w:rPr>
              <w:t>Total amount of eligible own funds to meet SCR–Tier 2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19FD1D6E" w14:textId="13B042AD" w:rsidR="001B1226" w:rsidRPr="00A4338B" w:rsidRDefault="001B1226" w:rsidP="001346F1">
            <w:pPr>
              <w:pStyle w:val="NormalLeft"/>
              <w:rPr>
                <w:lang w:val="en-GB"/>
              </w:rPr>
            </w:pPr>
            <w:r w:rsidRPr="00A4338B">
              <w:rPr>
                <w:lang w:val="en-GB"/>
              </w:rPr>
              <w:t>If volatility adjustment is not applicable report the same amount as in C0040. </w:t>
            </w:r>
            <w:r w:rsidR="001346F1" w:rsidRPr="00A4338B">
              <w:rPr>
                <w:lang w:val="en-GB"/>
              </w:rPr>
              <w:t xml:space="preserve"> </w:t>
            </w:r>
          </w:p>
        </w:tc>
      </w:tr>
      <w:tr w:rsidR="001B1226" w:rsidRPr="00A4338B" w14:paraId="17B8C893" w14:textId="77777777" w:rsidTr="00B1430F">
        <w:tc>
          <w:tcPr>
            <w:tcW w:w="1671" w:type="dxa"/>
            <w:tcBorders>
              <w:top w:val="single" w:sz="2" w:space="0" w:color="auto"/>
              <w:left w:val="single" w:sz="2" w:space="0" w:color="auto"/>
              <w:bottom w:val="single" w:sz="2" w:space="0" w:color="auto"/>
              <w:right w:val="single" w:sz="2" w:space="0" w:color="auto"/>
            </w:tcBorders>
          </w:tcPr>
          <w:p w14:paraId="34E47AB2" w14:textId="77777777" w:rsidR="001B1226" w:rsidRPr="00A4338B" w:rsidRDefault="001B1226" w:rsidP="001346F1">
            <w:pPr>
              <w:pStyle w:val="NormalLeft"/>
              <w:rPr>
                <w:lang w:val="en-GB"/>
              </w:rPr>
            </w:pPr>
            <w:r w:rsidRPr="00A4338B">
              <w:rPr>
                <w:lang w:val="en-GB"/>
              </w:rPr>
              <w:t>C0070/R0070</w:t>
            </w:r>
          </w:p>
        </w:tc>
        <w:tc>
          <w:tcPr>
            <w:tcW w:w="1858" w:type="dxa"/>
            <w:tcBorders>
              <w:top w:val="single" w:sz="2" w:space="0" w:color="auto"/>
              <w:left w:val="single" w:sz="2" w:space="0" w:color="auto"/>
              <w:bottom w:val="single" w:sz="2" w:space="0" w:color="auto"/>
              <w:right w:val="single" w:sz="2" w:space="0" w:color="auto"/>
            </w:tcBorders>
          </w:tcPr>
          <w:p w14:paraId="3C43BECE" w14:textId="77777777" w:rsidR="001B1226" w:rsidRPr="00A4338B" w:rsidRDefault="001B1226" w:rsidP="001346F1">
            <w:pPr>
              <w:pStyle w:val="NormalLeft"/>
              <w:rPr>
                <w:lang w:val="en-GB"/>
              </w:rPr>
            </w:pPr>
            <w:r w:rsidRPr="00A4338B">
              <w:rPr>
                <w:lang w:val="en-GB"/>
              </w:rPr>
              <w:t xml:space="preserve">Impact of volatility adjustment set to zero — Eligible </w:t>
            </w:r>
            <w:r w:rsidRPr="00A4338B">
              <w:rPr>
                <w:lang w:val="en-GB"/>
              </w:rPr>
              <w:lastRenderedPageBreak/>
              <w:t>own funds to meet SCR–Tier 2</w:t>
            </w:r>
          </w:p>
        </w:tc>
        <w:tc>
          <w:tcPr>
            <w:tcW w:w="5757" w:type="dxa"/>
            <w:tcBorders>
              <w:top w:val="single" w:sz="2" w:space="0" w:color="auto"/>
              <w:left w:val="single" w:sz="2" w:space="0" w:color="auto"/>
              <w:bottom w:val="single" w:sz="2" w:space="0" w:color="auto"/>
              <w:right w:val="single" w:sz="2" w:space="0" w:color="auto"/>
            </w:tcBorders>
          </w:tcPr>
          <w:p w14:paraId="0DFBAAE6" w14:textId="77777777" w:rsidR="001B1226" w:rsidRPr="00A4338B" w:rsidRDefault="001B1226" w:rsidP="001346F1">
            <w:pPr>
              <w:pStyle w:val="NormalLeft"/>
              <w:rPr>
                <w:lang w:val="en-GB"/>
              </w:rPr>
            </w:pPr>
            <w:r w:rsidRPr="00A4338B">
              <w:rPr>
                <w:lang w:val="en-GB"/>
              </w:rPr>
              <w:lastRenderedPageBreak/>
              <w:t xml:space="preserve">Amount of the adjustment to the eligible own funds to meet SCR–Tier 2 due to the application of the volatility </w:t>
            </w:r>
            <w:r w:rsidRPr="00A4338B">
              <w:rPr>
                <w:lang w:val="en-GB"/>
              </w:rPr>
              <w:lastRenderedPageBreak/>
              <w:t>adjustment. It shall reflect the impact of setting the volatility adjustment to zero.</w:t>
            </w:r>
          </w:p>
          <w:p w14:paraId="0AD7E6AA" w14:textId="537DB425" w:rsidR="001B1226" w:rsidRPr="00A4338B" w:rsidRDefault="001B1226" w:rsidP="001346F1">
            <w:pPr>
              <w:pStyle w:val="NormalLeft"/>
              <w:rPr>
                <w:lang w:val="en-GB"/>
              </w:rPr>
            </w:pPr>
            <w:r w:rsidRPr="00A4338B">
              <w:rPr>
                <w:lang w:val="en-GB"/>
              </w:rPr>
              <w:t>It shall be the difference between the eligible own funds to meet SCR–Tier 2 calculated considering the technical provisions without volatility adjustment and without other transitional measures and the eligible own funds to meet SCR–Tier 2 calculated with the technical provisions reported under C0040. </w:t>
            </w:r>
            <w:r w:rsidR="001346F1" w:rsidRPr="00A4338B">
              <w:rPr>
                <w:lang w:val="en-GB"/>
              </w:rPr>
              <w:t xml:space="preserve"> </w:t>
            </w:r>
          </w:p>
        </w:tc>
      </w:tr>
      <w:tr w:rsidR="001B1226" w:rsidRPr="00A4338B" w14:paraId="52C3E0E6" w14:textId="77777777" w:rsidTr="00B1430F">
        <w:tc>
          <w:tcPr>
            <w:tcW w:w="1671" w:type="dxa"/>
            <w:tcBorders>
              <w:top w:val="single" w:sz="2" w:space="0" w:color="auto"/>
              <w:left w:val="single" w:sz="2" w:space="0" w:color="auto"/>
              <w:bottom w:val="single" w:sz="2" w:space="0" w:color="auto"/>
              <w:right w:val="single" w:sz="2" w:space="0" w:color="auto"/>
            </w:tcBorders>
          </w:tcPr>
          <w:p w14:paraId="26F36773" w14:textId="77777777" w:rsidR="001B1226" w:rsidRPr="00A4338B" w:rsidRDefault="001B1226" w:rsidP="001346F1">
            <w:pPr>
              <w:pStyle w:val="NormalLeft"/>
              <w:rPr>
                <w:lang w:val="en-GB"/>
              </w:rPr>
            </w:pPr>
            <w:r w:rsidRPr="00A4338B">
              <w:rPr>
                <w:lang w:val="en-GB"/>
              </w:rPr>
              <w:lastRenderedPageBreak/>
              <w:t>C0080/R0070</w:t>
            </w:r>
          </w:p>
        </w:tc>
        <w:tc>
          <w:tcPr>
            <w:tcW w:w="1858" w:type="dxa"/>
            <w:tcBorders>
              <w:top w:val="single" w:sz="2" w:space="0" w:color="auto"/>
              <w:left w:val="single" w:sz="2" w:space="0" w:color="auto"/>
              <w:bottom w:val="single" w:sz="2" w:space="0" w:color="auto"/>
              <w:right w:val="single" w:sz="2" w:space="0" w:color="auto"/>
            </w:tcBorders>
          </w:tcPr>
          <w:p w14:paraId="62D47B85" w14:textId="77777777" w:rsidR="001B1226" w:rsidRPr="00A4338B" w:rsidRDefault="001B1226" w:rsidP="001346F1">
            <w:pPr>
              <w:pStyle w:val="NormalLeft"/>
              <w:rPr>
                <w:lang w:val="en-GB"/>
              </w:rPr>
            </w:pPr>
            <w:r w:rsidRPr="00A4338B">
              <w:rPr>
                <w:lang w:val="en-GB"/>
              </w:rPr>
              <w:t>Without matching adjustment and without all the others — Eligible own funds to meet SCR–Tier 2</w:t>
            </w:r>
          </w:p>
        </w:tc>
        <w:tc>
          <w:tcPr>
            <w:tcW w:w="5757" w:type="dxa"/>
            <w:tcBorders>
              <w:top w:val="single" w:sz="2" w:space="0" w:color="auto"/>
              <w:left w:val="single" w:sz="2" w:space="0" w:color="auto"/>
              <w:bottom w:val="single" w:sz="2" w:space="0" w:color="auto"/>
              <w:right w:val="single" w:sz="2" w:space="0" w:color="auto"/>
            </w:tcBorders>
          </w:tcPr>
          <w:p w14:paraId="0C9387DE" w14:textId="77777777" w:rsidR="001B1226" w:rsidRPr="00A4338B" w:rsidRDefault="001B1226" w:rsidP="001346F1">
            <w:pPr>
              <w:pStyle w:val="NormalLeft"/>
              <w:rPr>
                <w:lang w:val="en-GB"/>
              </w:rPr>
            </w:pPr>
            <w:r w:rsidRPr="00A4338B">
              <w:rPr>
                <w:lang w:val="en-GB"/>
              </w:rPr>
              <w:t>Total amount of eligible own funds to meet SCR–Tier 2 calculated considering technical provisions without any LTG measure.</w:t>
            </w:r>
          </w:p>
          <w:p w14:paraId="12D00E5E" w14:textId="7B359003" w:rsidR="001B1226" w:rsidRPr="00A4338B" w:rsidRDefault="001B1226" w:rsidP="001346F1">
            <w:pPr>
              <w:pStyle w:val="NormalLeft"/>
              <w:rPr>
                <w:lang w:val="en-GB"/>
              </w:rPr>
            </w:pPr>
            <w:r w:rsidRPr="00A4338B">
              <w:rPr>
                <w:lang w:val="en-GB"/>
              </w:rPr>
              <w:t>If matching adjustment is not applicable report the same amount as in C0060. </w:t>
            </w:r>
            <w:r w:rsidR="001346F1" w:rsidRPr="00A4338B">
              <w:rPr>
                <w:lang w:val="en-GB"/>
              </w:rPr>
              <w:t xml:space="preserve"> </w:t>
            </w:r>
          </w:p>
        </w:tc>
      </w:tr>
      <w:tr w:rsidR="001B1226" w:rsidRPr="00A4338B" w14:paraId="4126A17F" w14:textId="77777777" w:rsidTr="00B1430F">
        <w:tc>
          <w:tcPr>
            <w:tcW w:w="1671" w:type="dxa"/>
            <w:tcBorders>
              <w:top w:val="single" w:sz="2" w:space="0" w:color="auto"/>
              <w:left w:val="single" w:sz="2" w:space="0" w:color="auto"/>
              <w:bottom w:val="single" w:sz="2" w:space="0" w:color="auto"/>
              <w:right w:val="single" w:sz="2" w:space="0" w:color="auto"/>
            </w:tcBorders>
          </w:tcPr>
          <w:p w14:paraId="3F97AC99" w14:textId="77777777" w:rsidR="001B1226" w:rsidRPr="00A4338B" w:rsidRDefault="001B1226" w:rsidP="001346F1">
            <w:pPr>
              <w:pStyle w:val="NormalLeft"/>
              <w:rPr>
                <w:lang w:val="en-GB"/>
              </w:rPr>
            </w:pPr>
            <w:r w:rsidRPr="00A4338B">
              <w:rPr>
                <w:lang w:val="en-GB"/>
              </w:rPr>
              <w:t>C0090/R0070</w:t>
            </w:r>
          </w:p>
        </w:tc>
        <w:tc>
          <w:tcPr>
            <w:tcW w:w="1858" w:type="dxa"/>
            <w:tcBorders>
              <w:top w:val="single" w:sz="2" w:space="0" w:color="auto"/>
              <w:left w:val="single" w:sz="2" w:space="0" w:color="auto"/>
              <w:bottom w:val="single" w:sz="2" w:space="0" w:color="auto"/>
              <w:right w:val="single" w:sz="2" w:space="0" w:color="auto"/>
            </w:tcBorders>
          </w:tcPr>
          <w:p w14:paraId="38C549A4" w14:textId="77777777" w:rsidR="001B1226" w:rsidRPr="00A4338B" w:rsidRDefault="001B1226" w:rsidP="001346F1">
            <w:pPr>
              <w:pStyle w:val="NormalLeft"/>
              <w:rPr>
                <w:lang w:val="en-GB"/>
              </w:rPr>
            </w:pPr>
            <w:r w:rsidRPr="00A4338B">
              <w:rPr>
                <w:lang w:val="en-GB"/>
              </w:rPr>
              <w:t>Impact of matching adjustment set to zero — Eligible own funds to meet SCR–Tier 2</w:t>
            </w:r>
          </w:p>
        </w:tc>
        <w:tc>
          <w:tcPr>
            <w:tcW w:w="5757" w:type="dxa"/>
            <w:tcBorders>
              <w:top w:val="single" w:sz="2" w:space="0" w:color="auto"/>
              <w:left w:val="single" w:sz="2" w:space="0" w:color="auto"/>
              <w:bottom w:val="single" w:sz="2" w:space="0" w:color="auto"/>
              <w:right w:val="single" w:sz="2" w:space="0" w:color="auto"/>
            </w:tcBorders>
          </w:tcPr>
          <w:p w14:paraId="03A6ED2D" w14:textId="77777777" w:rsidR="001B1226" w:rsidRPr="00A4338B" w:rsidRDefault="001B1226" w:rsidP="001346F1">
            <w:pPr>
              <w:pStyle w:val="NormalLeft"/>
              <w:rPr>
                <w:lang w:val="en-GB"/>
              </w:rPr>
            </w:pPr>
            <w:r w:rsidRPr="00A4338B">
              <w:rPr>
                <w:lang w:val="en-GB"/>
              </w:rPr>
              <w:t>Amount of the adjustment to the eligible own funds to meet SCR–Tier 2 due to the application of the matching adjustment. It shall include the impact of setting the volatility adjustment and the matching adjustment to zero.</w:t>
            </w:r>
          </w:p>
          <w:p w14:paraId="35E58D99" w14:textId="77777777" w:rsidR="001B1226" w:rsidRPr="00A4338B" w:rsidRDefault="001B1226" w:rsidP="001346F1">
            <w:pPr>
              <w:pStyle w:val="NormalLeft"/>
              <w:rPr>
                <w:lang w:val="en-GB"/>
              </w:rPr>
            </w:pPr>
          </w:p>
          <w:p w14:paraId="4275ED8A" w14:textId="6F354CFA" w:rsidR="001B1226" w:rsidRPr="00A4338B" w:rsidRDefault="001B1226" w:rsidP="001346F1">
            <w:pPr>
              <w:pStyle w:val="NormalLeft"/>
              <w:rPr>
                <w:lang w:val="en-GB"/>
              </w:rPr>
            </w:pPr>
            <w:r w:rsidRPr="00A4338B">
              <w:rPr>
                <w:lang w:val="en-GB"/>
              </w:rPr>
              <w:t>It shall be the difference between the eligible own funds to meet SCR–Tier 2 calculated considering the technical provisions without matching adjustment and without all the other transitional measures and the eligible own funds to meet SCR–Tier 2 calculated with the technical provisions reported under C0060. </w:t>
            </w:r>
            <w:r w:rsidR="001346F1" w:rsidRPr="00A4338B">
              <w:rPr>
                <w:lang w:val="en-GB"/>
              </w:rPr>
              <w:t xml:space="preserve"> </w:t>
            </w:r>
          </w:p>
        </w:tc>
      </w:tr>
      <w:tr w:rsidR="001B1226" w:rsidRPr="00A4338B" w14:paraId="7DA7E391" w14:textId="77777777" w:rsidTr="00B1430F">
        <w:tc>
          <w:tcPr>
            <w:tcW w:w="1671" w:type="dxa"/>
            <w:tcBorders>
              <w:top w:val="single" w:sz="2" w:space="0" w:color="auto"/>
              <w:left w:val="single" w:sz="2" w:space="0" w:color="auto"/>
              <w:bottom w:val="single" w:sz="2" w:space="0" w:color="auto"/>
              <w:right w:val="single" w:sz="2" w:space="0" w:color="auto"/>
            </w:tcBorders>
          </w:tcPr>
          <w:p w14:paraId="020E613A" w14:textId="77777777" w:rsidR="001B1226" w:rsidRPr="00A4338B" w:rsidRDefault="001B1226" w:rsidP="001346F1">
            <w:pPr>
              <w:pStyle w:val="NormalLeft"/>
              <w:rPr>
                <w:lang w:val="en-GB"/>
              </w:rPr>
            </w:pPr>
            <w:r w:rsidRPr="00A4338B">
              <w:rPr>
                <w:lang w:val="en-GB"/>
              </w:rPr>
              <w:t>C0100/R0070</w:t>
            </w:r>
          </w:p>
        </w:tc>
        <w:tc>
          <w:tcPr>
            <w:tcW w:w="1858" w:type="dxa"/>
            <w:tcBorders>
              <w:top w:val="single" w:sz="2" w:space="0" w:color="auto"/>
              <w:left w:val="single" w:sz="2" w:space="0" w:color="auto"/>
              <w:bottom w:val="single" w:sz="2" w:space="0" w:color="auto"/>
              <w:right w:val="single" w:sz="2" w:space="0" w:color="auto"/>
            </w:tcBorders>
          </w:tcPr>
          <w:p w14:paraId="7CB4AA9C" w14:textId="77777777" w:rsidR="001B1226" w:rsidRPr="00A4338B" w:rsidRDefault="001B1226" w:rsidP="001346F1">
            <w:pPr>
              <w:pStyle w:val="NormalLeft"/>
              <w:rPr>
                <w:lang w:val="en-GB"/>
              </w:rPr>
            </w:pPr>
            <w:r w:rsidRPr="00A4338B">
              <w:rPr>
                <w:lang w:val="en-GB"/>
              </w:rPr>
              <w:t>Impact of all LTG measures and transitionals — Eligible own funds to meet SCR–Tier 2</w:t>
            </w:r>
          </w:p>
        </w:tc>
        <w:tc>
          <w:tcPr>
            <w:tcW w:w="5757" w:type="dxa"/>
            <w:tcBorders>
              <w:top w:val="single" w:sz="2" w:space="0" w:color="auto"/>
              <w:left w:val="single" w:sz="2" w:space="0" w:color="auto"/>
              <w:bottom w:val="single" w:sz="2" w:space="0" w:color="auto"/>
              <w:right w:val="single" w:sz="2" w:space="0" w:color="auto"/>
            </w:tcBorders>
          </w:tcPr>
          <w:p w14:paraId="3A0219E3" w14:textId="77777777" w:rsidR="001B1226" w:rsidRPr="00A4338B" w:rsidRDefault="001B1226" w:rsidP="001346F1">
            <w:pPr>
              <w:pStyle w:val="NormalLeft"/>
              <w:rPr>
                <w:lang w:val="en-GB"/>
              </w:rPr>
            </w:pPr>
            <w:r w:rsidRPr="00A4338B">
              <w:rPr>
                <w:lang w:val="en-GB"/>
              </w:rPr>
              <w:t>Amount of the adjustment to the eligible own funds to meet SCR–Tier 2 due to the application of the LTG measures and transitionals.</w:t>
            </w:r>
          </w:p>
        </w:tc>
      </w:tr>
      <w:tr w:rsidR="001B1226" w:rsidRPr="00A4338B" w14:paraId="3A25A7E4" w14:textId="77777777" w:rsidTr="00B1430F">
        <w:tc>
          <w:tcPr>
            <w:tcW w:w="1671" w:type="dxa"/>
            <w:tcBorders>
              <w:top w:val="single" w:sz="2" w:space="0" w:color="auto"/>
              <w:left w:val="single" w:sz="2" w:space="0" w:color="auto"/>
              <w:bottom w:val="single" w:sz="2" w:space="0" w:color="auto"/>
              <w:right w:val="single" w:sz="2" w:space="0" w:color="auto"/>
            </w:tcBorders>
          </w:tcPr>
          <w:p w14:paraId="2CD2242B" w14:textId="77777777" w:rsidR="001B1226" w:rsidRPr="00A4338B" w:rsidRDefault="001B1226" w:rsidP="001346F1">
            <w:pPr>
              <w:pStyle w:val="NormalLeft"/>
              <w:rPr>
                <w:lang w:val="en-GB"/>
              </w:rPr>
            </w:pPr>
            <w:r w:rsidRPr="00A4338B">
              <w:rPr>
                <w:lang w:val="en-GB"/>
              </w:rPr>
              <w:t>C0010/R0080</w:t>
            </w:r>
          </w:p>
        </w:tc>
        <w:tc>
          <w:tcPr>
            <w:tcW w:w="1858" w:type="dxa"/>
            <w:tcBorders>
              <w:top w:val="single" w:sz="2" w:space="0" w:color="auto"/>
              <w:left w:val="single" w:sz="2" w:space="0" w:color="auto"/>
              <w:bottom w:val="single" w:sz="2" w:space="0" w:color="auto"/>
              <w:right w:val="single" w:sz="2" w:space="0" w:color="auto"/>
            </w:tcBorders>
          </w:tcPr>
          <w:p w14:paraId="14C24E14" w14:textId="77777777" w:rsidR="001B1226" w:rsidRPr="00A4338B" w:rsidRDefault="001B1226" w:rsidP="001346F1">
            <w:pPr>
              <w:pStyle w:val="NormalLeft"/>
              <w:rPr>
                <w:lang w:val="en-GB"/>
              </w:rPr>
            </w:pPr>
            <w:r w:rsidRPr="00A4338B">
              <w:rPr>
                <w:lang w:val="en-GB"/>
              </w:rPr>
              <w:t>Amount with LTG measures and transitionals — Eligible own funds to meet SCR–Tier 3</w:t>
            </w:r>
          </w:p>
        </w:tc>
        <w:tc>
          <w:tcPr>
            <w:tcW w:w="5757" w:type="dxa"/>
            <w:tcBorders>
              <w:top w:val="single" w:sz="2" w:space="0" w:color="auto"/>
              <w:left w:val="single" w:sz="2" w:space="0" w:color="auto"/>
              <w:bottom w:val="single" w:sz="2" w:space="0" w:color="auto"/>
              <w:right w:val="single" w:sz="2" w:space="0" w:color="auto"/>
            </w:tcBorders>
          </w:tcPr>
          <w:p w14:paraId="7D3A218A" w14:textId="0E8A6B43" w:rsidR="001B1226" w:rsidRPr="00A4338B" w:rsidRDefault="001B1226" w:rsidP="001346F1">
            <w:pPr>
              <w:pStyle w:val="NormalLeft"/>
              <w:rPr>
                <w:lang w:val="en-GB"/>
              </w:rPr>
            </w:pPr>
            <w:r w:rsidRPr="00A4338B">
              <w:rPr>
                <w:lang w:val="en-GB"/>
              </w:rPr>
              <w:t xml:space="preserve">Total amount of eligible own funds to meet SCR–Tier 3 calculated considering technical provisions including the adjustments due to the </w:t>
            </w:r>
            <w:del w:id="19" w:author="Author">
              <w:r w:rsidRPr="00A4338B" w:rsidDel="00A4338B">
                <w:rPr>
                  <w:lang w:val="en-GB"/>
                </w:rPr>
                <w:delText>long term</w:delText>
              </w:r>
            </w:del>
            <w:ins w:id="20" w:author="Author">
              <w:r w:rsidR="00A4338B" w:rsidRPr="00A4338B">
                <w:rPr>
                  <w:lang w:val="en-GB"/>
                </w:rPr>
                <w:t>long-term</w:t>
              </w:r>
            </w:ins>
            <w:r w:rsidRPr="00A4338B">
              <w:rPr>
                <w:lang w:val="en-GB"/>
              </w:rPr>
              <w:t xml:space="preserve"> guarantee measures and transitional measures.</w:t>
            </w:r>
          </w:p>
        </w:tc>
      </w:tr>
      <w:tr w:rsidR="001B1226" w:rsidRPr="00A4338B" w14:paraId="2AC66D3E" w14:textId="77777777" w:rsidTr="00B1430F">
        <w:tc>
          <w:tcPr>
            <w:tcW w:w="1671" w:type="dxa"/>
            <w:tcBorders>
              <w:top w:val="single" w:sz="2" w:space="0" w:color="auto"/>
              <w:left w:val="single" w:sz="2" w:space="0" w:color="auto"/>
              <w:bottom w:val="single" w:sz="2" w:space="0" w:color="auto"/>
              <w:right w:val="single" w:sz="2" w:space="0" w:color="auto"/>
            </w:tcBorders>
          </w:tcPr>
          <w:p w14:paraId="51A699F0" w14:textId="77777777" w:rsidR="001B1226" w:rsidRPr="00A4338B" w:rsidRDefault="001B1226" w:rsidP="001346F1">
            <w:pPr>
              <w:pStyle w:val="NormalLeft"/>
              <w:rPr>
                <w:lang w:val="en-GB"/>
              </w:rPr>
            </w:pPr>
            <w:r w:rsidRPr="00A4338B">
              <w:rPr>
                <w:lang w:val="en-GB"/>
              </w:rPr>
              <w:t>C0020/R0080</w:t>
            </w:r>
          </w:p>
        </w:tc>
        <w:tc>
          <w:tcPr>
            <w:tcW w:w="1858" w:type="dxa"/>
            <w:tcBorders>
              <w:top w:val="single" w:sz="2" w:space="0" w:color="auto"/>
              <w:left w:val="single" w:sz="2" w:space="0" w:color="auto"/>
              <w:bottom w:val="single" w:sz="2" w:space="0" w:color="auto"/>
              <w:right w:val="single" w:sz="2" w:space="0" w:color="auto"/>
            </w:tcBorders>
          </w:tcPr>
          <w:p w14:paraId="7F6C6A4B" w14:textId="77777777" w:rsidR="001B1226" w:rsidRPr="00A4338B" w:rsidRDefault="001B1226" w:rsidP="001346F1">
            <w:pPr>
              <w:pStyle w:val="NormalLeft"/>
              <w:rPr>
                <w:lang w:val="en-GB"/>
              </w:rPr>
            </w:pPr>
            <w:r w:rsidRPr="00A4338B">
              <w:rPr>
                <w:lang w:val="en-GB"/>
              </w:rPr>
              <w:t xml:space="preserve">Without transitional on </w:t>
            </w:r>
            <w:r w:rsidRPr="00A4338B">
              <w:rPr>
                <w:lang w:val="en-GB"/>
              </w:rPr>
              <w:lastRenderedPageBreak/>
              <w:t>technical provisions — Eligible own funds to meet SCR–Tier 3</w:t>
            </w:r>
          </w:p>
        </w:tc>
        <w:tc>
          <w:tcPr>
            <w:tcW w:w="5757" w:type="dxa"/>
            <w:tcBorders>
              <w:top w:val="single" w:sz="2" w:space="0" w:color="auto"/>
              <w:left w:val="single" w:sz="2" w:space="0" w:color="auto"/>
              <w:bottom w:val="single" w:sz="2" w:space="0" w:color="auto"/>
              <w:right w:val="single" w:sz="2" w:space="0" w:color="auto"/>
            </w:tcBorders>
          </w:tcPr>
          <w:p w14:paraId="7D36C4D7" w14:textId="77777777" w:rsidR="001B1226" w:rsidRPr="00A4338B" w:rsidRDefault="001B1226" w:rsidP="001346F1">
            <w:pPr>
              <w:pStyle w:val="NormalLeft"/>
              <w:rPr>
                <w:lang w:val="en-GB"/>
              </w:rPr>
            </w:pPr>
            <w:r w:rsidRPr="00A4338B">
              <w:rPr>
                <w:lang w:val="en-GB"/>
              </w:rPr>
              <w:lastRenderedPageBreak/>
              <w:t xml:space="preserve">Total amount of eligible own funds to meet SCR–Tier 3 calculated considering technical provisions without the </w:t>
            </w:r>
            <w:r w:rsidRPr="00A4338B">
              <w:rPr>
                <w:lang w:val="en-GB"/>
              </w:rPr>
              <w:lastRenderedPageBreak/>
              <w:t>adjustment due to the transitional deduction to technical provisions, but keeping the adjustments due to the volatility adjustment and the matching adjustment.</w:t>
            </w:r>
          </w:p>
          <w:p w14:paraId="392A6737" w14:textId="6E6B388F" w:rsidR="001B1226" w:rsidRPr="00A4338B" w:rsidRDefault="001B1226" w:rsidP="001346F1">
            <w:pPr>
              <w:pStyle w:val="NormalLeft"/>
              <w:rPr>
                <w:lang w:val="en-GB"/>
              </w:rPr>
            </w:pPr>
            <w:r w:rsidRPr="00A4338B">
              <w:rPr>
                <w:lang w:val="en-GB"/>
              </w:rPr>
              <w:t>If transitional deduction to technical provisions is not applicable report the same amount as in C0010. </w:t>
            </w:r>
            <w:r w:rsidR="001346F1" w:rsidRPr="00A4338B">
              <w:rPr>
                <w:lang w:val="en-GB"/>
              </w:rPr>
              <w:t xml:space="preserve"> </w:t>
            </w:r>
          </w:p>
        </w:tc>
      </w:tr>
      <w:tr w:rsidR="001B1226" w:rsidRPr="00A4338B" w14:paraId="08E6045E" w14:textId="77777777" w:rsidTr="00B1430F">
        <w:tc>
          <w:tcPr>
            <w:tcW w:w="1671" w:type="dxa"/>
            <w:tcBorders>
              <w:top w:val="single" w:sz="2" w:space="0" w:color="auto"/>
              <w:left w:val="single" w:sz="2" w:space="0" w:color="auto"/>
              <w:bottom w:val="single" w:sz="2" w:space="0" w:color="auto"/>
              <w:right w:val="single" w:sz="2" w:space="0" w:color="auto"/>
            </w:tcBorders>
          </w:tcPr>
          <w:p w14:paraId="1959A936" w14:textId="77777777" w:rsidR="001B1226" w:rsidRPr="00A4338B" w:rsidRDefault="001B1226" w:rsidP="001346F1">
            <w:pPr>
              <w:pStyle w:val="NormalLeft"/>
              <w:rPr>
                <w:lang w:val="en-GB"/>
              </w:rPr>
            </w:pPr>
            <w:r w:rsidRPr="00A4338B">
              <w:rPr>
                <w:lang w:val="en-GB"/>
              </w:rPr>
              <w:lastRenderedPageBreak/>
              <w:t>C0030/R0080</w:t>
            </w:r>
          </w:p>
        </w:tc>
        <w:tc>
          <w:tcPr>
            <w:tcW w:w="1858" w:type="dxa"/>
            <w:tcBorders>
              <w:top w:val="single" w:sz="2" w:space="0" w:color="auto"/>
              <w:left w:val="single" w:sz="2" w:space="0" w:color="auto"/>
              <w:bottom w:val="single" w:sz="2" w:space="0" w:color="auto"/>
              <w:right w:val="single" w:sz="2" w:space="0" w:color="auto"/>
            </w:tcBorders>
          </w:tcPr>
          <w:p w14:paraId="1FBD2D3F" w14:textId="77777777" w:rsidR="001B1226" w:rsidRPr="00A4338B" w:rsidRDefault="001B1226" w:rsidP="001346F1">
            <w:pPr>
              <w:pStyle w:val="NormalLeft"/>
              <w:rPr>
                <w:lang w:val="en-GB"/>
              </w:rPr>
            </w:pPr>
            <w:r w:rsidRPr="00A4338B">
              <w:rPr>
                <w:lang w:val="en-GB"/>
              </w:rPr>
              <w:t>Impact of transitional on technical provisions — Eligible own funds to meet SCR–Tier 3</w:t>
            </w:r>
          </w:p>
        </w:tc>
        <w:tc>
          <w:tcPr>
            <w:tcW w:w="5757" w:type="dxa"/>
            <w:tcBorders>
              <w:top w:val="single" w:sz="2" w:space="0" w:color="auto"/>
              <w:left w:val="single" w:sz="2" w:space="0" w:color="auto"/>
              <w:bottom w:val="single" w:sz="2" w:space="0" w:color="auto"/>
              <w:right w:val="single" w:sz="2" w:space="0" w:color="auto"/>
            </w:tcBorders>
          </w:tcPr>
          <w:p w14:paraId="377D9F4E" w14:textId="77777777" w:rsidR="001B1226" w:rsidRPr="00A4338B" w:rsidRDefault="001B1226" w:rsidP="001346F1">
            <w:pPr>
              <w:pStyle w:val="NormalLeft"/>
              <w:rPr>
                <w:lang w:val="en-GB"/>
              </w:rPr>
            </w:pPr>
            <w:r w:rsidRPr="00A4338B">
              <w:rPr>
                <w:lang w:val="en-GB"/>
              </w:rPr>
              <w:t>Amount of the adjustment to the eligible own funds to meet SCR–Tier 3 due to the application of the transitional deduction to technical provisions.</w:t>
            </w:r>
          </w:p>
          <w:p w14:paraId="69554FDF" w14:textId="29D902C1" w:rsidR="001B1226" w:rsidRPr="00A4338B" w:rsidRDefault="001B1226" w:rsidP="001346F1">
            <w:pPr>
              <w:pStyle w:val="NormalLeft"/>
              <w:rPr>
                <w:lang w:val="en-GB"/>
              </w:rPr>
            </w:pPr>
            <w:r w:rsidRPr="00A4338B">
              <w:rPr>
                <w:lang w:val="en-GB"/>
              </w:rPr>
              <w:t>It shall be the difference between the eligible own funds to meet SCR–Tier 3 calculated considering the technical provisions without transitional deduction to technical provisions and the eligible own funds to meet SCR–Tier 3 calculated with the technical provisions with LTG and transitional measures. </w:t>
            </w:r>
            <w:r w:rsidR="001346F1" w:rsidRPr="00A4338B">
              <w:rPr>
                <w:lang w:val="en-GB"/>
              </w:rPr>
              <w:t xml:space="preserve"> </w:t>
            </w:r>
          </w:p>
        </w:tc>
      </w:tr>
      <w:tr w:rsidR="001B1226" w:rsidRPr="00A4338B" w14:paraId="07282734" w14:textId="77777777" w:rsidTr="00B1430F">
        <w:tc>
          <w:tcPr>
            <w:tcW w:w="1671" w:type="dxa"/>
            <w:tcBorders>
              <w:top w:val="single" w:sz="2" w:space="0" w:color="auto"/>
              <w:left w:val="single" w:sz="2" w:space="0" w:color="auto"/>
              <w:bottom w:val="single" w:sz="2" w:space="0" w:color="auto"/>
              <w:right w:val="single" w:sz="2" w:space="0" w:color="auto"/>
            </w:tcBorders>
          </w:tcPr>
          <w:p w14:paraId="7B424244" w14:textId="77777777" w:rsidR="001B1226" w:rsidRPr="00A4338B" w:rsidRDefault="001B1226" w:rsidP="001346F1">
            <w:pPr>
              <w:pStyle w:val="NormalLeft"/>
              <w:rPr>
                <w:lang w:val="en-GB"/>
              </w:rPr>
            </w:pPr>
            <w:r w:rsidRPr="00A4338B">
              <w:rPr>
                <w:lang w:val="en-GB"/>
              </w:rPr>
              <w:t>C0040/R0080</w:t>
            </w:r>
          </w:p>
        </w:tc>
        <w:tc>
          <w:tcPr>
            <w:tcW w:w="1858" w:type="dxa"/>
            <w:tcBorders>
              <w:top w:val="single" w:sz="2" w:space="0" w:color="auto"/>
              <w:left w:val="single" w:sz="2" w:space="0" w:color="auto"/>
              <w:bottom w:val="single" w:sz="2" w:space="0" w:color="auto"/>
              <w:right w:val="single" w:sz="2" w:space="0" w:color="auto"/>
            </w:tcBorders>
          </w:tcPr>
          <w:p w14:paraId="37F52CC8" w14:textId="77777777" w:rsidR="001B1226" w:rsidRPr="00A4338B" w:rsidRDefault="001B1226" w:rsidP="001346F1">
            <w:pPr>
              <w:pStyle w:val="NormalLeft"/>
              <w:rPr>
                <w:lang w:val="en-GB"/>
              </w:rPr>
            </w:pPr>
            <w:r w:rsidRPr="00A4338B">
              <w:rPr>
                <w:lang w:val="en-GB"/>
              </w:rPr>
              <w:t>Without transitional on interest rate — Eligible own funds to meet SCR–Tier 3</w:t>
            </w:r>
          </w:p>
        </w:tc>
        <w:tc>
          <w:tcPr>
            <w:tcW w:w="5757" w:type="dxa"/>
            <w:tcBorders>
              <w:top w:val="single" w:sz="2" w:space="0" w:color="auto"/>
              <w:left w:val="single" w:sz="2" w:space="0" w:color="auto"/>
              <w:bottom w:val="single" w:sz="2" w:space="0" w:color="auto"/>
              <w:right w:val="single" w:sz="2" w:space="0" w:color="auto"/>
            </w:tcBorders>
          </w:tcPr>
          <w:p w14:paraId="53C3B4B8" w14:textId="77777777" w:rsidR="001B1226" w:rsidRPr="00A4338B" w:rsidRDefault="001B1226" w:rsidP="001346F1">
            <w:pPr>
              <w:pStyle w:val="NormalLeft"/>
              <w:rPr>
                <w:lang w:val="en-GB"/>
              </w:rPr>
            </w:pPr>
            <w:r w:rsidRPr="00A4338B">
              <w:rPr>
                <w:lang w:val="en-GB"/>
              </w:rPr>
              <w:t>Total amount of eligible own funds to meet SCR–Tier 3 calculated considering technical provisions without the adjustment due to the transitional adjustment to the relevant risk-free interest rate term structure, but keeping the adjustments due to the volatility adjustment and the matching adjustment.</w:t>
            </w:r>
          </w:p>
          <w:p w14:paraId="15F8DC4D" w14:textId="672AFB6B" w:rsidR="001B1226" w:rsidRPr="00A4338B" w:rsidRDefault="001B1226" w:rsidP="001346F1">
            <w:pPr>
              <w:pStyle w:val="NormalLeft"/>
              <w:rPr>
                <w:lang w:val="en-GB"/>
              </w:rPr>
            </w:pPr>
            <w:r w:rsidRPr="00A4338B">
              <w:rPr>
                <w:lang w:val="en-GB"/>
              </w:rPr>
              <w:t>If transitional adjustment to the relevant risk-free interest rate term structure is not applicable report the same amount as in C0020. </w:t>
            </w:r>
            <w:r w:rsidR="001346F1" w:rsidRPr="00A4338B">
              <w:rPr>
                <w:lang w:val="en-GB"/>
              </w:rPr>
              <w:t xml:space="preserve"> </w:t>
            </w:r>
          </w:p>
        </w:tc>
      </w:tr>
      <w:tr w:rsidR="001B1226" w:rsidRPr="00A4338B" w14:paraId="5F28F146" w14:textId="77777777" w:rsidTr="00B1430F">
        <w:tc>
          <w:tcPr>
            <w:tcW w:w="1671" w:type="dxa"/>
            <w:tcBorders>
              <w:top w:val="single" w:sz="2" w:space="0" w:color="auto"/>
              <w:left w:val="single" w:sz="2" w:space="0" w:color="auto"/>
              <w:bottom w:val="single" w:sz="2" w:space="0" w:color="auto"/>
              <w:right w:val="single" w:sz="2" w:space="0" w:color="auto"/>
            </w:tcBorders>
          </w:tcPr>
          <w:p w14:paraId="2A74B655" w14:textId="77777777" w:rsidR="001B1226" w:rsidRPr="00A4338B" w:rsidRDefault="001B1226" w:rsidP="001346F1">
            <w:pPr>
              <w:pStyle w:val="NormalLeft"/>
              <w:rPr>
                <w:lang w:val="en-GB"/>
              </w:rPr>
            </w:pPr>
            <w:r w:rsidRPr="00A4338B">
              <w:rPr>
                <w:lang w:val="en-GB"/>
              </w:rPr>
              <w:t>C0050/R0080</w:t>
            </w:r>
          </w:p>
        </w:tc>
        <w:tc>
          <w:tcPr>
            <w:tcW w:w="1858" w:type="dxa"/>
            <w:tcBorders>
              <w:top w:val="single" w:sz="2" w:space="0" w:color="auto"/>
              <w:left w:val="single" w:sz="2" w:space="0" w:color="auto"/>
              <w:bottom w:val="single" w:sz="2" w:space="0" w:color="auto"/>
              <w:right w:val="single" w:sz="2" w:space="0" w:color="auto"/>
            </w:tcBorders>
          </w:tcPr>
          <w:p w14:paraId="5A839672" w14:textId="77777777" w:rsidR="001B1226" w:rsidRPr="00A4338B" w:rsidRDefault="001B1226" w:rsidP="001346F1">
            <w:pPr>
              <w:pStyle w:val="NormalLeft"/>
              <w:rPr>
                <w:lang w:val="en-GB"/>
              </w:rPr>
            </w:pPr>
            <w:r w:rsidRPr="00A4338B">
              <w:rPr>
                <w:lang w:val="en-GB"/>
              </w:rPr>
              <w:t>Impact of transitional on interest rate — Eligible own funds to meet SCR–Tier 3</w:t>
            </w:r>
          </w:p>
        </w:tc>
        <w:tc>
          <w:tcPr>
            <w:tcW w:w="5757" w:type="dxa"/>
            <w:tcBorders>
              <w:top w:val="single" w:sz="2" w:space="0" w:color="auto"/>
              <w:left w:val="single" w:sz="2" w:space="0" w:color="auto"/>
              <w:bottom w:val="single" w:sz="2" w:space="0" w:color="auto"/>
              <w:right w:val="single" w:sz="2" w:space="0" w:color="auto"/>
            </w:tcBorders>
          </w:tcPr>
          <w:p w14:paraId="052F7CC4" w14:textId="77777777" w:rsidR="001B1226" w:rsidRPr="00A4338B" w:rsidRDefault="001B1226" w:rsidP="001346F1">
            <w:pPr>
              <w:pStyle w:val="NormalLeft"/>
              <w:rPr>
                <w:lang w:val="en-GB"/>
              </w:rPr>
            </w:pPr>
            <w:r w:rsidRPr="00A4338B">
              <w:rPr>
                <w:lang w:val="en-GB"/>
              </w:rPr>
              <w:t>Amount of the adjustment to the eligible own funds to meet SCR–Tier 3 due to the application of the transitional adjustment to the relevant risk-free interest rate term structure.</w:t>
            </w:r>
          </w:p>
          <w:p w14:paraId="09D22D85" w14:textId="39E2EECA" w:rsidR="001B1226" w:rsidRPr="00A4338B" w:rsidRDefault="001B1226" w:rsidP="001346F1">
            <w:pPr>
              <w:pStyle w:val="NormalLeft"/>
              <w:rPr>
                <w:lang w:val="en-GB"/>
              </w:rPr>
            </w:pPr>
            <w:r w:rsidRPr="00A4338B">
              <w:rPr>
                <w:lang w:val="en-GB"/>
              </w:rPr>
              <w:t>It shall be the difference between the eligible own funds to meet SCR–Tier 3 calculated considering the technical provisions without transitional adjustment to the relevant risk-free interest rate term structure and the eligible own funds to meet SCR–Tier 3 calculated with the technical provisions reported under C0020. </w:t>
            </w:r>
            <w:r w:rsidR="001346F1" w:rsidRPr="00A4338B">
              <w:rPr>
                <w:lang w:val="en-GB"/>
              </w:rPr>
              <w:t xml:space="preserve"> </w:t>
            </w:r>
          </w:p>
        </w:tc>
      </w:tr>
      <w:tr w:rsidR="001B1226" w:rsidRPr="00A4338B" w14:paraId="24B805D2" w14:textId="77777777" w:rsidTr="00B1430F">
        <w:tc>
          <w:tcPr>
            <w:tcW w:w="1671" w:type="dxa"/>
            <w:tcBorders>
              <w:top w:val="single" w:sz="2" w:space="0" w:color="auto"/>
              <w:left w:val="single" w:sz="2" w:space="0" w:color="auto"/>
              <w:bottom w:val="single" w:sz="2" w:space="0" w:color="auto"/>
              <w:right w:val="single" w:sz="2" w:space="0" w:color="auto"/>
            </w:tcBorders>
          </w:tcPr>
          <w:p w14:paraId="40BCFFD8" w14:textId="77777777" w:rsidR="001B1226" w:rsidRPr="00A4338B" w:rsidRDefault="001B1226" w:rsidP="001346F1">
            <w:pPr>
              <w:pStyle w:val="NormalLeft"/>
              <w:rPr>
                <w:lang w:val="en-GB"/>
              </w:rPr>
            </w:pPr>
            <w:r w:rsidRPr="00A4338B">
              <w:rPr>
                <w:lang w:val="en-GB"/>
              </w:rPr>
              <w:t>C0060/R0080</w:t>
            </w:r>
          </w:p>
        </w:tc>
        <w:tc>
          <w:tcPr>
            <w:tcW w:w="1858" w:type="dxa"/>
            <w:tcBorders>
              <w:top w:val="single" w:sz="2" w:space="0" w:color="auto"/>
              <w:left w:val="single" w:sz="2" w:space="0" w:color="auto"/>
              <w:bottom w:val="single" w:sz="2" w:space="0" w:color="auto"/>
              <w:right w:val="single" w:sz="2" w:space="0" w:color="auto"/>
            </w:tcBorders>
          </w:tcPr>
          <w:p w14:paraId="2DAFCD26" w14:textId="77777777" w:rsidR="001B1226" w:rsidRPr="00A4338B" w:rsidRDefault="001B1226" w:rsidP="001346F1">
            <w:pPr>
              <w:pStyle w:val="NormalLeft"/>
              <w:rPr>
                <w:lang w:val="en-GB"/>
              </w:rPr>
            </w:pPr>
            <w:r w:rsidRPr="00A4338B">
              <w:rPr>
                <w:lang w:val="en-GB"/>
              </w:rPr>
              <w:t>Without volatility adjustment and without other transitional measures — Eligible own funds to meet SCR–Tier 3</w:t>
            </w:r>
          </w:p>
        </w:tc>
        <w:tc>
          <w:tcPr>
            <w:tcW w:w="5757" w:type="dxa"/>
            <w:tcBorders>
              <w:top w:val="single" w:sz="2" w:space="0" w:color="auto"/>
              <w:left w:val="single" w:sz="2" w:space="0" w:color="auto"/>
              <w:bottom w:val="single" w:sz="2" w:space="0" w:color="auto"/>
              <w:right w:val="single" w:sz="2" w:space="0" w:color="auto"/>
            </w:tcBorders>
          </w:tcPr>
          <w:p w14:paraId="4C5DEFD0" w14:textId="77777777" w:rsidR="001B1226" w:rsidRPr="00A4338B" w:rsidRDefault="001B1226" w:rsidP="001346F1">
            <w:pPr>
              <w:pStyle w:val="NormalLeft"/>
              <w:rPr>
                <w:lang w:val="en-GB"/>
              </w:rPr>
            </w:pPr>
            <w:r w:rsidRPr="00A4338B">
              <w:rPr>
                <w:lang w:val="en-GB"/>
              </w:rPr>
              <w:t>Total amount of eligible own funds to meet SCR–Tier 3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4AC5E391" w14:textId="6C7FDE3F" w:rsidR="001B1226" w:rsidRPr="00A4338B" w:rsidRDefault="001B1226" w:rsidP="001346F1">
            <w:pPr>
              <w:pStyle w:val="NormalLeft"/>
              <w:rPr>
                <w:lang w:val="en-GB"/>
              </w:rPr>
            </w:pPr>
            <w:r w:rsidRPr="00A4338B">
              <w:rPr>
                <w:lang w:val="en-GB"/>
              </w:rPr>
              <w:t>If volatility adjustment is not applicable report the same amount as in C0040. </w:t>
            </w:r>
            <w:r w:rsidR="001346F1" w:rsidRPr="00A4338B">
              <w:rPr>
                <w:lang w:val="en-GB"/>
              </w:rPr>
              <w:t xml:space="preserve"> </w:t>
            </w:r>
          </w:p>
        </w:tc>
      </w:tr>
      <w:tr w:rsidR="001B1226" w:rsidRPr="00A4338B" w14:paraId="5D8FB151" w14:textId="77777777" w:rsidTr="00B1430F">
        <w:tc>
          <w:tcPr>
            <w:tcW w:w="1671" w:type="dxa"/>
            <w:tcBorders>
              <w:top w:val="single" w:sz="2" w:space="0" w:color="auto"/>
              <w:left w:val="single" w:sz="2" w:space="0" w:color="auto"/>
              <w:bottom w:val="single" w:sz="2" w:space="0" w:color="auto"/>
              <w:right w:val="single" w:sz="2" w:space="0" w:color="auto"/>
            </w:tcBorders>
          </w:tcPr>
          <w:p w14:paraId="42C42274" w14:textId="77777777" w:rsidR="001B1226" w:rsidRPr="00A4338B" w:rsidRDefault="001B1226" w:rsidP="001346F1">
            <w:pPr>
              <w:pStyle w:val="NormalLeft"/>
              <w:rPr>
                <w:lang w:val="en-GB"/>
              </w:rPr>
            </w:pPr>
            <w:r w:rsidRPr="00A4338B">
              <w:rPr>
                <w:lang w:val="en-GB"/>
              </w:rPr>
              <w:lastRenderedPageBreak/>
              <w:t>C0070/R0080</w:t>
            </w:r>
          </w:p>
        </w:tc>
        <w:tc>
          <w:tcPr>
            <w:tcW w:w="1858" w:type="dxa"/>
            <w:tcBorders>
              <w:top w:val="single" w:sz="2" w:space="0" w:color="auto"/>
              <w:left w:val="single" w:sz="2" w:space="0" w:color="auto"/>
              <w:bottom w:val="single" w:sz="2" w:space="0" w:color="auto"/>
              <w:right w:val="single" w:sz="2" w:space="0" w:color="auto"/>
            </w:tcBorders>
          </w:tcPr>
          <w:p w14:paraId="796A9BD2" w14:textId="77777777" w:rsidR="001B1226" w:rsidRPr="00A4338B" w:rsidRDefault="001B1226" w:rsidP="001346F1">
            <w:pPr>
              <w:pStyle w:val="NormalLeft"/>
              <w:rPr>
                <w:lang w:val="en-GB"/>
              </w:rPr>
            </w:pPr>
            <w:r w:rsidRPr="00A4338B">
              <w:rPr>
                <w:lang w:val="en-GB"/>
              </w:rPr>
              <w:t>Impact of volatility adjustment set to zero — Eligible own funds to meet SCR–Tier 3</w:t>
            </w:r>
          </w:p>
        </w:tc>
        <w:tc>
          <w:tcPr>
            <w:tcW w:w="5757" w:type="dxa"/>
            <w:tcBorders>
              <w:top w:val="single" w:sz="2" w:space="0" w:color="auto"/>
              <w:left w:val="single" w:sz="2" w:space="0" w:color="auto"/>
              <w:bottom w:val="single" w:sz="2" w:space="0" w:color="auto"/>
              <w:right w:val="single" w:sz="2" w:space="0" w:color="auto"/>
            </w:tcBorders>
          </w:tcPr>
          <w:p w14:paraId="09E8C5C6" w14:textId="77777777" w:rsidR="001B1226" w:rsidRPr="00A4338B" w:rsidRDefault="001B1226" w:rsidP="001346F1">
            <w:pPr>
              <w:pStyle w:val="NormalLeft"/>
              <w:rPr>
                <w:lang w:val="en-GB"/>
              </w:rPr>
            </w:pPr>
            <w:r w:rsidRPr="00A4338B">
              <w:rPr>
                <w:lang w:val="en-GB"/>
              </w:rPr>
              <w:t>Amount of the adjustment to the eligible own funds to meet SCR–Tier 3 due to the application of the volatility adjustment. It shall reflect the impact of setting the volatility adjustment to zero.</w:t>
            </w:r>
          </w:p>
          <w:p w14:paraId="41F7E16C" w14:textId="0BB97FE3" w:rsidR="001B1226" w:rsidRPr="00A4338B" w:rsidRDefault="001B1226" w:rsidP="001346F1">
            <w:pPr>
              <w:pStyle w:val="NormalLeft"/>
              <w:rPr>
                <w:lang w:val="en-GB"/>
              </w:rPr>
            </w:pPr>
            <w:r w:rsidRPr="00A4338B">
              <w:rPr>
                <w:lang w:val="en-GB"/>
              </w:rPr>
              <w:t>It shall be the difference between the eligible own funds to meet SCR–Tier 3 calculated considering the technical provisions without volatility adjustment and without other transitional measures and the eligible own funds to meet SCR–Tier 3 calculated with the technical provisions reported under C0040. </w:t>
            </w:r>
            <w:r w:rsidR="001346F1" w:rsidRPr="00A4338B">
              <w:rPr>
                <w:lang w:val="en-GB"/>
              </w:rPr>
              <w:t xml:space="preserve"> </w:t>
            </w:r>
          </w:p>
        </w:tc>
      </w:tr>
      <w:tr w:rsidR="001B1226" w:rsidRPr="00A4338B" w14:paraId="2E2FE383" w14:textId="77777777" w:rsidTr="00B1430F">
        <w:tc>
          <w:tcPr>
            <w:tcW w:w="1671" w:type="dxa"/>
            <w:tcBorders>
              <w:top w:val="single" w:sz="2" w:space="0" w:color="auto"/>
              <w:left w:val="single" w:sz="2" w:space="0" w:color="auto"/>
              <w:bottom w:val="single" w:sz="2" w:space="0" w:color="auto"/>
              <w:right w:val="single" w:sz="2" w:space="0" w:color="auto"/>
            </w:tcBorders>
          </w:tcPr>
          <w:p w14:paraId="6C925C65" w14:textId="77777777" w:rsidR="001B1226" w:rsidRPr="00A4338B" w:rsidRDefault="001B1226" w:rsidP="001346F1">
            <w:pPr>
              <w:pStyle w:val="NormalLeft"/>
              <w:rPr>
                <w:lang w:val="en-GB"/>
              </w:rPr>
            </w:pPr>
            <w:r w:rsidRPr="00A4338B">
              <w:rPr>
                <w:lang w:val="en-GB"/>
              </w:rPr>
              <w:t>C0080/R0080</w:t>
            </w:r>
          </w:p>
        </w:tc>
        <w:tc>
          <w:tcPr>
            <w:tcW w:w="1858" w:type="dxa"/>
            <w:tcBorders>
              <w:top w:val="single" w:sz="2" w:space="0" w:color="auto"/>
              <w:left w:val="single" w:sz="2" w:space="0" w:color="auto"/>
              <w:bottom w:val="single" w:sz="2" w:space="0" w:color="auto"/>
              <w:right w:val="single" w:sz="2" w:space="0" w:color="auto"/>
            </w:tcBorders>
          </w:tcPr>
          <w:p w14:paraId="45EF8514" w14:textId="77777777" w:rsidR="001B1226" w:rsidRPr="00A4338B" w:rsidRDefault="001B1226" w:rsidP="001346F1">
            <w:pPr>
              <w:pStyle w:val="NormalLeft"/>
              <w:rPr>
                <w:lang w:val="en-GB"/>
              </w:rPr>
            </w:pPr>
            <w:r w:rsidRPr="00A4338B">
              <w:rPr>
                <w:lang w:val="en-GB"/>
              </w:rPr>
              <w:t>Without matching adjustment and without all the others — Eligible own funds to meet SCR–Tier 3</w:t>
            </w:r>
          </w:p>
        </w:tc>
        <w:tc>
          <w:tcPr>
            <w:tcW w:w="5757" w:type="dxa"/>
            <w:tcBorders>
              <w:top w:val="single" w:sz="2" w:space="0" w:color="auto"/>
              <w:left w:val="single" w:sz="2" w:space="0" w:color="auto"/>
              <w:bottom w:val="single" w:sz="2" w:space="0" w:color="auto"/>
              <w:right w:val="single" w:sz="2" w:space="0" w:color="auto"/>
            </w:tcBorders>
          </w:tcPr>
          <w:p w14:paraId="10D129CF" w14:textId="77777777" w:rsidR="001B1226" w:rsidRPr="00A4338B" w:rsidRDefault="001B1226" w:rsidP="001346F1">
            <w:pPr>
              <w:pStyle w:val="NormalLeft"/>
              <w:rPr>
                <w:lang w:val="en-GB"/>
              </w:rPr>
            </w:pPr>
            <w:r w:rsidRPr="00A4338B">
              <w:rPr>
                <w:lang w:val="en-GB"/>
              </w:rPr>
              <w:t>Total amount of eligible own funds to meet SCR–Tier 3 calculated considering technical provisions without any LTG measure.</w:t>
            </w:r>
          </w:p>
          <w:p w14:paraId="433D9FFF" w14:textId="7DD18A62" w:rsidR="001B1226" w:rsidRPr="00A4338B" w:rsidRDefault="001B1226" w:rsidP="001346F1">
            <w:pPr>
              <w:pStyle w:val="NormalLeft"/>
              <w:rPr>
                <w:lang w:val="en-GB"/>
              </w:rPr>
            </w:pPr>
            <w:r w:rsidRPr="00A4338B">
              <w:rPr>
                <w:lang w:val="en-GB"/>
              </w:rPr>
              <w:t>If matching adjustment is not applicable report the same amount as in C0060. </w:t>
            </w:r>
            <w:r w:rsidR="001346F1" w:rsidRPr="00A4338B">
              <w:rPr>
                <w:lang w:val="en-GB"/>
              </w:rPr>
              <w:t xml:space="preserve"> </w:t>
            </w:r>
          </w:p>
        </w:tc>
      </w:tr>
      <w:tr w:rsidR="001B1226" w:rsidRPr="00A4338B" w14:paraId="699EACD1" w14:textId="77777777" w:rsidTr="00B1430F">
        <w:tc>
          <w:tcPr>
            <w:tcW w:w="1671" w:type="dxa"/>
            <w:tcBorders>
              <w:top w:val="single" w:sz="2" w:space="0" w:color="auto"/>
              <w:left w:val="single" w:sz="2" w:space="0" w:color="auto"/>
              <w:bottom w:val="single" w:sz="2" w:space="0" w:color="auto"/>
              <w:right w:val="single" w:sz="2" w:space="0" w:color="auto"/>
            </w:tcBorders>
          </w:tcPr>
          <w:p w14:paraId="7E37E550" w14:textId="77777777" w:rsidR="001B1226" w:rsidRPr="00A4338B" w:rsidRDefault="001B1226" w:rsidP="001346F1">
            <w:pPr>
              <w:pStyle w:val="NormalLeft"/>
              <w:rPr>
                <w:lang w:val="en-GB"/>
              </w:rPr>
            </w:pPr>
            <w:r w:rsidRPr="00A4338B">
              <w:rPr>
                <w:lang w:val="en-GB"/>
              </w:rPr>
              <w:t>C0090/R0080</w:t>
            </w:r>
          </w:p>
        </w:tc>
        <w:tc>
          <w:tcPr>
            <w:tcW w:w="1858" w:type="dxa"/>
            <w:tcBorders>
              <w:top w:val="single" w:sz="2" w:space="0" w:color="auto"/>
              <w:left w:val="single" w:sz="2" w:space="0" w:color="auto"/>
              <w:bottom w:val="single" w:sz="2" w:space="0" w:color="auto"/>
              <w:right w:val="single" w:sz="2" w:space="0" w:color="auto"/>
            </w:tcBorders>
          </w:tcPr>
          <w:p w14:paraId="41652E44" w14:textId="77777777" w:rsidR="001B1226" w:rsidRPr="00A4338B" w:rsidRDefault="001B1226" w:rsidP="001346F1">
            <w:pPr>
              <w:pStyle w:val="NormalLeft"/>
              <w:rPr>
                <w:lang w:val="en-GB"/>
              </w:rPr>
            </w:pPr>
            <w:r w:rsidRPr="00A4338B">
              <w:rPr>
                <w:lang w:val="en-GB"/>
              </w:rPr>
              <w:t>Impact of matching adjustment set to zero — Eligible own funds to meet SCR–Tier 3</w:t>
            </w:r>
          </w:p>
        </w:tc>
        <w:tc>
          <w:tcPr>
            <w:tcW w:w="5757" w:type="dxa"/>
            <w:tcBorders>
              <w:top w:val="single" w:sz="2" w:space="0" w:color="auto"/>
              <w:left w:val="single" w:sz="2" w:space="0" w:color="auto"/>
              <w:bottom w:val="single" w:sz="2" w:space="0" w:color="auto"/>
              <w:right w:val="single" w:sz="2" w:space="0" w:color="auto"/>
            </w:tcBorders>
          </w:tcPr>
          <w:p w14:paraId="61ACB873" w14:textId="77777777" w:rsidR="001B1226" w:rsidRPr="00A4338B" w:rsidRDefault="001B1226" w:rsidP="001346F1">
            <w:pPr>
              <w:pStyle w:val="NormalLeft"/>
              <w:rPr>
                <w:lang w:val="en-GB"/>
              </w:rPr>
            </w:pPr>
            <w:r w:rsidRPr="00A4338B">
              <w:rPr>
                <w:lang w:val="en-GB"/>
              </w:rPr>
              <w:t>Amount of the adjustment to the eligible own funds to meet SCR–Tier 3 due to the application of the matching adjustment. It shall include the impact of setting the volatility adjustment and the matching adjustment to zero.</w:t>
            </w:r>
          </w:p>
          <w:p w14:paraId="3A2CF423" w14:textId="732A1F40" w:rsidR="001B1226" w:rsidRPr="00A4338B" w:rsidRDefault="001B1226" w:rsidP="001346F1">
            <w:pPr>
              <w:pStyle w:val="NormalLeft"/>
              <w:rPr>
                <w:lang w:val="en-GB"/>
              </w:rPr>
            </w:pPr>
            <w:r w:rsidRPr="00A4338B">
              <w:rPr>
                <w:lang w:val="en-GB"/>
              </w:rPr>
              <w:t>It shall be the difference between the eligible own funds to meet SCR–Tier 3 calculated considering the technical provisions without matching adjustment and without all the other transitional measures and the eligible own funds to meet SCR–Tier 3 calculated with the technical provisions reported under C0060. </w:t>
            </w:r>
            <w:r w:rsidR="001346F1" w:rsidRPr="00A4338B">
              <w:rPr>
                <w:lang w:val="en-GB"/>
              </w:rPr>
              <w:t xml:space="preserve"> </w:t>
            </w:r>
          </w:p>
        </w:tc>
      </w:tr>
      <w:tr w:rsidR="001B1226" w:rsidRPr="00A4338B" w14:paraId="7198B549" w14:textId="77777777" w:rsidTr="00B1430F">
        <w:tc>
          <w:tcPr>
            <w:tcW w:w="1671" w:type="dxa"/>
            <w:tcBorders>
              <w:top w:val="single" w:sz="2" w:space="0" w:color="auto"/>
              <w:left w:val="single" w:sz="2" w:space="0" w:color="auto"/>
              <w:bottom w:val="single" w:sz="2" w:space="0" w:color="auto"/>
              <w:right w:val="single" w:sz="2" w:space="0" w:color="auto"/>
            </w:tcBorders>
          </w:tcPr>
          <w:p w14:paraId="0758C06C" w14:textId="77777777" w:rsidR="001B1226" w:rsidRPr="00A4338B" w:rsidRDefault="001B1226" w:rsidP="001346F1">
            <w:pPr>
              <w:pStyle w:val="NormalLeft"/>
              <w:rPr>
                <w:lang w:val="en-GB"/>
              </w:rPr>
            </w:pPr>
            <w:r w:rsidRPr="00A4338B">
              <w:rPr>
                <w:lang w:val="en-GB"/>
              </w:rPr>
              <w:t>C0100/R0080</w:t>
            </w:r>
          </w:p>
        </w:tc>
        <w:tc>
          <w:tcPr>
            <w:tcW w:w="1858" w:type="dxa"/>
            <w:tcBorders>
              <w:top w:val="single" w:sz="2" w:space="0" w:color="auto"/>
              <w:left w:val="single" w:sz="2" w:space="0" w:color="auto"/>
              <w:bottom w:val="single" w:sz="2" w:space="0" w:color="auto"/>
              <w:right w:val="single" w:sz="2" w:space="0" w:color="auto"/>
            </w:tcBorders>
          </w:tcPr>
          <w:p w14:paraId="72DA9153" w14:textId="77777777" w:rsidR="001B1226" w:rsidRPr="00A4338B" w:rsidRDefault="001B1226" w:rsidP="001346F1">
            <w:pPr>
              <w:pStyle w:val="NormalLeft"/>
              <w:rPr>
                <w:lang w:val="en-GB"/>
              </w:rPr>
            </w:pPr>
            <w:r w:rsidRPr="00A4338B">
              <w:rPr>
                <w:lang w:val="en-GB"/>
              </w:rPr>
              <w:t>Impact of all LTG measures and transitionals — Eligible own funds to meet SCR–Tier 3</w:t>
            </w:r>
          </w:p>
        </w:tc>
        <w:tc>
          <w:tcPr>
            <w:tcW w:w="5757" w:type="dxa"/>
            <w:tcBorders>
              <w:top w:val="single" w:sz="2" w:space="0" w:color="auto"/>
              <w:left w:val="single" w:sz="2" w:space="0" w:color="auto"/>
              <w:bottom w:val="single" w:sz="2" w:space="0" w:color="auto"/>
              <w:right w:val="single" w:sz="2" w:space="0" w:color="auto"/>
            </w:tcBorders>
          </w:tcPr>
          <w:p w14:paraId="46060FCB" w14:textId="77777777" w:rsidR="001B1226" w:rsidRPr="00A4338B" w:rsidRDefault="001B1226" w:rsidP="001346F1">
            <w:pPr>
              <w:pStyle w:val="NormalLeft"/>
              <w:rPr>
                <w:lang w:val="en-GB"/>
              </w:rPr>
            </w:pPr>
            <w:r w:rsidRPr="00A4338B">
              <w:rPr>
                <w:lang w:val="en-GB"/>
              </w:rPr>
              <w:t>Amount of the adjustment to the eligible own funds to meet SCR–Tier 3 due to the application of the LTG measures and transitionals.</w:t>
            </w:r>
          </w:p>
        </w:tc>
      </w:tr>
      <w:tr w:rsidR="001B1226" w:rsidRPr="00A4338B" w14:paraId="76EF2ADA" w14:textId="77777777" w:rsidTr="00B1430F">
        <w:tc>
          <w:tcPr>
            <w:tcW w:w="1671" w:type="dxa"/>
            <w:tcBorders>
              <w:top w:val="single" w:sz="2" w:space="0" w:color="auto"/>
              <w:left w:val="single" w:sz="2" w:space="0" w:color="auto"/>
              <w:bottom w:val="single" w:sz="2" w:space="0" w:color="auto"/>
              <w:right w:val="single" w:sz="2" w:space="0" w:color="auto"/>
            </w:tcBorders>
          </w:tcPr>
          <w:p w14:paraId="0A6FA9DC" w14:textId="77777777" w:rsidR="001B1226" w:rsidRPr="00A4338B" w:rsidRDefault="001B1226" w:rsidP="001346F1">
            <w:pPr>
              <w:pStyle w:val="NormalLeft"/>
              <w:rPr>
                <w:lang w:val="en-GB"/>
              </w:rPr>
            </w:pPr>
            <w:r w:rsidRPr="00A4338B">
              <w:rPr>
                <w:lang w:val="en-GB"/>
              </w:rPr>
              <w:t>C0010/R0090</w:t>
            </w:r>
          </w:p>
        </w:tc>
        <w:tc>
          <w:tcPr>
            <w:tcW w:w="1858" w:type="dxa"/>
            <w:tcBorders>
              <w:top w:val="single" w:sz="2" w:space="0" w:color="auto"/>
              <w:left w:val="single" w:sz="2" w:space="0" w:color="auto"/>
              <w:bottom w:val="single" w:sz="2" w:space="0" w:color="auto"/>
              <w:right w:val="single" w:sz="2" w:space="0" w:color="auto"/>
            </w:tcBorders>
          </w:tcPr>
          <w:p w14:paraId="78D4059B" w14:textId="77777777" w:rsidR="001B1226" w:rsidRPr="00A4338B" w:rsidRDefault="001B1226" w:rsidP="001346F1">
            <w:pPr>
              <w:pStyle w:val="NormalLeft"/>
              <w:rPr>
                <w:lang w:val="en-GB"/>
              </w:rPr>
            </w:pPr>
            <w:r w:rsidRPr="00A4338B">
              <w:rPr>
                <w:lang w:val="en-GB"/>
              </w:rPr>
              <w:t>Amount with LTG measures and transitionals — SCR</w:t>
            </w:r>
          </w:p>
        </w:tc>
        <w:tc>
          <w:tcPr>
            <w:tcW w:w="5757" w:type="dxa"/>
            <w:tcBorders>
              <w:top w:val="single" w:sz="2" w:space="0" w:color="auto"/>
              <w:left w:val="single" w:sz="2" w:space="0" w:color="auto"/>
              <w:bottom w:val="single" w:sz="2" w:space="0" w:color="auto"/>
              <w:right w:val="single" w:sz="2" w:space="0" w:color="auto"/>
            </w:tcBorders>
          </w:tcPr>
          <w:p w14:paraId="78E7FD59" w14:textId="6CFFD1B1" w:rsidR="001B1226" w:rsidRPr="00A4338B" w:rsidRDefault="001B1226" w:rsidP="001346F1">
            <w:pPr>
              <w:pStyle w:val="NormalLeft"/>
              <w:rPr>
                <w:lang w:val="en-GB"/>
              </w:rPr>
            </w:pPr>
            <w:r w:rsidRPr="00A4338B">
              <w:rPr>
                <w:lang w:val="en-GB"/>
              </w:rPr>
              <w:t xml:space="preserve">Total amount of SCR calculated considering technical provisions including the adjustments due to the </w:t>
            </w:r>
            <w:del w:id="21" w:author="Author">
              <w:r w:rsidRPr="00A4338B" w:rsidDel="00A4338B">
                <w:rPr>
                  <w:lang w:val="en-GB"/>
                </w:rPr>
                <w:delText>long term</w:delText>
              </w:r>
            </w:del>
            <w:ins w:id="22" w:author="Author">
              <w:r w:rsidR="00A4338B" w:rsidRPr="00A4338B">
                <w:rPr>
                  <w:lang w:val="en-GB"/>
                </w:rPr>
                <w:t>long-term</w:t>
              </w:r>
            </w:ins>
            <w:r w:rsidRPr="00A4338B">
              <w:rPr>
                <w:lang w:val="en-GB"/>
              </w:rPr>
              <w:t xml:space="preserve"> guarantee measures and transitional measures</w:t>
            </w:r>
          </w:p>
        </w:tc>
      </w:tr>
      <w:tr w:rsidR="001B1226" w:rsidRPr="00A4338B" w14:paraId="1F4D683C" w14:textId="77777777" w:rsidTr="00B1430F">
        <w:tc>
          <w:tcPr>
            <w:tcW w:w="1671" w:type="dxa"/>
            <w:tcBorders>
              <w:top w:val="single" w:sz="2" w:space="0" w:color="auto"/>
              <w:left w:val="single" w:sz="2" w:space="0" w:color="auto"/>
              <w:bottom w:val="single" w:sz="2" w:space="0" w:color="auto"/>
              <w:right w:val="single" w:sz="2" w:space="0" w:color="auto"/>
            </w:tcBorders>
          </w:tcPr>
          <w:p w14:paraId="504BE036" w14:textId="77777777" w:rsidR="001B1226" w:rsidRPr="00A4338B" w:rsidRDefault="001B1226" w:rsidP="001346F1">
            <w:pPr>
              <w:pStyle w:val="NormalLeft"/>
              <w:rPr>
                <w:lang w:val="en-GB"/>
              </w:rPr>
            </w:pPr>
            <w:r w:rsidRPr="00A4338B">
              <w:rPr>
                <w:lang w:val="en-GB"/>
              </w:rPr>
              <w:t>C0020/R0090</w:t>
            </w:r>
          </w:p>
        </w:tc>
        <w:tc>
          <w:tcPr>
            <w:tcW w:w="1858" w:type="dxa"/>
            <w:tcBorders>
              <w:top w:val="single" w:sz="2" w:space="0" w:color="auto"/>
              <w:left w:val="single" w:sz="2" w:space="0" w:color="auto"/>
              <w:bottom w:val="single" w:sz="2" w:space="0" w:color="auto"/>
              <w:right w:val="single" w:sz="2" w:space="0" w:color="auto"/>
            </w:tcBorders>
          </w:tcPr>
          <w:p w14:paraId="09E54A91" w14:textId="77777777" w:rsidR="001B1226" w:rsidRPr="00A4338B" w:rsidRDefault="001B1226" w:rsidP="001346F1">
            <w:pPr>
              <w:pStyle w:val="NormalLeft"/>
              <w:rPr>
                <w:lang w:val="en-GB"/>
              </w:rPr>
            </w:pPr>
            <w:r w:rsidRPr="00A4338B">
              <w:rPr>
                <w:lang w:val="en-GB"/>
              </w:rPr>
              <w:t xml:space="preserve">Without transitional on technical </w:t>
            </w:r>
            <w:r w:rsidRPr="00A4338B">
              <w:rPr>
                <w:lang w:val="en-GB"/>
              </w:rPr>
              <w:lastRenderedPageBreak/>
              <w:t>provisions — SCR</w:t>
            </w:r>
          </w:p>
        </w:tc>
        <w:tc>
          <w:tcPr>
            <w:tcW w:w="5757" w:type="dxa"/>
            <w:tcBorders>
              <w:top w:val="single" w:sz="2" w:space="0" w:color="auto"/>
              <w:left w:val="single" w:sz="2" w:space="0" w:color="auto"/>
              <w:bottom w:val="single" w:sz="2" w:space="0" w:color="auto"/>
              <w:right w:val="single" w:sz="2" w:space="0" w:color="auto"/>
            </w:tcBorders>
          </w:tcPr>
          <w:p w14:paraId="3C6A5313" w14:textId="77777777" w:rsidR="001B1226" w:rsidRPr="00A4338B" w:rsidRDefault="001B1226" w:rsidP="001346F1">
            <w:pPr>
              <w:pStyle w:val="NormalLeft"/>
              <w:rPr>
                <w:lang w:val="en-GB"/>
              </w:rPr>
            </w:pPr>
            <w:r w:rsidRPr="00A4338B">
              <w:rPr>
                <w:lang w:val="en-GB"/>
              </w:rPr>
              <w:lastRenderedPageBreak/>
              <w:t xml:space="preserve">Total amount of SCR calculated considering technical provisions without the adjustment due to the transitional deduction to technical provisions, but keeping the </w:t>
            </w:r>
            <w:r w:rsidRPr="00A4338B">
              <w:rPr>
                <w:lang w:val="en-GB"/>
              </w:rPr>
              <w:lastRenderedPageBreak/>
              <w:t>adjustments due to the volatility adjustment and the matching adjustment.</w:t>
            </w:r>
          </w:p>
          <w:p w14:paraId="5601D4CC" w14:textId="6FA17D1A" w:rsidR="001B1226" w:rsidRPr="00A4338B" w:rsidRDefault="001B1226" w:rsidP="001346F1">
            <w:pPr>
              <w:pStyle w:val="NormalLeft"/>
              <w:rPr>
                <w:lang w:val="en-GB"/>
              </w:rPr>
            </w:pPr>
            <w:r w:rsidRPr="00A4338B">
              <w:rPr>
                <w:lang w:val="en-GB"/>
              </w:rPr>
              <w:t>If transitional deduction to technical provisions is not applicable report the same amount as in C0010. </w:t>
            </w:r>
            <w:r w:rsidR="001346F1" w:rsidRPr="00A4338B">
              <w:rPr>
                <w:lang w:val="en-GB"/>
              </w:rPr>
              <w:t xml:space="preserve"> </w:t>
            </w:r>
          </w:p>
        </w:tc>
      </w:tr>
      <w:tr w:rsidR="001B1226" w:rsidRPr="00A4338B" w14:paraId="3BD7D542" w14:textId="77777777" w:rsidTr="00B1430F">
        <w:tc>
          <w:tcPr>
            <w:tcW w:w="1671" w:type="dxa"/>
            <w:tcBorders>
              <w:top w:val="single" w:sz="2" w:space="0" w:color="auto"/>
              <w:left w:val="single" w:sz="2" w:space="0" w:color="auto"/>
              <w:bottom w:val="single" w:sz="2" w:space="0" w:color="auto"/>
              <w:right w:val="single" w:sz="2" w:space="0" w:color="auto"/>
            </w:tcBorders>
          </w:tcPr>
          <w:p w14:paraId="77A47C44" w14:textId="77777777" w:rsidR="001B1226" w:rsidRPr="00A4338B" w:rsidRDefault="001B1226" w:rsidP="001346F1">
            <w:pPr>
              <w:pStyle w:val="NormalLeft"/>
              <w:rPr>
                <w:lang w:val="en-GB"/>
              </w:rPr>
            </w:pPr>
            <w:r w:rsidRPr="00A4338B">
              <w:rPr>
                <w:lang w:val="en-GB"/>
              </w:rPr>
              <w:lastRenderedPageBreak/>
              <w:t>C0030/R0090</w:t>
            </w:r>
          </w:p>
        </w:tc>
        <w:tc>
          <w:tcPr>
            <w:tcW w:w="1858" w:type="dxa"/>
            <w:tcBorders>
              <w:top w:val="single" w:sz="2" w:space="0" w:color="auto"/>
              <w:left w:val="single" w:sz="2" w:space="0" w:color="auto"/>
              <w:bottom w:val="single" w:sz="2" w:space="0" w:color="auto"/>
              <w:right w:val="single" w:sz="2" w:space="0" w:color="auto"/>
            </w:tcBorders>
          </w:tcPr>
          <w:p w14:paraId="7C403EED" w14:textId="77777777" w:rsidR="001B1226" w:rsidRPr="00A4338B" w:rsidRDefault="001B1226" w:rsidP="001346F1">
            <w:pPr>
              <w:pStyle w:val="NormalLeft"/>
              <w:rPr>
                <w:lang w:val="en-GB"/>
              </w:rPr>
            </w:pPr>
            <w:r w:rsidRPr="00A4338B">
              <w:rPr>
                <w:lang w:val="en-GB"/>
              </w:rPr>
              <w:t>Impact of transitional on technical provisions — SCR</w:t>
            </w:r>
          </w:p>
        </w:tc>
        <w:tc>
          <w:tcPr>
            <w:tcW w:w="5757" w:type="dxa"/>
            <w:tcBorders>
              <w:top w:val="single" w:sz="2" w:space="0" w:color="auto"/>
              <w:left w:val="single" w:sz="2" w:space="0" w:color="auto"/>
              <w:bottom w:val="single" w:sz="2" w:space="0" w:color="auto"/>
              <w:right w:val="single" w:sz="2" w:space="0" w:color="auto"/>
            </w:tcBorders>
          </w:tcPr>
          <w:p w14:paraId="47BAFE9C" w14:textId="77777777" w:rsidR="001B1226" w:rsidRPr="00A4338B" w:rsidRDefault="001B1226" w:rsidP="001346F1">
            <w:pPr>
              <w:pStyle w:val="NormalLeft"/>
              <w:rPr>
                <w:lang w:val="en-GB"/>
              </w:rPr>
            </w:pPr>
            <w:r w:rsidRPr="00A4338B">
              <w:rPr>
                <w:lang w:val="en-GB"/>
              </w:rPr>
              <w:t>Amount of the adjustment to the SCR due to the application of the transitional deduction to technical provisions.</w:t>
            </w:r>
          </w:p>
          <w:p w14:paraId="6BC691E4" w14:textId="1887060E" w:rsidR="001B1226" w:rsidRPr="00A4338B" w:rsidRDefault="001B1226" w:rsidP="001346F1">
            <w:pPr>
              <w:pStyle w:val="NormalLeft"/>
              <w:rPr>
                <w:lang w:val="en-GB"/>
              </w:rPr>
            </w:pPr>
            <w:r w:rsidRPr="00A4338B">
              <w:rPr>
                <w:lang w:val="en-GB"/>
              </w:rPr>
              <w:t>It shall be the difference between the SCR calculated considering the technical provisions without transitional deduction to technical provisions and the SCR calculated with the technical provisions with LTG and transitional measures. </w:t>
            </w:r>
            <w:r w:rsidR="001346F1" w:rsidRPr="00A4338B">
              <w:rPr>
                <w:lang w:val="en-GB"/>
              </w:rPr>
              <w:t xml:space="preserve"> </w:t>
            </w:r>
          </w:p>
        </w:tc>
      </w:tr>
      <w:tr w:rsidR="001B1226" w:rsidRPr="00A4338B" w14:paraId="3ABED79C" w14:textId="77777777" w:rsidTr="00B1430F">
        <w:tc>
          <w:tcPr>
            <w:tcW w:w="1671" w:type="dxa"/>
            <w:tcBorders>
              <w:top w:val="single" w:sz="2" w:space="0" w:color="auto"/>
              <w:left w:val="single" w:sz="2" w:space="0" w:color="auto"/>
              <w:bottom w:val="single" w:sz="2" w:space="0" w:color="auto"/>
              <w:right w:val="single" w:sz="2" w:space="0" w:color="auto"/>
            </w:tcBorders>
          </w:tcPr>
          <w:p w14:paraId="621D2183" w14:textId="77777777" w:rsidR="001B1226" w:rsidRPr="00A4338B" w:rsidRDefault="001B1226" w:rsidP="001346F1">
            <w:pPr>
              <w:pStyle w:val="NormalLeft"/>
              <w:rPr>
                <w:lang w:val="en-GB"/>
              </w:rPr>
            </w:pPr>
            <w:r w:rsidRPr="00A4338B">
              <w:rPr>
                <w:lang w:val="en-GB"/>
              </w:rPr>
              <w:t>C0040/R0090</w:t>
            </w:r>
          </w:p>
        </w:tc>
        <w:tc>
          <w:tcPr>
            <w:tcW w:w="1858" w:type="dxa"/>
            <w:tcBorders>
              <w:top w:val="single" w:sz="2" w:space="0" w:color="auto"/>
              <w:left w:val="single" w:sz="2" w:space="0" w:color="auto"/>
              <w:bottom w:val="single" w:sz="2" w:space="0" w:color="auto"/>
              <w:right w:val="single" w:sz="2" w:space="0" w:color="auto"/>
            </w:tcBorders>
          </w:tcPr>
          <w:p w14:paraId="129B84F2" w14:textId="77777777" w:rsidR="001B1226" w:rsidRPr="00A4338B" w:rsidRDefault="001B1226" w:rsidP="001346F1">
            <w:pPr>
              <w:pStyle w:val="NormalLeft"/>
              <w:rPr>
                <w:lang w:val="en-GB"/>
              </w:rPr>
            </w:pPr>
            <w:r w:rsidRPr="00A4338B">
              <w:rPr>
                <w:lang w:val="en-GB"/>
              </w:rPr>
              <w:t>Without transitional on interest rate — SCR</w:t>
            </w:r>
          </w:p>
        </w:tc>
        <w:tc>
          <w:tcPr>
            <w:tcW w:w="5757" w:type="dxa"/>
            <w:tcBorders>
              <w:top w:val="single" w:sz="2" w:space="0" w:color="auto"/>
              <w:left w:val="single" w:sz="2" w:space="0" w:color="auto"/>
              <w:bottom w:val="single" w:sz="2" w:space="0" w:color="auto"/>
              <w:right w:val="single" w:sz="2" w:space="0" w:color="auto"/>
            </w:tcBorders>
          </w:tcPr>
          <w:p w14:paraId="7347F008" w14:textId="77777777" w:rsidR="001B1226" w:rsidRPr="00A4338B" w:rsidRDefault="001B1226" w:rsidP="001346F1">
            <w:pPr>
              <w:pStyle w:val="NormalLeft"/>
              <w:rPr>
                <w:lang w:val="en-GB"/>
              </w:rPr>
            </w:pPr>
            <w:r w:rsidRPr="00A4338B">
              <w:rPr>
                <w:lang w:val="en-GB"/>
              </w:rPr>
              <w:t>Total amount of SCR calculated considering technical provisions without the adjustment due to the transitional adjustment to the relevant risk-free interest rate term structure, but keeping the adjustments due to the volatility adjustment and the matching adjustment.</w:t>
            </w:r>
          </w:p>
          <w:p w14:paraId="29D064FC" w14:textId="0656BE9D" w:rsidR="001B1226" w:rsidRPr="00A4338B" w:rsidRDefault="001B1226" w:rsidP="001346F1">
            <w:pPr>
              <w:pStyle w:val="NormalLeft"/>
              <w:rPr>
                <w:lang w:val="en-GB"/>
              </w:rPr>
            </w:pPr>
            <w:r w:rsidRPr="00A4338B">
              <w:rPr>
                <w:lang w:val="en-GB"/>
              </w:rPr>
              <w:t>If transitional adjustment to the relevant risk-free interest rate term structure is not applicable report the same amount as in C0020. </w:t>
            </w:r>
            <w:r w:rsidR="001346F1" w:rsidRPr="00A4338B">
              <w:rPr>
                <w:lang w:val="en-GB"/>
              </w:rPr>
              <w:t xml:space="preserve"> </w:t>
            </w:r>
          </w:p>
        </w:tc>
      </w:tr>
      <w:tr w:rsidR="001B1226" w:rsidRPr="00A4338B" w14:paraId="644639D7" w14:textId="77777777" w:rsidTr="00B1430F">
        <w:tc>
          <w:tcPr>
            <w:tcW w:w="1671" w:type="dxa"/>
            <w:tcBorders>
              <w:top w:val="single" w:sz="2" w:space="0" w:color="auto"/>
              <w:left w:val="single" w:sz="2" w:space="0" w:color="auto"/>
              <w:bottom w:val="single" w:sz="2" w:space="0" w:color="auto"/>
              <w:right w:val="single" w:sz="2" w:space="0" w:color="auto"/>
            </w:tcBorders>
          </w:tcPr>
          <w:p w14:paraId="46626120" w14:textId="77777777" w:rsidR="001B1226" w:rsidRPr="00A4338B" w:rsidRDefault="001B1226" w:rsidP="001346F1">
            <w:pPr>
              <w:pStyle w:val="NormalLeft"/>
              <w:rPr>
                <w:lang w:val="en-GB"/>
              </w:rPr>
            </w:pPr>
            <w:r w:rsidRPr="00A4338B">
              <w:rPr>
                <w:lang w:val="en-GB"/>
              </w:rPr>
              <w:t>C0050/R0090</w:t>
            </w:r>
          </w:p>
        </w:tc>
        <w:tc>
          <w:tcPr>
            <w:tcW w:w="1858" w:type="dxa"/>
            <w:tcBorders>
              <w:top w:val="single" w:sz="2" w:space="0" w:color="auto"/>
              <w:left w:val="single" w:sz="2" w:space="0" w:color="auto"/>
              <w:bottom w:val="single" w:sz="2" w:space="0" w:color="auto"/>
              <w:right w:val="single" w:sz="2" w:space="0" w:color="auto"/>
            </w:tcBorders>
          </w:tcPr>
          <w:p w14:paraId="4734E037" w14:textId="77777777" w:rsidR="001B1226" w:rsidRPr="00A4338B" w:rsidRDefault="001B1226" w:rsidP="001346F1">
            <w:pPr>
              <w:pStyle w:val="NormalLeft"/>
              <w:rPr>
                <w:lang w:val="en-GB"/>
              </w:rPr>
            </w:pPr>
            <w:r w:rsidRPr="00A4338B">
              <w:rPr>
                <w:lang w:val="en-GB"/>
              </w:rPr>
              <w:t>Impact of transitional on interest rate — SCR</w:t>
            </w:r>
          </w:p>
        </w:tc>
        <w:tc>
          <w:tcPr>
            <w:tcW w:w="5757" w:type="dxa"/>
            <w:tcBorders>
              <w:top w:val="single" w:sz="2" w:space="0" w:color="auto"/>
              <w:left w:val="single" w:sz="2" w:space="0" w:color="auto"/>
              <w:bottom w:val="single" w:sz="2" w:space="0" w:color="auto"/>
              <w:right w:val="single" w:sz="2" w:space="0" w:color="auto"/>
            </w:tcBorders>
          </w:tcPr>
          <w:p w14:paraId="528A84C8" w14:textId="77777777" w:rsidR="001B1226" w:rsidRPr="00A4338B" w:rsidRDefault="001B1226" w:rsidP="001346F1">
            <w:pPr>
              <w:pStyle w:val="NormalLeft"/>
              <w:rPr>
                <w:lang w:val="en-GB"/>
              </w:rPr>
            </w:pPr>
            <w:r w:rsidRPr="00A4338B">
              <w:rPr>
                <w:lang w:val="en-GB"/>
              </w:rPr>
              <w:t>Amount of the adjustment to the SCR due to the application of the transitional adjustment to the relevant risk-free interest rate term structure.</w:t>
            </w:r>
          </w:p>
          <w:p w14:paraId="2714CE97" w14:textId="4F50C0DD" w:rsidR="001B1226" w:rsidRPr="00A4338B" w:rsidRDefault="001B1226" w:rsidP="001346F1">
            <w:pPr>
              <w:pStyle w:val="NormalLeft"/>
              <w:rPr>
                <w:lang w:val="en-GB"/>
              </w:rPr>
            </w:pPr>
            <w:r w:rsidRPr="00A4338B">
              <w:rPr>
                <w:lang w:val="en-GB"/>
              </w:rPr>
              <w:t>It shall be the difference between the SCR calculated considering the technical provisions without transitional adjustment to the relevant risk-free interest rate term structure and the SCR calculated with the technical provisions reported under C0020. </w:t>
            </w:r>
            <w:r w:rsidR="001346F1" w:rsidRPr="00A4338B">
              <w:rPr>
                <w:lang w:val="en-GB"/>
              </w:rPr>
              <w:t xml:space="preserve"> </w:t>
            </w:r>
          </w:p>
        </w:tc>
      </w:tr>
      <w:tr w:rsidR="001B1226" w:rsidRPr="00A4338B" w14:paraId="1EDDAB55" w14:textId="77777777" w:rsidTr="00B1430F">
        <w:tc>
          <w:tcPr>
            <w:tcW w:w="1671" w:type="dxa"/>
            <w:tcBorders>
              <w:top w:val="single" w:sz="2" w:space="0" w:color="auto"/>
              <w:left w:val="single" w:sz="2" w:space="0" w:color="auto"/>
              <w:bottom w:val="single" w:sz="2" w:space="0" w:color="auto"/>
              <w:right w:val="single" w:sz="2" w:space="0" w:color="auto"/>
            </w:tcBorders>
          </w:tcPr>
          <w:p w14:paraId="7525D5C7" w14:textId="77777777" w:rsidR="001B1226" w:rsidRPr="00A4338B" w:rsidRDefault="001B1226" w:rsidP="001346F1">
            <w:pPr>
              <w:pStyle w:val="NormalLeft"/>
              <w:rPr>
                <w:lang w:val="en-GB"/>
              </w:rPr>
            </w:pPr>
            <w:r w:rsidRPr="00A4338B">
              <w:rPr>
                <w:lang w:val="en-GB"/>
              </w:rPr>
              <w:t>C0060/R0090</w:t>
            </w:r>
          </w:p>
        </w:tc>
        <w:tc>
          <w:tcPr>
            <w:tcW w:w="1858" w:type="dxa"/>
            <w:tcBorders>
              <w:top w:val="single" w:sz="2" w:space="0" w:color="auto"/>
              <w:left w:val="single" w:sz="2" w:space="0" w:color="auto"/>
              <w:bottom w:val="single" w:sz="2" w:space="0" w:color="auto"/>
              <w:right w:val="single" w:sz="2" w:space="0" w:color="auto"/>
            </w:tcBorders>
          </w:tcPr>
          <w:p w14:paraId="478729FB" w14:textId="77777777" w:rsidR="001B1226" w:rsidRPr="00A4338B" w:rsidRDefault="001B1226" w:rsidP="001346F1">
            <w:pPr>
              <w:pStyle w:val="NormalLeft"/>
              <w:rPr>
                <w:lang w:val="en-GB"/>
              </w:rPr>
            </w:pPr>
            <w:r w:rsidRPr="00A4338B">
              <w:rPr>
                <w:lang w:val="en-GB"/>
              </w:rPr>
              <w:t>Without volatility adjustment and without other transitional measures — SCR</w:t>
            </w:r>
          </w:p>
        </w:tc>
        <w:tc>
          <w:tcPr>
            <w:tcW w:w="5757" w:type="dxa"/>
            <w:tcBorders>
              <w:top w:val="single" w:sz="2" w:space="0" w:color="auto"/>
              <w:left w:val="single" w:sz="2" w:space="0" w:color="auto"/>
              <w:bottom w:val="single" w:sz="2" w:space="0" w:color="auto"/>
              <w:right w:val="single" w:sz="2" w:space="0" w:color="auto"/>
            </w:tcBorders>
          </w:tcPr>
          <w:p w14:paraId="2762513C" w14:textId="77777777" w:rsidR="001B1226" w:rsidRPr="00A4338B" w:rsidRDefault="001B1226" w:rsidP="001346F1">
            <w:pPr>
              <w:pStyle w:val="NormalLeft"/>
              <w:rPr>
                <w:lang w:val="en-GB"/>
              </w:rPr>
            </w:pPr>
            <w:r w:rsidRPr="00A4338B">
              <w:rPr>
                <w:lang w:val="en-GB"/>
              </w:rPr>
              <w:t>Total amount of SCR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01D3367B" w14:textId="00A4508F" w:rsidR="001B1226" w:rsidRPr="00A4338B" w:rsidRDefault="001B1226" w:rsidP="001346F1">
            <w:pPr>
              <w:pStyle w:val="NormalLeft"/>
              <w:rPr>
                <w:lang w:val="en-GB"/>
              </w:rPr>
            </w:pPr>
            <w:r w:rsidRPr="00A4338B">
              <w:rPr>
                <w:lang w:val="en-GB"/>
              </w:rPr>
              <w:t>If volatility adjustment is not applicable report the same amount as in C0040. </w:t>
            </w:r>
            <w:r w:rsidR="001346F1" w:rsidRPr="00A4338B">
              <w:rPr>
                <w:lang w:val="en-GB"/>
              </w:rPr>
              <w:t xml:space="preserve"> </w:t>
            </w:r>
          </w:p>
        </w:tc>
      </w:tr>
      <w:tr w:rsidR="001B1226" w:rsidRPr="00A4338B" w14:paraId="241A7D39" w14:textId="77777777" w:rsidTr="00B1430F">
        <w:tc>
          <w:tcPr>
            <w:tcW w:w="1671" w:type="dxa"/>
            <w:tcBorders>
              <w:top w:val="single" w:sz="2" w:space="0" w:color="auto"/>
              <w:left w:val="single" w:sz="2" w:space="0" w:color="auto"/>
              <w:bottom w:val="single" w:sz="2" w:space="0" w:color="auto"/>
              <w:right w:val="single" w:sz="2" w:space="0" w:color="auto"/>
            </w:tcBorders>
          </w:tcPr>
          <w:p w14:paraId="39029A86" w14:textId="77777777" w:rsidR="001B1226" w:rsidRPr="00A4338B" w:rsidRDefault="001B1226" w:rsidP="001346F1">
            <w:pPr>
              <w:pStyle w:val="NormalLeft"/>
              <w:rPr>
                <w:lang w:val="en-GB"/>
              </w:rPr>
            </w:pPr>
            <w:r w:rsidRPr="00A4338B">
              <w:rPr>
                <w:lang w:val="en-GB"/>
              </w:rPr>
              <w:t>C0070/R0090</w:t>
            </w:r>
          </w:p>
        </w:tc>
        <w:tc>
          <w:tcPr>
            <w:tcW w:w="1858" w:type="dxa"/>
            <w:tcBorders>
              <w:top w:val="single" w:sz="2" w:space="0" w:color="auto"/>
              <w:left w:val="single" w:sz="2" w:space="0" w:color="auto"/>
              <w:bottom w:val="single" w:sz="2" w:space="0" w:color="auto"/>
              <w:right w:val="single" w:sz="2" w:space="0" w:color="auto"/>
            </w:tcBorders>
          </w:tcPr>
          <w:p w14:paraId="33EECB77" w14:textId="77777777" w:rsidR="001B1226" w:rsidRPr="00A4338B" w:rsidRDefault="001B1226" w:rsidP="001346F1">
            <w:pPr>
              <w:pStyle w:val="NormalLeft"/>
              <w:rPr>
                <w:lang w:val="en-GB"/>
              </w:rPr>
            </w:pPr>
            <w:r w:rsidRPr="00A4338B">
              <w:rPr>
                <w:lang w:val="en-GB"/>
              </w:rPr>
              <w:t>Impact of volatility adjustment set to zero — SCR</w:t>
            </w:r>
          </w:p>
        </w:tc>
        <w:tc>
          <w:tcPr>
            <w:tcW w:w="5757" w:type="dxa"/>
            <w:tcBorders>
              <w:top w:val="single" w:sz="2" w:space="0" w:color="auto"/>
              <w:left w:val="single" w:sz="2" w:space="0" w:color="auto"/>
              <w:bottom w:val="single" w:sz="2" w:space="0" w:color="auto"/>
              <w:right w:val="single" w:sz="2" w:space="0" w:color="auto"/>
            </w:tcBorders>
          </w:tcPr>
          <w:p w14:paraId="6B006454" w14:textId="77777777" w:rsidR="001B1226" w:rsidRPr="00A4338B" w:rsidRDefault="001B1226" w:rsidP="001346F1">
            <w:pPr>
              <w:pStyle w:val="NormalLeft"/>
              <w:rPr>
                <w:lang w:val="en-GB"/>
              </w:rPr>
            </w:pPr>
            <w:r w:rsidRPr="00A4338B">
              <w:rPr>
                <w:lang w:val="en-GB"/>
              </w:rPr>
              <w:t>Amount of the adjustment to the SCR due to the application of the volatility adjustment. It shall reflect the impact of setting the volatility adjustment to zero.</w:t>
            </w:r>
          </w:p>
          <w:p w14:paraId="0915CB07" w14:textId="494B9EAF" w:rsidR="001B1226" w:rsidRPr="00A4338B" w:rsidRDefault="001B1226" w:rsidP="001346F1">
            <w:pPr>
              <w:pStyle w:val="NormalLeft"/>
              <w:rPr>
                <w:lang w:val="en-GB"/>
              </w:rPr>
            </w:pPr>
            <w:r w:rsidRPr="00A4338B">
              <w:rPr>
                <w:lang w:val="en-GB"/>
              </w:rPr>
              <w:t xml:space="preserve">It shall be the difference between the SCR calculated considering the technical provisions without volatility </w:t>
            </w:r>
            <w:r w:rsidRPr="00A4338B">
              <w:rPr>
                <w:lang w:val="en-GB"/>
              </w:rPr>
              <w:lastRenderedPageBreak/>
              <w:t>adjustment and without other transitional measures and the SCR calculated with the technical provisions reported under C0040. </w:t>
            </w:r>
            <w:r w:rsidR="001346F1" w:rsidRPr="00A4338B">
              <w:rPr>
                <w:lang w:val="en-GB"/>
              </w:rPr>
              <w:t xml:space="preserve"> </w:t>
            </w:r>
          </w:p>
        </w:tc>
      </w:tr>
      <w:tr w:rsidR="001B1226" w:rsidRPr="00A4338B" w14:paraId="0FFAF2E2" w14:textId="77777777" w:rsidTr="00B1430F">
        <w:tc>
          <w:tcPr>
            <w:tcW w:w="1671" w:type="dxa"/>
            <w:tcBorders>
              <w:top w:val="single" w:sz="2" w:space="0" w:color="auto"/>
              <w:left w:val="single" w:sz="2" w:space="0" w:color="auto"/>
              <w:bottom w:val="single" w:sz="2" w:space="0" w:color="auto"/>
              <w:right w:val="single" w:sz="2" w:space="0" w:color="auto"/>
            </w:tcBorders>
          </w:tcPr>
          <w:p w14:paraId="2742B798" w14:textId="77777777" w:rsidR="001B1226" w:rsidRPr="00A4338B" w:rsidRDefault="001B1226" w:rsidP="001346F1">
            <w:pPr>
              <w:pStyle w:val="NormalLeft"/>
              <w:rPr>
                <w:lang w:val="en-GB"/>
              </w:rPr>
            </w:pPr>
            <w:r w:rsidRPr="00A4338B">
              <w:rPr>
                <w:lang w:val="en-GB"/>
              </w:rPr>
              <w:lastRenderedPageBreak/>
              <w:t>C0080/R0090</w:t>
            </w:r>
          </w:p>
        </w:tc>
        <w:tc>
          <w:tcPr>
            <w:tcW w:w="1858" w:type="dxa"/>
            <w:tcBorders>
              <w:top w:val="single" w:sz="2" w:space="0" w:color="auto"/>
              <w:left w:val="single" w:sz="2" w:space="0" w:color="auto"/>
              <w:bottom w:val="single" w:sz="2" w:space="0" w:color="auto"/>
              <w:right w:val="single" w:sz="2" w:space="0" w:color="auto"/>
            </w:tcBorders>
          </w:tcPr>
          <w:p w14:paraId="458A0B6C" w14:textId="77777777" w:rsidR="001B1226" w:rsidRPr="00A4338B" w:rsidRDefault="001B1226" w:rsidP="001346F1">
            <w:pPr>
              <w:pStyle w:val="NormalLeft"/>
              <w:rPr>
                <w:lang w:val="en-GB"/>
              </w:rPr>
            </w:pPr>
            <w:r w:rsidRPr="00A4338B">
              <w:rPr>
                <w:lang w:val="en-GB"/>
              </w:rPr>
              <w:t>Without matching adjustment and without all the others — SCR</w:t>
            </w:r>
          </w:p>
        </w:tc>
        <w:tc>
          <w:tcPr>
            <w:tcW w:w="5757" w:type="dxa"/>
            <w:tcBorders>
              <w:top w:val="single" w:sz="2" w:space="0" w:color="auto"/>
              <w:left w:val="single" w:sz="2" w:space="0" w:color="auto"/>
              <w:bottom w:val="single" w:sz="2" w:space="0" w:color="auto"/>
              <w:right w:val="single" w:sz="2" w:space="0" w:color="auto"/>
            </w:tcBorders>
          </w:tcPr>
          <w:p w14:paraId="5BE519D4" w14:textId="77777777" w:rsidR="001B1226" w:rsidRPr="00A4338B" w:rsidRDefault="001B1226" w:rsidP="001346F1">
            <w:pPr>
              <w:pStyle w:val="NormalLeft"/>
              <w:rPr>
                <w:lang w:val="en-GB"/>
              </w:rPr>
            </w:pPr>
            <w:r w:rsidRPr="00A4338B">
              <w:rPr>
                <w:lang w:val="en-GB"/>
              </w:rPr>
              <w:t>Total amount of SCR calculated considering Technical provisions without any LTG measure.</w:t>
            </w:r>
          </w:p>
          <w:p w14:paraId="7F1CD3EC" w14:textId="3AD15AD5" w:rsidR="001B1226" w:rsidRPr="00A4338B" w:rsidRDefault="001B1226" w:rsidP="001346F1">
            <w:pPr>
              <w:pStyle w:val="NormalLeft"/>
              <w:rPr>
                <w:lang w:val="en-GB"/>
              </w:rPr>
            </w:pPr>
            <w:r w:rsidRPr="00A4338B">
              <w:rPr>
                <w:lang w:val="en-GB"/>
              </w:rPr>
              <w:t>If matching adjustment is not applicable report the same amount as in C0060. </w:t>
            </w:r>
            <w:r w:rsidR="001346F1" w:rsidRPr="00A4338B">
              <w:rPr>
                <w:lang w:val="en-GB"/>
              </w:rPr>
              <w:t xml:space="preserve"> </w:t>
            </w:r>
          </w:p>
        </w:tc>
      </w:tr>
      <w:tr w:rsidR="001B1226" w:rsidRPr="00A4338B" w14:paraId="307C797B" w14:textId="77777777" w:rsidTr="00B1430F">
        <w:tc>
          <w:tcPr>
            <w:tcW w:w="1671" w:type="dxa"/>
            <w:tcBorders>
              <w:top w:val="single" w:sz="2" w:space="0" w:color="auto"/>
              <w:left w:val="single" w:sz="2" w:space="0" w:color="auto"/>
              <w:bottom w:val="single" w:sz="2" w:space="0" w:color="auto"/>
              <w:right w:val="single" w:sz="2" w:space="0" w:color="auto"/>
            </w:tcBorders>
          </w:tcPr>
          <w:p w14:paraId="29447C2E" w14:textId="77777777" w:rsidR="001B1226" w:rsidRPr="00A4338B" w:rsidRDefault="001B1226" w:rsidP="001346F1">
            <w:pPr>
              <w:pStyle w:val="NormalLeft"/>
              <w:rPr>
                <w:lang w:val="en-GB"/>
              </w:rPr>
            </w:pPr>
            <w:r w:rsidRPr="00A4338B">
              <w:rPr>
                <w:lang w:val="en-GB"/>
              </w:rPr>
              <w:t>C0090/R0090</w:t>
            </w:r>
          </w:p>
        </w:tc>
        <w:tc>
          <w:tcPr>
            <w:tcW w:w="1858" w:type="dxa"/>
            <w:tcBorders>
              <w:top w:val="single" w:sz="2" w:space="0" w:color="auto"/>
              <w:left w:val="single" w:sz="2" w:space="0" w:color="auto"/>
              <w:bottom w:val="single" w:sz="2" w:space="0" w:color="auto"/>
              <w:right w:val="single" w:sz="2" w:space="0" w:color="auto"/>
            </w:tcBorders>
          </w:tcPr>
          <w:p w14:paraId="435CAD67" w14:textId="77777777" w:rsidR="001B1226" w:rsidRPr="00A4338B" w:rsidRDefault="001B1226" w:rsidP="001346F1">
            <w:pPr>
              <w:pStyle w:val="NormalLeft"/>
              <w:rPr>
                <w:lang w:val="en-GB"/>
              </w:rPr>
            </w:pPr>
            <w:r w:rsidRPr="00A4338B">
              <w:rPr>
                <w:lang w:val="en-GB"/>
              </w:rPr>
              <w:t>Impact of matching adjustment set to zero — SCR</w:t>
            </w:r>
          </w:p>
        </w:tc>
        <w:tc>
          <w:tcPr>
            <w:tcW w:w="5757" w:type="dxa"/>
            <w:tcBorders>
              <w:top w:val="single" w:sz="2" w:space="0" w:color="auto"/>
              <w:left w:val="single" w:sz="2" w:space="0" w:color="auto"/>
              <w:bottom w:val="single" w:sz="2" w:space="0" w:color="auto"/>
              <w:right w:val="single" w:sz="2" w:space="0" w:color="auto"/>
            </w:tcBorders>
          </w:tcPr>
          <w:p w14:paraId="55752734" w14:textId="77777777" w:rsidR="001B1226" w:rsidRPr="00A4338B" w:rsidRDefault="001B1226" w:rsidP="001346F1">
            <w:pPr>
              <w:pStyle w:val="NormalLeft"/>
              <w:rPr>
                <w:lang w:val="en-GB"/>
              </w:rPr>
            </w:pPr>
            <w:r w:rsidRPr="00A4338B">
              <w:rPr>
                <w:lang w:val="en-GB"/>
              </w:rPr>
              <w:t>Amount of the adjustment to the SCR due to the application of the matching adjustment. It shall include the impact of setting the volatility adjustment and the matching adjustment to zero.</w:t>
            </w:r>
          </w:p>
          <w:p w14:paraId="0A6DC71E" w14:textId="12F7556B" w:rsidR="001B1226" w:rsidRPr="00A4338B" w:rsidRDefault="001B1226" w:rsidP="001346F1">
            <w:pPr>
              <w:pStyle w:val="NormalLeft"/>
              <w:rPr>
                <w:lang w:val="en-GB"/>
              </w:rPr>
            </w:pPr>
            <w:r w:rsidRPr="00A4338B">
              <w:rPr>
                <w:lang w:val="en-GB"/>
              </w:rPr>
              <w:t>It shall be the difference between the SCR calculated considering the technical provisions without matching adjustment and without all the other transitional measures and the SCR calculated with the technical provisions reported under C0060. </w:t>
            </w:r>
            <w:r w:rsidR="001346F1" w:rsidRPr="00A4338B">
              <w:rPr>
                <w:lang w:val="en-GB"/>
              </w:rPr>
              <w:t xml:space="preserve"> </w:t>
            </w:r>
          </w:p>
        </w:tc>
      </w:tr>
      <w:tr w:rsidR="001B1226" w:rsidRPr="00A4338B" w14:paraId="4FBC8AE2" w14:textId="77777777" w:rsidTr="00B1430F">
        <w:tc>
          <w:tcPr>
            <w:tcW w:w="1671" w:type="dxa"/>
            <w:tcBorders>
              <w:top w:val="single" w:sz="2" w:space="0" w:color="auto"/>
              <w:left w:val="single" w:sz="2" w:space="0" w:color="auto"/>
              <w:bottom w:val="single" w:sz="2" w:space="0" w:color="auto"/>
              <w:right w:val="single" w:sz="2" w:space="0" w:color="auto"/>
            </w:tcBorders>
          </w:tcPr>
          <w:p w14:paraId="324D2446" w14:textId="77777777" w:rsidR="001B1226" w:rsidRPr="00A4338B" w:rsidRDefault="001B1226" w:rsidP="001346F1">
            <w:pPr>
              <w:pStyle w:val="NormalLeft"/>
              <w:rPr>
                <w:lang w:val="en-GB"/>
              </w:rPr>
            </w:pPr>
            <w:r w:rsidRPr="00A4338B">
              <w:rPr>
                <w:lang w:val="en-GB"/>
              </w:rPr>
              <w:t>C0100/R0090</w:t>
            </w:r>
          </w:p>
        </w:tc>
        <w:tc>
          <w:tcPr>
            <w:tcW w:w="1858" w:type="dxa"/>
            <w:tcBorders>
              <w:top w:val="single" w:sz="2" w:space="0" w:color="auto"/>
              <w:left w:val="single" w:sz="2" w:space="0" w:color="auto"/>
              <w:bottom w:val="single" w:sz="2" w:space="0" w:color="auto"/>
              <w:right w:val="single" w:sz="2" w:space="0" w:color="auto"/>
            </w:tcBorders>
          </w:tcPr>
          <w:p w14:paraId="54755AEF" w14:textId="77777777" w:rsidR="001B1226" w:rsidRPr="00A4338B" w:rsidRDefault="001B1226" w:rsidP="001346F1">
            <w:pPr>
              <w:pStyle w:val="NormalLeft"/>
              <w:rPr>
                <w:lang w:val="en-GB"/>
              </w:rPr>
            </w:pPr>
            <w:r w:rsidRPr="00A4338B">
              <w:rPr>
                <w:lang w:val="en-GB"/>
              </w:rPr>
              <w:t>Impact of all LTG measures and transitionals — SCR</w:t>
            </w:r>
          </w:p>
        </w:tc>
        <w:tc>
          <w:tcPr>
            <w:tcW w:w="5757" w:type="dxa"/>
            <w:tcBorders>
              <w:top w:val="single" w:sz="2" w:space="0" w:color="auto"/>
              <w:left w:val="single" w:sz="2" w:space="0" w:color="auto"/>
              <w:bottom w:val="single" w:sz="2" w:space="0" w:color="auto"/>
              <w:right w:val="single" w:sz="2" w:space="0" w:color="auto"/>
            </w:tcBorders>
          </w:tcPr>
          <w:p w14:paraId="352E63EF" w14:textId="77777777" w:rsidR="001B1226" w:rsidRPr="00A4338B" w:rsidRDefault="001B1226" w:rsidP="001346F1">
            <w:pPr>
              <w:pStyle w:val="NormalLeft"/>
              <w:rPr>
                <w:lang w:val="en-GB"/>
              </w:rPr>
            </w:pPr>
            <w:r w:rsidRPr="00A4338B">
              <w:rPr>
                <w:lang w:val="en-GB"/>
              </w:rPr>
              <w:t>Amount of the adjustment to the SCR due to the application of the LTG measures and transitionals.</w:t>
            </w:r>
          </w:p>
        </w:tc>
      </w:tr>
      <w:tr w:rsidR="005A5204" w:rsidRPr="00A4338B" w14:paraId="169BC741" w14:textId="77777777" w:rsidTr="00B1430F">
        <w:trPr>
          <w:ins w:id="23" w:author="Author"/>
        </w:trPr>
        <w:tc>
          <w:tcPr>
            <w:tcW w:w="1671" w:type="dxa"/>
            <w:tcBorders>
              <w:top w:val="single" w:sz="2" w:space="0" w:color="auto"/>
              <w:left w:val="single" w:sz="2" w:space="0" w:color="auto"/>
              <w:bottom w:val="single" w:sz="2" w:space="0" w:color="auto"/>
              <w:right w:val="single" w:sz="2" w:space="0" w:color="auto"/>
            </w:tcBorders>
          </w:tcPr>
          <w:p w14:paraId="548CD5CD" w14:textId="03803011" w:rsidR="005A5204" w:rsidRPr="00A4338B" w:rsidRDefault="005A5204" w:rsidP="005A5204">
            <w:pPr>
              <w:pStyle w:val="NormalLeft"/>
              <w:rPr>
                <w:ins w:id="24" w:author="Author"/>
                <w:lang w:val="en-GB"/>
              </w:rPr>
            </w:pPr>
            <w:ins w:id="25" w:author="Author">
              <w:r w:rsidRPr="00A4338B">
                <w:rPr>
                  <w:lang w:val="en-GB"/>
                </w:rPr>
                <w:t>C0010-C0100/R0120</w:t>
              </w:r>
            </w:ins>
          </w:p>
        </w:tc>
        <w:tc>
          <w:tcPr>
            <w:tcW w:w="1858" w:type="dxa"/>
            <w:tcBorders>
              <w:top w:val="single" w:sz="2" w:space="0" w:color="auto"/>
              <w:left w:val="single" w:sz="2" w:space="0" w:color="auto"/>
              <w:bottom w:val="single" w:sz="2" w:space="0" w:color="auto"/>
              <w:right w:val="single" w:sz="2" w:space="0" w:color="auto"/>
            </w:tcBorders>
          </w:tcPr>
          <w:p w14:paraId="39F2F868" w14:textId="5298B87C" w:rsidR="005A5204" w:rsidRPr="00A4338B" w:rsidRDefault="005A5204" w:rsidP="005A5204">
            <w:pPr>
              <w:pStyle w:val="NormalLeft"/>
              <w:rPr>
                <w:ins w:id="26" w:author="Author"/>
                <w:lang w:val="en-GB"/>
              </w:rPr>
            </w:pPr>
            <w:ins w:id="27" w:author="Author">
              <w:r w:rsidRPr="00A4338B">
                <w:rPr>
                  <w:lang w:val="en-GB"/>
                </w:rPr>
                <w:t>With LTG measures and transitionals — Solvency Capital Requirement Ratio</w:t>
              </w:r>
            </w:ins>
          </w:p>
        </w:tc>
        <w:tc>
          <w:tcPr>
            <w:tcW w:w="5757" w:type="dxa"/>
            <w:tcBorders>
              <w:top w:val="single" w:sz="2" w:space="0" w:color="auto"/>
              <w:left w:val="single" w:sz="2" w:space="0" w:color="auto"/>
              <w:bottom w:val="single" w:sz="2" w:space="0" w:color="auto"/>
              <w:right w:val="single" w:sz="2" w:space="0" w:color="auto"/>
            </w:tcBorders>
          </w:tcPr>
          <w:p w14:paraId="47EA3ECB" w14:textId="77777777" w:rsidR="005A5204" w:rsidRPr="00A4338B" w:rsidRDefault="005A5204" w:rsidP="005A5204">
            <w:pPr>
              <w:pStyle w:val="NormalLeft"/>
              <w:rPr>
                <w:ins w:id="28" w:author="Author"/>
                <w:lang w:val="en-GB"/>
              </w:rPr>
            </w:pPr>
            <w:ins w:id="29" w:author="Author">
              <w:r w:rsidRPr="00A4338B">
                <w:rPr>
                  <w:lang w:val="en-GB"/>
                </w:rPr>
                <w:t xml:space="preserve">Solvency Capital Requirement ratio calculated considering technical provisions as reported in R0010 of each column </w:t>
              </w:r>
            </w:ins>
          </w:p>
          <w:p w14:paraId="39308CF1" w14:textId="1DE55F27" w:rsidR="005A5204" w:rsidRPr="00A4338B" w:rsidRDefault="005A5204" w:rsidP="005A5204">
            <w:pPr>
              <w:pStyle w:val="NormalLeft"/>
              <w:rPr>
                <w:ins w:id="30" w:author="Author"/>
                <w:lang w:val="en-GB"/>
              </w:rPr>
            </w:pPr>
            <w:ins w:id="31" w:author="Author">
              <w:r w:rsidRPr="00A4338B">
                <w:rPr>
                  <w:lang w:val="en-GB"/>
                </w:rPr>
                <w:t>Total amount of eligible own funds to meet SCR (R0050) divided by the total amount of SCR (R0090) of each column.</w:t>
              </w:r>
            </w:ins>
          </w:p>
        </w:tc>
      </w:tr>
      <w:tr w:rsidR="005A5204" w:rsidRPr="00A4338B" w14:paraId="1FEAA432" w14:textId="77777777" w:rsidTr="00B1430F">
        <w:trPr>
          <w:ins w:id="32" w:author="Author"/>
        </w:trPr>
        <w:tc>
          <w:tcPr>
            <w:tcW w:w="1671" w:type="dxa"/>
            <w:tcBorders>
              <w:top w:val="single" w:sz="2" w:space="0" w:color="auto"/>
              <w:left w:val="single" w:sz="2" w:space="0" w:color="auto"/>
              <w:bottom w:val="single" w:sz="2" w:space="0" w:color="auto"/>
              <w:right w:val="single" w:sz="2" w:space="0" w:color="auto"/>
            </w:tcBorders>
          </w:tcPr>
          <w:p w14:paraId="7137C9F3" w14:textId="27A91DB5" w:rsidR="005A5204" w:rsidRPr="00A4338B" w:rsidRDefault="005A5204" w:rsidP="005A5204">
            <w:pPr>
              <w:pStyle w:val="NormalLeft"/>
              <w:rPr>
                <w:ins w:id="33" w:author="Author"/>
                <w:lang w:val="en-GB"/>
              </w:rPr>
            </w:pPr>
            <w:ins w:id="34" w:author="Author">
              <w:r w:rsidRPr="00A4338B">
                <w:rPr>
                  <w:lang w:val="en-GB"/>
                </w:rPr>
                <w:t>C0010-C0100/R0130</w:t>
              </w:r>
            </w:ins>
          </w:p>
        </w:tc>
        <w:tc>
          <w:tcPr>
            <w:tcW w:w="1858" w:type="dxa"/>
            <w:tcBorders>
              <w:top w:val="single" w:sz="2" w:space="0" w:color="auto"/>
              <w:left w:val="single" w:sz="2" w:space="0" w:color="auto"/>
              <w:bottom w:val="single" w:sz="2" w:space="0" w:color="auto"/>
              <w:right w:val="single" w:sz="2" w:space="0" w:color="auto"/>
            </w:tcBorders>
          </w:tcPr>
          <w:p w14:paraId="044B581B" w14:textId="1B4F0BBE" w:rsidR="005A5204" w:rsidRPr="00A4338B" w:rsidRDefault="005A5204" w:rsidP="005A5204">
            <w:pPr>
              <w:pStyle w:val="NormalLeft"/>
              <w:rPr>
                <w:ins w:id="35" w:author="Author"/>
                <w:lang w:val="en-GB"/>
              </w:rPr>
            </w:pPr>
            <w:ins w:id="36" w:author="Author">
              <w:r w:rsidRPr="00A4338B">
                <w:rPr>
                  <w:lang w:val="en-GB"/>
                </w:rPr>
                <w:t xml:space="preserve">Amount with </w:t>
              </w:r>
              <w:r w:rsidR="00E261B3" w:rsidRPr="00A4338B">
                <w:rPr>
                  <w:lang w:val="en-GB"/>
                </w:rPr>
                <w:t>Long Term Guarantee</w:t>
              </w:r>
              <w:del w:id="37" w:author="Author">
                <w:r w:rsidRPr="00A4338B" w:rsidDel="00E261B3">
                  <w:rPr>
                    <w:lang w:val="en-GB"/>
                  </w:rPr>
                  <w:delText xml:space="preserve">LTG </w:delText>
                </w:r>
              </w:del>
              <w:r w:rsidRPr="00A4338B">
                <w:rPr>
                  <w:lang w:val="en-GB"/>
                </w:rPr>
                <w:t>measures and transitionals — Minimum Capital Requirement Ratio</w:t>
              </w:r>
            </w:ins>
          </w:p>
        </w:tc>
        <w:tc>
          <w:tcPr>
            <w:tcW w:w="5757" w:type="dxa"/>
            <w:tcBorders>
              <w:top w:val="single" w:sz="2" w:space="0" w:color="auto"/>
              <w:left w:val="single" w:sz="2" w:space="0" w:color="auto"/>
              <w:bottom w:val="single" w:sz="2" w:space="0" w:color="auto"/>
              <w:right w:val="single" w:sz="2" w:space="0" w:color="auto"/>
            </w:tcBorders>
          </w:tcPr>
          <w:p w14:paraId="75B721C1" w14:textId="77777777" w:rsidR="005A5204" w:rsidRPr="00A4338B" w:rsidRDefault="005A5204" w:rsidP="005A5204">
            <w:pPr>
              <w:pStyle w:val="NormalLeft"/>
              <w:rPr>
                <w:ins w:id="38" w:author="Author"/>
                <w:lang w:val="en-GB"/>
              </w:rPr>
            </w:pPr>
            <w:ins w:id="39" w:author="Author">
              <w:r w:rsidRPr="00A4338B">
                <w:rPr>
                  <w:lang w:val="en-GB"/>
                </w:rPr>
                <w:t>Minimum Capital Requirement ratio calculated considering technical provisions as reported in R0010 of each column.</w:t>
              </w:r>
            </w:ins>
          </w:p>
          <w:p w14:paraId="6A642BA1" w14:textId="189F05AB" w:rsidR="005A5204" w:rsidRPr="00A4338B" w:rsidRDefault="005A5204" w:rsidP="005A5204">
            <w:pPr>
              <w:pStyle w:val="NormalLeft"/>
              <w:rPr>
                <w:ins w:id="40" w:author="Author"/>
                <w:lang w:val="en-GB"/>
              </w:rPr>
            </w:pPr>
            <w:ins w:id="41" w:author="Author">
              <w:r w:rsidRPr="00A4338B">
                <w:rPr>
                  <w:lang w:val="en-GB"/>
                </w:rPr>
                <w:t>Total amount of eligible own funds to meet MCR (R0100) divided by the total amount of MCR (R0110) of each column.</w:t>
              </w:r>
            </w:ins>
          </w:p>
        </w:tc>
      </w:tr>
    </w:tbl>
    <w:p w14:paraId="30823E97" w14:textId="77777777" w:rsidR="001B1226" w:rsidRPr="00A4338B" w:rsidRDefault="001B1226" w:rsidP="001B1226">
      <w:pPr>
        <w:pStyle w:val="ManualHeading2"/>
        <w:numPr>
          <w:ilvl w:val="0"/>
          <w:numId w:val="0"/>
        </w:numPr>
        <w:ind w:left="851" w:hanging="851"/>
        <w:rPr>
          <w:lang w:val="en-GB"/>
        </w:rPr>
      </w:pPr>
      <w:r w:rsidRPr="00A4338B">
        <w:rPr>
          <w:i/>
          <w:lang w:val="en-GB"/>
        </w:rPr>
        <w:t>S.23.01 — Own Funds</w:t>
      </w:r>
    </w:p>
    <w:p w14:paraId="0FA7F648" w14:textId="77777777" w:rsidR="001B1226" w:rsidRPr="00A4338B" w:rsidRDefault="001B1226" w:rsidP="001B1226">
      <w:pPr>
        <w:rPr>
          <w:lang w:val="en-GB"/>
        </w:rPr>
      </w:pPr>
      <w:r w:rsidRPr="00A4338B">
        <w:rPr>
          <w:i/>
          <w:lang w:val="en-GB"/>
        </w:rPr>
        <w:t>General comments:</w:t>
      </w:r>
    </w:p>
    <w:p w14:paraId="399FF050" w14:textId="034E0924" w:rsidR="001B1226" w:rsidRPr="00A4338B" w:rsidRDefault="001B1226" w:rsidP="001B1226">
      <w:pPr>
        <w:rPr>
          <w:lang w:val="en-GB"/>
        </w:rPr>
      </w:pPr>
      <w:r w:rsidRPr="00A4338B">
        <w:rPr>
          <w:lang w:val="en-GB"/>
        </w:rPr>
        <w:t xml:space="preserve">This section relates to </w:t>
      </w:r>
      <w:del w:id="42" w:author="Author">
        <w:r w:rsidRPr="00A4338B" w:rsidDel="006753D1">
          <w:rPr>
            <w:lang w:val="en-GB"/>
          </w:rPr>
          <w:delText xml:space="preserve">opening, </w:delText>
        </w:r>
      </w:del>
      <w:r w:rsidRPr="00A4338B">
        <w:rPr>
          <w:lang w:val="en-GB"/>
        </w:rPr>
        <w:t>quarterly and annual submission for groups.</w:t>
      </w:r>
    </w:p>
    <w:p w14:paraId="47D303D4" w14:textId="7303504F" w:rsidR="001B1226" w:rsidRPr="00A4338B" w:rsidRDefault="001B1226" w:rsidP="001B1226">
      <w:pPr>
        <w:rPr>
          <w:lang w:val="en-GB"/>
        </w:rPr>
      </w:pPr>
      <w:r w:rsidRPr="00A4338B">
        <w:rPr>
          <w:lang w:val="en-GB"/>
        </w:rPr>
        <w:lastRenderedPageBreak/>
        <w:t>The template is applicable under all three calculation methods for group solvency capital requirement. Since most of the items are applicable to the part of the group that is covered by method 1</w:t>
      </w:r>
      <w:ins w:id="43" w:author="Author">
        <w:r w:rsidR="00665B84" w:rsidRPr="00A4338B">
          <w:rPr>
            <w:lang w:val="en-GB"/>
          </w:rPr>
          <w:t xml:space="preserve"> (Accounting consolidation-based method)</w:t>
        </w:r>
      </w:ins>
      <w:r w:rsidRPr="00A4338B">
        <w:rPr>
          <w:lang w:val="en-GB"/>
        </w:rPr>
        <w:t xml:space="preserve">, the items applicable when </w:t>
      </w:r>
      <w:ins w:id="44" w:author="Author">
        <w:r w:rsidR="00665B84" w:rsidRPr="00A4338B">
          <w:rPr>
            <w:lang w:val="en-GB"/>
          </w:rPr>
          <w:t>method 2 (</w:t>
        </w:r>
      </w:ins>
      <w:r w:rsidRPr="00A4338B">
        <w:rPr>
          <w:lang w:val="en-GB"/>
        </w:rPr>
        <w:t>Deduction and Aggregation</w:t>
      </w:r>
      <w:ins w:id="45" w:author="Author">
        <w:r w:rsidRPr="00A4338B">
          <w:rPr>
            <w:lang w:val="en-GB"/>
          </w:rPr>
          <w:t xml:space="preserve"> </w:t>
        </w:r>
        <w:r w:rsidR="00665B84" w:rsidRPr="00A4338B">
          <w:rPr>
            <w:lang w:val="en-GB"/>
          </w:rPr>
          <w:t>method</w:t>
        </w:r>
        <w:r w:rsidR="007E6458" w:rsidRPr="00A4338B">
          <w:rPr>
            <w:lang w:val="en-GB"/>
          </w:rPr>
          <w:t xml:space="preserve"> or D&amp;A method</w:t>
        </w:r>
        <w:r w:rsidR="00665B84" w:rsidRPr="00A4338B">
          <w:rPr>
            <w:lang w:val="en-GB"/>
          </w:rPr>
          <w:t>)</w:t>
        </w:r>
        <w:r w:rsidRPr="00A4338B">
          <w:rPr>
            <w:lang w:val="en-GB"/>
          </w:rPr>
          <w:t xml:space="preserve"> </w:t>
        </w:r>
      </w:ins>
      <w:r w:rsidRPr="00A4338B">
        <w:rPr>
          <w:lang w:val="en-GB"/>
        </w:rPr>
        <w:t>is used, exclusively or in combination with method 1, are clearly identified in the instructions.</w:t>
      </w:r>
    </w:p>
    <w:tbl>
      <w:tblPr>
        <w:tblpPr w:leftFromText="141" w:rightFromText="141" w:vertAnchor="text" w:tblpY="1"/>
        <w:tblOverlap w:val="never"/>
        <w:tblW w:w="9286" w:type="dxa"/>
        <w:tblLayout w:type="fixed"/>
        <w:tblLook w:val="0000" w:firstRow="0" w:lastRow="0" w:firstColumn="0" w:lastColumn="0" w:noHBand="0" w:noVBand="0"/>
      </w:tblPr>
      <w:tblGrid>
        <w:gridCol w:w="2136"/>
        <w:gridCol w:w="2507"/>
        <w:gridCol w:w="4643"/>
      </w:tblGrid>
      <w:tr w:rsidR="001B1226" w:rsidRPr="00A4338B" w14:paraId="14016429" w14:textId="77777777" w:rsidTr="00EA0D67">
        <w:tc>
          <w:tcPr>
            <w:tcW w:w="2136" w:type="dxa"/>
            <w:tcBorders>
              <w:top w:val="single" w:sz="2" w:space="0" w:color="auto"/>
              <w:left w:val="single" w:sz="2" w:space="0" w:color="auto"/>
              <w:bottom w:val="single" w:sz="2" w:space="0" w:color="auto"/>
              <w:right w:val="single" w:sz="2" w:space="0" w:color="auto"/>
            </w:tcBorders>
          </w:tcPr>
          <w:p w14:paraId="0546C2E5" w14:textId="77777777" w:rsidR="001B1226" w:rsidRPr="00A4338B" w:rsidRDefault="001B1226" w:rsidP="00741A1A">
            <w:pPr>
              <w:adjustRightInd w:val="0"/>
              <w:spacing w:before="0" w:after="0"/>
              <w:jc w:val="left"/>
              <w:rPr>
                <w:lang w:val="en-GB"/>
              </w:rPr>
            </w:pPr>
          </w:p>
        </w:tc>
        <w:tc>
          <w:tcPr>
            <w:tcW w:w="2507" w:type="dxa"/>
            <w:tcBorders>
              <w:top w:val="single" w:sz="2" w:space="0" w:color="auto"/>
              <w:left w:val="single" w:sz="2" w:space="0" w:color="auto"/>
              <w:bottom w:val="single" w:sz="2" w:space="0" w:color="auto"/>
              <w:right w:val="single" w:sz="2" w:space="0" w:color="auto"/>
            </w:tcBorders>
          </w:tcPr>
          <w:p w14:paraId="06AF8DBB" w14:textId="77777777" w:rsidR="001B1226" w:rsidRPr="00A4338B" w:rsidRDefault="001B1226" w:rsidP="00741A1A">
            <w:pPr>
              <w:pStyle w:val="NormalCentered"/>
              <w:rPr>
                <w:lang w:val="en-GB"/>
              </w:rPr>
            </w:pPr>
            <w:r w:rsidRPr="00A4338B">
              <w:rPr>
                <w:i/>
                <w:iCs/>
                <w:lang w:val="en-GB"/>
              </w:rPr>
              <w:t>ITEM</w:t>
            </w:r>
          </w:p>
        </w:tc>
        <w:tc>
          <w:tcPr>
            <w:tcW w:w="4643" w:type="dxa"/>
            <w:tcBorders>
              <w:top w:val="single" w:sz="2" w:space="0" w:color="auto"/>
              <w:left w:val="single" w:sz="2" w:space="0" w:color="auto"/>
              <w:bottom w:val="single" w:sz="2" w:space="0" w:color="auto"/>
              <w:right w:val="single" w:sz="2" w:space="0" w:color="auto"/>
            </w:tcBorders>
          </w:tcPr>
          <w:p w14:paraId="17DCFDCD" w14:textId="77777777" w:rsidR="001B1226" w:rsidRPr="00A4338B" w:rsidRDefault="001B1226" w:rsidP="00741A1A">
            <w:pPr>
              <w:pStyle w:val="NormalCentered"/>
              <w:rPr>
                <w:lang w:val="en-GB"/>
              </w:rPr>
            </w:pPr>
            <w:r w:rsidRPr="00A4338B">
              <w:rPr>
                <w:i/>
                <w:iCs/>
                <w:lang w:val="en-GB"/>
              </w:rPr>
              <w:t>INSTRUCTIONS</w:t>
            </w:r>
          </w:p>
        </w:tc>
      </w:tr>
      <w:tr w:rsidR="003B512E" w:rsidRPr="00A4338B" w14:paraId="200335FE" w14:textId="77777777" w:rsidTr="00073EFA">
        <w:tc>
          <w:tcPr>
            <w:tcW w:w="9286" w:type="dxa"/>
            <w:gridSpan w:val="3"/>
            <w:tcBorders>
              <w:top w:val="single" w:sz="2" w:space="0" w:color="auto"/>
              <w:left w:val="single" w:sz="2" w:space="0" w:color="auto"/>
              <w:bottom w:val="single" w:sz="2" w:space="0" w:color="auto"/>
              <w:right w:val="single" w:sz="2" w:space="0" w:color="auto"/>
            </w:tcBorders>
          </w:tcPr>
          <w:p w14:paraId="4A5E5582" w14:textId="478407D3" w:rsidR="003B512E" w:rsidRPr="00A4338B" w:rsidRDefault="003B512E" w:rsidP="00741A1A">
            <w:pPr>
              <w:pStyle w:val="NormalCentered"/>
              <w:rPr>
                <w:lang w:val="en-GB"/>
              </w:rPr>
            </w:pPr>
            <w:r w:rsidRPr="00A4338B">
              <w:rPr>
                <w:i/>
                <w:lang w:val="en-GB"/>
              </w:rPr>
              <w:t>Basic own funds before deduction for participations in other financial sector</w:t>
            </w:r>
          </w:p>
        </w:tc>
      </w:tr>
      <w:tr w:rsidR="001B1226" w:rsidRPr="00A4338B" w14:paraId="69B37235" w14:textId="77777777" w:rsidTr="00EA0D67">
        <w:tc>
          <w:tcPr>
            <w:tcW w:w="2136" w:type="dxa"/>
            <w:tcBorders>
              <w:top w:val="single" w:sz="2" w:space="0" w:color="auto"/>
              <w:left w:val="single" w:sz="2" w:space="0" w:color="auto"/>
              <w:bottom w:val="single" w:sz="2" w:space="0" w:color="auto"/>
              <w:right w:val="single" w:sz="2" w:space="0" w:color="auto"/>
            </w:tcBorders>
          </w:tcPr>
          <w:p w14:paraId="363B1BFA" w14:textId="77777777" w:rsidR="001B1226" w:rsidRPr="00A4338B" w:rsidRDefault="001B1226" w:rsidP="00741A1A">
            <w:pPr>
              <w:pStyle w:val="NormalLeft"/>
              <w:rPr>
                <w:lang w:val="en-GB"/>
              </w:rPr>
            </w:pPr>
            <w:r w:rsidRPr="00A4338B">
              <w:rPr>
                <w:lang w:val="en-GB"/>
              </w:rPr>
              <w:t>R0010/C0010</w:t>
            </w:r>
          </w:p>
        </w:tc>
        <w:tc>
          <w:tcPr>
            <w:tcW w:w="2507" w:type="dxa"/>
            <w:tcBorders>
              <w:top w:val="single" w:sz="2" w:space="0" w:color="auto"/>
              <w:left w:val="single" w:sz="2" w:space="0" w:color="auto"/>
              <w:bottom w:val="single" w:sz="2" w:space="0" w:color="auto"/>
              <w:right w:val="single" w:sz="2" w:space="0" w:color="auto"/>
            </w:tcBorders>
          </w:tcPr>
          <w:p w14:paraId="14AD2355" w14:textId="77777777" w:rsidR="001B1226" w:rsidRPr="00A4338B" w:rsidRDefault="001B1226" w:rsidP="00741A1A">
            <w:pPr>
              <w:pStyle w:val="NormalLeft"/>
              <w:rPr>
                <w:lang w:val="en-GB"/>
              </w:rPr>
            </w:pPr>
            <w:r w:rsidRPr="00A4338B">
              <w:rPr>
                <w:lang w:val="en-GB"/>
              </w:rPr>
              <w:t>Ordinary share capital (gross of own shares) — total</w:t>
            </w:r>
          </w:p>
        </w:tc>
        <w:tc>
          <w:tcPr>
            <w:tcW w:w="4643" w:type="dxa"/>
            <w:tcBorders>
              <w:top w:val="single" w:sz="2" w:space="0" w:color="auto"/>
              <w:left w:val="single" w:sz="2" w:space="0" w:color="auto"/>
              <w:bottom w:val="single" w:sz="2" w:space="0" w:color="auto"/>
              <w:right w:val="single" w:sz="2" w:space="0" w:color="auto"/>
            </w:tcBorders>
          </w:tcPr>
          <w:p w14:paraId="513141BB" w14:textId="77777777" w:rsidR="001B1226" w:rsidRPr="00A4338B" w:rsidRDefault="001B1226" w:rsidP="00741A1A">
            <w:pPr>
              <w:pStyle w:val="NormalLeft"/>
              <w:rPr>
                <w:lang w:val="en-GB"/>
              </w:rPr>
            </w:pPr>
            <w:r w:rsidRPr="00A4338B">
              <w:rPr>
                <w:lang w:val="en-GB"/>
              </w:rPr>
              <w:t>This is the total ordinary share capital, both held directly and indirectly (before deduction of own shares). This is the total ordinary share capital of the group that fully satisfies the criteria for Tier 1 or Tier 2 items. Any ordinary share capital that does not fully satisfy the criteria shall be treated as preference shares capital and classified accordingly notwithstanding their description or designation.</w:t>
            </w:r>
          </w:p>
        </w:tc>
      </w:tr>
      <w:tr w:rsidR="001B1226" w:rsidRPr="00A4338B" w14:paraId="083A3752" w14:textId="77777777" w:rsidTr="00EA0D67">
        <w:tc>
          <w:tcPr>
            <w:tcW w:w="2136" w:type="dxa"/>
            <w:tcBorders>
              <w:top w:val="single" w:sz="2" w:space="0" w:color="auto"/>
              <w:left w:val="single" w:sz="2" w:space="0" w:color="auto"/>
              <w:bottom w:val="single" w:sz="2" w:space="0" w:color="auto"/>
              <w:right w:val="single" w:sz="2" w:space="0" w:color="auto"/>
            </w:tcBorders>
          </w:tcPr>
          <w:p w14:paraId="24313BD7" w14:textId="77777777" w:rsidR="001B1226" w:rsidRPr="00A4338B" w:rsidRDefault="001B1226" w:rsidP="00741A1A">
            <w:pPr>
              <w:pStyle w:val="NormalLeft"/>
              <w:rPr>
                <w:lang w:val="en-GB"/>
              </w:rPr>
            </w:pPr>
            <w:r w:rsidRPr="00A4338B">
              <w:rPr>
                <w:lang w:val="en-GB"/>
              </w:rPr>
              <w:t>R0010/C0020</w:t>
            </w:r>
          </w:p>
        </w:tc>
        <w:tc>
          <w:tcPr>
            <w:tcW w:w="2507" w:type="dxa"/>
            <w:tcBorders>
              <w:top w:val="single" w:sz="2" w:space="0" w:color="auto"/>
              <w:left w:val="single" w:sz="2" w:space="0" w:color="auto"/>
              <w:bottom w:val="single" w:sz="2" w:space="0" w:color="auto"/>
              <w:right w:val="single" w:sz="2" w:space="0" w:color="auto"/>
            </w:tcBorders>
          </w:tcPr>
          <w:p w14:paraId="0FD15FC1" w14:textId="77777777" w:rsidR="001B1226" w:rsidRPr="00A4338B" w:rsidRDefault="001B1226" w:rsidP="00741A1A">
            <w:pPr>
              <w:pStyle w:val="NormalLeft"/>
              <w:rPr>
                <w:lang w:val="en-GB"/>
              </w:rPr>
            </w:pPr>
            <w:r w:rsidRPr="00A4338B">
              <w:rPr>
                <w:lang w:val="en-GB"/>
              </w:rPr>
              <w:t>Ordinary share capital (gross of own shares) — tier 1 unrestricted</w:t>
            </w:r>
          </w:p>
        </w:tc>
        <w:tc>
          <w:tcPr>
            <w:tcW w:w="4643" w:type="dxa"/>
            <w:tcBorders>
              <w:top w:val="single" w:sz="2" w:space="0" w:color="auto"/>
              <w:left w:val="single" w:sz="2" w:space="0" w:color="auto"/>
              <w:bottom w:val="single" w:sz="2" w:space="0" w:color="auto"/>
              <w:right w:val="single" w:sz="2" w:space="0" w:color="auto"/>
            </w:tcBorders>
          </w:tcPr>
          <w:p w14:paraId="6E532EE0" w14:textId="77777777" w:rsidR="001B1226" w:rsidRPr="00A4338B" w:rsidRDefault="001B1226" w:rsidP="00741A1A">
            <w:pPr>
              <w:pStyle w:val="NormalLeft"/>
              <w:rPr>
                <w:lang w:val="en-GB"/>
              </w:rPr>
            </w:pPr>
            <w:r w:rsidRPr="00A4338B">
              <w:rPr>
                <w:lang w:val="en-GB"/>
              </w:rPr>
              <w:t>This is the amount of paid up ordinary share capital that meets unrestricted Tier 1– criteria.</w:t>
            </w:r>
          </w:p>
        </w:tc>
      </w:tr>
      <w:tr w:rsidR="001B1226" w:rsidRPr="00A4338B" w14:paraId="4F775BDC" w14:textId="77777777" w:rsidTr="00EA0D67">
        <w:tc>
          <w:tcPr>
            <w:tcW w:w="2136" w:type="dxa"/>
            <w:tcBorders>
              <w:top w:val="single" w:sz="2" w:space="0" w:color="auto"/>
              <w:left w:val="single" w:sz="2" w:space="0" w:color="auto"/>
              <w:bottom w:val="single" w:sz="2" w:space="0" w:color="auto"/>
              <w:right w:val="single" w:sz="2" w:space="0" w:color="auto"/>
            </w:tcBorders>
          </w:tcPr>
          <w:p w14:paraId="3C6906A7" w14:textId="77777777" w:rsidR="001B1226" w:rsidRPr="00A4338B" w:rsidRDefault="001B1226" w:rsidP="00741A1A">
            <w:pPr>
              <w:pStyle w:val="NormalLeft"/>
              <w:rPr>
                <w:lang w:val="en-GB"/>
              </w:rPr>
            </w:pPr>
            <w:r w:rsidRPr="00A4338B">
              <w:rPr>
                <w:lang w:val="en-GB"/>
              </w:rPr>
              <w:t>R0010/C0040</w:t>
            </w:r>
          </w:p>
        </w:tc>
        <w:tc>
          <w:tcPr>
            <w:tcW w:w="2507" w:type="dxa"/>
            <w:tcBorders>
              <w:top w:val="single" w:sz="2" w:space="0" w:color="auto"/>
              <w:left w:val="single" w:sz="2" w:space="0" w:color="auto"/>
              <w:bottom w:val="single" w:sz="2" w:space="0" w:color="auto"/>
              <w:right w:val="single" w:sz="2" w:space="0" w:color="auto"/>
            </w:tcBorders>
          </w:tcPr>
          <w:p w14:paraId="2431018C" w14:textId="77777777" w:rsidR="001B1226" w:rsidRPr="00A4338B" w:rsidRDefault="001B1226" w:rsidP="00741A1A">
            <w:pPr>
              <w:pStyle w:val="NormalLeft"/>
              <w:rPr>
                <w:lang w:val="en-GB"/>
              </w:rPr>
            </w:pPr>
            <w:r w:rsidRPr="00A4338B">
              <w:rPr>
                <w:lang w:val="en-GB"/>
              </w:rPr>
              <w:t>Ordinary share capital (gross of own shares) — tier 2</w:t>
            </w:r>
          </w:p>
        </w:tc>
        <w:tc>
          <w:tcPr>
            <w:tcW w:w="4643" w:type="dxa"/>
            <w:tcBorders>
              <w:top w:val="single" w:sz="2" w:space="0" w:color="auto"/>
              <w:left w:val="single" w:sz="2" w:space="0" w:color="auto"/>
              <w:bottom w:val="single" w:sz="2" w:space="0" w:color="auto"/>
              <w:right w:val="single" w:sz="2" w:space="0" w:color="auto"/>
            </w:tcBorders>
          </w:tcPr>
          <w:p w14:paraId="07151947" w14:textId="77777777" w:rsidR="001B1226" w:rsidRPr="00A4338B" w:rsidRDefault="001B1226" w:rsidP="00741A1A">
            <w:pPr>
              <w:pStyle w:val="NormalLeft"/>
              <w:rPr>
                <w:lang w:val="en-GB"/>
              </w:rPr>
            </w:pPr>
            <w:r w:rsidRPr="00A4338B">
              <w:rPr>
                <w:lang w:val="en-GB"/>
              </w:rPr>
              <w:t>This is the amount of called up ordinary share capital that meets the criteria for Tier 2.</w:t>
            </w:r>
          </w:p>
        </w:tc>
      </w:tr>
      <w:tr w:rsidR="001B1226" w:rsidRPr="00A4338B" w14:paraId="04EB3839" w14:textId="77777777" w:rsidTr="00EA0D67">
        <w:tc>
          <w:tcPr>
            <w:tcW w:w="2136" w:type="dxa"/>
            <w:tcBorders>
              <w:top w:val="single" w:sz="2" w:space="0" w:color="auto"/>
              <w:left w:val="single" w:sz="2" w:space="0" w:color="auto"/>
              <w:bottom w:val="single" w:sz="2" w:space="0" w:color="auto"/>
              <w:right w:val="single" w:sz="2" w:space="0" w:color="auto"/>
            </w:tcBorders>
          </w:tcPr>
          <w:p w14:paraId="310BE110" w14:textId="77777777" w:rsidR="001B1226" w:rsidRPr="00A4338B" w:rsidRDefault="001B1226" w:rsidP="00741A1A">
            <w:pPr>
              <w:pStyle w:val="NormalLeft"/>
              <w:rPr>
                <w:lang w:val="en-GB"/>
              </w:rPr>
            </w:pPr>
            <w:r w:rsidRPr="00A4338B">
              <w:rPr>
                <w:lang w:val="en-GB"/>
              </w:rPr>
              <w:t>R0020/C0010</w:t>
            </w:r>
          </w:p>
        </w:tc>
        <w:tc>
          <w:tcPr>
            <w:tcW w:w="2507" w:type="dxa"/>
            <w:tcBorders>
              <w:top w:val="single" w:sz="2" w:space="0" w:color="auto"/>
              <w:left w:val="single" w:sz="2" w:space="0" w:color="auto"/>
              <w:bottom w:val="single" w:sz="2" w:space="0" w:color="auto"/>
              <w:right w:val="single" w:sz="2" w:space="0" w:color="auto"/>
            </w:tcBorders>
          </w:tcPr>
          <w:p w14:paraId="2FC5E9FF" w14:textId="77777777" w:rsidR="001B1226" w:rsidRPr="00A4338B" w:rsidRDefault="001B1226" w:rsidP="00741A1A">
            <w:pPr>
              <w:pStyle w:val="NormalLeft"/>
              <w:rPr>
                <w:lang w:val="en-GB"/>
              </w:rPr>
            </w:pPr>
            <w:r w:rsidRPr="00A4338B">
              <w:rPr>
                <w:lang w:val="en-GB"/>
              </w:rPr>
              <w:t xml:space="preserve">Non–available called but not paid in ordinary share capital </w:t>
            </w:r>
            <w:ins w:id="46" w:author="Author">
              <w:r w:rsidR="00B632D6" w:rsidRPr="00A4338B">
                <w:rPr>
                  <w:lang w:val="en-GB"/>
                </w:rPr>
                <w:t xml:space="preserve">to be deducted </w:t>
              </w:r>
            </w:ins>
            <w:r w:rsidRPr="00A4338B">
              <w:rPr>
                <w:lang w:val="en-GB"/>
              </w:rPr>
              <w:t>at group level — total</w:t>
            </w:r>
          </w:p>
        </w:tc>
        <w:tc>
          <w:tcPr>
            <w:tcW w:w="4643" w:type="dxa"/>
            <w:tcBorders>
              <w:top w:val="single" w:sz="2" w:space="0" w:color="auto"/>
              <w:left w:val="single" w:sz="2" w:space="0" w:color="auto"/>
              <w:bottom w:val="single" w:sz="2" w:space="0" w:color="auto"/>
              <w:right w:val="single" w:sz="2" w:space="0" w:color="auto"/>
            </w:tcBorders>
          </w:tcPr>
          <w:p w14:paraId="56AEA48A" w14:textId="77777777" w:rsidR="001B1226" w:rsidRPr="00A4338B" w:rsidRDefault="001B1226" w:rsidP="00741A1A">
            <w:pPr>
              <w:pStyle w:val="NormalLeft"/>
              <w:rPr>
                <w:lang w:val="en-GB"/>
              </w:rPr>
            </w:pPr>
            <w:r w:rsidRPr="00A4338B">
              <w:rPr>
                <w:lang w:val="en-GB"/>
              </w:rPr>
              <w:t>This is the total amount of called but not paid in ordinary share capital which is deemed non–available as defined in Article 222(2)–(5) of the Directive 2009/138/EC</w:t>
            </w:r>
            <w:ins w:id="47" w:author="Author">
              <w:r w:rsidR="006542FE" w:rsidRPr="00A4338B">
                <w:rPr>
                  <w:lang w:val="en-GB"/>
                </w:rPr>
                <w:t>, to be deducted</w:t>
              </w:r>
              <w:r w:rsidR="00EB3A1D" w:rsidRPr="00A4338B">
                <w:rPr>
                  <w:lang w:val="en-GB"/>
                </w:rPr>
                <w:t xml:space="preserve"> as per Article 330 of the Delegated Regulation</w:t>
              </w:r>
            </w:ins>
            <w:r w:rsidRPr="00A4338B">
              <w:rPr>
                <w:lang w:val="en-GB"/>
              </w:rPr>
              <w:t>.</w:t>
            </w:r>
          </w:p>
        </w:tc>
      </w:tr>
      <w:tr w:rsidR="001B1226" w:rsidRPr="00A4338B" w14:paraId="53047E18" w14:textId="77777777" w:rsidTr="00EA0D67">
        <w:tc>
          <w:tcPr>
            <w:tcW w:w="2136" w:type="dxa"/>
            <w:tcBorders>
              <w:top w:val="single" w:sz="2" w:space="0" w:color="auto"/>
              <w:left w:val="single" w:sz="2" w:space="0" w:color="auto"/>
              <w:bottom w:val="single" w:sz="2" w:space="0" w:color="auto"/>
              <w:right w:val="single" w:sz="2" w:space="0" w:color="auto"/>
            </w:tcBorders>
          </w:tcPr>
          <w:p w14:paraId="4ED8A05F" w14:textId="77777777" w:rsidR="001B1226" w:rsidRPr="00A4338B" w:rsidRDefault="001B1226" w:rsidP="00741A1A">
            <w:pPr>
              <w:pStyle w:val="NormalLeft"/>
              <w:rPr>
                <w:lang w:val="en-GB"/>
              </w:rPr>
            </w:pPr>
            <w:r w:rsidRPr="00A4338B">
              <w:rPr>
                <w:lang w:val="en-GB"/>
              </w:rPr>
              <w:t>R0020/C0020</w:t>
            </w:r>
          </w:p>
        </w:tc>
        <w:tc>
          <w:tcPr>
            <w:tcW w:w="2507" w:type="dxa"/>
            <w:tcBorders>
              <w:top w:val="single" w:sz="2" w:space="0" w:color="auto"/>
              <w:left w:val="single" w:sz="2" w:space="0" w:color="auto"/>
              <w:bottom w:val="single" w:sz="2" w:space="0" w:color="auto"/>
              <w:right w:val="single" w:sz="2" w:space="0" w:color="auto"/>
            </w:tcBorders>
          </w:tcPr>
          <w:p w14:paraId="678D4928" w14:textId="77777777" w:rsidR="001B1226" w:rsidRPr="00A4338B" w:rsidRDefault="001B1226" w:rsidP="00741A1A">
            <w:pPr>
              <w:pStyle w:val="NormalLeft"/>
              <w:rPr>
                <w:lang w:val="en-GB"/>
              </w:rPr>
            </w:pPr>
            <w:r w:rsidRPr="00A4338B">
              <w:rPr>
                <w:lang w:val="en-GB"/>
              </w:rPr>
              <w:t xml:space="preserve">Non–available called but not paid in ordinary share capital </w:t>
            </w:r>
            <w:ins w:id="48" w:author="Author">
              <w:r w:rsidR="00B632D6" w:rsidRPr="00A4338B">
                <w:rPr>
                  <w:lang w:val="en-GB"/>
                </w:rPr>
                <w:t xml:space="preserve">to be deducted </w:t>
              </w:r>
            </w:ins>
            <w:r w:rsidRPr="00A4338B">
              <w:rPr>
                <w:lang w:val="en-GB"/>
              </w:rPr>
              <w:t>at group level — tier 1 unrestricted</w:t>
            </w:r>
          </w:p>
        </w:tc>
        <w:tc>
          <w:tcPr>
            <w:tcW w:w="4643" w:type="dxa"/>
            <w:tcBorders>
              <w:top w:val="single" w:sz="2" w:space="0" w:color="auto"/>
              <w:left w:val="single" w:sz="2" w:space="0" w:color="auto"/>
              <w:bottom w:val="single" w:sz="2" w:space="0" w:color="auto"/>
              <w:right w:val="single" w:sz="2" w:space="0" w:color="auto"/>
            </w:tcBorders>
          </w:tcPr>
          <w:p w14:paraId="323C6BE8" w14:textId="2AB90877" w:rsidR="001B1226" w:rsidRPr="00A4338B" w:rsidRDefault="001B1226" w:rsidP="00583907">
            <w:pPr>
              <w:pStyle w:val="NormalLeft"/>
              <w:rPr>
                <w:lang w:val="en-GB"/>
              </w:rPr>
            </w:pPr>
            <w:r w:rsidRPr="00A4338B">
              <w:rPr>
                <w:lang w:val="en-GB"/>
              </w:rPr>
              <w:t>This is the total amount of called but not paid in ordinary share capital which is deemed non–available as defined in Article 222(2)–(5) of the Directive 2009/138/EC that meets tier 1 unrestricted criteria</w:t>
            </w:r>
            <w:ins w:id="49" w:author="Author">
              <w:r w:rsidR="006542FE" w:rsidRPr="00A4338B">
                <w:rPr>
                  <w:lang w:val="en-GB"/>
                </w:rPr>
                <w:t xml:space="preserve"> and ha</w:t>
              </w:r>
              <w:del w:id="50" w:author="Author">
                <w:r w:rsidR="006542FE" w:rsidRPr="00A4338B" w:rsidDel="00583907">
                  <w:rPr>
                    <w:lang w:val="en-GB"/>
                  </w:rPr>
                  <w:delText>ve</w:delText>
                </w:r>
              </w:del>
              <w:r w:rsidR="003A2A4C" w:rsidRPr="00A4338B">
                <w:rPr>
                  <w:lang w:val="en-GB"/>
                </w:rPr>
                <w:t>s</w:t>
              </w:r>
              <w:r w:rsidR="006542FE" w:rsidRPr="00A4338B">
                <w:rPr>
                  <w:lang w:val="en-GB"/>
                </w:rPr>
                <w:t xml:space="preserve"> to be deducted</w:t>
              </w:r>
              <w:r w:rsidR="00EB3A1D" w:rsidRPr="00A4338B">
                <w:rPr>
                  <w:lang w:val="en-GB"/>
                </w:rPr>
                <w:t xml:space="preserve"> as per Article 330 of the Delegated Regulation</w:t>
              </w:r>
            </w:ins>
            <w:r w:rsidRPr="00A4338B">
              <w:rPr>
                <w:lang w:val="en-GB"/>
              </w:rPr>
              <w:t>.</w:t>
            </w:r>
          </w:p>
        </w:tc>
      </w:tr>
      <w:tr w:rsidR="001B1226" w:rsidRPr="00A4338B" w14:paraId="26E69D8C" w14:textId="77777777" w:rsidTr="00EA0D67">
        <w:tc>
          <w:tcPr>
            <w:tcW w:w="2136" w:type="dxa"/>
            <w:tcBorders>
              <w:top w:val="single" w:sz="2" w:space="0" w:color="auto"/>
              <w:left w:val="single" w:sz="2" w:space="0" w:color="auto"/>
              <w:bottom w:val="single" w:sz="2" w:space="0" w:color="auto"/>
              <w:right w:val="single" w:sz="2" w:space="0" w:color="auto"/>
            </w:tcBorders>
          </w:tcPr>
          <w:p w14:paraId="6E663E40" w14:textId="77777777" w:rsidR="001B1226" w:rsidRPr="00A4338B" w:rsidRDefault="001B1226" w:rsidP="00741A1A">
            <w:pPr>
              <w:pStyle w:val="NormalLeft"/>
              <w:rPr>
                <w:lang w:val="en-GB"/>
              </w:rPr>
            </w:pPr>
            <w:r w:rsidRPr="00A4338B">
              <w:rPr>
                <w:lang w:val="en-GB"/>
              </w:rPr>
              <w:t>R0020/C0040</w:t>
            </w:r>
          </w:p>
        </w:tc>
        <w:tc>
          <w:tcPr>
            <w:tcW w:w="2507" w:type="dxa"/>
            <w:tcBorders>
              <w:top w:val="single" w:sz="2" w:space="0" w:color="auto"/>
              <w:left w:val="single" w:sz="2" w:space="0" w:color="auto"/>
              <w:bottom w:val="single" w:sz="2" w:space="0" w:color="auto"/>
              <w:right w:val="single" w:sz="2" w:space="0" w:color="auto"/>
            </w:tcBorders>
          </w:tcPr>
          <w:p w14:paraId="636F0DCA" w14:textId="77777777" w:rsidR="001B1226" w:rsidRPr="00A4338B" w:rsidRDefault="001B1226" w:rsidP="00741A1A">
            <w:pPr>
              <w:pStyle w:val="NormalLeft"/>
              <w:rPr>
                <w:lang w:val="en-GB"/>
              </w:rPr>
            </w:pPr>
            <w:r w:rsidRPr="00A4338B">
              <w:rPr>
                <w:lang w:val="en-GB"/>
              </w:rPr>
              <w:t xml:space="preserve">Non–available called but not paid in ordinary share capital </w:t>
            </w:r>
            <w:ins w:id="51" w:author="Author">
              <w:r w:rsidR="00B632D6" w:rsidRPr="00A4338B">
                <w:rPr>
                  <w:lang w:val="en-GB"/>
                </w:rPr>
                <w:t xml:space="preserve">to be </w:t>
              </w:r>
              <w:r w:rsidR="00B632D6" w:rsidRPr="00A4338B">
                <w:rPr>
                  <w:lang w:val="en-GB"/>
                </w:rPr>
                <w:lastRenderedPageBreak/>
                <w:t xml:space="preserve">deducted </w:t>
              </w:r>
            </w:ins>
            <w:r w:rsidRPr="00A4338B">
              <w:rPr>
                <w:lang w:val="en-GB"/>
              </w:rPr>
              <w:t>at group level –tier 2</w:t>
            </w:r>
          </w:p>
        </w:tc>
        <w:tc>
          <w:tcPr>
            <w:tcW w:w="4643" w:type="dxa"/>
            <w:tcBorders>
              <w:top w:val="single" w:sz="2" w:space="0" w:color="auto"/>
              <w:left w:val="single" w:sz="2" w:space="0" w:color="auto"/>
              <w:bottom w:val="single" w:sz="2" w:space="0" w:color="auto"/>
              <w:right w:val="single" w:sz="2" w:space="0" w:color="auto"/>
            </w:tcBorders>
          </w:tcPr>
          <w:p w14:paraId="3670F7FE" w14:textId="77777777" w:rsidR="001B1226" w:rsidRPr="00A4338B" w:rsidRDefault="001B1226" w:rsidP="00741A1A">
            <w:pPr>
              <w:pStyle w:val="NormalLeft"/>
              <w:rPr>
                <w:lang w:val="en-GB"/>
              </w:rPr>
            </w:pPr>
            <w:r w:rsidRPr="00A4338B">
              <w:rPr>
                <w:lang w:val="en-GB"/>
              </w:rPr>
              <w:lastRenderedPageBreak/>
              <w:t xml:space="preserve">This is the amount of called but not paid in ordinary share capital which is deemed non–available as defined in Article 222(2)–(5) of the Directive 2009/138/EC which meets the </w:t>
            </w:r>
            <w:r w:rsidRPr="00A4338B">
              <w:rPr>
                <w:lang w:val="en-GB"/>
              </w:rPr>
              <w:lastRenderedPageBreak/>
              <w:t>criteria for Tier 2</w:t>
            </w:r>
            <w:ins w:id="52" w:author="Author">
              <w:r w:rsidR="006542FE" w:rsidRPr="00A4338B">
                <w:rPr>
                  <w:lang w:val="en-GB"/>
                </w:rPr>
                <w:t xml:space="preserve"> and ha</w:t>
              </w:r>
              <w:del w:id="53" w:author="Author">
                <w:r w:rsidR="006542FE" w:rsidRPr="00A4338B" w:rsidDel="003A2A4C">
                  <w:rPr>
                    <w:lang w:val="en-GB"/>
                  </w:rPr>
                  <w:delText>ve</w:delText>
                </w:r>
              </w:del>
              <w:r w:rsidR="003A2A4C" w:rsidRPr="00A4338B">
                <w:rPr>
                  <w:lang w:val="en-GB"/>
                </w:rPr>
                <w:t>s</w:t>
              </w:r>
              <w:r w:rsidR="006542FE" w:rsidRPr="00A4338B">
                <w:rPr>
                  <w:lang w:val="en-GB"/>
                </w:rPr>
                <w:t xml:space="preserve"> to be deducted</w:t>
              </w:r>
              <w:r w:rsidR="00EB3A1D" w:rsidRPr="00A4338B">
                <w:rPr>
                  <w:lang w:val="en-GB"/>
                </w:rPr>
                <w:t xml:space="preserve"> as per Article 330 of the Delegated Regulation</w:t>
              </w:r>
            </w:ins>
            <w:r w:rsidRPr="00A4338B">
              <w:rPr>
                <w:lang w:val="en-GB"/>
              </w:rPr>
              <w:t>.</w:t>
            </w:r>
          </w:p>
        </w:tc>
      </w:tr>
      <w:tr w:rsidR="001B1226" w:rsidRPr="00A4338B" w14:paraId="7BBACE1A" w14:textId="77777777" w:rsidTr="00EA0D67">
        <w:tc>
          <w:tcPr>
            <w:tcW w:w="2136" w:type="dxa"/>
            <w:tcBorders>
              <w:top w:val="single" w:sz="2" w:space="0" w:color="auto"/>
              <w:left w:val="single" w:sz="2" w:space="0" w:color="auto"/>
              <w:bottom w:val="single" w:sz="2" w:space="0" w:color="auto"/>
              <w:right w:val="single" w:sz="2" w:space="0" w:color="auto"/>
            </w:tcBorders>
          </w:tcPr>
          <w:p w14:paraId="7836C844" w14:textId="77777777" w:rsidR="001B1226" w:rsidRPr="00A4338B" w:rsidRDefault="001B1226" w:rsidP="00741A1A">
            <w:pPr>
              <w:pStyle w:val="NormalLeft"/>
              <w:rPr>
                <w:lang w:val="en-GB"/>
              </w:rPr>
            </w:pPr>
            <w:r w:rsidRPr="00A4338B">
              <w:rPr>
                <w:lang w:val="en-GB"/>
              </w:rPr>
              <w:lastRenderedPageBreak/>
              <w:t>R0030/C0010</w:t>
            </w:r>
          </w:p>
        </w:tc>
        <w:tc>
          <w:tcPr>
            <w:tcW w:w="2507" w:type="dxa"/>
            <w:tcBorders>
              <w:top w:val="single" w:sz="2" w:space="0" w:color="auto"/>
              <w:left w:val="single" w:sz="2" w:space="0" w:color="auto"/>
              <w:bottom w:val="single" w:sz="2" w:space="0" w:color="auto"/>
              <w:right w:val="single" w:sz="2" w:space="0" w:color="auto"/>
            </w:tcBorders>
          </w:tcPr>
          <w:p w14:paraId="68ADD2AF" w14:textId="77777777" w:rsidR="001B1226" w:rsidRPr="00A4338B" w:rsidRDefault="001B1226" w:rsidP="00741A1A">
            <w:pPr>
              <w:pStyle w:val="NormalLeft"/>
              <w:rPr>
                <w:lang w:val="en-GB"/>
              </w:rPr>
            </w:pPr>
            <w:r w:rsidRPr="00A4338B">
              <w:rPr>
                <w:lang w:val="en-GB"/>
              </w:rPr>
              <w:t>Share premium account related to ordinary share capital — total</w:t>
            </w:r>
          </w:p>
        </w:tc>
        <w:tc>
          <w:tcPr>
            <w:tcW w:w="4643" w:type="dxa"/>
            <w:tcBorders>
              <w:top w:val="single" w:sz="2" w:space="0" w:color="auto"/>
              <w:left w:val="single" w:sz="2" w:space="0" w:color="auto"/>
              <w:bottom w:val="single" w:sz="2" w:space="0" w:color="auto"/>
              <w:right w:val="single" w:sz="2" w:space="0" w:color="auto"/>
            </w:tcBorders>
          </w:tcPr>
          <w:p w14:paraId="6F7878AF" w14:textId="132C84F4" w:rsidR="001B1226" w:rsidRPr="00A4338B" w:rsidRDefault="001B1226" w:rsidP="007F08A5">
            <w:pPr>
              <w:pStyle w:val="NormalLeft"/>
              <w:rPr>
                <w:lang w:val="en-GB"/>
              </w:rPr>
            </w:pPr>
            <w:r w:rsidRPr="00A4338B">
              <w:rPr>
                <w:lang w:val="en-GB"/>
              </w:rPr>
              <w:t>The total share premium account related to ordinary share capital that fully satisfies the criteria for Tier 1 or Tier 2 items</w:t>
            </w:r>
            <w:ins w:id="54" w:author="Author">
              <w:r w:rsidR="00F84AB8" w:rsidRPr="00A4338B">
                <w:rPr>
                  <w:lang w:val="en-GB"/>
                </w:rPr>
                <w:t>.</w:t>
              </w:r>
              <w:r w:rsidR="006542FE" w:rsidRPr="00A4338B">
                <w:rPr>
                  <w:lang w:val="en-GB"/>
                </w:rPr>
                <w:t xml:space="preserve"> </w:t>
              </w:r>
              <w:del w:id="55" w:author="Author">
                <w:r w:rsidR="006542FE" w:rsidRPr="00A4338B" w:rsidDel="007F08A5">
                  <w:rPr>
                    <w:lang w:val="en-GB"/>
                  </w:rPr>
                  <w:delText>and have</w:delText>
                </w:r>
                <w:r w:rsidR="003A2A4C" w:rsidRPr="00A4338B" w:rsidDel="007F08A5">
                  <w:rPr>
                    <w:lang w:val="en-GB"/>
                  </w:rPr>
                  <w:delText>s</w:delText>
                </w:r>
                <w:r w:rsidR="006542FE" w:rsidRPr="00A4338B" w:rsidDel="007F08A5">
                  <w:rPr>
                    <w:lang w:val="en-GB"/>
                  </w:rPr>
                  <w:delText xml:space="preserve"> to be deducted</w:delText>
                </w:r>
                <w:r w:rsidR="00EB3A1D" w:rsidRPr="00A4338B" w:rsidDel="007F08A5">
                  <w:rPr>
                    <w:lang w:val="en-GB"/>
                  </w:rPr>
                  <w:delText xml:space="preserve"> as per Article 330 of the Delegated Regulation</w:delText>
                </w:r>
              </w:del>
            </w:ins>
            <w:del w:id="56" w:author="Author">
              <w:r w:rsidRPr="00A4338B" w:rsidDel="007F08A5">
                <w:rPr>
                  <w:lang w:val="en-GB"/>
                </w:rPr>
                <w:delText>.</w:delText>
              </w:r>
            </w:del>
          </w:p>
        </w:tc>
      </w:tr>
      <w:tr w:rsidR="001B1226" w:rsidRPr="00A4338B" w14:paraId="42B67461" w14:textId="77777777" w:rsidTr="00EA0D67">
        <w:tc>
          <w:tcPr>
            <w:tcW w:w="2136" w:type="dxa"/>
            <w:tcBorders>
              <w:top w:val="single" w:sz="2" w:space="0" w:color="auto"/>
              <w:left w:val="single" w:sz="2" w:space="0" w:color="auto"/>
              <w:bottom w:val="single" w:sz="2" w:space="0" w:color="auto"/>
              <w:right w:val="single" w:sz="2" w:space="0" w:color="auto"/>
            </w:tcBorders>
          </w:tcPr>
          <w:p w14:paraId="4881B774" w14:textId="77777777" w:rsidR="001B1226" w:rsidRPr="00A4338B" w:rsidRDefault="001B1226" w:rsidP="00741A1A">
            <w:pPr>
              <w:pStyle w:val="NormalLeft"/>
              <w:rPr>
                <w:lang w:val="en-GB"/>
              </w:rPr>
            </w:pPr>
            <w:r w:rsidRPr="00A4338B">
              <w:rPr>
                <w:lang w:val="en-GB"/>
              </w:rPr>
              <w:t>R0030/C0020</w:t>
            </w:r>
          </w:p>
        </w:tc>
        <w:tc>
          <w:tcPr>
            <w:tcW w:w="2507" w:type="dxa"/>
            <w:tcBorders>
              <w:top w:val="single" w:sz="2" w:space="0" w:color="auto"/>
              <w:left w:val="single" w:sz="2" w:space="0" w:color="auto"/>
              <w:bottom w:val="single" w:sz="2" w:space="0" w:color="auto"/>
              <w:right w:val="single" w:sz="2" w:space="0" w:color="auto"/>
            </w:tcBorders>
          </w:tcPr>
          <w:p w14:paraId="3367A84B" w14:textId="77777777" w:rsidR="001B1226" w:rsidRPr="00A4338B" w:rsidRDefault="001B1226" w:rsidP="00741A1A">
            <w:pPr>
              <w:pStyle w:val="NormalLeft"/>
              <w:rPr>
                <w:lang w:val="en-GB"/>
              </w:rPr>
            </w:pPr>
            <w:r w:rsidRPr="00A4338B">
              <w:rPr>
                <w:lang w:val="en-GB"/>
              </w:rPr>
              <w:t>Share premium account related to ordinary share capital — tier 1 unrestricted</w:t>
            </w:r>
          </w:p>
        </w:tc>
        <w:tc>
          <w:tcPr>
            <w:tcW w:w="4643" w:type="dxa"/>
            <w:tcBorders>
              <w:top w:val="single" w:sz="2" w:space="0" w:color="auto"/>
              <w:left w:val="single" w:sz="2" w:space="0" w:color="auto"/>
              <w:bottom w:val="single" w:sz="2" w:space="0" w:color="auto"/>
              <w:right w:val="single" w:sz="2" w:space="0" w:color="auto"/>
            </w:tcBorders>
          </w:tcPr>
          <w:p w14:paraId="2AB02634" w14:textId="77777777" w:rsidR="001B1226" w:rsidRPr="00A4338B" w:rsidRDefault="001B1226" w:rsidP="00741A1A">
            <w:pPr>
              <w:pStyle w:val="NormalLeft"/>
              <w:rPr>
                <w:lang w:val="en-GB"/>
              </w:rPr>
            </w:pPr>
            <w:r w:rsidRPr="00A4338B">
              <w:rPr>
                <w:lang w:val="en-GB"/>
              </w:rPr>
              <w:t>This is the amount of the share premium account related to ordinary shares that meets the criteria for Tier 1 unrestricted because it relates to ordinary share capital treated as unrestricted Tier 1.</w:t>
            </w:r>
          </w:p>
        </w:tc>
      </w:tr>
      <w:tr w:rsidR="001B1226" w:rsidRPr="00A4338B" w14:paraId="4E26985B" w14:textId="77777777" w:rsidTr="00EA0D67">
        <w:tc>
          <w:tcPr>
            <w:tcW w:w="2136" w:type="dxa"/>
            <w:tcBorders>
              <w:top w:val="single" w:sz="2" w:space="0" w:color="auto"/>
              <w:left w:val="single" w:sz="2" w:space="0" w:color="auto"/>
              <w:bottom w:val="single" w:sz="2" w:space="0" w:color="auto"/>
              <w:right w:val="single" w:sz="2" w:space="0" w:color="auto"/>
            </w:tcBorders>
          </w:tcPr>
          <w:p w14:paraId="6C9B7EC2" w14:textId="77777777" w:rsidR="001B1226" w:rsidRPr="00A4338B" w:rsidRDefault="001B1226" w:rsidP="00741A1A">
            <w:pPr>
              <w:pStyle w:val="NormalLeft"/>
              <w:rPr>
                <w:lang w:val="en-GB"/>
              </w:rPr>
            </w:pPr>
            <w:r w:rsidRPr="00A4338B">
              <w:rPr>
                <w:lang w:val="en-GB"/>
              </w:rPr>
              <w:t>R0030/C0040</w:t>
            </w:r>
          </w:p>
        </w:tc>
        <w:tc>
          <w:tcPr>
            <w:tcW w:w="2507" w:type="dxa"/>
            <w:tcBorders>
              <w:top w:val="single" w:sz="2" w:space="0" w:color="auto"/>
              <w:left w:val="single" w:sz="2" w:space="0" w:color="auto"/>
              <w:bottom w:val="single" w:sz="2" w:space="0" w:color="auto"/>
              <w:right w:val="single" w:sz="2" w:space="0" w:color="auto"/>
            </w:tcBorders>
          </w:tcPr>
          <w:p w14:paraId="245ACA4B" w14:textId="77777777" w:rsidR="001B1226" w:rsidRPr="00A4338B" w:rsidRDefault="001B1226" w:rsidP="00741A1A">
            <w:pPr>
              <w:pStyle w:val="NormalLeft"/>
              <w:rPr>
                <w:lang w:val="en-GB"/>
              </w:rPr>
            </w:pPr>
            <w:r w:rsidRPr="00A4338B">
              <w:rPr>
                <w:lang w:val="en-GB"/>
              </w:rPr>
              <w:t>Share premium account related to ordinary share capital — tier 2</w:t>
            </w:r>
          </w:p>
        </w:tc>
        <w:tc>
          <w:tcPr>
            <w:tcW w:w="4643" w:type="dxa"/>
            <w:tcBorders>
              <w:top w:val="single" w:sz="2" w:space="0" w:color="auto"/>
              <w:left w:val="single" w:sz="2" w:space="0" w:color="auto"/>
              <w:bottom w:val="single" w:sz="2" w:space="0" w:color="auto"/>
              <w:right w:val="single" w:sz="2" w:space="0" w:color="auto"/>
            </w:tcBorders>
          </w:tcPr>
          <w:p w14:paraId="4A0F75CA" w14:textId="77777777" w:rsidR="001B1226" w:rsidRPr="00A4338B" w:rsidRDefault="001B1226" w:rsidP="00741A1A">
            <w:pPr>
              <w:pStyle w:val="NormalLeft"/>
              <w:rPr>
                <w:lang w:val="en-GB"/>
              </w:rPr>
            </w:pPr>
            <w:r w:rsidRPr="00A4338B">
              <w:rPr>
                <w:lang w:val="en-GB"/>
              </w:rPr>
              <w:t>This is the amount of the share premium account related to ordinary shares that meets the criteria for Tier 2 because it relates to ordinary share capital treated as Tier 2.</w:t>
            </w:r>
          </w:p>
        </w:tc>
      </w:tr>
      <w:tr w:rsidR="001B1226" w:rsidRPr="00A4338B" w14:paraId="3BFBB67D" w14:textId="77777777" w:rsidTr="00EA0D67">
        <w:tc>
          <w:tcPr>
            <w:tcW w:w="2136" w:type="dxa"/>
            <w:tcBorders>
              <w:top w:val="single" w:sz="2" w:space="0" w:color="auto"/>
              <w:left w:val="single" w:sz="2" w:space="0" w:color="auto"/>
              <w:bottom w:val="single" w:sz="2" w:space="0" w:color="auto"/>
              <w:right w:val="single" w:sz="2" w:space="0" w:color="auto"/>
            </w:tcBorders>
          </w:tcPr>
          <w:p w14:paraId="39AFA9F5" w14:textId="77777777" w:rsidR="001B1226" w:rsidRPr="00A4338B" w:rsidRDefault="001B1226" w:rsidP="00741A1A">
            <w:pPr>
              <w:pStyle w:val="NormalLeft"/>
              <w:rPr>
                <w:lang w:val="en-GB"/>
              </w:rPr>
            </w:pPr>
            <w:r w:rsidRPr="00A4338B">
              <w:rPr>
                <w:lang w:val="en-GB"/>
              </w:rPr>
              <w:t>R0040/C0010</w:t>
            </w:r>
          </w:p>
        </w:tc>
        <w:tc>
          <w:tcPr>
            <w:tcW w:w="2507" w:type="dxa"/>
            <w:tcBorders>
              <w:top w:val="single" w:sz="2" w:space="0" w:color="auto"/>
              <w:left w:val="single" w:sz="2" w:space="0" w:color="auto"/>
              <w:bottom w:val="single" w:sz="2" w:space="0" w:color="auto"/>
              <w:right w:val="single" w:sz="2" w:space="0" w:color="auto"/>
            </w:tcBorders>
          </w:tcPr>
          <w:p w14:paraId="2318001C" w14:textId="77777777" w:rsidR="001B1226" w:rsidRPr="00A4338B" w:rsidRDefault="001B1226" w:rsidP="00741A1A">
            <w:pPr>
              <w:pStyle w:val="NormalLeft"/>
              <w:rPr>
                <w:lang w:val="en-GB"/>
              </w:rPr>
            </w:pPr>
            <w:r w:rsidRPr="00A4338B">
              <w:rPr>
                <w:lang w:val="en-GB"/>
              </w:rPr>
              <w:t>Initial funds, members' contributions or the equivalent basic own fund item for mutual and mutual–type undertakings — total</w:t>
            </w:r>
          </w:p>
        </w:tc>
        <w:tc>
          <w:tcPr>
            <w:tcW w:w="4643" w:type="dxa"/>
            <w:tcBorders>
              <w:top w:val="single" w:sz="2" w:space="0" w:color="auto"/>
              <w:left w:val="single" w:sz="2" w:space="0" w:color="auto"/>
              <w:bottom w:val="single" w:sz="2" w:space="0" w:color="auto"/>
              <w:right w:val="single" w:sz="2" w:space="0" w:color="auto"/>
            </w:tcBorders>
          </w:tcPr>
          <w:p w14:paraId="6AC8FF6C" w14:textId="77777777" w:rsidR="001B1226" w:rsidRPr="00A4338B" w:rsidRDefault="001B1226" w:rsidP="00741A1A">
            <w:pPr>
              <w:pStyle w:val="NormalLeft"/>
              <w:rPr>
                <w:lang w:val="en-GB"/>
              </w:rPr>
            </w:pPr>
            <w:r w:rsidRPr="00A4338B">
              <w:rPr>
                <w:lang w:val="en-GB"/>
              </w:rPr>
              <w:t>The initial funds, members' contributions or the equivalent basic own fund item for mutual and mutual–type undertakings that fully satisfies the criteria for Tier 1 or Tier 2 items.</w:t>
            </w:r>
          </w:p>
        </w:tc>
      </w:tr>
      <w:tr w:rsidR="001B1226" w:rsidRPr="00A4338B" w14:paraId="4ED4FFE8" w14:textId="77777777" w:rsidTr="00EA0D67">
        <w:tc>
          <w:tcPr>
            <w:tcW w:w="2136" w:type="dxa"/>
            <w:tcBorders>
              <w:top w:val="single" w:sz="2" w:space="0" w:color="auto"/>
              <w:left w:val="single" w:sz="2" w:space="0" w:color="auto"/>
              <w:bottom w:val="single" w:sz="2" w:space="0" w:color="auto"/>
              <w:right w:val="single" w:sz="2" w:space="0" w:color="auto"/>
            </w:tcBorders>
          </w:tcPr>
          <w:p w14:paraId="4294B4BF" w14:textId="77777777" w:rsidR="001B1226" w:rsidRPr="00A4338B" w:rsidRDefault="001B1226" w:rsidP="00741A1A">
            <w:pPr>
              <w:pStyle w:val="NormalLeft"/>
              <w:rPr>
                <w:lang w:val="en-GB"/>
              </w:rPr>
            </w:pPr>
            <w:r w:rsidRPr="00A4338B">
              <w:rPr>
                <w:lang w:val="en-GB"/>
              </w:rPr>
              <w:t>R0040/C0020</w:t>
            </w:r>
          </w:p>
        </w:tc>
        <w:tc>
          <w:tcPr>
            <w:tcW w:w="2507" w:type="dxa"/>
            <w:tcBorders>
              <w:top w:val="single" w:sz="2" w:space="0" w:color="auto"/>
              <w:left w:val="single" w:sz="2" w:space="0" w:color="auto"/>
              <w:bottom w:val="single" w:sz="2" w:space="0" w:color="auto"/>
              <w:right w:val="single" w:sz="2" w:space="0" w:color="auto"/>
            </w:tcBorders>
          </w:tcPr>
          <w:p w14:paraId="5DE6ED55" w14:textId="77777777" w:rsidR="001B1226" w:rsidRPr="00A4338B" w:rsidRDefault="001B1226" w:rsidP="00741A1A">
            <w:pPr>
              <w:pStyle w:val="NormalLeft"/>
              <w:rPr>
                <w:lang w:val="en-GB"/>
              </w:rPr>
            </w:pPr>
            <w:r w:rsidRPr="00A4338B">
              <w:rPr>
                <w:lang w:val="en-GB"/>
              </w:rPr>
              <w:t>Initial funds, members' contributions or the equivalent basic own fund item for mutual and mutual–type undertakings — tier 1 unrestricted</w:t>
            </w:r>
          </w:p>
        </w:tc>
        <w:tc>
          <w:tcPr>
            <w:tcW w:w="4643" w:type="dxa"/>
            <w:tcBorders>
              <w:top w:val="single" w:sz="2" w:space="0" w:color="auto"/>
              <w:left w:val="single" w:sz="2" w:space="0" w:color="auto"/>
              <w:bottom w:val="single" w:sz="2" w:space="0" w:color="auto"/>
              <w:right w:val="single" w:sz="2" w:space="0" w:color="auto"/>
            </w:tcBorders>
          </w:tcPr>
          <w:p w14:paraId="7F2BCFEF" w14:textId="77777777" w:rsidR="001B1226" w:rsidRPr="00A4338B" w:rsidRDefault="001B1226" w:rsidP="00741A1A">
            <w:pPr>
              <w:pStyle w:val="NormalLeft"/>
              <w:rPr>
                <w:lang w:val="en-GB"/>
              </w:rPr>
            </w:pPr>
            <w:r w:rsidRPr="00A4338B">
              <w:rPr>
                <w:lang w:val="en-GB"/>
              </w:rPr>
              <w:t>This is the amount of the initial funds, members' contributions or the equivalent basic own fund item for mutual and mutual–type undertakings that meets the criteria for Tier 1 unrestricted.</w:t>
            </w:r>
          </w:p>
        </w:tc>
      </w:tr>
      <w:tr w:rsidR="001B1226" w:rsidRPr="00A4338B" w14:paraId="70AD2431" w14:textId="77777777" w:rsidTr="00EA0D67">
        <w:tc>
          <w:tcPr>
            <w:tcW w:w="2136" w:type="dxa"/>
            <w:tcBorders>
              <w:top w:val="single" w:sz="2" w:space="0" w:color="auto"/>
              <w:left w:val="single" w:sz="2" w:space="0" w:color="auto"/>
              <w:bottom w:val="single" w:sz="2" w:space="0" w:color="auto"/>
              <w:right w:val="single" w:sz="2" w:space="0" w:color="auto"/>
            </w:tcBorders>
          </w:tcPr>
          <w:p w14:paraId="5C6A3954" w14:textId="77777777" w:rsidR="001B1226" w:rsidRPr="00A4338B" w:rsidRDefault="001B1226" w:rsidP="00741A1A">
            <w:pPr>
              <w:pStyle w:val="NormalLeft"/>
              <w:rPr>
                <w:lang w:val="en-GB"/>
              </w:rPr>
            </w:pPr>
            <w:r w:rsidRPr="00A4338B">
              <w:rPr>
                <w:lang w:val="en-GB"/>
              </w:rPr>
              <w:t>R0040/C0040</w:t>
            </w:r>
          </w:p>
        </w:tc>
        <w:tc>
          <w:tcPr>
            <w:tcW w:w="2507" w:type="dxa"/>
            <w:tcBorders>
              <w:top w:val="single" w:sz="2" w:space="0" w:color="auto"/>
              <w:left w:val="single" w:sz="2" w:space="0" w:color="auto"/>
              <w:bottom w:val="single" w:sz="2" w:space="0" w:color="auto"/>
              <w:right w:val="single" w:sz="2" w:space="0" w:color="auto"/>
            </w:tcBorders>
          </w:tcPr>
          <w:p w14:paraId="72262161" w14:textId="77777777" w:rsidR="001B1226" w:rsidRPr="00A4338B" w:rsidRDefault="001B1226" w:rsidP="00741A1A">
            <w:pPr>
              <w:pStyle w:val="NormalLeft"/>
              <w:rPr>
                <w:lang w:val="en-GB"/>
              </w:rPr>
            </w:pPr>
            <w:r w:rsidRPr="00A4338B">
              <w:rPr>
                <w:lang w:val="en-GB"/>
              </w:rPr>
              <w:t>Initial funds, members' contributions or the equivalent basic own fund item for mutual and mutual–type undertakings — tier 2</w:t>
            </w:r>
          </w:p>
        </w:tc>
        <w:tc>
          <w:tcPr>
            <w:tcW w:w="4643" w:type="dxa"/>
            <w:tcBorders>
              <w:top w:val="single" w:sz="2" w:space="0" w:color="auto"/>
              <w:left w:val="single" w:sz="2" w:space="0" w:color="auto"/>
              <w:bottom w:val="single" w:sz="2" w:space="0" w:color="auto"/>
              <w:right w:val="single" w:sz="2" w:space="0" w:color="auto"/>
            </w:tcBorders>
          </w:tcPr>
          <w:p w14:paraId="3BDB8C96" w14:textId="77777777" w:rsidR="001B1226" w:rsidRPr="00A4338B" w:rsidRDefault="001B1226" w:rsidP="00741A1A">
            <w:pPr>
              <w:pStyle w:val="NormalLeft"/>
              <w:rPr>
                <w:lang w:val="en-GB"/>
              </w:rPr>
            </w:pPr>
            <w:r w:rsidRPr="00A4338B">
              <w:rPr>
                <w:lang w:val="en-GB"/>
              </w:rPr>
              <w:t>This is the amount of the initial funds, members' contributions or the equivalent basic own fund item for mutual and mutual–type undertakings that meets Tier 2 criteria.</w:t>
            </w:r>
          </w:p>
        </w:tc>
      </w:tr>
      <w:tr w:rsidR="001B1226" w:rsidRPr="00A4338B" w14:paraId="4782AD51" w14:textId="77777777" w:rsidTr="00EA0D67">
        <w:tc>
          <w:tcPr>
            <w:tcW w:w="2136" w:type="dxa"/>
            <w:tcBorders>
              <w:top w:val="single" w:sz="2" w:space="0" w:color="auto"/>
              <w:left w:val="single" w:sz="2" w:space="0" w:color="auto"/>
              <w:bottom w:val="single" w:sz="2" w:space="0" w:color="auto"/>
              <w:right w:val="single" w:sz="2" w:space="0" w:color="auto"/>
            </w:tcBorders>
          </w:tcPr>
          <w:p w14:paraId="3D525381" w14:textId="77777777" w:rsidR="001B1226" w:rsidRPr="00A4338B" w:rsidRDefault="001B1226" w:rsidP="00741A1A">
            <w:pPr>
              <w:pStyle w:val="NormalLeft"/>
              <w:rPr>
                <w:lang w:val="en-GB"/>
              </w:rPr>
            </w:pPr>
            <w:r w:rsidRPr="00A4338B">
              <w:rPr>
                <w:lang w:val="en-GB"/>
              </w:rPr>
              <w:t>R0050/C0010</w:t>
            </w:r>
          </w:p>
        </w:tc>
        <w:tc>
          <w:tcPr>
            <w:tcW w:w="2507" w:type="dxa"/>
            <w:tcBorders>
              <w:top w:val="single" w:sz="2" w:space="0" w:color="auto"/>
              <w:left w:val="single" w:sz="2" w:space="0" w:color="auto"/>
              <w:bottom w:val="single" w:sz="2" w:space="0" w:color="auto"/>
              <w:right w:val="single" w:sz="2" w:space="0" w:color="auto"/>
            </w:tcBorders>
          </w:tcPr>
          <w:p w14:paraId="1A5A3E54" w14:textId="77777777" w:rsidR="001B1226" w:rsidRPr="00A4338B" w:rsidRDefault="001B1226" w:rsidP="00741A1A">
            <w:pPr>
              <w:pStyle w:val="NormalLeft"/>
              <w:rPr>
                <w:lang w:val="en-GB"/>
              </w:rPr>
            </w:pPr>
            <w:r w:rsidRPr="00A4338B">
              <w:rPr>
                <w:lang w:val="en-GB"/>
              </w:rPr>
              <w:t>Subordinated mutual member accounts — total</w:t>
            </w:r>
          </w:p>
        </w:tc>
        <w:tc>
          <w:tcPr>
            <w:tcW w:w="4643" w:type="dxa"/>
            <w:tcBorders>
              <w:top w:val="single" w:sz="2" w:space="0" w:color="auto"/>
              <w:left w:val="single" w:sz="2" w:space="0" w:color="auto"/>
              <w:bottom w:val="single" w:sz="2" w:space="0" w:color="auto"/>
              <w:right w:val="single" w:sz="2" w:space="0" w:color="auto"/>
            </w:tcBorders>
          </w:tcPr>
          <w:p w14:paraId="1315D46A" w14:textId="77777777" w:rsidR="001B1226" w:rsidRPr="00A4338B" w:rsidRDefault="001B1226" w:rsidP="00741A1A">
            <w:pPr>
              <w:pStyle w:val="NormalLeft"/>
              <w:rPr>
                <w:lang w:val="en-GB"/>
              </w:rPr>
            </w:pPr>
            <w:r w:rsidRPr="00A4338B">
              <w:rPr>
                <w:lang w:val="en-GB"/>
              </w:rPr>
              <w:t>This is the total amount of subordinated mutual member accounts that fully satisfy the criteria for Tier 1 restricted, Tier 2 or Tier 3 items.</w:t>
            </w:r>
          </w:p>
        </w:tc>
      </w:tr>
      <w:tr w:rsidR="001B1226" w:rsidRPr="00A4338B" w14:paraId="19845682" w14:textId="77777777" w:rsidTr="00EA0D67">
        <w:tc>
          <w:tcPr>
            <w:tcW w:w="2136" w:type="dxa"/>
            <w:tcBorders>
              <w:top w:val="single" w:sz="2" w:space="0" w:color="auto"/>
              <w:left w:val="single" w:sz="2" w:space="0" w:color="auto"/>
              <w:bottom w:val="single" w:sz="2" w:space="0" w:color="auto"/>
              <w:right w:val="single" w:sz="2" w:space="0" w:color="auto"/>
            </w:tcBorders>
          </w:tcPr>
          <w:p w14:paraId="7B3FC8D9" w14:textId="77777777" w:rsidR="001B1226" w:rsidRPr="00A4338B" w:rsidRDefault="001B1226" w:rsidP="00741A1A">
            <w:pPr>
              <w:pStyle w:val="NormalLeft"/>
              <w:rPr>
                <w:lang w:val="en-GB"/>
              </w:rPr>
            </w:pPr>
            <w:r w:rsidRPr="00A4338B">
              <w:rPr>
                <w:lang w:val="en-GB"/>
              </w:rPr>
              <w:lastRenderedPageBreak/>
              <w:t>R0050/C0030</w:t>
            </w:r>
          </w:p>
        </w:tc>
        <w:tc>
          <w:tcPr>
            <w:tcW w:w="2507" w:type="dxa"/>
            <w:tcBorders>
              <w:top w:val="single" w:sz="2" w:space="0" w:color="auto"/>
              <w:left w:val="single" w:sz="2" w:space="0" w:color="auto"/>
              <w:bottom w:val="single" w:sz="2" w:space="0" w:color="auto"/>
              <w:right w:val="single" w:sz="2" w:space="0" w:color="auto"/>
            </w:tcBorders>
          </w:tcPr>
          <w:p w14:paraId="59093786" w14:textId="77777777" w:rsidR="001B1226" w:rsidRPr="00A4338B" w:rsidRDefault="001B1226" w:rsidP="00741A1A">
            <w:pPr>
              <w:pStyle w:val="NormalLeft"/>
              <w:rPr>
                <w:lang w:val="en-GB"/>
              </w:rPr>
            </w:pPr>
            <w:r w:rsidRPr="00A4338B">
              <w:rPr>
                <w:lang w:val="en-GB"/>
              </w:rPr>
              <w:t>Subordinated mutual member accounts — tier 1 restricted</w:t>
            </w:r>
          </w:p>
        </w:tc>
        <w:tc>
          <w:tcPr>
            <w:tcW w:w="4643" w:type="dxa"/>
            <w:tcBorders>
              <w:top w:val="single" w:sz="2" w:space="0" w:color="auto"/>
              <w:left w:val="single" w:sz="2" w:space="0" w:color="auto"/>
              <w:bottom w:val="single" w:sz="2" w:space="0" w:color="auto"/>
              <w:right w:val="single" w:sz="2" w:space="0" w:color="auto"/>
            </w:tcBorders>
          </w:tcPr>
          <w:p w14:paraId="51A3F1E9" w14:textId="77777777" w:rsidR="001B1226" w:rsidRPr="00A4338B" w:rsidRDefault="001B1226" w:rsidP="00741A1A">
            <w:pPr>
              <w:pStyle w:val="NormalLeft"/>
              <w:rPr>
                <w:lang w:val="en-GB"/>
              </w:rPr>
            </w:pPr>
            <w:r w:rsidRPr="00A4338B">
              <w:rPr>
                <w:lang w:val="en-GB"/>
              </w:rPr>
              <w:t>This is the amount of subordinated mutual member accounts that meet the criteria for Tier 1 restricted.</w:t>
            </w:r>
          </w:p>
        </w:tc>
      </w:tr>
      <w:tr w:rsidR="001B1226" w:rsidRPr="00A4338B" w14:paraId="7BBC16A7" w14:textId="77777777" w:rsidTr="00EA0D67">
        <w:tc>
          <w:tcPr>
            <w:tcW w:w="2136" w:type="dxa"/>
            <w:tcBorders>
              <w:top w:val="single" w:sz="2" w:space="0" w:color="auto"/>
              <w:left w:val="single" w:sz="2" w:space="0" w:color="auto"/>
              <w:bottom w:val="single" w:sz="2" w:space="0" w:color="auto"/>
              <w:right w:val="single" w:sz="2" w:space="0" w:color="auto"/>
            </w:tcBorders>
          </w:tcPr>
          <w:p w14:paraId="04F76B0F" w14:textId="77777777" w:rsidR="001B1226" w:rsidRPr="00A4338B" w:rsidRDefault="001B1226" w:rsidP="00741A1A">
            <w:pPr>
              <w:pStyle w:val="NormalLeft"/>
              <w:rPr>
                <w:lang w:val="en-GB"/>
              </w:rPr>
            </w:pPr>
            <w:r w:rsidRPr="00A4338B">
              <w:rPr>
                <w:lang w:val="en-GB"/>
              </w:rPr>
              <w:t>R0050/C0040</w:t>
            </w:r>
          </w:p>
        </w:tc>
        <w:tc>
          <w:tcPr>
            <w:tcW w:w="2507" w:type="dxa"/>
            <w:tcBorders>
              <w:top w:val="single" w:sz="2" w:space="0" w:color="auto"/>
              <w:left w:val="single" w:sz="2" w:space="0" w:color="auto"/>
              <w:bottom w:val="single" w:sz="2" w:space="0" w:color="auto"/>
              <w:right w:val="single" w:sz="2" w:space="0" w:color="auto"/>
            </w:tcBorders>
          </w:tcPr>
          <w:p w14:paraId="22D2C9E9" w14:textId="77777777" w:rsidR="001B1226" w:rsidRPr="00A4338B" w:rsidRDefault="001B1226" w:rsidP="00741A1A">
            <w:pPr>
              <w:pStyle w:val="NormalLeft"/>
              <w:rPr>
                <w:lang w:val="en-GB"/>
              </w:rPr>
            </w:pPr>
            <w:r w:rsidRPr="00A4338B">
              <w:rPr>
                <w:lang w:val="en-GB"/>
              </w:rPr>
              <w:t>Subordinated mutual member accounts — tier 2</w:t>
            </w:r>
          </w:p>
        </w:tc>
        <w:tc>
          <w:tcPr>
            <w:tcW w:w="4643" w:type="dxa"/>
            <w:tcBorders>
              <w:top w:val="single" w:sz="2" w:space="0" w:color="auto"/>
              <w:left w:val="single" w:sz="2" w:space="0" w:color="auto"/>
              <w:bottom w:val="single" w:sz="2" w:space="0" w:color="auto"/>
              <w:right w:val="single" w:sz="2" w:space="0" w:color="auto"/>
            </w:tcBorders>
          </w:tcPr>
          <w:p w14:paraId="0B98B09C" w14:textId="77777777" w:rsidR="001B1226" w:rsidRPr="00A4338B" w:rsidRDefault="001B1226" w:rsidP="00741A1A">
            <w:pPr>
              <w:pStyle w:val="NormalLeft"/>
              <w:rPr>
                <w:lang w:val="en-GB"/>
              </w:rPr>
            </w:pPr>
            <w:r w:rsidRPr="00A4338B">
              <w:rPr>
                <w:lang w:val="en-GB"/>
              </w:rPr>
              <w:t>This is the amount of subordinated mutual member accounts that meet the criteria for Tier 2.</w:t>
            </w:r>
          </w:p>
        </w:tc>
      </w:tr>
      <w:tr w:rsidR="001B1226" w:rsidRPr="00A4338B" w14:paraId="45B811A0" w14:textId="77777777" w:rsidTr="00EA0D67">
        <w:tc>
          <w:tcPr>
            <w:tcW w:w="2136" w:type="dxa"/>
            <w:tcBorders>
              <w:top w:val="single" w:sz="2" w:space="0" w:color="auto"/>
              <w:left w:val="single" w:sz="2" w:space="0" w:color="auto"/>
              <w:bottom w:val="single" w:sz="2" w:space="0" w:color="auto"/>
              <w:right w:val="single" w:sz="2" w:space="0" w:color="auto"/>
            </w:tcBorders>
          </w:tcPr>
          <w:p w14:paraId="79BDF788" w14:textId="77777777" w:rsidR="001B1226" w:rsidRPr="00A4338B" w:rsidRDefault="001B1226" w:rsidP="00741A1A">
            <w:pPr>
              <w:pStyle w:val="NormalLeft"/>
              <w:rPr>
                <w:lang w:val="en-GB"/>
              </w:rPr>
            </w:pPr>
            <w:r w:rsidRPr="00A4338B">
              <w:rPr>
                <w:lang w:val="en-GB"/>
              </w:rPr>
              <w:t>R0050/C0050</w:t>
            </w:r>
          </w:p>
        </w:tc>
        <w:tc>
          <w:tcPr>
            <w:tcW w:w="2507" w:type="dxa"/>
            <w:tcBorders>
              <w:top w:val="single" w:sz="2" w:space="0" w:color="auto"/>
              <w:left w:val="single" w:sz="2" w:space="0" w:color="auto"/>
              <w:bottom w:val="single" w:sz="2" w:space="0" w:color="auto"/>
              <w:right w:val="single" w:sz="2" w:space="0" w:color="auto"/>
            </w:tcBorders>
          </w:tcPr>
          <w:p w14:paraId="07CE07C8" w14:textId="77777777" w:rsidR="001B1226" w:rsidRPr="00A4338B" w:rsidRDefault="001B1226" w:rsidP="00741A1A">
            <w:pPr>
              <w:pStyle w:val="NormalLeft"/>
              <w:rPr>
                <w:lang w:val="en-GB"/>
              </w:rPr>
            </w:pPr>
            <w:r w:rsidRPr="00A4338B">
              <w:rPr>
                <w:lang w:val="en-GB"/>
              </w:rPr>
              <w:t>Subordinated mutual member accounts — tier 3</w:t>
            </w:r>
          </w:p>
        </w:tc>
        <w:tc>
          <w:tcPr>
            <w:tcW w:w="4643" w:type="dxa"/>
            <w:tcBorders>
              <w:top w:val="single" w:sz="2" w:space="0" w:color="auto"/>
              <w:left w:val="single" w:sz="2" w:space="0" w:color="auto"/>
              <w:bottom w:val="single" w:sz="2" w:space="0" w:color="auto"/>
              <w:right w:val="single" w:sz="2" w:space="0" w:color="auto"/>
            </w:tcBorders>
          </w:tcPr>
          <w:p w14:paraId="060D4260" w14:textId="77777777" w:rsidR="001B1226" w:rsidRPr="00A4338B" w:rsidRDefault="001B1226" w:rsidP="00741A1A">
            <w:pPr>
              <w:pStyle w:val="NormalLeft"/>
              <w:rPr>
                <w:lang w:val="en-GB"/>
              </w:rPr>
            </w:pPr>
            <w:r w:rsidRPr="00A4338B">
              <w:rPr>
                <w:lang w:val="en-GB"/>
              </w:rPr>
              <w:t>This is the amount of subordinated mutual member accounts that meet the criteria for Tier 3.</w:t>
            </w:r>
          </w:p>
        </w:tc>
      </w:tr>
      <w:tr w:rsidR="001B1226" w:rsidRPr="00A4338B" w14:paraId="331C2B73" w14:textId="77777777" w:rsidTr="00EA0D67">
        <w:tc>
          <w:tcPr>
            <w:tcW w:w="2136" w:type="dxa"/>
            <w:tcBorders>
              <w:top w:val="single" w:sz="2" w:space="0" w:color="auto"/>
              <w:left w:val="single" w:sz="2" w:space="0" w:color="auto"/>
              <w:bottom w:val="single" w:sz="2" w:space="0" w:color="auto"/>
              <w:right w:val="single" w:sz="2" w:space="0" w:color="auto"/>
            </w:tcBorders>
          </w:tcPr>
          <w:p w14:paraId="4188FC2B" w14:textId="77777777" w:rsidR="001B1226" w:rsidRPr="00A4338B" w:rsidRDefault="001B1226" w:rsidP="00741A1A">
            <w:pPr>
              <w:pStyle w:val="NormalLeft"/>
              <w:rPr>
                <w:lang w:val="en-GB"/>
              </w:rPr>
            </w:pPr>
            <w:r w:rsidRPr="00A4338B">
              <w:rPr>
                <w:lang w:val="en-GB"/>
              </w:rPr>
              <w:t>R0060/C0010</w:t>
            </w:r>
          </w:p>
        </w:tc>
        <w:tc>
          <w:tcPr>
            <w:tcW w:w="2507" w:type="dxa"/>
            <w:tcBorders>
              <w:top w:val="single" w:sz="2" w:space="0" w:color="auto"/>
              <w:left w:val="single" w:sz="2" w:space="0" w:color="auto"/>
              <w:bottom w:val="single" w:sz="2" w:space="0" w:color="auto"/>
              <w:right w:val="single" w:sz="2" w:space="0" w:color="auto"/>
            </w:tcBorders>
          </w:tcPr>
          <w:p w14:paraId="3F3EDDAE" w14:textId="77777777" w:rsidR="001B1226" w:rsidRPr="00A4338B" w:rsidRDefault="001B1226" w:rsidP="00741A1A">
            <w:pPr>
              <w:pStyle w:val="NormalLeft"/>
              <w:rPr>
                <w:lang w:val="en-GB"/>
              </w:rPr>
            </w:pPr>
            <w:r w:rsidRPr="00A4338B">
              <w:rPr>
                <w:lang w:val="en-GB"/>
              </w:rPr>
              <w:t xml:space="preserve">Non–available subordinated mutual member accounts </w:t>
            </w:r>
            <w:ins w:id="57" w:author="Author">
              <w:r w:rsidR="00B632D6" w:rsidRPr="00A4338B">
                <w:rPr>
                  <w:lang w:val="en-GB"/>
                </w:rPr>
                <w:t xml:space="preserve">to be deducted </w:t>
              </w:r>
            </w:ins>
            <w:r w:rsidRPr="00A4338B">
              <w:rPr>
                <w:lang w:val="en-GB"/>
              </w:rPr>
              <w:t>at group level — total</w:t>
            </w:r>
          </w:p>
        </w:tc>
        <w:tc>
          <w:tcPr>
            <w:tcW w:w="4643" w:type="dxa"/>
            <w:tcBorders>
              <w:top w:val="single" w:sz="2" w:space="0" w:color="auto"/>
              <w:left w:val="single" w:sz="2" w:space="0" w:color="auto"/>
              <w:bottom w:val="single" w:sz="2" w:space="0" w:color="auto"/>
              <w:right w:val="single" w:sz="2" w:space="0" w:color="auto"/>
            </w:tcBorders>
          </w:tcPr>
          <w:p w14:paraId="69CB30CE" w14:textId="77777777" w:rsidR="001B1226" w:rsidRPr="00A4338B" w:rsidRDefault="001B1226" w:rsidP="00741A1A">
            <w:pPr>
              <w:pStyle w:val="NormalLeft"/>
              <w:rPr>
                <w:lang w:val="en-GB"/>
              </w:rPr>
            </w:pPr>
            <w:r w:rsidRPr="00A4338B">
              <w:rPr>
                <w:lang w:val="en-GB"/>
              </w:rPr>
              <w:t>This is the total amount of subordinated mutual member accounts which are deemed non–available as defined in Article 222(2)–(5) of the Directive 2009/138/EC</w:t>
            </w:r>
            <w:ins w:id="58" w:author="Author">
              <w:r w:rsidR="006542FE" w:rsidRPr="00A4338B">
                <w:rPr>
                  <w:lang w:val="en-GB"/>
                </w:rPr>
                <w:t xml:space="preserve"> and ha</w:t>
              </w:r>
              <w:del w:id="59" w:author="Author">
                <w:r w:rsidR="006542FE" w:rsidRPr="00A4338B" w:rsidDel="006255C8">
                  <w:rPr>
                    <w:lang w:val="en-GB"/>
                  </w:rPr>
                  <w:delText>ve</w:delText>
                </w:r>
              </w:del>
              <w:r w:rsidR="006255C8" w:rsidRPr="00A4338B">
                <w:rPr>
                  <w:lang w:val="en-GB"/>
                </w:rPr>
                <w:t>s</w:t>
              </w:r>
              <w:r w:rsidR="006542FE" w:rsidRPr="00A4338B">
                <w:rPr>
                  <w:lang w:val="en-GB"/>
                </w:rPr>
                <w:t xml:space="preserve"> to be deducted</w:t>
              </w:r>
              <w:r w:rsidR="00EB3A1D" w:rsidRPr="00A4338B">
                <w:rPr>
                  <w:lang w:val="en-GB"/>
                </w:rPr>
                <w:t xml:space="preserve"> as per Article 330 of the Delegated Regulation</w:t>
              </w:r>
            </w:ins>
            <w:r w:rsidRPr="00A4338B">
              <w:rPr>
                <w:lang w:val="en-GB"/>
              </w:rPr>
              <w:t>.</w:t>
            </w:r>
          </w:p>
        </w:tc>
      </w:tr>
      <w:tr w:rsidR="001B1226" w:rsidRPr="00A4338B" w14:paraId="480E3FAA" w14:textId="77777777" w:rsidTr="00EA0D67">
        <w:tc>
          <w:tcPr>
            <w:tcW w:w="2136" w:type="dxa"/>
            <w:tcBorders>
              <w:top w:val="single" w:sz="2" w:space="0" w:color="auto"/>
              <w:left w:val="single" w:sz="2" w:space="0" w:color="auto"/>
              <w:bottom w:val="single" w:sz="2" w:space="0" w:color="auto"/>
              <w:right w:val="single" w:sz="2" w:space="0" w:color="auto"/>
            </w:tcBorders>
          </w:tcPr>
          <w:p w14:paraId="5ABBA1BC" w14:textId="77777777" w:rsidR="001B1226" w:rsidRPr="00A4338B" w:rsidRDefault="001B1226" w:rsidP="00741A1A">
            <w:pPr>
              <w:pStyle w:val="NormalLeft"/>
              <w:rPr>
                <w:lang w:val="en-GB"/>
              </w:rPr>
            </w:pPr>
            <w:r w:rsidRPr="00A4338B">
              <w:rPr>
                <w:lang w:val="en-GB"/>
              </w:rPr>
              <w:t>R0060/C0030</w:t>
            </w:r>
          </w:p>
        </w:tc>
        <w:tc>
          <w:tcPr>
            <w:tcW w:w="2507" w:type="dxa"/>
            <w:tcBorders>
              <w:top w:val="single" w:sz="2" w:space="0" w:color="auto"/>
              <w:left w:val="single" w:sz="2" w:space="0" w:color="auto"/>
              <w:bottom w:val="single" w:sz="2" w:space="0" w:color="auto"/>
              <w:right w:val="single" w:sz="2" w:space="0" w:color="auto"/>
            </w:tcBorders>
          </w:tcPr>
          <w:p w14:paraId="6B3883A8" w14:textId="77777777" w:rsidR="001B1226" w:rsidRPr="00A4338B" w:rsidRDefault="001B1226" w:rsidP="00741A1A">
            <w:pPr>
              <w:pStyle w:val="NormalLeft"/>
              <w:rPr>
                <w:lang w:val="en-GB"/>
              </w:rPr>
            </w:pPr>
            <w:r w:rsidRPr="00A4338B">
              <w:rPr>
                <w:lang w:val="en-GB"/>
              </w:rPr>
              <w:t xml:space="preserve">Non–available subordinated mutual member accounts </w:t>
            </w:r>
            <w:ins w:id="60" w:author="Author">
              <w:r w:rsidR="00B632D6" w:rsidRPr="00A4338B">
                <w:rPr>
                  <w:lang w:val="en-GB"/>
                </w:rPr>
                <w:t xml:space="preserve">to be deducted </w:t>
              </w:r>
            </w:ins>
            <w:r w:rsidRPr="00A4338B">
              <w:rPr>
                <w:lang w:val="en-GB"/>
              </w:rPr>
              <w:t>at group level — tier 1 restricted</w:t>
            </w:r>
          </w:p>
        </w:tc>
        <w:tc>
          <w:tcPr>
            <w:tcW w:w="4643" w:type="dxa"/>
            <w:tcBorders>
              <w:top w:val="single" w:sz="2" w:space="0" w:color="auto"/>
              <w:left w:val="single" w:sz="2" w:space="0" w:color="auto"/>
              <w:bottom w:val="single" w:sz="2" w:space="0" w:color="auto"/>
              <w:right w:val="single" w:sz="2" w:space="0" w:color="auto"/>
            </w:tcBorders>
          </w:tcPr>
          <w:p w14:paraId="721FC67B" w14:textId="4A22AF86" w:rsidR="001B1226" w:rsidRPr="00A4338B" w:rsidRDefault="001B1226" w:rsidP="008272CC">
            <w:pPr>
              <w:pStyle w:val="NormalLeft"/>
              <w:rPr>
                <w:lang w:val="en-GB"/>
              </w:rPr>
            </w:pPr>
            <w:r w:rsidRPr="00A4338B">
              <w:rPr>
                <w:lang w:val="en-GB"/>
              </w:rPr>
              <w:t>This is the amount of subordinated mutual member accounts which are deemed non–available as defined in Article 222(2)–(5) of Directive 2009/138/EC that meet the criteria for Tier 1 restricted</w:t>
            </w:r>
            <w:ins w:id="61" w:author="Author">
              <w:r w:rsidR="006542FE" w:rsidRPr="00A4338B">
                <w:rPr>
                  <w:lang w:val="en-GB"/>
                </w:rPr>
                <w:t xml:space="preserve"> and ha</w:t>
              </w:r>
              <w:del w:id="62" w:author="Author">
                <w:r w:rsidR="006542FE" w:rsidRPr="00A4338B" w:rsidDel="008272CC">
                  <w:rPr>
                    <w:lang w:val="en-GB"/>
                  </w:rPr>
                  <w:delText>v</w:delText>
                </w:r>
              </w:del>
              <w:r w:rsidR="008272CC" w:rsidRPr="00A4338B">
                <w:rPr>
                  <w:lang w:val="en-GB"/>
                </w:rPr>
                <w:t>s</w:t>
              </w:r>
              <w:del w:id="63" w:author="Author">
                <w:r w:rsidR="006542FE" w:rsidRPr="00A4338B" w:rsidDel="008272CC">
                  <w:rPr>
                    <w:lang w:val="en-GB"/>
                  </w:rPr>
                  <w:delText>e</w:delText>
                </w:r>
              </w:del>
              <w:r w:rsidR="006542FE" w:rsidRPr="00A4338B">
                <w:rPr>
                  <w:lang w:val="en-GB"/>
                </w:rPr>
                <w:t xml:space="preserve"> to be deducted</w:t>
              </w:r>
              <w:r w:rsidR="00EB3A1D" w:rsidRPr="00A4338B">
                <w:rPr>
                  <w:lang w:val="en-GB"/>
                </w:rPr>
                <w:t xml:space="preserve"> as per Article 330 of the Delegated Regulation</w:t>
              </w:r>
              <w:r w:rsidR="006542FE" w:rsidRPr="00A4338B">
                <w:rPr>
                  <w:lang w:val="en-GB"/>
                </w:rPr>
                <w:t xml:space="preserve"> </w:t>
              </w:r>
            </w:ins>
            <w:r w:rsidRPr="00A4338B">
              <w:rPr>
                <w:lang w:val="en-GB"/>
              </w:rPr>
              <w:t>.</w:t>
            </w:r>
          </w:p>
        </w:tc>
      </w:tr>
      <w:tr w:rsidR="001B1226" w:rsidRPr="00A4338B" w14:paraId="7B91AF50" w14:textId="77777777" w:rsidTr="00EA0D67">
        <w:tc>
          <w:tcPr>
            <w:tcW w:w="2136" w:type="dxa"/>
            <w:tcBorders>
              <w:top w:val="single" w:sz="2" w:space="0" w:color="auto"/>
              <w:left w:val="single" w:sz="2" w:space="0" w:color="auto"/>
              <w:bottom w:val="single" w:sz="2" w:space="0" w:color="auto"/>
              <w:right w:val="single" w:sz="2" w:space="0" w:color="auto"/>
            </w:tcBorders>
          </w:tcPr>
          <w:p w14:paraId="65AD34A6" w14:textId="77777777" w:rsidR="001B1226" w:rsidRPr="00A4338B" w:rsidRDefault="001B1226" w:rsidP="00741A1A">
            <w:pPr>
              <w:pStyle w:val="NormalLeft"/>
              <w:rPr>
                <w:lang w:val="en-GB"/>
              </w:rPr>
            </w:pPr>
            <w:r w:rsidRPr="00A4338B">
              <w:rPr>
                <w:lang w:val="en-GB"/>
              </w:rPr>
              <w:t>R0060/C0040</w:t>
            </w:r>
          </w:p>
        </w:tc>
        <w:tc>
          <w:tcPr>
            <w:tcW w:w="2507" w:type="dxa"/>
            <w:tcBorders>
              <w:top w:val="single" w:sz="2" w:space="0" w:color="auto"/>
              <w:left w:val="single" w:sz="2" w:space="0" w:color="auto"/>
              <w:bottom w:val="single" w:sz="2" w:space="0" w:color="auto"/>
              <w:right w:val="single" w:sz="2" w:space="0" w:color="auto"/>
            </w:tcBorders>
          </w:tcPr>
          <w:p w14:paraId="40C9A09E" w14:textId="77777777" w:rsidR="001B1226" w:rsidRPr="00A4338B" w:rsidRDefault="001B1226" w:rsidP="00741A1A">
            <w:pPr>
              <w:pStyle w:val="NormalLeft"/>
              <w:rPr>
                <w:lang w:val="en-GB"/>
              </w:rPr>
            </w:pPr>
            <w:r w:rsidRPr="00A4338B">
              <w:rPr>
                <w:lang w:val="en-GB"/>
              </w:rPr>
              <w:t xml:space="preserve">Non–available subordinated mutual member accounts </w:t>
            </w:r>
            <w:ins w:id="64" w:author="Author">
              <w:r w:rsidR="00B632D6" w:rsidRPr="00A4338B">
                <w:rPr>
                  <w:lang w:val="en-GB"/>
                </w:rPr>
                <w:t xml:space="preserve">to be deducted </w:t>
              </w:r>
            </w:ins>
            <w:r w:rsidRPr="00A4338B">
              <w:rPr>
                <w:lang w:val="en-GB"/>
              </w:rPr>
              <w:t>at group level — tier 2</w:t>
            </w:r>
          </w:p>
        </w:tc>
        <w:tc>
          <w:tcPr>
            <w:tcW w:w="4643" w:type="dxa"/>
            <w:tcBorders>
              <w:top w:val="single" w:sz="2" w:space="0" w:color="auto"/>
              <w:left w:val="single" w:sz="2" w:space="0" w:color="auto"/>
              <w:bottom w:val="single" w:sz="2" w:space="0" w:color="auto"/>
              <w:right w:val="single" w:sz="2" w:space="0" w:color="auto"/>
            </w:tcBorders>
          </w:tcPr>
          <w:p w14:paraId="12239ED9" w14:textId="1408CA6A" w:rsidR="001B1226" w:rsidRPr="00A4338B" w:rsidRDefault="001B1226" w:rsidP="008272CC">
            <w:pPr>
              <w:pStyle w:val="NormalLeft"/>
              <w:rPr>
                <w:lang w:val="en-GB"/>
              </w:rPr>
            </w:pPr>
            <w:r w:rsidRPr="00A4338B">
              <w:rPr>
                <w:lang w:val="en-GB"/>
              </w:rPr>
              <w:t>This is the amount of subordinated mutual member accounts which are deemed non–available as defined in Article 222(2)–(5) of the Directive 2009/138/EC that meet the criteria for Tier 2</w:t>
            </w:r>
            <w:ins w:id="65" w:author="Author">
              <w:r w:rsidR="006542FE" w:rsidRPr="00A4338B">
                <w:rPr>
                  <w:lang w:val="en-GB"/>
                </w:rPr>
                <w:t xml:space="preserve"> and ha</w:t>
              </w:r>
              <w:del w:id="66" w:author="Author">
                <w:r w:rsidR="006542FE" w:rsidRPr="00A4338B" w:rsidDel="008272CC">
                  <w:rPr>
                    <w:lang w:val="en-GB"/>
                  </w:rPr>
                  <w:delText>v</w:delText>
                </w:r>
              </w:del>
              <w:r w:rsidR="008272CC" w:rsidRPr="00A4338B">
                <w:rPr>
                  <w:lang w:val="en-GB"/>
                </w:rPr>
                <w:t>s</w:t>
              </w:r>
              <w:del w:id="67" w:author="Author">
                <w:r w:rsidR="006542FE" w:rsidRPr="00A4338B" w:rsidDel="008272CC">
                  <w:rPr>
                    <w:lang w:val="en-GB"/>
                  </w:rPr>
                  <w:delText>e</w:delText>
                </w:r>
              </w:del>
              <w:r w:rsidR="006542FE" w:rsidRPr="00A4338B">
                <w:rPr>
                  <w:lang w:val="en-GB"/>
                </w:rPr>
                <w:t xml:space="preserve"> to be deducted </w:t>
              </w:r>
              <w:r w:rsidR="00EB3A1D" w:rsidRPr="00A4338B">
                <w:rPr>
                  <w:lang w:val="en-GB"/>
                </w:rPr>
                <w:t>as per Article 330 of the Delegated Regulation</w:t>
              </w:r>
            </w:ins>
            <w:r w:rsidRPr="00A4338B">
              <w:rPr>
                <w:lang w:val="en-GB"/>
              </w:rPr>
              <w:t>.</w:t>
            </w:r>
          </w:p>
        </w:tc>
      </w:tr>
      <w:tr w:rsidR="001B1226" w:rsidRPr="00A4338B" w14:paraId="412DB8D9" w14:textId="77777777" w:rsidTr="00EA0D67">
        <w:tc>
          <w:tcPr>
            <w:tcW w:w="2136" w:type="dxa"/>
            <w:tcBorders>
              <w:top w:val="single" w:sz="2" w:space="0" w:color="auto"/>
              <w:left w:val="single" w:sz="2" w:space="0" w:color="auto"/>
              <w:bottom w:val="single" w:sz="2" w:space="0" w:color="auto"/>
              <w:right w:val="single" w:sz="2" w:space="0" w:color="auto"/>
            </w:tcBorders>
          </w:tcPr>
          <w:p w14:paraId="1EFF9104" w14:textId="77777777" w:rsidR="001B1226" w:rsidRPr="00A4338B" w:rsidRDefault="001B1226" w:rsidP="00741A1A">
            <w:pPr>
              <w:pStyle w:val="NormalLeft"/>
              <w:rPr>
                <w:lang w:val="en-GB"/>
              </w:rPr>
            </w:pPr>
            <w:r w:rsidRPr="00A4338B">
              <w:rPr>
                <w:lang w:val="en-GB"/>
              </w:rPr>
              <w:t>R0060/C0050</w:t>
            </w:r>
          </w:p>
        </w:tc>
        <w:tc>
          <w:tcPr>
            <w:tcW w:w="2507" w:type="dxa"/>
            <w:tcBorders>
              <w:top w:val="single" w:sz="2" w:space="0" w:color="auto"/>
              <w:left w:val="single" w:sz="2" w:space="0" w:color="auto"/>
              <w:bottom w:val="single" w:sz="2" w:space="0" w:color="auto"/>
              <w:right w:val="single" w:sz="2" w:space="0" w:color="auto"/>
            </w:tcBorders>
          </w:tcPr>
          <w:p w14:paraId="4D6B1128" w14:textId="77777777" w:rsidR="001B1226" w:rsidRPr="00A4338B" w:rsidRDefault="001B1226" w:rsidP="00741A1A">
            <w:pPr>
              <w:pStyle w:val="NormalLeft"/>
              <w:rPr>
                <w:lang w:val="en-GB"/>
              </w:rPr>
            </w:pPr>
            <w:r w:rsidRPr="00A4338B">
              <w:rPr>
                <w:lang w:val="en-GB"/>
              </w:rPr>
              <w:t xml:space="preserve">Non–available subordinated mutual member accounts </w:t>
            </w:r>
            <w:ins w:id="68" w:author="Author">
              <w:r w:rsidR="00B632D6" w:rsidRPr="00A4338B">
                <w:rPr>
                  <w:lang w:val="en-GB"/>
                </w:rPr>
                <w:t xml:space="preserve">to be deducted </w:t>
              </w:r>
            </w:ins>
            <w:r w:rsidRPr="00A4338B">
              <w:rPr>
                <w:lang w:val="en-GB"/>
              </w:rPr>
              <w:t>at group level — tier 3</w:t>
            </w:r>
          </w:p>
        </w:tc>
        <w:tc>
          <w:tcPr>
            <w:tcW w:w="4643" w:type="dxa"/>
            <w:tcBorders>
              <w:top w:val="single" w:sz="2" w:space="0" w:color="auto"/>
              <w:left w:val="single" w:sz="2" w:space="0" w:color="auto"/>
              <w:bottom w:val="single" w:sz="2" w:space="0" w:color="auto"/>
              <w:right w:val="single" w:sz="2" w:space="0" w:color="auto"/>
            </w:tcBorders>
          </w:tcPr>
          <w:p w14:paraId="1F7E090B" w14:textId="34FD8703" w:rsidR="001B1226" w:rsidRPr="00A4338B" w:rsidRDefault="001B1226" w:rsidP="008272CC">
            <w:pPr>
              <w:pStyle w:val="NormalLeft"/>
              <w:rPr>
                <w:lang w:val="en-GB"/>
              </w:rPr>
            </w:pPr>
            <w:r w:rsidRPr="00A4338B">
              <w:rPr>
                <w:lang w:val="en-GB"/>
              </w:rPr>
              <w:t>This is the amount of subordinated mutual member accounts which are deemed non–available as defined in Article 222(2)–(5) of the Directive 2009/138/EC that meet the criteria for Tier 3</w:t>
            </w:r>
            <w:ins w:id="69" w:author="Author">
              <w:r w:rsidR="006542FE" w:rsidRPr="00A4338B">
                <w:rPr>
                  <w:lang w:val="en-GB"/>
                </w:rPr>
                <w:t xml:space="preserve"> and ha</w:t>
              </w:r>
              <w:del w:id="70" w:author="Author">
                <w:r w:rsidR="006542FE" w:rsidRPr="00A4338B" w:rsidDel="008272CC">
                  <w:rPr>
                    <w:lang w:val="en-GB"/>
                  </w:rPr>
                  <w:delText>v</w:delText>
                </w:r>
              </w:del>
              <w:r w:rsidR="008272CC" w:rsidRPr="00A4338B">
                <w:rPr>
                  <w:lang w:val="en-GB"/>
                </w:rPr>
                <w:t>s</w:t>
              </w:r>
              <w:del w:id="71" w:author="Author">
                <w:r w:rsidR="006542FE" w:rsidRPr="00A4338B" w:rsidDel="008272CC">
                  <w:rPr>
                    <w:lang w:val="en-GB"/>
                  </w:rPr>
                  <w:delText>e</w:delText>
                </w:r>
              </w:del>
              <w:r w:rsidR="006542FE" w:rsidRPr="00A4338B">
                <w:rPr>
                  <w:lang w:val="en-GB"/>
                </w:rPr>
                <w:t xml:space="preserve"> to be deducted </w:t>
              </w:r>
              <w:r w:rsidR="00EB3A1D" w:rsidRPr="00A4338B">
                <w:rPr>
                  <w:lang w:val="en-GB"/>
                </w:rPr>
                <w:t>as per Article 330 of the Delegated Regulation</w:t>
              </w:r>
            </w:ins>
            <w:r w:rsidRPr="00A4338B">
              <w:rPr>
                <w:lang w:val="en-GB"/>
              </w:rPr>
              <w:t>.</w:t>
            </w:r>
          </w:p>
        </w:tc>
      </w:tr>
      <w:tr w:rsidR="001B1226" w:rsidRPr="00A4338B" w14:paraId="321D805F" w14:textId="77777777" w:rsidTr="00EA0D67">
        <w:tc>
          <w:tcPr>
            <w:tcW w:w="2136" w:type="dxa"/>
            <w:tcBorders>
              <w:top w:val="single" w:sz="2" w:space="0" w:color="auto"/>
              <w:left w:val="single" w:sz="2" w:space="0" w:color="auto"/>
              <w:bottom w:val="single" w:sz="2" w:space="0" w:color="auto"/>
              <w:right w:val="single" w:sz="2" w:space="0" w:color="auto"/>
            </w:tcBorders>
          </w:tcPr>
          <w:p w14:paraId="12192C1C" w14:textId="77777777" w:rsidR="001B1226" w:rsidRPr="00A4338B" w:rsidRDefault="001B1226" w:rsidP="00741A1A">
            <w:pPr>
              <w:pStyle w:val="NormalLeft"/>
              <w:rPr>
                <w:lang w:val="en-GB"/>
              </w:rPr>
            </w:pPr>
            <w:r w:rsidRPr="00A4338B">
              <w:rPr>
                <w:lang w:val="en-GB"/>
              </w:rPr>
              <w:t>R0070/C0010</w:t>
            </w:r>
          </w:p>
        </w:tc>
        <w:tc>
          <w:tcPr>
            <w:tcW w:w="2507" w:type="dxa"/>
            <w:tcBorders>
              <w:top w:val="single" w:sz="2" w:space="0" w:color="auto"/>
              <w:left w:val="single" w:sz="2" w:space="0" w:color="auto"/>
              <w:bottom w:val="single" w:sz="2" w:space="0" w:color="auto"/>
              <w:right w:val="single" w:sz="2" w:space="0" w:color="auto"/>
            </w:tcBorders>
          </w:tcPr>
          <w:p w14:paraId="6ABDE864" w14:textId="77777777" w:rsidR="001B1226" w:rsidRPr="00A4338B" w:rsidRDefault="001B1226" w:rsidP="00741A1A">
            <w:pPr>
              <w:pStyle w:val="NormalLeft"/>
              <w:rPr>
                <w:lang w:val="en-GB"/>
              </w:rPr>
            </w:pPr>
            <w:r w:rsidRPr="00A4338B">
              <w:rPr>
                <w:lang w:val="en-GB"/>
              </w:rPr>
              <w:t>Surplus funds — total</w:t>
            </w:r>
          </w:p>
        </w:tc>
        <w:tc>
          <w:tcPr>
            <w:tcW w:w="4643" w:type="dxa"/>
            <w:tcBorders>
              <w:top w:val="single" w:sz="2" w:space="0" w:color="auto"/>
              <w:left w:val="single" w:sz="2" w:space="0" w:color="auto"/>
              <w:bottom w:val="single" w:sz="2" w:space="0" w:color="auto"/>
              <w:right w:val="single" w:sz="2" w:space="0" w:color="auto"/>
            </w:tcBorders>
          </w:tcPr>
          <w:p w14:paraId="12892357" w14:textId="77777777" w:rsidR="001B1226" w:rsidRPr="00A4338B" w:rsidRDefault="001B1226" w:rsidP="00741A1A">
            <w:pPr>
              <w:pStyle w:val="NormalLeft"/>
              <w:rPr>
                <w:lang w:val="en-GB"/>
              </w:rPr>
            </w:pPr>
            <w:r w:rsidRPr="00A4338B">
              <w:rPr>
                <w:lang w:val="en-GB"/>
              </w:rPr>
              <w:t>This is the total amount of surplus funds that fall under Article 91 (2) of the Directive 2009/138/EC.</w:t>
            </w:r>
          </w:p>
        </w:tc>
      </w:tr>
      <w:tr w:rsidR="001B1226" w:rsidRPr="00A4338B" w14:paraId="283E7F5C" w14:textId="77777777" w:rsidTr="00EA0D67">
        <w:tc>
          <w:tcPr>
            <w:tcW w:w="2136" w:type="dxa"/>
            <w:tcBorders>
              <w:top w:val="single" w:sz="2" w:space="0" w:color="auto"/>
              <w:left w:val="single" w:sz="2" w:space="0" w:color="auto"/>
              <w:bottom w:val="single" w:sz="2" w:space="0" w:color="auto"/>
              <w:right w:val="single" w:sz="2" w:space="0" w:color="auto"/>
            </w:tcBorders>
          </w:tcPr>
          <w:p w14:paraId="30D28618" w14:textId="77777777" w:rsidR="001B1226" w:rsidRPr="00A4338B" w:rsidRDefault="001B1226" w:rsidP="00741A1A">
            <w:pPr>
              <w:pStyle w:val="NormalLeft"/>
              <w:rPr>
                <w:lang w:val="en-GB"/>
              </w:rPr>
            </w:pPr>
            <w:r w:rsidRPr="00A4338B">
              <w:rPr>
                <w:lang w:val="en-GB"/>
              </w:rPr>
              <w:t>R0070/C0020</w:t>
            </w:r>
          </w:p>
        </w:tc>
        <w:tc>
          <w:tcPr>
            <w:tcW w:w="2507" w:type="dxa"/>
            <w:tcBorders>
              <w:top w:val="single" w:sz="2" w:space="0" w:color="auto"/>
              <w:left w:val="single" w:sz="2" w:space="0" w:color="auto"/>
              <w:bottom w:val="single" w:sz="2" w:space="0" w:color="auto"/>
              <w:right w:val="single" w:sz="2" w:space="0" w:color="auto"/>
            </w:tcBorders>
          </w:tcPr>
          <w:p w14:paraId="176F086F" w14:textId="77777777" w:rsidR="001B1226" w:rsidRPr="00A4338B" w:rsidRDefault="001B1226" w:rsidP="00741A1A">
            <w:pPr>
              <w:pStyle w:val="NormalLeft"/>
              <w:rPr>
                <w:lang w:val="en-GB"/>
              </w:rPr>
            </w:pPr>
            <w:r w:rsidRPr="00A4338B">
              <w:rPr>
                <w:lang w:val="en-GB"/>
              </w:rPr>
              <w:t>Surplus funds — tier 1 unrestricted</w:t>
            </w:r>
          </w:p>
        </w:tc>
        <w:tc>
          <w:tcPr>
            <w:tcW w:w="4643" w:type="dxa"/>
            <w:tcBorders>
              <w:top w:val="single" w:sz="2" w:space="0" w:color="auto"/>
              <w:left w:val="single" w:sz="2" w:space="0" w:color="auto"/>
              <w:bottom w:val="single" w:sz="2" w:space="0" w:color="auto"/>
              <w:right w:val="single" w:sz="2" w:space="0" w:color="auto"/>
            </w:tcBorders>
          </w:tcPr>
          <w:p w14:paraId="19A34944" w14:textId="77777777" w:rsidR="001B1226" w:rsidRPr="00A4338B" w:rsidRDefault="001B1226" w:rsidP="00741A1A">
            <w:pPr>
              <w:pStyle w:val="NormalLeft"/>
              <w:rPr>
                <w:lang w:val="en-GB"/>
              </w:rPr>
            </w:pPr>
            <w:r w:rsidRPr="00A4338B">
              <w:rPr>
                <w:lang w:val="en-GB"/>
              </w:rPr>
              <w:t xml:space="preserve">These are the surplus funds that fall under Article 91 (2) of the Directive 2009/138/EC </w:t>
            </w:r>
            <w:r w:rsidRPr="00A4338B">
              <w:rPr>
                <w:lang w:val="en-GB"/>
              </w:rPr>
              <w:lastRenderedPageBreak/>
              <w:t>and that meet the criteria for Tier 1 unrestricted items.</w:t>
            </w:r>
          </w:p>
        </w:tc>
      </w:tr>
      <w:tr w:rsidR="001B1226" w:rsidRPr="00A4338B" w14:paraId="4E52BFF0" w14:textId="77777777" w:rsidTr="00EA0D67">
        <w:tc>
          <w:tcPr>
            <w:tcW w:w="2136" w:type="dxa"/>
            <w:tcBorders>
              <w:top w:val="single" w:sz="2" w:space="0" w:color="auto"/>
              <w:left w:val="single" w:sz="2" w:space="0" w:color="auto"/>
              <w:bottom w:val="single" w:sz="2" w:space="0" w:color="auto"/>
              <w:right w:val="single" w:sz="2" w:space="0" w:color="auto"/>
            </w:tcBorders>
          </w:tcPr>
          <w:p w14:paraId="00A8B51B" w14:textId="77777777" w:rsidR="001B1226" w:rsidRPr="00A4338B" w:rsidRDefault="001B1226" w:rsidP="00741A1A">
            <w:pPr>
              <w:pStyle w:val="NormalLeft"/>
              <w:rPr>
                <w:lang w:val="en-GB"/>
              </w:rPr>
            </w:pPr>
            <w:r w:rsidRPr="00A4338B">
              <w:rPr>
                <w:lang w:val="en-GB"/>
              </w:rPr>
              <w:lastRenderedPageBreak/>
              <w:t>R0080/C0010</w:t>
            </w:r>
          </w:p>
        </w:tc>
        <w:tc>
          <w:tcPr>
            <w:tcW w:w="2507" w:type="dxa"/>
            <w:tcBorders>
              <w:top w:val="single" w:sz="2" w:space="0" w:color="auto"/>
              <w:left w:val="single" w:sz="2" w:space="0" w:color="auto"/>
              <w:bottom w:val="single" w:sz="2" w:space="0" w:color="auto"/>
              <w:right w:val="single" w:sz="2" w:space="0" w:color="auto"/>
            </w:tcBorders>
          </w:tcPr>
          <w:p w14:paraId="633887A0" w14:textId="77777777" w:rsidR="001B1226" w:rsidRPr="00A4338B" w:rsidRDefault="001B1226" w:rsidP="00741A1A">
            <w:pPr>
              <w:pStyle w:val="NormalLeft"/>
              <w:rPr>
                <w:lang w:val="en-GB"/>
              </w:rPr>
            </w:pPr>
            <w:r w:rsidRPr="00A4338B">
              <w:rPr>
                <w:lang w:val="en-GB"/>
              </w:rPr>
              <w:t xml:space="preserve">Non–available surplus funds </w:t>
            </w:r>
            <w:ins w:id="72" w:author="Author">
              <w:r w:rsidR="00B632D6" w:rsidRPr="00A4338B">
                <w:rPr>
                  <w:lang w:val="en-GB"/>
                </w:rPr>
                <w:t xml:space="preserve">to be deducted </w:t>
              </w:r>
            </w:ins>
            <w:r w:rsidRPr="00A4338B">
              <w:rPr>
                <w:lang w:val="en-GB"/>
              </w:rPr>
              <w:t>at group level</w:t>
            </w:r>
            <w:del w:id="73" w:author="Author">
              <w:r w:rsidRPr="00A4338B">
                <w:rPr>
                  <w:lang w:val="en-GB"/>
                </w:rPr>
                <w:delText>)</w:delText>
              </w:r>
            </w:del>
            <w:r w:rsidRPr="00A4338B">
              <w:rPr>
                <w:lang w:val="en-GB"/>
              </w:rPr>
              <w:t xml:space="preserve"> –total</w:t>
            </w:r>
          </w:p>
        </w:tc>
        <w:tc>
          <w:tcPr>
            <w:tcW w:w="4643" w:type="dxa"/>
            <w:tcBorders>
              <w:top w:val="single" w:sz="2" w:space="0" w:color="auto"/>
              <w:left w:val="single" w:sz="2" w:space="0" w:color="auto"/>
              <w:bottom w:val="single" w:sz="2" w:space="0" w:color="auto"/>
              <w:right w:val="single" w:sz="2" w:space="0" w:color="auto"/>
            </w:tcBorders>
          </w:tcPr>
          <w:p w14:paraId="0AB7F586" w14:textId="0C76FE24" w:rsidR="001B1226" w:rsidRPr="00A4338B" w:rsidRDefault="001B1226" w:rsidP="00741A1A">
            <w:pPr>
              <w:pStyle w:val="NormalLeft"/>
              <w:rPr>
                <w:lang w:val="en-GB"/>
              </w:rPr>
            </w:pPr>
            <w:r w:rsidRPr="00A4338B">
              <w:rPr>
                <w:lang w:val="en-GB"/>
              </w:rPr>
              <w:t>This is the total amount of surplus funds which are deemed non–available as defined in Article 222(2)–(5) of the Directive 2009/138/EC</w:t>
            </w:r>
            <w:ins w:id="74" w:author="Author">
              <w:r w:rsidR="006542FE" w:rsidRPr="00A4338B">
                <w:rPr>
                  <w:lang w:val="en-GB"/>
                </w:rPr>
                <w:t xml:space="preserve"> and ha</w:t>
              </w:r>
              <w:r w:rsidR="008272CC" w:rsidRPr="00A4338B">
                <w:rPr>
                  <w:lang w:val="en-GB"/>
                </w:rPr>
                <w:t>s</w:t>
              </w:r>
              <w:del w:id="75" w:author="Author">
                <w:r w:rsidR="006542FE" w:rsidRPr="00A4338B" w:rsidDel="008272CC">
                  <w:rPr>
                    <w:lang w:val="en-GB"/>
                  </w:rPr>
                  <w:delText>ve</w:delText>
                </w:r>
              </w:del>
              <w:r w:rsidR="006542FE" w:rsidRPr="00A4338B">
                <w:rPr>
                  <w:lang w:val="en-GB"/>
                </w:rPr>
                <w:t xml:space="preserve"> to be deducted</w:t>
              </w:r>
              <w:r w:rsidR="00EB3A1D" w:rsidRPr="00A4338B">
                <w:rPr>
                  <w:lang w:val="en-GB"/>
                </w:rPr>
                <w:t xml:space="preserve"> as per Article 330 of the Delegated Regulation</w:t>
              </w:r>
            </w:ins>
            <w:r w:rsidRPr="00A4338B">
              <w:rPr>
                <w:lang w:val="en-GB"/>
              </w:rPr>
              <w:t>.</w:t>
            </w:r>
          </w:p>
        </w:tc>
      </w:tr>
      <w:tr w:rsidR="001B1226" w:rsidRPr="00A4338B" w14:paraId="2A9225F8" w14:textId="77777777" w:rsidTr="00EA0D67">
        <w:tc>
          <w:tcPr>
            <w:tcW w:w="2136" w:type="dxa"/>
            <w:tcBorders>
              <w:top w:val="single" w:sz="2" w:space="0" w:color="auto"/>
              <w:left w:val="single" w:sz="2" w:space="0" w:color="auto"/>
              <w:bottom w:val="single" w:sz="2" w:space="0" w:color="auto"/>
              <w:right w:val="single" w:sz="2" w:space="0" w:color="auto"/>
            </w:tcBorders>
          </w:tcPr>
          <w:p w14:paraId="579A451C" w14:textId="77777777" w:rsidR="001B1226" w:rsidRPr="00A4338B" w:rsidRDefault="001B1226" w:rsidP="00741A1A">
            <w:pPr>
              <w:pStyle w:val="NormalLeft"/>
              <w:rPr>
                <w:lang w:val="en-GB"/>
              </w:rPr>
            </w:pPr>
            <w:r w:rsidRPr="00A4338B">
              <w:rPr>
                <w:lang w:val="en-GB"/>
              </w:rPr>
              <w:t>R0080/C0020</w:t>
            </w:r>
          </w:p>
        </w:tc>
        <w:tc>
          <w:tcPr>
            <w:tcW w:w="2507" w:type="dxa"/>
            <w:tcBorders>
              <w:top w:val="single" w:sz="2" w:space="0" w:color="auto"/>
              <w:left w:val="single" w:sz="2" w:space="0" w:color="auto"/>
              <w:bottom w:val="single" w:sz="2" w:space="0" w:color="auto"/>
              <w:right w:val="single" w:sz="2" w:space="0" w:color="auto"/>
            </w:tcBorders>
          </w:tcPr>
          <w:p w14:paraId="545A24BA" w14:textId="77777777" w:rsidR="001B1226" w:rsidRPr="00A4338B" w:rsidRDefault="001B1226" w:rsidP="00741A1A">
            <w:pPr>
              <w:pStyle w:val="NormalLeft"/>
              <w:rPr>
                <w:lang w:val="en-GB"/>
              </w:rPr>
            </w:pPr>
            <w:r w:rsidRPr="00A4338B">
              <w:rPr>
                <w:lang w:val="en-GB"/>
              </w:rPr>
              <w:t xml:space="preserve">Non–available surplus funds </w:t>
            </w:r>
            <w:ins w:id="76" w:author="Author">
              <w:r w:rsidR="00B632D6" w:rsidRPr="00A4338B">
                <w:rPr>
                  <w:lang w:val="en-GB"/>
                </w:rPr>
                <w:t xml:space="preserve">to be deducted </w:t>
              </w:r>
            </w:ins>
            <w:r w:rsidRPr="00A4338B">
              <w:rPr>
                <w:lang w:val="en-GB"/>
              </w:rPr>
              <w:t>at group level</w:t>
            </w:r>
            <w:del w:id="77" w:author="Author">
              <w:r w:rsidRPr="00A4338B">
                <w:rPr>
                  <w:lang w:val="en-GB"/>
                </w:rPr>
                <w:delText>)</w:delText>
              </w:r>
            </w:del>
            <w:r w:rsidRPr="00A4338B">
              <w:rPr>
                <w:lang w:val="en-GB"/>
              </w:rPr>
              <w:t xml:space="preserve"> — tier 1 unrestricted</w:t>
            </w:r>
          </w:p>
        </w:tc>
        <w:tc>
          <w:tcPr>
            <w:tcW w:w="4643" w:type="dxa"/>
            <w:tcBorders>
              <w:top w:val="single" w:sz="2" w:space="0" w:color="auto"/>
              <w:left w:val="single" w:sz="2" w:space="0" w:color="auto"/>
              <w:bottom w:val="single" w:sz="2" w:space="0" w:color="auto"/>
              <w:right w:val="single" w:sz="2" w:space="0" w:color="auto"/>
            </w:tcBorders>
          </w:tcPr>
          <w:p w14:paraId="213FE071" w14:textId="6865952B" w:rsidR="001B1226" w:rsidRPr="00A4338B" w:rsidRDefault="001B1226" w:rsidP="008272CC">
            <w:pPr>
              <w:pStyle w:val="NormalLeft"/>
              <w:rPr>
                <w:lang w:val="en-GB"/>
              </w:rPr>
            </w:pPr>
            <w:r w:rsidRPr="00A4338B">
              <w:rPr>
                <w:lang w:val="en-GB"/>
              </w:rPr>
              <w:t>This is the amount of surplus funds that are deemed non–available as defined in Article 222(2)–(5) of the Directive 2009/138/EC that meet the criteria for Tier 1 unrestricted items</w:t>
            </w:r>
            <w:ins w:id="78" w:author="Author">
              <w:r w:rsidR="009B3DCF" w:rsidRPr="00A4338B">
                <w:rPr>
                  <w:lang w:val="en-GB"/>
                </w:rPr>
                <w:t xml:space="preserve"> and ha</w:t>
              </w:r>
              <w:r w:rsidR="008272CC" w:rsidRPr="00A4338B">
                <w:rPr>
                  <w:lang w:val="en-GB"/>
                </w:rPr>
                <w:t>s</w:t>
              </w:r>
              <w:del w:id="79" w:author="Author">
                <w:r w:rsidR="009B3DCF" w:rsidRPr="00A4338B" w:rsidDel="008272CC">
                  <w:rPr>
                    <w:lang w:val="en-GB"/>
                  </w:rPr>
                  <w:delText>ve</w:delText>
                </w:r>
              </w:del>
              <w:r w:rsidR="009B3DCF" w:rsidRPr="00A4338B">
                <w:rPr>
                  <w:lang w:val="en-GB"/>
                </w:rPr>
                <w:t xml:space="preserve"> to be deducted as per Article 330 of the Delegated Regulation</w:t>
              </w:r>
            </w:ins>
            <w:r w:rsidRPr="00A4338B">
              <w:rPr>
                <w:lang w:val="en-GB"/>
              </w:rPr>
              <w:t>.</w:t>
            </w:r>
          </w:p>
        </w:tc>
      </w:tr>
      <w:tr w:rsidR="001B1226" w:rsidRPr="00A4338B" w14:paraId="1C1A9D73" w14:textId="77777777" w:rsidTr="00EA0D67">
        <w:tc>
          <w:tcPr>
            <w:tcW w:w="2136" w:type="dxa"/>
            <w:tcBorders>
              <w:top w:val="single" w:sz="2" w:space="0" w:color="auto"/>
              <w:left w:val="single" w:sz="2" w:space="0" w:color="auto"/>
              <w:bottom w:val="single" w:sz="2" w:space="0" w:color="auto"/>
              <w:right w:val="single" w:sz="2" w:space="0" w:color="auto"/>
            </w:tcBorders>
          </w:tcPr>
          <w:p w14:paraId="43C7698B" w14:textId="77777777" w:rsidR="001B1226" w:rsidRPr="00A4338B" w:rsidRDefault="001B1226" w:rsidP="00741A1A">
            <w:pPr>
              <w:pStyle w:val="NormalLeft"/>
              <w:rPr>
                <w:lang w:val="en-GB"/>
              </w:rPr>
            </w:pPr>
            <w:r w:rsidRPr="00A4338B">
              <w:rPr>
                <w:lang w:val="en-GB"/>
              </w:rPr>
              <w:t>R0090/C0010</w:t>
            </w:r>
          </w:p>
        </w:tc>
        <w:tc>
          <w:tcPr>
            <w:tcW w:w="2507" w:type="dxa"/>
            <w:tcBorders>
              <w:top w:val="single" w:sz="2" w:space="0" w:color="auto"/>
              <w:left w:val="single" w:sz="2" w:space="0" w:color="auto"/>
              <w:bottom w:val="single" w:sz="2" w:space="0" w:color="auto"/>
              <w:right w:val="single" w:sz="2" w:space="0" w:color="auto"/>
            </w:tcBorders>
          </w:tcPr>
          <w:p w14:paraId="5428DA27" w14:textId="77777777" w:rsidR="001B1226" w:rsidRPr="00A4338B" w:rsidRDefault="001B1226" w:rsidP="00741A1A">
            <w:pPr>
              <w:pStyle w:val="NormalLeft"/>
              <w:rPr>
                <w:lang w:val="en-GB"/>
              </w:rPr>
            </w:pPr>
            <w:r w:rsidRPr="00A4338B">
              <w:rPr>
                <w:lang w:val="en-GB"/>
              </w:rPr>
              <w:t>Preference shares — total</w:t>
            </w:r>
          </w:p>
        </w:tc>
        <w:tc>
          <w:tcPr>
            <w:tcW w:w="4643" w:type="dxa"/>
            <w:tcBorders>
              <w:top w:val="single" w:sz="2" w:space="0" w:color="auto"/>
              <w:left w:val="single" w:sz="2" w:space="0" w:color="auto"/>
              <w:bottom w:val="single" w:sz="2" w:space="0" w:color="auto"/>
              <w:right w:val="single" w:sz="2" w:space="0" w:color="auto"/>
            </w:tcBorders>
          </w:tcPr>
          <w:p w14:paraId="3E45F025" w14:textId="77777777" w:rsidR="001B1226" w:rsidRPr="00A4338B" w:rsidRDefault="001B1226" w:rsidP="00741A1A">
            <w:pPr>
              <w:pStyle w:val="NormalLeft"/>
              <w:rPr>
                <w:lang w:val="en-GB"/>
              </w:rPr>
            </w:pPr>
            <w:r w:rsidRPr="00A4338B">
              <w:rPr>
                <w:lang w:val="en-GB"/>
              </w:rPr>
              <w:t>This is the total amount of preference shares issued that fully satisfy the criteria for Tier 1 restricted, Tier 2 or Tier 3 items.</w:t>
            </w:r>
          </w:p>
        </w:tc>
      </w:tr>
      <w:tr w:rsidR="001B1226" w:rsidRPr="00A4338B" w14:paraId="2393D9B4" w14:textId="77777777" w:rsidTr="00EA0D67">
        <w:tc>
          <w:tcPr>
            <w:tcW w:w="2136" w:type="dxa"/>
            <w:tcBorders>
              <w:top w:val="single" w:sz="2" w:space="0" w:color="auto"/>
              <w:left w:val="single" w:sz="2" w:space="0" w:color="auto"/>
              <w:bottom w:val="single" w:sz="2" w:space="0" w:color="auto"/>
              <w:right w:val="single" w:sz="2" w:space="0" w:color="auto"/>
            </w:tcBorders>
          </w:tcPr>
          <w:p w14:paraId="44170EBB" w14:textId="77777777" w:rsidR="001B1226" w:rsidRPr="00A4338B" w:rsidRDefault="001B1226" w:rsidP="00741A1A">
            <w:pPr>
              <w:pStyle w:val="NormalLeft"/>
              <w:rPr>
                <w:lang w:val="en-GB"/>
              </w:rPr>
            </w:pPr>
            <w:r w:rsidRPr="00A4338B">
              <w:rPr>
                <w:lang w:val="en-GB"/>
              </w:rPr>
              <w:t>R0090/C0030</w:t>
            </w:r>
          </w:p>
        </w:tc>
        <w:tc>
          <w:tcPr>
            <w:tcW w:w="2507" w:type="dxa"/>
            <w:tcBorders>
              <w:top w:val="single" w:sz="2" w:space="0" w:color="auto"/>
              <w:left w:val="single" w:sz="2" w:space="0" w:color="auto"/>
              <w:bottom w:val="single" w:sz="2" w:space="0" w:color="auto"/>
              <w:right w:val="single" w:sz="2" w:space="0" w:color="auto"/>
            </w:tcBorders>
          </w:tcPr>
          <w:p w14:paraId="439D007D" w14:textId="77777777" w:rsidR="001B1226" w:rsidRPr="00A4338B" w:rsidRDefault="001B1226" w:rsidP="00741A1A">
            <w:pPr>
              <w:pStyle w:val="NormalLeft"/>
              <w:rPr>
                <w:lang w:val="en-GB"/>
              </w:rPr>
            </w:pPr>
            <w:r w:rsidRPr="00A4338B">
              <w:rPr>
                <w:lang w:val="en-GB"/>
              </w:rPr>
              <w:t>Preference shares — tier 1 restricted</w:t>
            </w:r>
          </w:p>
        </w:tc>
        <w:tc>
          <w:tcPr>
            <w:tcW w:w="4643" w:type="dxa"/>
            <w:tcBorders>
              <w:top w:val="single" w:sz="2" w:space="0" w:color="auto"/>
              <w:left w:val="single" w:sz="2" w:space="0" w:color="auto"/>
              <w:bottom w:val="single" w:sz="2" w:space="0" w:color="auto"/>
              <w:right w:val="single" w:sz="2" w:space="0" w:color="auto"/>
            </w:tcBorders>
          </w:tcPr>
          <w:p w14:paraId="79288C1B" w14:textId="77777777" w:rsidR="001B1226" w:rsidRPr="00A4338B" w:rsidRDefault="001B1226" w:rsidP="00741A1A">
            <w:pPr>
              <w:pStyle w:val="NormalLeft"/>
              <w:rPr>
                <w:lang w:val="en-GB"/>
              </w:rPr>
            </w:pPr>
            <w:r w:rsidRPr="00A4338B">
              <w:rPr>
                <w:lang w:val="en-GB"/>
              </w:rPr>
              <w:t>This is the amount of the preference shares issued that meet the criteria for Tier 1 restricted.</w:t>
            </w:r>
          </w:p>
        </w:tc>
      </w:tr>
      <w:tr w:rsidR="001B1226" w:rsidRPr="00A4338B" w14:paraId="0652FE6A" w14:textId="77777777" w:rsidTr="00EA0D67">
        <w:tc>
          <w:tcPr>
            <w:tcW w:w="2136" w:type="dxa"/>
            <w:tcBorders>
              <w:top w:val="single" w:sz="2" w:space="0" w:color="auto"/>
              <w:left w:val="single" w:sz="2" w:space="0" w:color="auto"/>
              <w:bottom w:val="single" w:sz="2" w:space="0" w:color="auto"/>
              <w:right w:val="single" w:sz="2" w:space="0" w:color="auto"/>
            </w:tcBorders>
          </w:tcPr>
          <w:p w14:paraId="7A138576" w14:textId="77777777" w:rsidR="001B1226" w:rsidRPr="00A4338B" w:rsidRDefault="001B1226" w:rsidP="00741A1A">
            <w:pPr>
              <w:pStyle w:val="NormalLeft"/>
              <w:rPr>
                <w:lang w:val="en-GB"/>
              </w:rPr>
            </w:pPr>
            <w:r w:rsidRPr="00A4338B">
              <w:rPr>
                <w:lang w:val="en-GB"/>
              </w:rPr>
              <w:t>R0090/C0040</w:t>
            </w:r>
          </w:p>
        </w:tc>
        <w:tc>
          <w:tcPr>
            <w:tcW w:w="2507" w:type="dxa"/>
            <w:tcBorders>
              <w:top w:val="single" w:sz="2" w:space="0" w:color="auto"/>
              <w:left w:val="single" w:sz="2" w:space="0" w:color="auto"/>
              <w:bottom w:val="single" w:sz="2" w:space="0" w:color="auto"/>
              <w:right w:val="single" w:sz="2" w:space="0" w:color="auto"/>
            </w:tcBorders>
          </w:tcPr>
          <w:p w14:paraId="59F3ED1D" w14:textId="77777777" w:rsidR="001B1226" w:rsidRPr="00A4338B" w:rsidRDefault="001B1226" w:rsidP="00741A1A">
            <w:pPr>
              <w:pStyle w:val="NormalLeft"/>
              <w:rPr>
                <w:lang w:val="en-GB"/>
              </w:rPr>
            </w:pPr>
            <w:r w:rsidRPr="00A4338B">
              <w:rPr>
                <w:lang w:val="en-GB"/>
              </w:rPr>
              <w:t>Preference shares — tier 2</w:t>
            </w:r>
          </w:p>
        </w:tc>
        <w:tc>
          <w:tcPr>
            <w:tcW w:w="4643" w:type="dxa"/>
            <w:tcBorders>
              <w:top w:val="single" w:sz="2" w:space="0" w:color="auto"/>
              <w:left w:val="single" w:sz="2" w:space="0" w:color="auto"/>
              <w:bottom w:val="single" w:sz="2" w:space="0" w:color="auto"/>
              <w:right w:val="single" w:sz="2" w:space="0" w:color="auto"/>
            </w:tcBorders>
          </w:tcPr>
          <w:p w14:paraId="7DDC4514" w14:textId="77777777" w:rsidR="001B1226" w:rsidRPr="00A4338B" w:rsidRDefault="001B1226" w:rsidP="00741A1A">
            <w:pPr>
              <w:pStyle w:val="NormalLeft"/>
              <w:rPr>
                <w:lang w:val="en-GB"/>
              </w:rPr>
            </w:pPr>
            <w:r w:rsidRPr="00A4338B">
              <w:rPr>
                <w:lang w:val="en-GB"/>
              </w:rPr>
              <w:t>This is the amount of the preference shares issued that meet the criteria for Tier 2.</w:t>
            </w:r>
          </w:p>
        </w:tc>
      </w:tr>
      <w:tr w:rsidR="001B1226" w:rsidRPr="00A4338B" w14:paraId="09F2E939" w14:textId="77777777" w:rsidTr="00EA0D67">
        <w:tc>
          <w:tcPr>
            <w:tcW w:w="2136" w:type="dxa"/>
            <w:tcBorders>
              <w:top w:val="single" w:sz="2" w:space="0" w:color="auto"/>
              <w:left w:val="single" w:sz="2" w:space="0" w:color="auto"/>
              <w:bottom w:val="single" w:sz="2" w:space="0" w:color="auto"/>
              <w:right w:val="single" w:sz="2" w:space="0" w:color="auto"/>
            </w:tcBorders>
          </w:tcPr>
          <w:p w14:paraId="38F6DC95" w14:textId="77777777" w:rsidR="001B1226" w:rsidRPr="00A4338B" w:rsidRDefault="001B1226" w:rsidP="00741A1A">
            <w:pPr>
              <w:pStyle w:val="NormalLeft"/>
              <w:rPr>
                <w:lang w:val="en-GB"/>
              </w:rPr>
            </w:pPr>
            <w:r w:rsidRPr="00A4338B">
              <w:rPr>
                <w:lang w:val="en-GB"/>
              </w:rPr>
              <w:t>R0090/C0050</w:t>
            </w:r>
          </w:p>
        </w:tc>
        <w:tc>
          <w:tcPr>
            <w:tcW w:w="2507" w:type="dxa"/>
            <w:tcBorders>
              <w:top w:val="single" w:sz="2" w:space="0" w:color="auto"/>
              <w:left w:val="single" w:sz="2" w:space="0" w:color="auto"/>
              <w:bottom w:val="single" w:sz="2" w:space="0" w:color="auto"/>
              <w:right w:val="single" w:sz="2" w:space="0" w:color="auto"/>
            </w:tcBorders>
          </w:tcPr>
          <w:p w14:paraId="7179232E" w14:textId="77777777" w:rsidR="001B1226" w:rsidRPr="00A4338B" w:rsidRDefault="001B1226" w:rsidP="00741A1A">
            <w:pPr>
              <w:pStyle w:val="NormalLeft"/>
              <w:rPr>
                <w:lang w:val="en-GB"/>
              </w:rPr>
            </w:pPr>
            <w:r w:rsidRPr="00A4338B">
              <w:rPr>
                <w:lang w:val="en-GB"/>
              </w:rPr>
              <w:t>Preference shares — tier 3</w:t>
            </w:r>
          </w:p>
        </w:tc>
        <w:tc>
          <w:tcPr>
            <w:tcW w:w="4643" w:type="dxa"/>
            <w:tcBorders>
              <w:top w:val="single" w:sz="2" w:space="0" w:color="auto"/>
              <w:left w:val="single" w:sz="2" w:space="0" w:color="auto"/>
              <w:bottom w:val="single" w:sz="2" w:space="0" w:color="auto"/>
              <w:right w:val="single" w:sz="2" w:space="0" w:color="auto"/>
            </w:tcBorders>
          </w:tcPr>
          <w:p w14:paraId="4F47A0DC" w14:textId="77777777" w:rsidR="001B1226" w:rsidRPr="00A4338B" w:rsidRDefault="001B1226" w:rsidP="00741A1A">
            <w:pPr>
              <w:pStyle w:val="NormalLeft"/>
              <w:rPr>
                <w:lang w:val="en-GB"/>
              </w:rPr>
            </w:pPr>
            <w:r w:rsidRPr="00A4338B">
              <w:rPr>
                <w:lang w:val="en-GB"/>
              </w:rPr>
              <w:t>This is the amount of the preference shares issued that meet the criteria for Tier 3.</w:t>
            </w:r>
          </w:p>
        </w:tc>
      </w:tr>
      <w:tr w:rsidR="001B1226" w:rsidRPr="00A4338B" w14:paraId="6D313BD4" w14:textId="77777777" w:rsidTr="00EA0D67">
        <w:tc>
          <w:tcPr>
            <w:tcW w:w="2136" w:type="dxa"/>
            <w:tcBorders>
              <w:top w:val="single" w:sz="2" w:space="0" w:color="auto"/>
              <w:left w:val="single" w:sz="2" w:space="0" w:color="auto"/>
              <w:bottom w:val="single" w:sz="2" w:space="0" w:color="auto"/>
              <w:right w:val="single" w:sz="2" w:space="0" w:color="auto"/>
            </w:tcBorders>
          </w:tcPr>
          <w:p w14:paraId="46E9E641" w14:textId="77777777" w:rsidR="001B1226" w:rsidRPr="00A4338B" w:rsidRDefault="001B1226" w:rsidP="00741A1A">
            <w:pPr>
              <w:pStyle w:val="NormalLeft"/>
              <w:rPr>
                <w:lang w:val="en-GB"/>
              </w:rPr>
            </w:pPr>
            <w:r w:rsidRPr="00A4338B">
              <w:rPr>
                <w:lang w:val="en-GB"/>
              </w:rPr>
              <w:t>R0100/C0010</w:t>
            </w:r>
          </w:p>
        </w:tc>
        <w:tc>
          <w:tcPr>
            <w:tcW w:w="2507" w:type="dxa"/>
            <w:tcBorders>
              <w:top w:val="single" w:sz="2" w:space="0" w:color="auto"/>
              <w:left w:val="single" w:sz="2" w:space="0" w:color="auto"/>
              <w:bottom w:val="single" w:sz="2" w:space="0" w:color="auto"/>
              <w:right w:val="single" w:sz="2" w:space="0" w:color="auto"/>
            </w:tcBorders>
          </w:tcPr>
          <w:p w14:paraId="16332E72" w14:textId="77777777" w:rsidR="001B1226" w:rsidRPr="00A4338B" w:rsidRDefault="001B1226" w:rsidP="00741A1A">
            <w:pPr>
              <w:pStyle w:val="NormalLeft"/>
              <w:rPr>
                <w:lang w:val="en-GB"/>
              </w:rPr>
            </w:pPr>
            <w:r w:rsidRPr="00A4338B">
              <w:rPr>
                <w:lang w:val="en-GB"/>
              </w:rPr>
              <w:t xml:space="preserve">Non–available preference shares </w:t>
            </w:r>
            <w:ins w:id="80" w:author="Author">
              <w:r w:rsidR="00B632D6" w:rsidRPr="00A4338B">
                <w:rPr>
                  <w:lang w:val="en-GB"/>
                </w:rPr>
                <w:t xml:space="preserve">to be deducted </w:t>
              </w:r>
            </w:ins>
            <w:r w:rsidRPr="00A4338B">
              <w:rPr>
                <w:lang w:val="en-GB"/>
              </w:rPr>
              <w:t>at group level — total</w:t>
            </w:r>
          </w:p>
        </w:tc>
        <w:tc>
          <w:tcPr>
            <w:tcW w:w="4643" w:type="dxa"/>
            <w:tcBorders>
              <w:top w:val="single" w:sz="2" w:space="0" w:color="auto"/>
              <w:left w:val="single" w:sz="2" w:space="0" w:color="auto"/>
              <w:bottom w:val="single" w:sz="2" w:space="0" w:color="auto"/>
              <w:right w:val="single" w:sz="2" w:space="0" w:color="auto"/>
            </w:tcBorders>
          </w:tcPr>
          <w:p w14:paraId="4489954B" w14:textId="1D93F779" w:rsidR="001B1226" w:rsidRPr="00A4338B" w:rsidRDefault="001B1226" w:rsidP="008272CC">
            <w:pPr>
              <w:pStyle w:val="NormalLeft"/>
              <w:rPr>
                <w:lang w:val="en-GB"/>
              </w:rPr>
            </w:pPr>
            <w:r w:rsidRPr="00A4338B">
              <w:rPr>
                <w:lang w:val="en-GB"/>
              </w:rPr>
              <w:t>This is the total amount of preference shares which are deemed non–available as defined in Article 222(2)–(5) of the Directive 2009/138/EC</w:t>
            </w:r>
            <w:ins w:id="81" w:author="Author">
              <w:r w:rsidR="006542FE" w:rsidRPr="00A4338B">
                <w:rPr>
                  <w:lang w:val="en-GB"/>
                </w:rPr>
                <w:t xml:space="preserve"> and ha</w:t>
              </w:r>
              <w:del w:id="82" w:author="Author">
                <w:r w:rsidR="006542FE" w:rsidRPr="00A4338B" w:rsidDel="008272CC">
                  <w:rPr>
                    <w:lang w:val="en-GB"/>
                  </w:rPr>
                  <w:delText>ve</w:delText>
                </w:r>
              </w:del>
              <w:r w:rsidR="008272CC" w:rsidRPr="00A4338B">
                <w:rPr>
                  <w:lang w:val="en-GB"/>
                </w:rPr>
                <w:t>s</w:t>
              </w:r>
              <w:r w:rsidR="006542FE" w:rsidRPr="00A4338B">
                <w:rPr>
                  <w:lang w:val="en-GB"/>
                </w:rPr>
                <w:t xml:space="preserve"> to be deducted</w:t>
              </w:r>
              <w:r w:rsidR="00EB3A1D" w:rsidRPr="00A4338B">
                <w:rPr>
                  <w:lang w:val="en-GB"/>
                </w:rPr>
                <w:t xml:space="preserve"> as per Article 330 of the Delegated Regulation</w:t>
              </w:r>
            </w:ins>
            <w:r w:rsidRPr="00A4338B">
              <w:rPr>
                <w:lang w:val="en-GB"/>
              </w:rPr>
              <w:t>.</w:t>
            </w:r>
          </w:p>
        </w:tc>
      </w:tr>
      <w:tr w:rsidR="001B1226" w:rsidRPr="00A4338B" w14:paraId="7C3E031B" w14:textId="77777777" w:rsidTr="00EA0D67">
        <w:tc>
          <w:tcPr>
            <w:tcW w:w="2136" w:type="dxa"/>
            <w:tcBorders>
              <w:top w:val="single" w:sz="2" w:space="0" w:color="auto"/>
              <w:left w:val="single" w:sz="2" w:space="0" w:color="auto"/>
              <w:bottom w:val="single" w:sz="2" w:space="0" w:color="auto"/>
              <w:right w:val="single" w:sz="2" w:space="0" w:color="auto"/>
            </w:tcBorders>
          </w:tcPr>
          <w:p w14:paraId="14D12F33" w14:textId="77777777" w:rsidR="001B1226" w:rsidRPr="00A4338B" w:rsidRDefault="001B1226" w:rsidP="00741A1A">
            <w:pPr>
              <w:pStyle w:val="NormalLeft"/>
              <w:rPr>
                <w:lang w:val="en-GB"/>
              </w:rPr>
            </w:pPr>
            <w:r w:rsidRPr="00A4338B">
              <w:rPr>
                <w:lang w:val="en-GB"/>
              </w:rPr>
              <w:t>R0100/C0030</w:t>
            </w:r>
          </w:p>
        </w:tc>
        <w:tc>
          <w:tcPr>
            <w:tcW w:w="2507" w:type="dxa"/>
            <w:tcBorders>
              <w:top w:val="single" w:sz="2" w:space="0" w:color="auto"/>
              <w:left w:val="single" w:sz="2" w:space="0" w:color="auto"/>
              <w:bottom w:val="single" w:sz="2" w:space="0" w:color="auto"/>
              <w:right w:val="single" w:sz="2" w:space="0" w:color="auto"/>
            </w:tcBorders>
          </w:tcPr>
          <w:p w14:paraId="380C82AE" w14:textId="77777777" w:rsidR="001B1226" w:rsidRPr="00A4338B" w:rsidRDefault="001B1226" w:rsidP="00741A1A">
            <w:pPr>
              <w:pStyle w:val="NormalLeft"/>
              <w:rPr>
                <w:lang w:val="en-GB"/>
              </w:rPr>
            </w:pPr>
            <w:r w:rsidRPr="00A4338B">
              <w:rPr>
                <w:lang w:val="en-GB"/>
              </w:rPr>
              <w:t xml:space="preserve">Non–available preference shares at group level </w:t>
            </w:r>
            <w:ins w:id="83" w:author="Author">
              <w:r w:rsidR="00B632D6" w:rsidRPr="00A4338B">
                <w:rPr>
                  <w:lang w:val="en-GB"/>
                </w:rPr>
                <w:t xml:space="preserve">to be deducted </w:t>
              </w:r>
            </w:ins>
            <w:r w:rsidRPr="00A4338B">
              <w:rPr>
                <w:lang w:val="en-GB"/>
              </w:rPr>
              <w:t>— tier 1 Restricted</w:t>
            </w:r>
          </w:p>
        </w:tc>
        <w:tc>
          <w:tcPr>
            <w:tcW w:w="4643" w:type="dxa"/>
            <w:tcBorders>
              <w:top w:val="single" w:sz="2" w:space="0" w:color="auto"/>
              <w:left w:val="single" w:sz="2" w:space="0" w:color="auto"/>
              <w:bottom w:val="single" w:sz="2" w:space="0" w:color="auto"/>
              <w:right w:val="single" w:sz="2" w:space="0" w:color="auto"/>
            </w:tcBorders>
          </w:tcPr>
          <w:p w14:paraId="52FE2E2B" w14:textId="47251FBC" w:rsidR="001B1226" w:rsidRPr="00A4338B" w:rsidRDefault="001B1226" w:rsidP="008272CC">
            <w:pPr>
              <w:pStyle w:val="NormalLeft"/>
              <w:rPr>
                <w:lang w:val="en-GB"/>
              </w:rPr>
            </w:pPr>
            <w:r w:rsidRPr="00A4338B">
              <w:rPr>
                <w:lang w:val="en-GB"/>
              </w:rPr>
              <w:t>This is the amount of preference shares which are deemed non — available as defined in Article 222(2)–(5) of the Directive 2009/138/EC and which meet the criteria for Tier 1 restricted items</w:t>
            </w:r>
            <w:ins w:id="84" w:author="Author">
              <w:r w:rsidR="006542FE" w:rsidRPr="00A4338B">
                <w:rPr>
                  <w:lang w:val="en-GB"/>
                </w:rPr>
                <w:t xml:space="preserve"> and ha</w:t>
              </w:r>
              <w:r w:rsidR="008272CC" w:rsidRPr="00A4338B">
                <w:rPr>
                  <w:lang w:val="en-GB"/>
                </w:rPr>
                <w:t>s</w:t>
              </w:r>
              <w:del w:id="85" w:author="Author">
                <w:r w:rsidR="006542FE" w:rsidRPr="00A4338B" w:rsidDel="008272CC">
                  <w:rPr>
                    <w:lang w:val="en-GB"/>
                  </w:rPr>
                  <w:delText>ve</w:delText>
                </w:r>
              </w:del>
              <w:r w:rsidR="006542FE" w:rsidRPr="00A4338B">
                <w:rPr>
                  <w:lang w:val="en-GB"/>
                </w:rPr>
                <w:t xml:space="preserve"> to be deducted </w:t>
              </w:r>
              <w:r w:rsidR="00EB3A1D" w:rsidRPr="00A4338B">
                <w:rPr>
                  <w:lang w:val="en-GB"/>
                </w:rPr>
                <w:t>as per Article 330 of the Delegated Regulation</w:t>
              </w:r>
            </w:ins>
            <w:r w:rsidRPr="00A4338B">
              <w:rPr>
                <w:lang w:val="en-GB"/>
              </w:rPr>
              <w:t>.</w:t>
            </w:r>
          </w:p>
        </w:tc>
      </w:tr>
      <w:tr w:rsidR="001B1226" w:rsidRPr="00A4338B" w14:paraId="0D1F5C07" w14:textId="77777777" w:rsidTr="00EA0D67">
        <w:tc>
          <w:tcPr>
            <w:tcW w:w="2136" w:type="dxa"/>
            <w:tcBorders>
              <w:top w:val="single" w:sz="2" w:space="0" w:color="auto"/>
              <w:left w:val="single" w:sz="2" w:space="0" w:color="auto"/>
              <w:bottom w:val="single" w:sz="2" w:space="0" w:color="auto"/>
              <w:right w:val="single" w:sz="2" w:space="0" w:color="auto"/>
            </w:tcBorders>
          </w:tcPr>
          <w:p w14:paraId="720A1AB1" w14:textId="77777777" w:rsidR="001B1226" w:rsidRPr="00A4338B" w:rsidRDefault="001B1226" w:rsidP="00741A1A">
            <w:pPr>
              <w:pStyle w:val="NormalLeft"/>
              <w:rPr>
                <w:lang w:val="en-GB"/>
              </w:rPr>
            </w:pPr>
            <w:r w:rsidRPr="00A4338B">
              <w:rPr>
                <w:lang w:val="en-GB"/>
              </w:rPr>
              <w:t>R0100/C0040</w:t>
            </w:r>
          </w:p>
        </w:tc>
        <w:tc>
          <w:tcPr>
            <w:tcW w:w="2507" w:type="dxa"/>
            <w:tcBorders>
              <w:top w:val="single" w:sz="2" w:space="0" w:color="auto"/>
              <w:left w:val="single" w:sz="2" w:space="0" w:color="auto"/>
              <w:bottom w:val="single" w:sz="2" w:space="0" w:color="auto"/>
              <w:right w:val="single" w:sz="2" w:space="0" w:color="auto"/>
            </w:tcBorders>
          </w:tcPr>
          <w:p w14:paraId="08AEEA1F" w14:textId="77777777" w:rsidR="001B1226" w:rsidRPr="00A4338B" w:rsidRDefault="001B1226" w:rsidP="00741A1A">
            <w:pPr>
              <w:pStyle w:val="NormalLeft"/>
              <w:rPr>
                <w:lang w:val="en-GB"/>
              </w:rPr>
            </w:pPr>
            <w:r w:rsidRPr="00A4338B">
              <w:rPr>
                <w:lang w:val="en-GB"/>
              </w:rPr>
              <w:t xml:space="preserve">Non–available preference shares </w:t>
            </w:r>
            <w:ins w:id="86" w:author="Author">
              <w:r w:rsidR="00B632D6" w:rsidRPr="00A4338B">
                <w:rPr>
                  <w:lang w:val="en-GB"/>
                </w:rPr>
                <w:t xml:space="preserve">to be deducted </w:t>
              </w:r>
            </w:ins>
            <w:r w:rsidRPr="00A4338B">
              <w:rPr>
                <w:lang w:val="en-GB"/>
              </w:rPr>
              <w:t>at group level — tier 2</w:t>
            </w:r>
          </w:p>
        </w:tc>
        <w:tc>
          <w:tcPr>
            <w:tcW w:w="4643" w:type="dxa"/>
            <w:tcBorders>
              <w:top w:val="single" w:sz="2" w:space="0" w:color="auto"/>
              <w:left w:val="single" w:sz="2" w:space="0" w:color="auto"/>
              <w:bottom w:val="single" w:sz="2" w:space="0" w:color="auto"/>
              <w:right w:val="single" w:sz="2" w:space="0" w:color="auto"/>
            </w:tcBorders>
          </w:tcPr>
          <w:p w14:paraId="39585771" w14:textId="4A930B49" w:rsidR="001B1226" w:rsidRPr="00A4338B" w:rsidRDefault="001B1226" w:rsidP="008272CC">
            <w:pPr>
              <w:pStyle w:val="NormalLeft"/>
              <w:rPr>
                <w:lang w:val="en-GB"/>
              </w:rPr>
            </w:pPr>
            <w:r w:rsidRPr="00A4338B">
              <w:rPr>
                <w:lang w:val="en-GB"/>
              </w:rPr>
              <w:t xml:space="preserve">This is the amount of preference shares which are deemed non–available as defined in Article 222(2)–(5) of the Directive 2009/138/EC and which meet the criteria for </w:t>
            </w:r>
            <w:r w:rsidRPr="00A4338B">
              <w:rPr>
                <w:lang w:val="en-GB"/>
              </w:rPr>
              <w:lastRenderedPageBreak/>
              <w:t>Tier 2</w:t>
            </w:r>
            <w:ins w:id="87" w:author="Author">
              <w:r w:rsidR="006542FE" w:rsidRPr="00A4338B">
                <w:rPr>
                  <w:lang w:val="en-GB"/>
                </w:rPr>
                <w:t xml:space="preserve"> and ha</w:t>
              </w:r>
              <w:r w:rsidR="008272CC" w:rsidRPr="00A4338B">
                <w:rPr>
                  <w:lang w:val="en-GB"/>
                </w:rPr>
                <w:t>s</w:t>
              </w:r>
              <w:del w:id="88" w:author="Author">
                <w:r w:rsidR="006542FE" w:rsidRPr="00A4338B" w:rsidDel="008272CC">
                  <w:rPr>
                    <w:lang w:val="en-GB"/>
                  </w:rPr>
                  <w:delText>ve</w:delText>
                </w:r>
              </w:del>
              <w:r w:rsidR="006542FE" w:rsidRPr="00A4338B">
                <w:rPr>
                  <w:lang w:val="en-GB"/>
                </w:rPr>
                <w:t xml:space="preserve"> to be deducted </w:t>
              </w:r>
              <w:r w:rsidR="00EB3A1D" w:rsidRPr="00A4338B">
                <w:rPr>
                  <w:lang w:val="en-GB"/>
                </w:rPr>
                <w:t>as per Article 330 of the Delegated Regulation</w:t>
              </w:r>
            </w:ins>
            <w:r w:rsidRPr="00A4338B">
              <w:rPr>
                <w:lang w:val="en-GB"/>
              </w:rPr>
              <w:t>.</w:t>
            </w:r>
          </w:p>
        </w:tc>
      </w:tr>
      <w:tr w:rsidR="001B1226" w:rsidRPr="00A4338B" w14:paraId="0EAD4219" w14:textId="77777777" w:rsidTr="00EA0D67">
        <w:tc>
          <w:tcPr>
            <w:tcW w:w="2136" w:type="dxa"/>
            <w:tcBorders>
              <w:top w:val="single" w:sz="2" w:space="0" w:color="auto"/>
              <w:left w:val="single" w:sz="2" w:space="0" w:color="auto"/>
              <w:bottom w:val="single" w:sz="2" w:space="0" w:color="auto"/>
              <w:right w:val="single" w:sz="2" w:space="0" w:color="auto"/>
            </w:tcBorders>
          </w:tcPr>
          <w:p w14:paraId="071A2115" w14:textId="77777777" w:rsidR="001B1226" w:rsidRPr="00A4338B" w:rsidRDefault="001B1226" w:rsidP="00741A1A">
            <w:pPr>
              <w:pStyle w:val="NormalLeft"/>
              <w:rPr>
                <w:lang w:val="en-GB"/>
              </w:rPr>
            </w:pPr>
            <w:r w:rsidRPr="00A4338B">
              <w:rPr>
                <w:lang w:val="en-GB"/>
              </w:rPr>
              <w:lastRenderedPageBreak/>
              <w:t>R0100/C0050</w:t>
            </w:r>
          </w:p>
        </w:tc>
        <w:tc>
          <w:tcPr>
            <w:tcW w:w="2507" w:type="dxa"/>
            <w:tcBorders>
              <w:top w:val="single" w:sz="2" w:space="0" w:color="auto"/>
              <w:left w:val="single" w:sz="2" w:space="0" w:color="auto"/>
              <w:bottom w:val="single" w:sz="2" w:space="0" w:color="auto"/>
              <w:right w:val="single" w:sz="2" w:space="0" w:color="auto"/>
            </w:tcBorders>
          </w:tcPr>
          <w:p w14:paraId="1073E060" w14:textId="77777777" w:rsidR="001B1226" w:rsidRPr="00A4338B" w:rsidRDefault="001B1226" w:rsidP="00741A1A">
            <w:pPr>
              <w:pStyle w:val="NormalLeft"/>
              <w:rPr>
                <w:lang w:val="en-GB"/>
              </w:rPr>
            </w:pPr>
            <w:r w:rsidRPr="00A4338B">
              <w:rPr>
                <w:lang w:val="en-GB"/>
              </w:rPr>
              <w:t xml:space="preserve">Non–available preference shares </w:t>
            </w:r>
            <w:ins w:id="89" w:author="Author">
              <w:r w:rsidR="00B632D6" w:rsidRPr="00A4338B">
                <w:rPr>
                  <w:lang w:val="en-GB"/>
                </w:rPr>
                <w:t xml:space="preserve">to be deducted </w:t>
              </w:r>
            </w:ins>
            <w:r w:rsidRPr="00A4338B">
              <w:rPr>
                <w:lang w:val="en-GB"/>
              </w:rPr>
              <w:t>at group level — tier 3</w:t>
            </w:r>
          </w:p>
        </w:tc>
        <w:tc>
          <w:tcPr>
            <w:tcW w:w="4643" w:type="dxa"/>
            <w:tcBorders>
              <w:top w:val="single" w:sz="2" w:space="0" w:color="auto"/>
              <w:left w:val="single" w:sz="2" w:space="0" w:color="auto"/>
              <w:bottom w:val="single" w:sz="2" w:space="0" w:color="auto"/>
              <w:right w:val="single" w:sz="2" w:space="0" w:color="auto"/>
            </w:tcBorders>
          </w:tcPr>
          <w:p w14:paraId="487369C3" w14:textId="18F6201F" w:rsidR="001B1226" w:rsidRPr="00A4338B" w:rsidRDefault="001B1226" w:rsidP="008272CC">
            <w:pPr>
              <w:pStyle w:val="NormalLeft"/>
              <w:rPr>
                <w:lang w:val="en-GB"/>
              </w:rPr>
            </w:pPr>
            <w:r w:rsidRPr="00A4338B">
              <w:rPr>
                <w:lang w:val="en-GB"/>
              </w:rPr>
              <w:t>This is the amount of preference shares which are deemed non–available as defined in Article 222(2)–(5) of the Directive 2009/138/EC and which meet the criteria for Tier 3</w:t>
            </w:r>
            <w:ins w:id="90" w:author="Author">
              <w:r w:rsidR="006542FE" w:rsidRPr="00A4338B">
                <w:rPr>
                  <w:lang w:val="en-GB"/>
                </w:rPr>
                <w:t xml:space="preserve"> and ha</w:t>
              </w:r>
              <w:r w:rsidR="008272CC" w:rsidRPr="00A4338B">
                <w:rPr>
                  <w:lang w:val="en-GB"/>
                </w:rPr>
                <w:t>s</w:t>
              </w:r>
              <w:del w:id="91" w:author="Author">
                <w:r w:rsidR="006542FE" w:rsidRPr="00A4338B" w:rsidDel="008272CC">
                  <w:rPr>
                    <w:lang w:val="en-GB"/>
                  </w:rPr>
                  <w:delText>ve</w:delText>
                </w:r>
              </w:del>
              <w:r w:rsidR="006542FE" w:rsidRPr="00A4338B">
                <w:rPr>
                  <w:lang w:val="en-GB"/>
                </w:rPr>
                <w:t xml:space="preserve"> to be deducted</w:t>
              </w:r>
              <w:r w:rsidR="00EB3A1D" w:rsidRPr="00A4338B">
                <w:rPr>
                  <w:lang w:val="en-GB"/>
                </w:rPr>
                <w:t xml:space="preserve"> as per Article 330 of the Delegated Regulation</w:t>
              </w:r>
            </w:ins>
            <w:r w:rsidRPr="00A4338B">
              <w:rPr>
                <w:lang w:val="en-GB"/>
              </w:rPr>
              <w:t>.</w:t>
            </w:r>
          </w:p>
        </w:tc>
      </w:tr>
      <w:tr w:rsidR="001B1226" w:rsidRPr="00A4338B" w14:paraId="033AB60C" w14:textId="77777777" w:rsidTr="00EA0D67">
        <w:tc>
          <w:tcPr>
            <w:tcW w:w="2136" w:type="dxa"/>
            <w:tcBorders>
              <w:top w:val="single" w:sz="2" w:space="0" w:color="auto"/>
              <w:left w:val="single" w:sz="2" w:space="0" w:color="auto"/>
              <w:bottom w:val="single" w:sz="2" w:space="0" w:color="auto"/>
              <w:right w:val="single" w:sz="2" w:space="0" w:color="auto"/>
            </w:tcBorders>
          </w:tcPr>
          <w:p w14:paraId="27CD6DE9" w14:textId="77777777" w:rsidR="001B1226" w:rsidRPr="00A4338B" w:rsidRDefault="001B1226" w:rsidP="00741A1A">
            <w:pPr>
              <w:pStyle w:val="NormalLeft"/>
              <w:rPr>
                <w:lang w:val="en-GB"/>
              </w:rPr>
            </w:pPr>
            <w:r w:rsidRPr="00A4338B">
              <w:rPr>
                <w:lang w:val="en-GB"/>
              </w:rPr>
              <w:t>R0110/C0010</w:t>
            </w:r>
          </w:p>
        </w:tc>
        <w:tc>
          <w:tcPr>
            <w:tcW w:w="2507" w:type="dxa"/>
            <w:tcBorders>
              <w:top w:val="single" w:sz="2" w:space="0" w:color="auto"/>
              <w:left w:val="single" w:sz="2" w:space="0" w:color="auto"/>
              <w:bottom w:val="single" w:sz="2" w:space="0" w:color="auto"/>
              <w:right w:val="single" w:sz="2" w:space="0" w:color="auto"/>
            </w:tcBorders>
          </w:tcPr>
          <w:p w14:paraId="0EFE394C" w14:textId="77777777" w:rsidR="001B1226" w:rsidRPr="00A4338B" w:rsidRDefault="001B1226" w:rsidP="00741A1A">
            <w:pPr>
              <w:pStyle w:val="NormalLeft"/>
              <w:rPr>
                <w:lang w:val="en-GB"/>
              </w:rPr>
            </w:pPr>
            <w:r w:rsidRPr="00A4338B">
              <w:rPr>
                <w:lang w:val="en-GB"/>
              </w:rPr>
              <w:t>Share premium account related to preference shares — total</w:t>
            </w:r>
          </w:p>
        </w:tc>
        <w:tc>
          <w:tcPr>
            <w:tcW w:w="4643" w:type="dxa"/>
            <w:tcBorders>
              <w:top w:val="single" w:sz="2" w:space="0" w:color="auto"/>
              <w:left w:val="single" w:sz="2" w:space="0" w:color="auto"/>
              <w:bottom w:val="single" w:sz="2" w:space="0" w:color="auto"/>
              <w:right w:val="single" w:sz="2" w:space="0" w:color="auto"/>
            </w:tcBorders>
          </w:tcPr>
          <w:p w14:paraId="49E8CE2F" w14:textId="77777777" w:rsidR="001B1226" w:rsidRPr="00A4338B" w:rsidRDefault="001B1226" w:rsidP="00741A1A">
            <w:pPr>
              <w:pStyle w:val="NormalLeft"/>
              <w:rPr>
                <w:lang w:val="en-GB"/>
              </w:rPr>
            </w:pPr>
            <w:r w:rsidRPr="00A4338B">
              <w:rPr>
                <w:lang w:val="en-GB"/>
              </w:rPr>
              <w:t>The total share premium account related to preference shares capital that fully satisfies the criteria for Tier 1 restricted, Tier 2 or Tier 3 items.</w:t>
            </w:r>
          </w:p>
        </w:tc>
      </w:tr>
      <w:tr w:rsidR="001B1226" w:rsidRPr="00A4338B" w14:paraId="7B59B6EB" w14:textId="77777777" w:rsidTr="00EA0D67">
        <w:tc>
          <w:tcPr>
            <w:tcW w:w="2136" w:type="dxa"/>
            <w:tcBorders>
              <w:top w:val="single" w:sz="2" w:space="0" w:color="auto"/>
              <w:left w:val="single" w:sz="2" w:space="0" w:color="auto"/>
              <w:bottom w:val="single" w:sz="2" w:space="0" w:color="auto"/>
              <w:right w:val="single" w:sz="2" w:space="0" w:color="auto"/>
            </w:tcBorders>
          </w:tcPr>
          <w:p w14:paraId="7E669D15" w14:textId="77777777" w:rsidR="001B1226" w:rsidRPr="00A4338B" w:rsidRDefault="001B1226" w:rsidP="00741A1A">
            <w:pPr>
              <w:pStyle w:val="NormalLeft"/>
              <w:rPr>
                <w:lang w:val="en-GB"/>
              </w:rPr>
            </w:pPr>
            <w:r w:rsidRPr="00A4338B">
              <w:rPr>
                <w:lang w:val="en-GB"/>
              </w:rPr>
              <w:t>R0110/C0030</w:t>
            </w:r>
          </w:p>
        </w:tc>
        <w:tc>
          <w:tcPr>
            <w:tcW w:w="2507" w:type="dxa"/>
            <w:tcBorders>
              <w:top w:val="single" w:sz="2" w:space="0" w:color="auto"/>
              <w:left w:val="single" w:sz="2" w:space="0" w:color="auto"/>
              <w:bottom w:val="single" w:sz="2" w:space="0" w:color="auto"/>
              <w:right w:val="single" w:sz="2" w:space="0" w:color="auto"/>
            </w:tcBorders>
          </w:tcPr>
          <w:p w14:paraId="41A52DB6" w14:textId="77777777" w:rsidR="001B1226" w:rsidRPr="00A4338B" w:rsidRDefault="001B1226" w:rsidP="00741A1A">
            <w:pPr>
              <w:pStyle w:val="NormalLeft"/>
              <w:rPr>
                <w:lang w:val="en-GB"/>
              </w:rPr>
            </w:pPr>
            <w:r w:rsidRPr="00A4338B">
              <w:rPr>
                <w:lang w:val="en-GB"/>
              </w:rPr>
              <w:t>Share premium account related to preference shares — tier 1 restricted</w:t>
            </w:r>
          </w:p>
        </w:tc>
        <w:tc>
          <w:tcPr>
            <w:tcW w:w="4643" w:type="dxa"/>
            <w:tcBorders>
              <w:top w:val="single" w:sz="2" w:space="0" w:color="auto"/>
              <w:left w:val="single" w:sz="2" w:space="0" w:color="auto"/>
              <w:bottom w:val="single" w:sz="2" w:space="0" w:color="auto"/>
              <w:right w:val="single" w:sz="2" w:space="0" w:color="auto"/>
            </w:tcBorders>
          </w:tcPr>
          <w:p w14:paraId="78D76C11" w14:textId="77777777" w:rsidR="001B1226" w:rsidRPr="00A4338B" w:rsidRDefault="001B1226" w:rsidP="00741A1A">
            <w:pPr>
              <w:pStyle w:val="NormalLeft"/>
              <w:rPr>
                <w:lang w:val="en-GB"/>
              </w:rPr>
            </w:pPr>
            <w:r w:rsidRPr="00A4338B">
              <w:rPr>
                <w:lang w:val="en-GB"/>
              </w:rPr>
              <w:t>This is the amount of the share premium account that relates to preference shares that meets the criteria for Tier 1 restricted items because it relates to preference shares treated as Tier 1 restricted items.</w:t>
            </w:r>
          </w:p>
        </w:tc>
      </w:tr>
      <w:tr w:rsidR="001B1226" w:rsidRPr="00A4338B" w14:paraId="355AF25C" w14:textId="77777777" w:rsidTr="00EA0D67">
        <w:tc>
          <w:tcPr>
            <w:tcW w:w="2136" w:type="dxa"/>
            <w:tcBorders>
              <w:top w:val="single" w:sz="2" w:space="0" w:color="auto"/>
              <w:left w:val="single" w:sz="2" w:space="0" w:color="auto"/>
              <w:bottom w:val="single" w:sz="2" w:space="0" w:color="auto"/>
              <w:right w:val="single" w:sz="2" w:space="0" w:color="auto"/>
            </w:tcBorders>
          </w:tcPr>
          <w:p w14:paraId="3BCB4132" w14:textId="77777777" w:rsidR="001B1226" w:rsidRPr="00A4338B" w:rsidRDefault="001B1226" w:rsidP="00741A1A">
            <w:pPr>
              <w:pStyle w:val="NormalLeft"/>
              <w:rPr>
                <w:lang w:val="en-GB"/>
              </w:rPr>
            </w:pPr>
            <w:r w:rsidRPr="00A4338B">
              <w:rPr>
                <w:lang w:val="en-GB"/>
              </w:rPr>
              <w:t>R0110/C0040</w:t>
            </w:r>
          </w:p>
        </w:tc>
        <w:tc>
          <w:tcPr>
            <w:tcW w:w="2507" w:type="dxa"/>
            <w:tcBorders>
              <w:top w:val="single" w:sz="2" w:space="0" w:color="auto"/>
              <w:left w:val="single" w:sz="2" w:space="0" w:color="auto"/>
              <w:bottom w:val="single" w:sz="2" w:space="0" w:color="auto"/>
              <w:right w:val="single" w:sz="2" w:space="0" w:color="auto"/>
            </w:tcBorders>
          </w:tcPr>
          <w:p w14:paraId="7F90DD52" w14:textId="77777777" w:rsidR="001B1226" w:rsidRPr="00A4338B" w:rsidRDefault="001B1226" w:rsidP="00741A1A">
            <w:pPr>
              <w:pStyle w:val="NormalLeft"/>
              <w:rPr>
                <w:lang w:val="en-GB"/>
              </w:rPr>
            </w:pPr>
            <w:r w:rsidRPr="00A4338B">
              <w:rPr>
                <w:lang w:val="en-GB"/>
              </w:rPr>
              <w:t>Share premium account related to preference shares — tier 2</w:t>
            </w:r>
          </w:p>
        </w:tc>
        <w:tc>
          <w:tcPr>
            <w:tcW w:w="4643" w:type="dxa"/>
            <w:tcBorders>
              <w:top w:val="single" w:sz="2" w:space="0" w:color="auto"/>
              <w:left w:val="single" w:sz="2" w:space="0" w:color="auto"/>
              <w:bottom w:val="single" w:sz="2" w:space="0" w:color="auto"/>
              <w:right w:val="single" w:sz="2" w:space="0" w:color="auto"/>
            </w:tcBorders>
          </w:tcPr>
          <w:p w14:paraId="7387A1E6" w14:textId="77777777" w:rsidR="001B1226" w:rsidRPr="00A4338B" w:rsidRDefault="001B1226" w:rsidP="00741A1A">
            <w:pPr>
              <w:pStyle w:val="NormalLeft"/>
              <w:rPr>
                <w:lang w:val="en-GB"/>
              </w:rPr>
            </w:pPr>
            <w:r w:rsidRPr="00A4338B">
              <w:rPr>
                <w:lang w:val="en-GB"/>
              </w:rPr>
              <w:t>This is the amount of the share premium account that relates to preference shares that meets the criteria for Tier 2 because it relates to preference shares treated as Tier 2.</w:t>
            </w:r>
          </w:p>
        </w:tc>
      </w:tr>
      <w:tr w:rsidR="001B1226" w:rsidRPr="00A4338B" w14:paraId="2087534B" w14:textId="77777777" w:rsidTr="00EA0D67">
        <w:tc>
          <w:tcPr>
            <w:tcW w:w="2136" w:type="dxa"/>
            <w:tcBorders>
              <w:top w:val="single" w:sz="2" w:space="0" w:color="auto"/>
              <w:left w:val="single" w:sz="2" w:space="0" w:color="auto"/>
              <w:bottom w:val="single" w:sz="2" w:space="0" w:color="auto"/>
              <w:right w:val="single" w:sz="2" w:space="0" w:color="auto"/>
            </w:tcBorders>
          </w:tcPr>
          <w:p w14:paraId="7D108C5C" w14:textId="77777777" w:rsidR="001B1226" w:rsidRPr="00A4338B" w:rsidRDefault="001B1226" w:rsidP="00741A1A">
            <w:pPr>
              <w:pStyle w:val="NormalLeft"/>
              <w:rPr>
                <w:lang w:val="en-GB"/>
              </w:rPr>
            </w:pPr>
            <w:r w:rsidRPr="00A4338B">
              <w:rPr>
                <w:lang w:val="en-GB"/>
              </w:rPr>
              <w:t>R0110/C0050</w:t>
            </w:r>
          </w:p>
        </w:tc>
        <w:tc>
          <w:tcPr>
            <w:tcW w:w="2507" w:type="dxa"/>
            <w:tcBorders>
              <w:top w:val="single" w:sz="2" w:space="0" w:color="auto"/>
              <w:left w:val="single" w:sz="2" w:space="0" w:color="auto"/>
              <w:bottom w:val="single" w:sz="2" w:space="0" w:color="auto"/>
              <w:right w:val="single" w:sz="2" w:space="0" w:color="auto"/>
            </w:tcBorders>
          </w:tcPr>
          <w:p w14:paraId="7EE5968F" w14:textId="77777777" w:rsidR="001B1226" w:rsidRPr="00A4338B" w:rsidRDefault="001B1226" w:rsidP="00741A1A">
            <w:pPr>
              <w:pStyle w:val="NormalLeft"/>
              <w:rPr>
                <w:lang w:val="en-GB"/>
              </w:rPr>
            </w:pPr>
            <w:r w:rsidRPr="00A4338B">
              <w:rPr>
                <w:lang w:val="en-GB"/>
              </w:rPr>
              <w:t>Share premium account related to preference shares — tier 3</w:t>
            </w:r>
          </w:p>
        </w:tc>
        <w:tc>
          <w:tcPr>
            <w:tcW w:w="4643" w:type="dxa"/>
            <w:tcBorders>
              <w:top w:val="single" w:sz="2" w:space="0" w:color="auto"/>
              <w:left w:val="single" w:sz="2" w:space="0" w:color="auto"/>
              <w:bottom w:val="single" w:sz="2" w:space="0" w:color="auto"/>
              <w:right w:val="single" w:sz="2" w:space="0" w:color="auto"/>
            </w:tcBorders>
          </w:tcPr>
          <w:p w14:paraId="48CDF6F1" w14:textId="77777777" w:rsidR="001B1226" w:rsidRPr="00A4338B" w:rsidRDefault="001B1226" w:rsidP="00741A1A">
            <w:pPr>
              <w:pStyle w:val="NormalLeft"/>
              <w:rPr>
                <w:lang w:val="en-GB"/>
              </w:rPr>
            </w:pPr>
            <w:r w:rsidRPr="00A4338B">
              <w:rPr>
                <w:lang w:val="en-GB"/>
              </w:rPr>
              <w:t>This is the amount of the share premium account that relates to preference shares that meets the criteria for Tier 3 because it relates to preference shares treated as Tier 3.</w:t>
            </w:r>
          </w:p>
        </w:tc>
      </w:tr>
      <w:tr w:rsidR="001B1226" w:rsidRPr="00A4338B" w14:paraId="2714CA03" w14:textId="77777777" w:rsidTr="00EA0D67">
        <w:tc>
          <w:tcPr>
            <w:tcW w:w="2136" w:type="dxa"/>
            <w:tcBorders>
              <w:top w:val="single" w:sz="2" w:space="0" w:color="auto"/>
              <w:left w:val="single" w:sz="2" w:space="0" w:color="auto"/>
              <w:bottom w:val="single" w:sz="2" w:space="0" w:color="auto"/>
              <w:right w:val="single" w:sz="2" w:space="0" w:color="auto"/>
            </w:tcBorders>
          </w:tcPr>
          <w:p w14:paraId="029332A0" w14:textId="77777777" w:rsidR="001B1226" w:rsidRPr="00A4338B" w:rsidRDefault="001B1226" w:rsidP="00741A1A">
            <w:pPr>
              <w:pStyle w:val="NormalLeft"/>
              <w:rPr>
                <w:lang w:val="en-GB"/>
              </w:rPr>
            </w:pPr>
            <w:r w:rsidRPr="00A4338B">
              <w:rPr>
                <w:lang w:val="en-GB"/>
              </w:rPr>
              <w:t>R0120/C0010</w:t>
            </w:r>
          </w:p>
        </w:tc>
        <w:tc>
          <w:tcPr>
            <w:tcW w:w="2507" w:type="dxa"/>
            <w:tcBorders>
              <w:top w:val="single" w:sz="2" w:space="0" w:color="auto"/>
              <w:left w:val="single" w:sz="2" w:space="0" w:color="auto"/>
              <w:bottom w:val="single" w:sz="2" w:space="0" w:color="auto"/>
              <w:right w:val="single" w:sz="2" w:space="0" w:color="auto"/>
            </w:tcBorders>
          </w:tcPr>
          <w:p w14:paraId="6409D773" w14:textId="1642B69C" w:rsidR="001B1226" w:rsidRPr="00A4338B" w:rsidRDefault="001B1226" w:rsidP="00741A1A">
            <w:pPr>
              <w:pStyle w:val="NormalLeft"/>
              <w:rPr>
                <w:lang w:val="en-GB"/>
              </w:rPr>
            </w:pPr>
            <w:r w:rsidRPr="00A4338B">
              <w:rPr>
                <w:lang w:val="en-GB"/>
              </w:rPr>
              <w:t>Non–available share premium account related to preference shares</w:t>
            </w:r>
            <w:ins w:id="92" w:author="Author">
              <w:r w:rsidR="003B512E">
                <w:rPr>
                  <w:lang w:val="en-GB"/>
                </w:rPr>
                <w:t xml:space="preserve"> to be deducted</w:t>
              </w:r>
            </w:ins>
            <w:r w:rsidRPr="00A4338B">
              <w:rPr>
                <w:lang w:val="en-GB"/>
              </w:rPr>
              <w:t xml:space="preserve"> at group level — total</w:t>
            </w:r>
          </w:p>
        </w:tc>
        <w:tc>
          <w:tcPr>
            <w:tcW w:w="4643" w:type="dxa"/>
            <w:tcBorders>
              <w:top w:val="single" w:sz="2" w:space="0" w:color="auto"/>
              <w:left w:val="single" w:sz="2" w:space="0" w:color="auto"/>
              <w:bottom w:val="single" w:sz="2" w:space="0" w:color="auto"/>
              <w:right w:val="single" w:sz="2" w:space="0" w:color="auto"/>
            </w:tcBorders>
          </w:tcPr>
          <w:p w14:paraId="689B40E0" w14:textId="77777777" w:rsidR="001B1226" w:rsidRPr="00A4338B" w:rsidRDefault="001B1226" w:rsidP="00741A1A">
            <w:pPr>
              <w:pStyle w:val="NormalLeft"/>
              <w:rPr>
                <w:lang w:val="en-GB"/>
              </w:rPr>
            </w:pPr>
            <w:r w:rsidRPr="00A4338B">
              <w:rPr>
                <w:lang w:val="en-GB"/>
              </w:rPr>
              <w:t>This is the total amount of the share premium account relating to preference shares that is deemed non–available as defined in Article 222(2)–(5) of the Directive 2009/138/EC.</w:t>
            </w:r>
          </w:p>
        </w:tc>
      </w:tr>
      <w:tr w:rsidR="001B1226" w:rsidRPr="00A4338B" w14:paraId="27B0FC42" w14:textId="77777777" w:rsidTr="00EA0D67">
        <w:tc>
          <w:tcPr>
            <w:tcW w:w="2136" w:type="dxa"/>
            <w:tcBorders>
              <w:top w:val="single" w:sz="2" w:space="0" w:color="auto"/>
              <w:left w:val="single" w:sz="2" w:space="0" w:color="auto"/>
              <w:bottom w:val="single" w:sz="2" w:space="0" w:color="auto"/>
              <w:right w:val="single" w:sz="2" w:space="0" w:color="auto"/>
            </w:tcBorders>
          </w:tcPr>
          <w:p w14:paraId="6396997F" w14:textId="77777777" w:rsidR="001B1226" w:rsidRPr="00A4338B" w:rsidRDefault="001B1226" w:rsidP="00741A1A">
            <w:pPr>
              <w:pStyle w:val="NormalLeft"/>
              <w:rPr>
                <w:lang w:val="en-GB"/>
              </w:rPr>
            </w:pPr>
            <w:r w:rsidRPr="00A4338B">
              <w:rPr>
                <w:lang w:val="en-GB"/>
              </w:rPr>
              <w:t>R0120/C0030</w:t>
            </w:r>
          </w:p>
        </w:tc>
        <w:tc>
          <w:tcPr>
            <w:tcW w:w="2507" w:type="dxa"/>
            <w:tcBorders>
              <w:top w:val="single" w:sz="2" w:space="0" w:color="auto"/>
              <w:left w:val="single" w:sz="2" w:space="0" w:color="auto"/>
              <w:bottom w:val="single" w:sz="2" w:space="0" w:color="auto"/>
              <w:right w:val="single" w:sz="2" w:space="0" w:color="auto"/>
            </w:tcBorders>
          </w:tcPr>
          <w:p w14:paraId="238B971F" w14:textId="77777777" w:rsidR="001B1226" w:rsidRPr="00A4338B" w:rsidRDefault="001B1226" w:rsidP="00741A1A">
            <w:pPr>
              <w:pStyle w:val="NormalLeft"/>
              <w:rPr>
                <w:lang w:val="en-GB"/>
              </w:rPr>
            </w:pPr>
            <w:r w:rsidRPr="00A4338B">
              <w:rPr>
                <w:lang w:val="en-GB"/>
              </w:rPr>
              <w:t xml:space="preserve">Non–available share premium account related to preference shares </w:t>
            </w:r>
            <w:ins w:id="93" w:author="Author">
              <w:r w:rsidR="00B632D6" w:rsidRPr="00A4338B">
                <w:rPr>
                  <w:lang w:val="en-GB"/>
                </w:rPr>
                <w:t xml:space="preserve">to be deducted </w:t>
              </w:r>
            </w:ins>
            <w:r w:rsidRPr="00A4338B">
              <w:rPr>
                <w:lang w:val="en-GB"/>
              </w:rPr>
              <w:t>at group level — tier 1 restricted</w:t>
            </w:r>
          </w:p>
        </w:tc>
        <w:tc>
          <w:tcPr>
            <w:tcW w:w="4643" w:type="dxa"/>
            <w:tcBorders>
              <w:top w:val="single" w:sz="2" w:space="0" w:color="auto"/>
              <w:left w:val="single" w:sz="2" w:space="0" w:color="auto"/>
              <w:bottom w:val="single" w:sz="2" w:space="0" w:color="auto"/>
              <w:right w:val="single" w:sz="2" w:space="0" w:color="auto"/>
            </w:tcBorders>
          </w:tcPr>
          <w:p w14:paraId="3D314F03" w14:textId="216C537B" w:rsidR="001B1226" w:rsidRPr="00A4338B" w:rsidRDefault="001B1226" w:rsidP="008272CC">
            <w:pPr>
              <w:pStyle w:val="NormalLeft"/>
              <w:rPr>
                <w:lang w:val="en-GB"/>
              </w:rPr>
            </w:pPr>
            <w:r w:rsidRPr="00A4338B">
              <w:rPr>
                <w:lang w:val="en-GB"/>
              </w:rPr>
              <w:t>This is the amount of the share premium account relating to preference shares that is deemed non–available as defined in Article 222(2)–(5) of the Directive 2009/138/EC and which meets the criteria for Tier 1 restricted items</w:t>
            </w:r>
            <w:ins w:id="94" w:author="Author">
              <w:r w:rsidR="006542FE" w:rsidRPr="00A4338B">
                <w:rPr>
                  <w:lang w:val="en-GB"/>
                </w:rPr>
                <w:t xml:space="preserve"> and ha</w:t>
              </w:r>
              <w:r w:rsidR="008272CC" w:rsidRPr="00A4338B">
                <w:rPr>
                  <w:lang w:val="en-GB"/>
                </w:rPr>
                <w:t>s</w:t>
              </w:r>
              <w:del w:id="95" w:author="Author">
                <w:r w:rsidR="006542FE" w:rsidRPr="00A4338B" w:rsidDel="008272CC">
                  <w:rPr>
                    <w:lang w:val="en-GB"/>
                  </w:rPr>
                  <w:delText>ve</w:delText>
                </w:r>
              </w:del>
              <w:r w:rsidR="006542FE" w:rsidRPr="00A4338B">
                <w:rPr>
                  <w:lang w:val="en-GB"/>
                </w:rPr>
                <w:t xml:space="preserve"> to be deducted</w:t>
              </w:r>
              <w:r w:rsidR="00EB3A1D" w:rsidRPr="00A4338B">
                <w:rPr>
                  <w:lang w:val="en-GB"/>
                </w:rPr>
                <w:t xml:space="preserve"> as per Article 330 of the Delegated Regulation</w:t>
              </w:r>
            </w:ins>
            <w:r w:rsidRPr="00A4338B">
              <w:rPr>
                <w:lang w:val="en-GB"/>
              </w:rPr>
              <w:t>.</w:t>
            </w:r>
          </w:p>
        </w:tc>
      </w:tr>
      <w:tr w:rsidR="001B1226" w:rsidRPr="00A4338B" w14:paraId="3EC4C8EC" w14:textId="77777777" w:rsidTr="00EA0D67">
        <w:tc>
          <w:tcPr>
            <w:tcW w:w="2136" w:type="dxa"/>
            <w:tcBorders>
              <w:top w:val="single" w:sz="2" w:space="0" w:color="auto"/>
              <w:left w:val="single" w:sz="2" w:space="0" w:color="auto"/>
              <w:bottom w:val="single" w:sz="2" w:space="0" w:color="auto"/>
              <w:right w:val="single" w:sz="2" w:space="0" w:color="auto"/>
            </w:tcBorders>
          </w:tcPr>
          <w:p w14:paraId="4BCA4578" w14:textId="77777777" w:rsidR="001B1226" w:rsidRPr="00A4338B" w:rsidRDefault="001B1226" w:rsidP="00741A1A">
            <w:pPr>
              <w:pStyle w:val="NormalLeft"/>
              <w:rPr>
                <w:lang w:val="en-GB"/>
              </w:rPr>
            </w:pPr>
            <w:r w:rsidRPr="00A4338B">
              <w:rPr>
                <w:lang w:val="en-GB"/>
              </w:rPr>
              <w:t>R0120/C0040</w:t>
            </w:r>
          </w:p>
        </w:tc>
        <w:tc>
          <w:tcPr>
            <w:tcW w:w="2507" w:type="dxa"/>
            <w:tcBorders>
              <w:top w:val="single" w:sz="2" w:space="0" w:color="auto"/>
              <w:left w:val="single" w:sz="2" w:space="0" w:color="auto"/>
              <w:bottom w:val="single" w:sz="2" w:space="0" w:color="auto"/>
              <w:right w:val="single" w:sz="2" w:space="0" w:color="auto"/>
            </w:tcBorders>
          </w:tcPr>
          <w:p w14:paraId="29D7F01A" w14:textId="77777777" w:rsidR="001B1226" w:rsidRPr="00A4338B" w:rsidRDefault="001B1226" w:rsidP="00741A1A">
            <w:pPr>
              <w:pStyle w:val="NormalLeft"/>
              <w:rPr>
                <w:lang w:val="en-GB"/>
              </w:rPr>
            </w:pPr>
            <w:r w:rsidRPr="00A4338B">
              <w:rPr>
                <w:lang w:val="en-GB"/>
              </w:rPr>
              <w:t xml:space="preserve">Non–available share premium account related to preference </w:t>
            </w:r>
            <w:r w:rsidRPr="00A4338B">
              <w:rPr>
                <w:lang w:val="en-GB"/>
              </w:rPr>
              <w:lastRenderedPageBreak/>
              <w:t xml:space="preserve">shares </w:t>
            </w:r>
            <w:ins w:id="96" w:author="Author">
              <w:r w:rsidR="00B632D6" w:rsidRPr="00A4338B">
                <w:rPr>
                  <w:lang w:val="en-GB"/>
                </w:rPr>
                <w:t xml:space="preserve">to be deducted </w:t>
              </w:r>
            </w:ins>
            <w:r w:rsidRPr="00A4338B">
              <w:rPr>
                <w:lang w:val="en-GB"/>
              </w:rPr>
              <w:t>at group level — tier 2</w:t>
            </w:r>
          </w:p>
        </w:tc>
        <w:tc>
          <w:tcPr>
            <w:tcW w:w="4643" w:type="dxa"/>
            <w:tcBorders>
              <w:top w:val="single" w:sz="2" w:space="0" w:color="auto"/>
              <w:left w:val="single" w:sz="2" w:space="0" w:color="auto"/>
              <w:bottom w:val="single" w:sz="2" w:space="0" w:color="auto"/>
              <w:right w:val="single" w:sz="2" w:space="0" w:color="auto"/>
            </w:tcBorders>
          </w:tcPr>
          <w:p w14:paraId="5C22D150" w14:textId="276BC162" w:rsidR="001B1226" w:rsidRPr="00A4338B" w:rsidRDefault="001B1226" w:rsidP="008272CC">
            <w:pPr>
              <w:pStyle w:val="NormalLeft"/>
              <w:rPr>
                <w:lang w:val="en-GB"/>
              </w:rPr>
            </w:pPr>
            <w:r w:rsidRPr="00A4338B">
              <w:rPr>
                <w:lang w:val="en-GB"/>
              </w:rPr>
              <w:lastRenderedPageBreak/>
              <w:t xml:space="preserve">This is the amount of the share premium account relating to preference shares that is deemed non–available as defined in Article 222(2)–(5) of the Directive 2009/138/EC and </w:t>
            </w:r>
            <w:r w:rsidRPr="00A4338B">
              <w:rPr>
                <w:lang w:val="en-GB"/>
              </w:rPr>
              <w:lastRenderedPageBreak/>
              <w:t>which meets the criteria for Tier 2</w:t>
            </w:r>
            <w:ins w:id="97" w:author="Author">
              <w:r w:rsidR="006542FE" w:rsidRPr="00A4338B">
                <w:rPr>
                  <w:lang w:val="en-GB"/>
                </w:rPr>
                <w:t xml:space="preserve"> and ha</w:t>
              </w:r>
              <w:r w:rsidR="008272CC" w:rsidRPr="00A4338B">
                <w:rPr>
                  <w:lang w:val="en-GB"/>
                </w:rPr>
                <w:t>s</w:t>
              </w:r>
              <w:del w:id="98" w:author="Author">
                <w:r w:rsidR="006542FE" w:rsidRPr="00A4338B" w:rsidDel="008272CC">
                  <w:rPr>
                    <w:lang w:val="en-GB"/>
                  </w:rPr>
                  <w:delText>ve</w:delText>
                </w:r>
              </w:del>
              <w:r w:rsidR="006542FE" w:rsidRPr="00A4338B">
                <w:rPr>
                  <w:lang w:val="en-GB"/>
                </w:rPr>
                <w:t xml:space="preserve"> to be deducted </w:t>
              </w:r>
              <w:r w:rsidR="00EB3A1D" w:rsidRPr="00A4338B">
                <w:rPr>
                  <w:lang w:val="en-GB"/>
                </w:rPr>
                <w:t>as per Article 330 of the Delegated Regulation</w:t>
              </w:r>
            </w:ins>
            <w:r w:rsidRPr="00A4338B">
              <w:rPr>
                <w:lang w:val="en-GB"/>
              </w:rPr>
              <w:t>.</w:t>
            </w:r>
          </w:p>
        </w:tc>
      </w:tr>
      <w:tr w:rsidR="001B1226" w:rsidRPr="00A4338B" w14:paraId="5E428D15" w14:textId="77777777" w:rsidTr="00EA0D67">
        <w:tc>
          <w:tcPr>
            <w:tcW w:w="2136" w:type="dxa"/>
            <w:tcBorders>
              <w:top w:val="single" w:sz="2" w:space="0" w:color="auto"/>
              <w:left w:val="single" w:sz="2" w:space="0" w:color="auto"/>
              <w:bottom w:val="single" w:sz="2" w:space="0" w:color="auto"/>
              <w:right w:val="single" w:sz="2" w:space="0" w:color="auto"/>
            </w:tcBorders>
          </w:tcPr>
          <w:p w14:paraId="1E5CDDED" w14:textId="77777777" w:rsidR="001B1226" w:rsidRPr="00A4338B" w:rsidRDefault="001B1226" w:rsidP="00741A1A">
            <w:pPr>
              <w:pStyle w:val="NormalLeft"/>
              <w:rPr>
                <w:lang w:val="en-GB"/>
              </w:rPr>
            </w:pPr>
            <w:r w:rsidRPr="00A4338B">
              <w:rPr>
                <w:lang w:val="en-GB"/>
              </w:rPr>
              <w:lastRenderedPageBreak/>
              <w:t>R0120/C0050</w:t>
            </w:r>
          </w:p>
        </w:tc>
        <w:tc>
          <w:tcPr>
            <w:tcW w:w="2507" w:type="dxa"/>
            <w:tcBorders>
              <w:top w:val="single" w:sz="2" w:space="0" w:color="auto"/>
              <w:left w:val="single" w:sz="2" w:space="0" w:color="auto"/>
              <w:bottom w:val="single" w:sz="2" w:space="0" w:color="auto"/>
              <w:right w:val="single" w:sz="2" w:space="0" w:color="auto"/>
            </w:tcBorders>
          </w:tcPr>
          <w:p w14:paraId="6BBA9EEB" w14:textId="77777777" w:rsidR="001B1226" w:rsidRPr="00A4338B" w:rsidRDefault="001B1226" w:rsidP="00741A1A">
            <w:pPr>
              <w:pStyle w:val="NormalLeft"/>
              <w:rPr>
                <w:lang w:val="en-GB"/>
              </w:rPr>
            </w:pPr>
            <w:r w:rsidRPr="00A4338B">
              <w:rPr>
                <w:lang w:val="en-GB"/>
              </w:rPr>
              <w:t xml:space="preserve">Non–available share premium account related to preference shares </w:t>
            </w:r>
            <w:ins w:id="99" w:author="Author">
              <w:r w:rsidR="00B632D6" w:rsidRPr="00A4338B">
                <w:rPr>
                  <w:lang w:val="en-GB"/>
                </w:rPr>
                <w:t xml:space="preserve">to be deducted </w:t>
              </w:r>
            </w:ins>
            <w:r w:rsidRPr="00A4338B">
              <w:rPr>
                <w:lang w:val="en-GB"/>
              </w:rPr>
              <w:t>at group level — tier 3</w:t>
            </w:r>
          </w:p>
        </w:tc>
        <w:tc>
          <w:tcPr>
            <w:tcW w:w="4643" w:type="dxa"/>
            <w:tcBorders>
              <w:top w:val="single" w:sz="2" w:space="0" w:color="auto"/>
              <w:left w:val="single" w:sz="2" w:space="0" w:color="auto"/>
              <w:bottom w:val="single" w:sz="2" w:space="0" w:color="auto"/>
              <w:right w:val="single" w:sz="2" w:space="0" w:color="auto"/>
            </w:tcBorders>
          </w:tcPr>
          <w:p w14:paraId="716F84B2" w14:textId="3EBEFAD8" w:rsidR="001B1226" w:rsidRPr="00A4338B" w:rsidRDefault="001B1226" w:rsidP="008272CC">
            <w:pPr>
              <w:pStyle w:val="NormalLeft"/>
              <w:rPr>
                <w:lang w:val="en-GB"/>
              </w:rPr>
            </w:pPr>
            <w:r w:rsidRPr="00A4338B">
              <w:rPr>
                <w:lang w:val="en-GB"/>
              </w:rPr>
              <w:t>This is the amount of the share premium account relating to preference shares that is deemed non–available as defined in Article 222(2)–(5) of the Directive 2009/138/EC and which meets the criteria for Tier 3</w:t>
            </w:r>
            <w:ins w:id="100" w:author="Author">
              <w:r w:rsidR="006542FE" w:rsidRPr="00A4338B">
                <w:rPr>
                  <w:lang w:val="en-GB"/>
                </w:rPr>
                <w:t xml:space="preserve"> and ha</w:t>
              </w:r>
              <w:r w:rsidR="008272CC" w:rsidRPr="00A4338B">
                <w:rPr>
                  <w:lang w:val="en-GB"/>
                </w:rPr>
                <w:t>s</w:t>
              </w:r>
              <w:del w:id="101" w:author="Author">
                <w:r w:rsidR="006542FE" w:rsidRPr="00A4338B" w:rsidDel="008272CC">
                  <w:rPr>
                    <w:lang w:val="en-GB"/>
                  </w:rPr>
                  <w:delText>ve</w:delText>
                </w:r>
              </w:del>
              <w:r w:rsidR="006542FE" w:rsidRPr="00A4338B">
                <w:rPr>
                  <w:lang w:val="en-GB"/>
                </w:rPr>
                <w:t xml:space="preserve"> to be deducted</w:t>
              </w:r>
              <w:r w:rsidR="00EB3A1D" w:rsidRPr="00A4338B">
                <w:rPr>
                  <w:lang w:val="en-GB"/>
                </w:rPr>
                <w:t xml:space="preserve"> as per Article 330 of the Delegated Regulation</w:t>
              </w:r>
            </w:ins>
            <w:r w:rsidRPr="00A4338B">
              <w:rPr>
                <w:lang w:val="en-GB"/>
              </w:rPr>
              <w:t>.</w:t>
            </w:r>
          </w:p>
        </w:tc>
      </w:tr>
      <w:tr w:rsidR="001B1226" w:rsidRPr="00A4338B" w14:paraId="6BA12CBA" w14:textId="77777777" w:rsidTr="00EA0D67">
        <w:tc>
          <w:tcPr>
            <w:tcW w:w="2136" w:type="dxa"/>
            <w:tcBorders>
              <w:top w:val="single" w:sz="2" w:space="0" w:color="auto"/>
              <w:left w:val="single" w:sz="2" w:space="0" w:color="auto"/>
              <w:bottom w:val="single" w:sz="2" w:space="0" w:color="auto"/>
              <w:right w:val="single" w:sz="2" w:space="0" w:color="auto"/>
            </w:tcBorders>
          </w:tcPr>
          <w:p w14:paraId="3A2B588A" w14:textId="77777777" w:rsidR="001B1226" w:rsidRPr="00A4338B" w:rsidRDefault="001B1226" w:rsidP="00741A1A">
            <w:pPr>
              <w:pStyle w:val="NormalLeft"/>
              <w:rPr>
                <w:lang w:val="en-GB"/>
              </w:rPr>
            </w:pPr>
            <w:r w:rsidRPr="00A4338B">
              <w:rPr>
                <w:lang w:val="en-GB"/>
              </w:rPr>
              <w:t>R0130/C0010</w:t>
            </w:r>
          </w:p>
        </w:tc>
        <w:tc>
          <w:tcPr>
            <w:tcW w:w="2507" w:type="dxa"/>
            <w:tcBorders>
              <w:top w:val="single" w:sz="2" w:space="0" w:color="auto"/>
              <w:left w:val="single" w:sz="2" w:space="0" w:color="auto"/>
              <w:bottom w:val="single" w:sz="2" w:space="0" w:color="auto"/>
              <w:right w:val="single" w:sz="2" w:space="0" w:color="auto"/>
            </w:tcBorders>
          </w:tcPr>
          <w:p w14:paraId="2BF06DEA" w14:textId="77777777" w:rsidR="001B1226" w:rsidRPr="00A4338B" w:rsidRDefault="001B1226" w:rsidP="00741A1A">
            <w:pPr>
              <w:pStyle w:val="NormalLeft"/>
              <w:rPr>
                <w:lang w:val="en-GB"/>
              </w:rPr>
            </w:pPr>
            <w:r w:rsidRPr="00A4338B">
              <w:rPr>
                <w:lang w:val="en-GB"/>
              </w:rPr>
              <w:t>Reconciliation reserve — total</w:t>
            </w:r>
          </w:p>
        </w:tc>
        <w:tc>
          <w:tcPr>
            <w:tcW w:w="4643" w:type="dxa"/>
            <w:tcBorders>
              <w:top w:val="single" w:sz="2" w:space="0" w:color="auto"/>
              <w:left w:val="single" w:sz="2" w:space="0" w:color="auto"/>
              <w:bottom w:val="single" w:sz="2" w:space="0" w:color="auto"/>
              <w:right w:val="single" w:sz="2" w:space="0" w:color="auto"/>
            </w:tcBorders>
          </w:tcPr>
          <w:p w14:paraId="41B5844C" w14:textId="77777777" w:rsidR="001B1226" w:rsidRPr="00A4338B" w:rsidRDefault="001B1226" w:rsidP="00741A1A">
            <w:pPr>
              <w:pStyle w:val="NormalLeft"/>
              <w:rPr>
                <w:lang w:val="en-GB"/>
              </w:rPr>
            </w:pPr>
            <w:r w:rsidRPr="00A4338B">
              <w:rPr>
                <w:lang w:val="en-GB"/>
              </w:rPr>
              <w:t>The total reconciliation reserve represents reserves (e.g. retained earnings), net of adjustments (e.g. ring–fenced funds). It results mainly from differences between accounting valuation and valuation according to Article 75 of Directive 2009/138/EC.</w:t>
            </w:r>
          </w:p>
        </w:tc>
      </w:tr>
      <w:tr w:rsidR="001B1226" w:rsidRPr="00A4338B" w14:paraId="56645C3A" w14:textId="77777777" w:rsidTr="00EA0D67">
        <w:tc>
          <w:tcPr>
            <w:tcW w:w="2136" w:type="dxa"/>
            <w:tcBorders>
              <w:top w:val="single" w:sz="2" w:space="0" w:color="auto"/>
              <w:left w:val="single" w:sz="2" w:space="0" w:color="auto"/>
              <w:bottom w:val="single" w:sz="2" w:space="0" w:color="auto"/>
              <w:right w:val="single" w:sz="2" w:space="0" w:color="auto"/>
            </w:tcBorders>
          </w:tcPr>
          <w:p w14:paraId="213DC299" w14:textId="77777777" w:rsidR="001B1226" w:rsidRPr="00A4338B" w:rsidRDefault="001B1226" w:rsidP="00741A1A">
            <w:pPr>
              <w:pStyle w:val="NormalLeft"/>
              <w:rPr>
                <w:lang w:val="en-GB"/>
              </w:rPr>
            </w:pPr>
            <w:r w:rsidRPr="00A4338B">
              <w:rPr>
                <w:lang w:val="en-GB"/>
              </w:rPr>
              <w:t>R0130/C0020</w:t>
            </w:r>
          </w:p>
        </w:tc>
        <w:tc>
          <w:tcPr>
            <w:tcW w:w="2507" w:type="dxa"/>
            <w:tcBorders>
              <w:top w:val="single" w:sz="2" w:space="0" w:color="auto"/>
              <w:left w:val="single" w:sz="2" w:space="0" w:color="auto"/>
              <w:bottom w:val="single" w:sz="2" w:space="0" w:color="auto"/>
              <w:right w:val="single" w:sz="2" w:space="0" w:color="auto"/>
            </w:tcBorders>
          </w:tcPr>
          <w:p w14:paraId="595F3821" w14:textId="485C99CE" w:rsidR="001B1226" w:rsidRPr="00A4338B" w:rsidRDefault="001B1226" w:rsidP="00741A1A">
            <w:pPr>
              <w:pStyle w:val="NormalLeft"/>
              <w:rPr>
                <w:lang w:val="en-GB"/>
              </w:rPr>
            </w:pPr>
            <w:r w:rsidRPr="00A4338B">
              <w:rPr>
                <w:lang w:val="en-GB"/>
              </w:rPr>
              <w:t xml:space="preserve">Reconciliation </w:t>
            </w:r>
            <w:ins w:id="102" w:author="Author">
              <w:r w:rsidR="00DA6EE6">
                <w:rPr>
                  <w:lang w:val="en-GB"/>
                </w:rPr>
                <w:t xml:space="preserve">reserve </w:t>
              </w:r>
            </w:ins>
            <w:r w:rsidRPr="00A4338B">
              <w:rPr>
                <w:lang w:val="en-GB"/>
              </w:rPr>
              <w:t>— tier 1 unrestricted</w:t>
            </w:r>
          </w:p>
        </w:tc>
        <w:tc>
          <w:tcPr>
            <w:tcW w:w="4643" w:type="dxa"/>
            <w:tcBorders>
              <w:top w:val="single" w:sz="2" w:space="0" w:color="auto"/>
              <w:left w:val="single" w:sz="2" w:space="0" w:color="auto"/>
              <w:bottom w:val="single" w:sz="2" w:space="0" w:color="auto"/>
              <w:right w:val="single" w:sz="2" w:space="0" w:color="auto"/>
            </w:tcBorders>
          </w:tcPr>
          <w:p w14:paraId="34F92DF2" w14:textId="77777777" w:rsidR="001B1226" w:rsidRPr="00A4338B" w:rsidRDefault="001B1226" w:rsidP="00741A1A">
            <w:pPr>
              <w:pStyle w:val="NormalLeft"/>
              <w:rPr>
                <w:lang w:val="en-GB"/>
              </w:rPr>
            </w:pPr>
            <w:r w:rsidRPr="00A4338B">
              <w:rPr>
                <w:lang w:val="en-GB"/>
              </w:rPr>
              <w:t>The reconciliation reserve represents reserves (e.g. retained earnings), net of adjustments (e.g. ring–fenced funds). It results mainly from differences between accounting valuation and valuation according to Directive 2009/138/EC.</w:t>
            </w:r>
          </w:p>
        </w:tc>
      </w:tr>
      <w:tr w:rsidR="001B1226" w:rsidRPr="00A4338B" w14:paraId="3A5718A4" w14:textId="77777777" w:rsidTr="00EA0D67">
        <w:tc>
          <w:tcPr>
            <w:tcW w:w="2136" w:type="dxa"/>
            <w:tcBorders>
              <w:top w:val="single" w:sz="2" w:space="0" w:color="auto"/>
              <w:left w:val="single" w:sz="2" w:space="0" w:color="auto"/>
              <w:bottom w:val="single" w:sz="2" w:space="0" w:color="auto"/>
              <w:right w:val="single" w:sz="2" w:space="0" w:color="auto"/>
            </w:tcBorders>
          </w:tcPr>
          <w:p w14:paraId="63330991" w14:textId="77777777" w:rsidR="001B1226" w:rsidRPr="00A4338B" w:rsidRDefault="001B1226" w:rsidP="00741A1A">
            <w:pPr>
              <w:pStyle w:val="NormalLeft"/>
              <w:rPr>
                <w:lang w:val="en-GB"/>
              </w:rPr>
            </w:pPr>
            <w:r w:rsidRPr="00A4338B">
              <w:rPr>
                <w:lang w:val="en-GB"/>
              </w:rPr>
              <w:t>R0140/C0010</w:t>
            </w:r>
          </w:p>
        </w:tc>
        <w:tc>
          <w:tcPr>
            <w:tcW w:w="2507" w:type="dxa"/>
            <w:tcBorders>
              <w:top w:val="single" w:sz="2" w:space="0" w:color="auto"/>
              <w:left w:val="single" w:sz="2" w:space="0" w:color="auto"/>
              <w:bottom w:val="single" w:sz="2" w:space="0" w:color="auto"/>
              <w:right w:val="single" w:sz="2" w:space="0" w:color="auto"/>
            </w:tcBorders>
          </w:tcPr>
          <w:p w14:paraId="3802DA1D" w14:textId="77777777" w:rsidR="001B1226" w:rsidRPr="00A4338B" w:rsidRDefault="001B1226" w:rsidP="00741A1A">
            <w:pPr>
              <w:pStyle w:val="NormalLeft"/>
              <w:rPr>
                <w:lang w:val="en-GB"/>
              </w:rPr>
            </w:pPr>
            <w:r w:rsidRPr="00A4338B">
              <w:rPr>
                <w:lang w:val="en-GB"/>
              </w:rPr>
              <w:t>Subordinated liabilities — total</w:t>
            </w:r>
          </w:p>
        </w:tc>
        <w:tc>
          <w:tcPr>
            <w:tcW w:w="4643" w:type="dxa"/>
            <w:tcBorders>
              <w:top w:val="single" w:sz="2" w:space="0" w:color="auto"/>
              <w:left w:val="single" w:sz="2" w:space="0" w:color="auto"/>
              <w:bottom w:val="single" w:sz="2" w:space="0" w:color="auto"/>
              <w:right w:val="single" w:sz="2" w:space="0" w:color="auto"/>
            </w:tcBorders>
          </w:tcPr>
          <w:p w14:paraId="60766D97" w14:textId="77777777" w:rsidR="001B1226" w:rsidRPr="00A4338B" w:rsidRDefault="001B1226" w:rsidP="00741A1A">
            <w:pPr>
              <w:pStyle w:val="NormalLeft"/>
              <w:rPr>
                <w:lang w:val="en-GB"/>
              </w:rPr>
            </w:pPr>
            <w:r w:rsidRPr="00A4338B">
              <w:rPr>
                <w:lang w:val="en-GB"/>
              </w:rPr>
              <w:t>This is the total amount of subordinated liabilities.</w:t>
            </w:r>
          </w:p>
        </w:tc>
      </w:tr>
      <w:tr w:rsidR="001B1226" w:rsidRPr="00A4338B" w14:paraId="7F0F875E" w14:textId="77777777" w:rsidTr="00EA0D67">
        <w:tc>
          <w:tcPr>
            <w:tcW w:w="2136" w:type="dxa"/>
            <w:tcBorders>
              <w:top w:val="single" w:sz="2" w:space="0" w:color="auto"/>
              <w:left w:val="single" w:sz="2" w:space="0" w:color="auto"/>
              <w:bottom w:val="single" w:sz="2" w:space="0" w:color="auto"/>
              <w:right w:val="single" w:sz="2" w:space="0" w:color="auto"/>
            </w:tcBorders>
          </w:tcPr>
          <w:p w14:paraId="3A591CCD" w14:textId="77777777" w:rsidR="001B1226" w:rsidRPr="00A4338B" w:rsidRDefault="001B1226" w:rsidP="00741A1A">
            <w:pPr>
              <w:pStyle w:val="NormalLeft"/>
              <w:rPr>
                <w:lang w:val="en-GB"/>
              </w:rPr>
            </w:pPr>
            <w:r w:rsidRPr="00A4338B">
              <w:rPr>
                <w:lang w:val="en-GB"/>
              </w:rPr>
              <w:t>R0140/C0030</w:t>
            </w:r>
          </w:p>
        </w:tc>
        <w:tc>
          <w:tcPr>
            <w:tcW w:w="2507" w:type="dxa"/>
            <w:tcBorders>
              <w:top w:val="single" w:sz="2" w:space="0" w:color="auto"/>
              <w:left w:val="single" w:sz="2" w:space="0" w:color="auto"/>
              <w:bottom w:val="single" w:sz="2" w:space="0" w:color="auto"/>
              <w:right w:val="single" w:sz="2" w:space="0" w:color="auto"/>
            </w:tcBorders>
          </w:tcPr>
          <w:p w14:paraId="07B2BA6B" w14:textId="77777777" w:rsidR="001B1226" w:rsidRPr="00A4338B" w:rsidRDefault="001B1226" w:rsidP="00741A1A">
            <w:pPr>
              <w:pStyle w:val="NormalLeft"/>
              <w:rPr>
                <w:lang w:val="en-GB"/>
              </w:rPr>
            </w:pPr>
            <w:r w:rsidRPr="00A4338B">
              <w:rPr>
                <w:lang w:val="en-GB"/>
              </w:rPr>
              <w:t>Subordinated liabilities — tier 1 restricted</w:t>
            </w:r>
          </w:p>
        </w:tc>
        <w:tc>
          <w:tcPr>
            <w:tcW w:w="4643" w:type="dxa"/>
            <w:tcBorders>
              <w:top w:val="single" w:sz="2" w:space="0" w:color="auto"/>
              <w:left w:val="single" w:sz="2" w:space="0" w:color="auto"/>
              <w:bottom w:val="single" w:sz="2" w:space="0" w:color="auto"/>
              <w:right w:val="single" w:sz="2" w:space="0" w:color="auto"/>
            </w:tcBorders>
          </w:tcPr>
          <w:p w14:paraId="6EA65B75" w14:textId="77777777" w:rsidR="001B1226" w:rsidRPr="00A4338B" w:rsidRDefault="001B1226" w:rsidP="00741A1A">
            <w:pPr>
              <w:pStyle w:val="NormalLeft"/>
              <w:rPr>
                <w:lang w:val="en-GB"/>
              </w:rPr>
            </w:pPr>
            <w:r w:rsidRPr="00A4338B">
              <w:rPr>
                <w:lang w:val="en-GB"/>
              </w:rPr>
              <w:t>This is the amount of subordinated liabilities that meet the criteria for Tier 1 restricted items.</w:t>
            </w:r>
          </w:p>
        </w:tc>
      </w:tr>
      <w:tr w:rsidR="001B1226" w:rsidRPr="00A4338B" w14:paraId="37D4501F" w14:textId="77777777" w:rsidTr="00EA0D67">
        <w:tc>
          <w:tcPr>
            <w:tcW w:w="2136" w:type="dxa"/>
            <w:tcBorders>
              <w:top w:val="single" w:sz="2" w:space="0" w:color="auto"/>
              <w:left w:val="single" w:sz="2" w:space="0" w:color="auto"/>
              <w:bottom w:val="single" w:sz="2" w:space="0" w:color="auto"/>
              <w:right w:val="single" w:sz="2" w:space="0" w:color="auto"/>
            </w:tcBorders>
          </w:tcPr>
          <w:p w14:paraId="11C928B2" w14:textId="77777777" w:rsidR="001B1226" w:rsidRPr="00A4338B" w:rsidRDefault="001B1226" w:rsidP="00741A1A">
            <w:pPr>
              <w:pStyle w:val="NormalLeft"/>
              <w:rPr>
                <w:lang w:val="en-GB"/>
              </w:rPr>
            </w:pPr>
            <w:r w:rsidRPr="00A4338B">
              <w:rPr>
                <w:lang w:val="en-GB"/>
              </w:rPr>
              <w:t>R0140/C0040</w:t>
            </w:r>
          </w:p>
        </w:tc>
        <w:tc>
          <w:tcPr>
            <w:tcW w:w="2507" w:type="dxa"/>
            <w:tcBorders>
              <w:top w:val="single" w:sz="2" w:space="0" w:color="auto"/>
              <w:left w:val="single" w:sz="2" w:space="0" w:color="auto"/>
              <w:bottom w:val="single" w:sz="2" w:space="0" w:color="auto"/>
              <w:right w:val="single" w:sz="2" w:space="0" w:color="auto"/>
            </w:tcBorders>
          </w:tcPr>
          <w:p w14:paraId="6D2AFEC4" w14:textId="77777777" w:rsidR="001B1226" w:rsidRPr="00A4338B" w:rsidRDefault="001B1226" w:rsidP="00741A1A">
            <w:pPr>
              <w:pStyle w:val="NormalLeft"/>
              <w:rPr>
                <w:lang w:val="en-GB"/>
              </w:rPr>
            </w:pPr>
            <w:r w:rsidRPr="00A4338B">
              <w:rPr>
                <w:lang w:val="en-GB"/>
              </w:rPr>
              <w:t>Subordinated liabilities — tier 2</w:t>
            </w:r>
          </w:p>
        </w:tc>
        <w:tc>
          <w:tcPr>
            <w:tcW w:w="4643" w:type="dxa"/>
            <w:tcBorders>
              <w:top w:val="single" w:sz="2" w:space="0" w:color="auto"/>
              <w:left w:val="single" w:sz="2" w:space="0" w:color="auto"/>
              <w:bottom w:val="single" w:sz="2" w:space="0" w:color="auto"/>
              <w:right w:val="single" w:sz="2" w:space="0" w:color="auto"/>
            </w:tcBorders>
          </w:tcPr>
          <w:p w14:paraId="257C97B2" w14:textId="77777777" w:rsidR="001B1226" w:rsidRPr="00A4338B" w:rsidRDefault="001B1226" w:rsidP="00741A1A">
            <w:pPr>
              <w:pStyle w:val="NormalLeft"/>
              <w:rPr>
                <w:lang w:val="en-GB"/>
              </w:rPr>
            </w:pPr>
            <w:r w:rsidRPr="00A4338B">
              <w:rPr>
                <w:lang w:val="en-GB"/>
              </w:rPr>
              <w:t>This is the amount of subordinated liabilities that meet the criteria for Tier 2.</w:t>
            </w:r>
          </w:p>
        </w:tc>
      </w:tr>
      <w:tr w:rsidR="001B1226" w:rsidRPr="00A4338B" w14:paraId="2ECFA269" w14:textId="77777777" w:rsidTr="00EA0D67">
        <w:tc>
          <w:tcPr>
            <w:tcW w:w="2136" w:type="dxa"/>
            <w:tcBorders>
              <w:top w:val="single" w:sz="2" w:space="0" w:color="auto"/>
              <w:left w:val="single" w:sz="2" w:space="0" w:color="auto"/>
              <w:bottom w:val="single" w:sz="2" w:space="0" w:color="auto"/>
              <w:right w:val="single" w:sz="2" w:space="0" w:color="auto"/>
            </w:tcBorders>
          </w:tcPr>
          <w:p w14:paraId="67128189" w14:textId="77777777" w:rsidR="001B1226" w:rsidRPr="00A4338B" w:rsidRDefault="001B1226" w:rsidP="00741A1A">
            <w:pPr>
              <w:pStyle w:val="NormalLeft"/>
              <w:rPr>
                <w:lang w:val="en-GB"/>
              </w:rPr>
            </w:pPr>
            <w:r w:rsidRPr="00A4338B">
              <w:rPr>
                <w:lang w:val="en-GB"/>
              </w:rPr>
              <w:t>R0140/C0050</w:t>
            </w:r>
          </w:p>
        </w:tc>
        <w:tc>
          <w:tcPr>
            <w:tcW w:w="2507" w:type="dxa"/>
            <w:tcBorders>
              <w:top w:val="single" w:sz="2" w:space="0" w:color="auto"/>
              <w:left w:val="single" w:sz="2" w:space="0" w:color="auto"/>
              <w:bottom w:val="single" w:sz="2" w:space="0" w:color="auto"/>
              <w:right w:val="single" w:sz="2" w:space="0" w:color="auto"/>
            </w:tcBorders>
          </w:tcPr>
          <w:p w14:paraId="4C006186" w14:textId="77777777" w:rsidR="001B1226" w:rsidRPr="00A4338B" w:rsidRDefault="001B1226" w:rsidP="00741A1A">
            <w:pPr>
              <w:pStyle w:val="NormalLeft"/>
              <w:rPr>
                <w:lang w:val="en-GB"/>
              </w:rPr>
            </w:pPr>
            <w:r w:rsidRPr="00A4338B">
              <w:rPr>
                <w:lang w:val="en-GB"/>
              </w:rPr>
              <w:t>Subordinated liabilities — tier 3</w:t>
            </w:r>
          </w:p>
        </w:tc>
        <w:tc>
          <w:tcPr>
            <w:tcW w:w="4643" w:type="dxa"/>
            <w:tcBorders>
              <w:top w:val="single" w:sz="2" w:space="0" w:color="auto"/>
              <w:left w:val="single" w:sz="2" w:space="0" w:color="auto"/>
              <w:bottom w:val="single" w:sz="2" w:space="0" w:color="auto"/>
              <w:right w:val="single" w:sz="2" w:space="0" w:color="auto"/>
            </w:tcBorders>
          </w:tcPr>
          <w:p w14:paraId="45AA3C14" w14:textId="77777777" w:rsidR="001B1226" w:rsidRPr="00A4338B" w:rsidRDefault="001B1226" w:rsidP="00741A1A">
            <w:pPr>
              <w:pStyle w:val="NormalLeft"/>
              <w:rPr>
                <w:lang w:val="en-GB"/>
              </w:rPr>
            </w:pPr>
            <w:r w:rsidRPr="00A4338B">
              <w:rPr>
                <w:lang w:val="en-GB"/>
              </w:rPr>
              <w:t>This is the amount of subordinated liabilities that meet the criteria for Tier 3.</w:t>
            </w:r>
          </w:p>
        </w:tc>
      </w:tr>
      <w:tr w:rsidR="001B1226" w:rsidRPr="00A4338B" w14:paraId="2D8C8D54" w14:textId="77777777" w:rsidTr="00EA0D67">
        <w:tc>
          <w:tcPr>
            <w:tcW w:w="2136" w:type="dxa"/>
            <w:tcBorders>
              <w:top w:val="single" w:sz="2" w:space="0" w:color="auto"/>
              <w:left w:val="single" w:sz="2" w:space="0" w:color="auto"/>
              <w:bottom w:val="single" w:sz="2" w:space="0" w:color="auto"/>
              <w:right w:val="single" w:sz="2" w:space="0" w:color="auto"/>
            </w:tcBorders>
          </w:tcPr>
          <w:p w14:paraId="6E965322" w14:textId="77777777" w:rsidR="001B1226" w:rsidRPr="00A4338B" w:rsidRDefault="001B1226" w:rsidP="00741A1A">
            <w:pPr>
              <w:pStyle w:val="NormalLeft"/>
              <w:rPr>
                <w:lang w:val="en-GB"/>
              </w:rPr>
            </w:pPr>
            <w:r w:rsidRPr="00A4338B">
              <w:rPr>
                <w:lang w:val="en-GB"/>
              </w:rPr>
              <w:t>R0150/C0010</w:t>
            </w:r>
          </w:p>
        </w:tc>
        <w:tc>
          <w:tcPr>
            <w:tcW w:w="2507" w:type="dxa"/>
            <w:tcBorders>
              <w:top w:val="single" w:sz="2" w:space="0" w:color="auto"/>
              <w:left w:val="single" w:sz="2" w:space="0" w:color="auto"/>
              <w:bottom w:val="single" w:sz="2" w:space="0" w:color="auto"/>
              <w:right w:val="single" w:sz="2" w:space="0" w:color="auto"/>
            </w:tcBorders>
          </w:tcPr>
          <w:p w14:paraId="18003A03" w14:textId="77777777" w:rsidR="001B1226" w:rsidRPr="00A4338B" w:rsidRDefault="001B1226" w:rsidP="00741A1A">
            <w:pPr>
              <w:pStyle w:val="NormalLeft"/>
              <w:rPr>
                <w:lang w:val="en-GB"/>
              </w:rPr>
            </w:pPr>
            <w:r w:rsidRPr="00A4338B">
              <w:rPr>
                <w:lang w:val="en-GB"/>
              </w:rPr>
              <w:t xml:space="preserve">Non–available subordinated liabilities </w:t>
            </w:r>
            <w:ins w:id="103" w:author="Author">
              <w:r w:rsidR="00B632D6" w:rsidRPr="00A4338B">
                <w:rPr>
                  <w:lang w:val="en-GB"/>
                </w:rPr>
                <w:t xml:space="preserve">to be deducted </w:t>
              </w:r>
            </w:ins>
            <w:r w:rsidRPr="00A4338B">
              <w:rPr>
                <w:lang w:val="en-GB"/>
              </w:rPr>
              <w:t>at group level — total</w:t>
            </w:r>
          </w:p>
        </w:tc>
        <w:tc>
          <w:tcPr>
            <w:tcW w:w="4643" w:type="dxa"/>
            <w:tcBorders>
              <w:top w:val="single" w:sz="2" w:space="0" w:color="auto"/>
              <w:left w:val="single" w:sz="2" w:space="0" w:color="auto"/>
              <w:bottom w:val="single" w:sz="2" w:space="0" w:color="auto"/>
              <w:right w:val="single" w:sz="2" w:space="0" w:color="auto"/>
            </w:tcBorders>
          </w:tcPr>
          <w:p w14:paraId="5BBE45E7" w14:textId="77777777" w:rsidR="001B1226" w:rsidRPr="00A4338B" w:rsidRDefault="001B1226" w:rsidP="00741A1A">
            <w:pPr>
              <w:pStyle w:val="NormalLeft"/>
              <w:rPr>
                <w:lang w:val="en-GB"/>
              </w:rPr>
            </w:pPr>
            <w:r w:rsidRPr="00A4338B">
              <w:rPr>
                <w:lang w:val="en-GB"/>
              </w:rPr>
              <w:t>This is the total amount of subordinated liabilities that are deemed non–available as defined in Article 222(2)–(5) of the Directive 2009/138/EC.</w:t>
            </w:r>
          </w:p>
        </w:tc>
      </w:tr>
      <w:tr w:rsidR="001B1226" w:rsidRPr="00A4338B" w14:paraId="18A954AB" w14:textId="77777777" w:rsidTr="00EA0D67">
        <w:tc>
          <w:tcPr>
            <w:tcW w:w="2136" w:type="dxa"/>
            <w:tcBorders>
              <w:top w:val="single" w:sz="2" w:space="0" w:color="auto"/>
              <w:left w:val="single" w:sz="2" w:space="0" w:color="auto"/>
              <w:bottom w:val="single" w:sz="2" w:space="0" w:color="auto"/>
              <w:right w:val="single" w:sz="2" w:space="0" w:color="auto"/>
            </w:tcBorders>
          </w:tcPr>
          <w:p w14:paraId="0416A443" w14:textId="77777777" w:rsidR="001B1226" w:rsidRPr="00A4338B" w:rsidRDefault="001B1226" w:rsidP="00741A1A">
            <w:pPr>
              <w:pStyle w:val="NormalLeft"/>
              <w:rPr>
                <w:lang w:val="en-GB"/>
              </w:rPr>
            </w:pPr>
            <w:r w:rsidRPr="00A4338B">
              <w:rPr>
                <w:lang w:val="en-GB"/>
              </w:rPr>
              <w:t>R0150/C0030</w:t>
            </w:r>
          </w:p>
        </w:tc>
        <w:tc>
          <w:tcPr>
            <w:tcW w:w="2507" w:type="dxa"/>
            <w:tcBorders>
              <w:top w:val="single" w:sz="2" w:space="0" w:color="auto"/>
              <w:left w:val="single" w:sz="2" w:space="0" w:color="auto"/>
              <w:bottom w:val="single" w:sz="2" w:space="0" w:color="auto"/>
              <w:right w:val="single" w:sz="2" w:space="0" w:color="auto"/>
            </w:tcBorders>
          </w:tcPr>
          <w:p w14:paraId="73A86286" w14:textId="77777777" w:rsidR="001B1226" w:rsidRPr="00A4338B" w:rsidRDefault="001B1226" w:rsidP="00741A1A">
            <w:pPr>
              <w:pStyle w:val="NormalLeft"/>
              <w:rPr>
                <w:lang w:val="en-GB"/>
              </w:rPr>
            </w:pPr>
            <w:r w:rsidRPr="00A4338B">
              <w:rPr>
                <w:lang w:val="en-GB"/>
              </w:rPr>
              <w:t xml:space="preserve">Non–available subordinated liabilities </w:t>
            </w:r>
            <w:ins w:id="104" w:author="Author">
              <w:r w:rsidR="00B632D6" w:rsidRPr="00A4338B">
                <w:rPr>
                  <w:lang w:val="en-GB"/>
                </w:rPr>
                <w:t xml:space="preserve">to be deducted </w:t>
              </w:r>
            </w:ins>
            <w:r w:rsidRPr="00A4338B">
              <w:rPr>
                <w:lang w:val="en-GB"/>
              </w:rPr>
              <w:t>at group level — tier 1 restricted</w:t>
            </w:r>
          </w:p>
        </w:tc>
        <w:tc>
          <w:tcPr>
            <w:tcW w:w="4643" w:type="dxa"/>
            <w:tcBorders>
              <w:top w:val="single" w:sz="2" w:space="0" w:color="auto"/>
              <w:left w:val="single" w:sz="2" w:space="0" w:color="auto"/>
              <w:bottom w:val="single" w:sz="2" w:space="0" w:color="auto"/>
              <w:right w:val="single" w:sz="2" w:space="0" w:color="auto"/>
            </w:tcBorders>
          </w:tcPr>
          <w:p w14:paraId="1DD893C3" w14:textId="77777777" w:rsidR="001B1226" w:rsidRPr="00A4338B" w:rsidRDefault="001B1226" w:rsidP="00741A1A">
            <w:pPr>
              <w:pStyle w:val="NormalLeft"/>
              <w:rPr>
                <w:lang w:val="en-GB"/>
              </w:rPr>
            </w:pPr>
            <w:r w:rsidRPr="00A4338B">
              <w:rPr>
                <w:lang w:val="en-GB"/>
              </w:rPr>
              <w:t xml:space="preserve">This is the amount of </w:t>
            </w:r>
            <w:ins w:id="105" w:author="Author">
              <w:r w:rsidRPr="00A4338B">
                <w:rPr>
                  <w:lang w:val="en-GB"/>
                </w:rPr>
                <w:t>subordinate</w:t>
              </w:r>
              <w:r w:rsidR="00273FCD" w:rsidRPr="00A4338B">
                <w:rPr>
                  <w:lang w:val="en-GB"/>
                </w:rPr>
                <w:t>d</w:t>
              </w:r>
            </w:ins>
            <w:del w:id="106" w:author="Author">
              <w:r w:rsidRPr="00A4338B">
                <w:rPr>
                  <w:lang w:val="en-GB"/>
                </w:rPr>
                <w:delText>subordinate</w:delText>
              </w:r>
            </w:del>
            <w:r w:rsidRPr="00A4338B">
              <w:rPr>
                <w:lang w:val="en-GB"/>
              </w:rPr>
              <w:t xml:space="preserve"> liabilities that are deemed non–available as defined in Article 222(2)–(5) of the Directive 2009/138/EC that meet the criteria for Tier 1 restricted items.</w:t>
            </w:r>
          </w:p>
        </w:tc>
      </w:tr>
      <w:tr w:rsidR="001B1226" w:rsidRPr="00A4338B" w14:paraId="05060F79" w14:textId="77777777" w:rsidTr="00EA0D67">
        <w:tc>
          <w:tcPr>
            <w:tcW w:w="2136" w:type="dxa"/>
            <w:tcBorders>
              <w:top w:val="single" w:sz="2" w:space="0" w:color="auto"/>
              <w:left w:val="single" w:sz="2" w:space="0" w:color="auto"/>
              <w:bottom w:val="single" w:sz="2" w:space="0" w:color="auto"/>
              <w:right w:val="single" w:sz="2" w:space="0" w:color="auto"/>
            </w:tcBorders>
          </w:tcPr>
          <w:p w14:paraId="3321D9C5" w14:textId="77777777" w:rsidR="001B1226" w:rsidRPr="00A4338B" w:rsidRDefault="001B1226" w:rsidP="00741A1A">
            <w:pPr>
              <w:pStyle w:val="NormalLeft"/>
              <w:rPr>
                <w:lang w:val="en-GB"/>
              </w:rPr>
            </w:pPr>
            <w:r w:rsidRPr="00A4338B">
              <w:rPr>
                <w:lang w:val="en-GB"/>
              </w:rPr>
              <w:lastRenderedPageBreak/>
              <w:t>R0150/C0040</w:t>
            </w:r>
          </w:p>
        </w:tc>
        <w:tc>
          <w:tcPr>
            <w:tcW w:w="2507" w:type="dxa"/>
            <w:tcBorders>
              <w:top w:val="single" w:sz="2" w:space="0" w:color="auto"/>
              <w:left w:val="single" w:sz="2" w:space="0" w:color="auto"/>
              <w:bottom w:val="single" w:sz="2" w:space="0" w:color="auto"/>
              <w:right w:val="single" w:sz="2" w:space="0" w:color="auto"/>
            </w:tcBorders>
          </w:tcPr>
          <w:p w14:paraId="34AC3681" w14:textId="77777777" w:rsidR="001B1226" w:rsidRPr="00A4338B" w:rsidRDefault="001B1226" w:rsidP="00741A1A">
            <w:pPr>
              <w:pStyle w:val="NormalLeft"/>
              <w:rPr>
                <w:lang w:val="en-GB"/>
              </w:rPr>
            </w:pPr>
            <w:r w:rsidRPr="00A4338B">
              <w:rPr>
                <w:lang w:val="en-GB"/>
              </w:rPr>
              <w:t xml:space="preserve">Non–available subordinated liabilities </w:t>
            </w:r>
            <w:ins w:id="107" w:author="Author">
              <w:r w:rsidR="00B632D6" w:rsidRPr="00A4338B">
                <w:rPr>
                  <w:lang w:val="en-GB"/>
                </w:rPr>
                <w:t xml:space="preserve">to be deducted </w:t>
              </w:r>
            </w:ins>
            <w:r w:rsidRPr="00A4338B">
              <w:rPr>
                <w:lang w:val="en-GB"/>
              </w:rPr>
              <w:t>at group level — tier 2</w:t>
            </w:r>
          </w:p>
        </w:tc>
        <w:tc>
          <w:tcPr>
            <w:tcW w:w="4643" w:type="dxa"/>
            <w:tcBorders>
              <w:top w:val="single" w:sz="2" w:space="0" w:color="auto"/>
              <w:left w:val="single" w:sz="2" w:space="0" w:color="auto"/>
              <w:bottom w:val="single" w:sz="2" w:space="0" w:color="auto"/>
              <w:right w:val="single" w:sz="2" w:space="0" w:color="auto"/>
            </w:tcBorders>
          </w:tcPr>
          <w:p w14:paraId="4DB3C7D5" w14:textId="6B795A2E" w:rsidR="001B1226" w:rsidRPr="00A4338B" w:rsidRDefault="001B1226" w:rsidP="008272CC">
            <w:pPr>
              <w:pStyle w:val="NormalLeft"/>
              <w:rPr>
                <w:lang w:val="en-GB"/>
              </w:rPr>
            </w:pPr>
            <w:r w:rsidRPr="00A4338B">
              <w:rPr>
                <w:lang w:val="en-GB"/>
              </w:rPr>
              <w:t xml:space="preserve">This is the amount of subordinated liabilities </w:t>
            </w:r>
            <w:ins w:id="108" w:author="Author">
              <w:r w:rsidR="006542FE" w:rsidRPr="00A4338B">
                <w:rPr>
                  <w:lang w:val="en-GB"/>
                </w:rPr>
                <w:t xml:space="preserve">  </w:t>
              </w:r>
            </w:ins>
            <w:r w:rsidRPr="00A4338B">
              <w:rPr>
                <w:lang w:val="en-GB"/>
              </w:rPr>
              <w:t>that are deemed non–available as defined in Article 222(2)–(5) of the Directive 2009/138/EC that meet the criteria for Tier 2</w:t>
            </w:r>
            <w:ins w:id="109" w:author="Author">
              <w:r w:rsidR="006542FE" w:rsidRPr="00A4338B">
                <w:rPr>
                  <w:lang w:val="en-GB"/>
                </w:rPr>
                <w:t xml:space="preserve"> and ha</w:t>
              </w:r>
              <w:r w:rsidR="008272CC" w:rsidRPr="00A4338B">
                <w:rPr>
                  <w:lang w:val="en-GB"/>
                </w:rPr>
                <w:t>s</w:t>
              </w:r>
              <w:del w:id="110" w:author="Author">
                <w:r w:rsidR="006542FE" w:rsidRPr="00A4338B" w:rsidDel="008272CC">
                  <w:rPr>
                    <w:lang w:val="en-GB"/>
                  </w:rPr>
                  <w:delText>ve</w:delText>
                </w:r>
              </w:del>
              <w:r w:rsidR="006542FE" w:rsidRPr="00A4338B">
                <w:rPr>
                  <w:lang w:val="en-GB"/>
                </w:rPr>
                <w:t xml:space="preserve"> to be deducted</w:t>
              </w:r>
              <w:r w:rsidR="00EB3A1D" w:rsidRPr="00A4338B">
                <w:rPr>
                  <w:lang w:val="en-GB"/>
                </w:rPr>
                <w:t xml:space="preserve"> as per Article 330 of the Delegated Regulation</w:t>
              </w:r>
            </w:ins>
            <w:r w:rsidRPr="00A4338B">
              <w:rPr>
                <w:lang w:val="en-GB"/>
              </w:rPr>
              <w:t>.</w:t>
            </w:r>
          </w:p>
        </w:tc>
      </w:tr>
      <w:tr w:rsidR="001B1226" w:rsidRPr="00A4338B" w14:paraId="4B85AABA" w14:textId="77777777" w:rsidTr="00EA0D67">
        <w:tc>
          <w:tcPr>
            <w:tcW w:w="2136" w:type="dxa"/>
            <w:tcBorders>
              <w:top w:val="single" w:sz="2" w:space="0" w:color="auto"/>
              <w:left w:val="single" w:sz="2" w:space="0" w:color="auto"/>
              <w:bottom w:val="single" w:sz="2" w:space="0" w:color="auto"/>
              <w:right w:val="single" w:sz="2" w:space="0" w:color="auto"/>
            </w:tcBorders>
          </w:tcPr>
          <w:p w14:paraId="548C474F" w14:textId="77777777" w:rsidR="001B1226" w:rsidRPr="00A4338B" w:rsidRDefault="001B1226" w:rsidP="00741A1A">
            <w:pPr>
              <w:pStyle w:val="NormalLeft"/>
              <w:rPr>
                <w:lang w:val="en-GB"/>
              </w:rPr>
            </w:pPr>
            <w:r w:rsidRPr="00A4338B">
              <w:rPr>
                <w:lang w:val="en-GB"/>
              </w:rPr>
              <w:t>R0150/C0050</w:t>
            </w:r>
          </w:p>
        </w:tc>
        <w:tc>
          <w:tcPr>
            <w:tcW w:w="2507" w:type="dxa"/>
            <w:tcBorders>
              <w:top w:val="single" w:sz="2" w:space="0" w:color="auto"/>
              <w:left w:val="single" w:sz="2" w:space="0" w:color="auto"/>
              <w:bottom w:val="single" w:sz="2" w:space="0" w:color="auto"/>
              <w:right w:val="single" w:sz="2" w:space="0" w:color="auto"/>
            </w:tcBorders>
          </w:tcPr>
          <w:p w14:paraId="24987DF0" w14:textId="77777777" w:rsidR="001B1226" w:rsidRPr="00A4338B" w:rsidRDefault="001B1226" w:rsidP="00741A1A">
            <w:pPr>
              <w:pStyle w:val="NormalLeft"/>
              <w:rPr>
                <w:lang w:val="en-GB"/>
              </w:rPr>
            </w:pPr>
            <w:r w:rsidRPr="00A4338B">
              <w:rPr>
                <w:lang w:val="en-GB"/>
              </w:rPr>
              <w:t xml:space="preserve">Non–available subordinated liabilities </w:t>
            </w:r>
            <w:ins w:id="111" w:author="Author">
              <w:r w:rsidR="00B632D6" w:rsidRPr="00A4338B">
                <w:rPr>
                  <w:lang w:val="en-GB"/>
                </w:rPr>
                <w:t xml:space="preserve">to be deducted </w:t>
              </w:r>
            </w:ins>
            <w:r w:rsidRPr="00A4338B">
              <w:rPr>
                <w:lang w:val="en-GB"/>
              </w:rPr>
              <w:t>at group level — tier 3</w:t>
            </w:r>
          </w:p>
        </w:tc>
        <w:tc>
          <w:tcPr>
            <w:tcW w:w="4643" w:type="dxa"/>
            <w:tcBorders>
              <w:top w:val="single" w:sz="2" w:space="0" w:color="auto"/>
              <w:left w:val="single" w:sz="2" w:space="0" w:color="auto"/>
              <w:bottom w:val="single" w:sz="2" w:space="0" w:color="auto"/>
              <w:right w:val="single" w:sz="2" w:space="0" w:color="auto"/>
            </w:tcBorders>
          </w:tcPr>
          <w:p w14:paraId="09242AAB" w14:textId="2BBC9D93" w:rsidR="001B1226" w:rsidRPr="00A4338B" w:rsidRDefault="001B1226" w:rsidP="008272CC">
            <w:pPr>
              <w:pStyle w:val="NormalLeft"/>
              <w:rPr>
                <w:lang w:val="en-GB"/>
              </w:rPr>
            </w:pPr>
            <w:r w:rsidRPr="00A4338B">
              <w:rPr>
                <w:lang w:val="en-GB"/>
              </w:rPr>
              <w:t>This is the amount of subordinated liabilities that are deemed non–available as defined in Article 222(2)–(5) of the Directive 2009/138/EC that meet the criteria for Tier 3</w:t>
            </w:r>
            <w:ins w:id="112" w:author="Author">
              <w:r w:rsidR="006542FE" w:rsidRPr="00A4338B">
                <w:rPr>
                  <w:lang w:val="en-GB"/>
                </w:rPr>
                <w:t xml:space="preserve"> and ha</w:t>
              </w:r>
              <w:r w:rsidR="008272CC" w:rsidRPr="00A4338B">
                <w:rPr>
                  <w:lang w:val="en-GB"/>
                </w:rPr>
                <w:t>s</w:t>
              </w:r>
              <w:del w:id="113" w:author="Author">
                <w:r w:rsidR="006542FE" w:rsidRPr="00A4338B" w:rsidDel="008272CC">
                  <w:rPr>
                    <w:lang w:val="en-GB"/>
                  </w:rPr>
                  <w:delText>ve</w:delText>
                </w:r>
              </w:del>
              <w:r w:rsidR="006542FE" w:rsidRPr="00A4338B">
                <w:rPr>
                  <w:lang w:val="en-GB"/>
                </w:rPr>
                <w:t xml:space="preserve"> to be deducted</w:t>
              </w:r>
              <w:r w:rsidR="00EB3A1D" w:rsidRPr="00A4338B">
                <w:rPr>
                  <w:lang w:val="en-GB"/>
                </w:rPr>
                <w:t xml:space="preserve"> as per Article 330 of the Delegated Regulation</w:t>
              </w:r>
            </w:ins>
            <w:r w:rsidRPr="00A4338B">
              <w:rPr>
                <w:lang w:val="en-GB"/>
              </w:rPr>
              <w:t>.</w:t>
            </w:r>
          </w:p>
        </w:tc>
      </w:tr>
      <w:tr w:rsidR="001B1226" w:rsidRPr="00A4338B" w14:paraId="2C613DAB" w14:textId="77777777" w:rsidTr="00EA0D67">
        <w:tc>
          <w:tcPr>
            <w:tcW w:w="2136" w:type="dxa"/>
            <w:tcBorders>
              <w:top w:val="single" w:sz="2" w:space="0" w:color="auto"/>
              <w:left w:val="single" w:sz="2" w:space="0" w:color="auto"/>
              <w:bottom w:val="single" w:sz="2" w:space="0" w:color="auto"/>
              <w:right w:val="single" w:sz="2" w:space="0" w:color="auto"/>
            </w:tcBorders>
          </w:tcPr>
          <w:p w14:paraId="61F37BC8" w14:textId="77777777" w:rsidR="001B1226" w:rsidRPr="00A4338B" w:rsidRDefault="001B1226" w:rsidP="00741A1A">
            <w:pPr>
              <w:pStyle w:val="NormalLeft"/>
              <w:rPr>
                <w:lang w:val="en-GB"/>
              </w:rPr>
            </w:pPr>
            <w:r w:rsidRPr="00A4338B">
              <w:rPr>
                <w:lang w:val="en-GB"/>
              </w:rPr>
              <w:t>R0160/C0010</w:t>
            </w:r>
          </w:p>
        </w:tc>
        <w:tc>
          <w:tcPr>
            <w:tcW w:w="2507" w:type="dxa"/>
            <w:tcBorders>
              <w:top w:val="single" w:sz="2" w:space="0" w:color="auto"/>
              <w:left w:val="single" w:sz="2" w:space="0" w:color="auto"/>
              <w:bottom w:val="single" w:sz="2" w:space="0" w:color="auto"/>
              <w:right w:val="single" w:sz="2" w:space="0" w:color="auto"/>
            </w:tcBorders>
          </w:tcPr>
          <w:p w14:paraId="54E09C2B" w14:textId="77777777" w:rsidR="001B1226" w:rsidRPr="00A4338B" w:rsidRDefault="001B1226" w:rsidP="00741A1A">
            <w:pPr>
              <w:pStyle w:val="NormalLeft"/>
              <w:rPr>
                <w:lang w:val="en-GB"/>
              </w:rPr>
            </w:pPr>
            <w:r w:rsidRPr="00A4338B">
              <w:rPr>
                <w:lang w:val="en-GB"/>
              </w:rPr>
              <w:t>An amount equal to the value of net deferred tax assets — total</w:t>
            </w:r>
          </w:p>
        </w:tc>
        <w:tc>
          <w:tcPr>
            <w:tcW w:w="4643" w:type="dxa"/>
            <w:tcBorders>
              <w:top w:val="single" w:sz="2" w:space="0" w:color="auto"/>
              <w:left w:val="single" w:sz="2" w:space="0" w:color="auto"/>
              <w:bottom w:val="single" w:sz="2" w:space="0" w:color="auto"/>
              <w:right w:val="single" w:sz="2" w:space="0" w:color="auto"/>
            </w:tcBorders>
          </w:tcPr>
          <w:p w14:paraId="47D408C5" w14:textId="77777777" w:rsidR="001B1226" w:rsidRPr="00A4338B" w:rsidRDefault="001B1226" w:rsidP="00741A1A">
            <w:pPr>
              <w:pStyle w:val="NormalLeft"/>
              <w:rPr>
                <w:lang w:val="en-GB"/>
              </w:rPr>
            </w:pPr>
            <w:r w:rsidRPr="00A4338B">
              <w:rPr>
                <w:lang w:val="en-GB"/>
              </w:rPr>
              <w:t>This is the total amount of net deferred tax assets.</w:t>
            </w:r>
          </w:p>
        </w:tc>
      </w:tr>
      <w:tr w:rsidR="001B1226" w:rsidRPr="00A4338B" w14:paraId="02CD14A4" w14:textId="77777777" w:rsidTr="00EA0D67">
        <w:tc>
          <w:tcPr>
            <w:tcW w:w="2136" w:type="dxa"/>
            <w:tcBorders>
              <w:top w:val="single" w:sz="2" w:space="0" w:color="auto"/>
              <w:left w:val="single" w:sz="2" w:space="0" w:color="auto"/>
              <w:bottom w:val="single" w:sz="2" w:space="0" w:color="auto"/>
              <w:right w:val="single" w:sz="2" w:space="0" w:color="auto"/>
            </w:tcBorders>
          </w:tcPr>
          <w:p w14:paraId="29878344" w14:textId="77777777" w:rsidR="001B1226" w:rsidRPr="00A4338B" w:rsidRDefault="001B1226" w:rsidP="00741A1A">
            <w:pPr>
              <w:pStyle w:val="NormalLeft"/>
              <w:rPr>
                <w:lang w:val="en-GB"/>
              </w:rPr>
            </w:pPr>
            <w:r w:rsidRPr="00A4338B">
              <w:rPr>
                <w:lang w:val="en-GB"/>
              </w:rPr>
              <w:t>R0160/C0050</w:t>
            </w:r>
          </w:p>
        </w:tc>
        <w:tc>
          <w:tcPr>
            <w:tcW w:w="2507" w:type="dxa"/>
            <w:tcBorders>
              <w:top w:val="single" w:sz="2" w:space="0" w:color="auto"/>
              <w:left w:val="single" w:sz="2" w:space="0" w:color="auto"/>
              <w:bottom w:val="single" w:sz="2" w:space="0" w:color="auto"/>
              <w:right w:val="single" w:sz="2" w:space="0" w:color="auto"/>
            </w:tcBorders>
          </w:tcPr>
          <w:p w14:paraId="4EC39FBE" w14:textId="77777777" w:rsidR="001B1226" w:rsidRPr="00A4338B" w:rsidRDefault="001B1226" w:rsidP="00741A1A">
            <w:pPr>
              <w:pStyle w:val="NormalLeft"/>
              <w:rPr>
                <w:lang w:val="en-GB"/>
              </w:rPr>
            </w:pPr>
            <w:r w:rsidRPr="00A4338B">
              <w:rPr>
                <w:lang w:val="en-GB"/>
              </w:rPr>
              <w:t>An amount equal to the value of net deferred tax assets — tier 3</w:t>
            </w:r>
          </w:p>
        </w:tc>
        <w:tc>
          <w:tcPr>
            <w:tcW w:w="4643" w:type="dxa"/>
            <w:tcBorders>
              <w:top w:val="single" w:sz="2" w:space="0" w:color="auto"/>
              <w:left w:val="single" w:sz="2" w:space="0" w:color="auto"/>
              <w:bottom w:val="single" w:sz="2" w:space="0" w:color="auto"/>
              <w:right w:val="single" w:sz="2" w:space="0" w:color="auto"/>
            </w:tcBorders>
          </w:tcPr>
          <w:p w14:paraId="41D42646" w14:textId="77777777" w:rsidR="001B1226" w:rsidRPr="00A4338B" w:rsidRDefault="001B1226" w:rsidP="00741A1A">
            <w:pPr>
              <w:pStyle w:val="NormalLeft"/>
              <w:rPr>
                <w:lang w:val="en-GB"/>
              </w:rPr>
            </w:pPr>
            <w:r w:rsidRPr="00A4338B">
              <w:rPr>
                <w:lang w:val="en-GB"/>
              </w:rPr>
              <w:t>This is the amount of net deferred tax assets that meet the tier 3 classification criteria.</w:t>
            </w:r>
          </w:p>
        </w:tc>
      </w:tr>
      <w:tr w:rsidR="001B1226" w:rsidRPr="00A4338B" w14:paraId="7AE63368" w14:textId="77777777" w:rsidTr="00EA0D67">
        <w:tc>
          <w:tcPr>
            <w:tcW w:w="2136" w:type="dxa"/>
            <w:tcBorders>
              <w:top w:val="single" w:sz="2" w:space="0" w:color="auto"/>
              <w:left w:val="single" w:sz="2" w:space="0" w:color="auto"/>
              <w:bottom w:val="single" w:sz="2" w:space="0" w:color="auto"/>
              <w:right w:val="single" w:sz="2" w:space="0" w:color="auto"/>
            </w:tcBorders>
          </w:tcPr>
          <w:p w14:paraId="109D7674" w14:textId="77777777" w:rsidR="001B1226" w:rsidRPr="00A4338B" w:rsidRDefault="001B1226" w:rsidP="00741A1A">
            <w:pPr>
              <w:pStyle w:val="NormalLeft"/>
              <w:rPr>
                <w:lang w:val="en-GB"/>
              </w:rPr>
            </w:pPr>
            <w:r w:rsidRPr="00A4338B">
              <w:rPr>
                <w:lang w:val="en-GB"/>
              </w:rPr>
              <w:t>R0170/C0010</w:t>
            </w:r>
          </w:p>
        </w:tc>
        <w:tc>
          <w:tcPr>
            <w:tcW w:w="2507" w:type="dxa"/>
            <w:tcBorders>
              <w:top w:val="single" w:sz="2" w:space="0" w:color="auto"/>
              <w:left w:val="single" w:sz="2" w:space="0" w:color="auto"/>
              <w:bottom w:val="single" w:sz="2" w:space="0" w:color="auto"/>
              <w:right w:val="single" w:sz="2" w:space="0" w:color="auto"/>
            </w:tcBorders>
          </w:tcPr>
          <w:p w14:paraId="03D5ED54" w14:textId="469EC285" w:rsidR="001B1226" w:rsidRPr="00A4338B" w:rsidRDefault="001B1226" w:rsidP="00741A1A">
            <w:pPr>
              <w:pStyle w:val="NormalLeft"/>
              <w:rPr>
                <w:lang w:val="en-GB"/>
              </w:rPr>
            </w:pPr>
            <w:del w:id="114" w:author="Author">
              <w:r w:rsidRPr="00A4338B" w:rsidDel="00494670">
                <w:rPr>
                  <w:lang w:val="en-GB"/>
                </w:rPr>
                <w:delText xml:space="preserve">An </w:delText>
              </w:r>
            </w:del>
            <w:ins w:id="115" w:author="Author">
              <w:r w:rsidR="00494670">
                <w:rPr>
                  <w:lang w:val="en-GB"/>
                </w:rPr>
                <w:t>The</w:t>
              </w:r>
              <w:r w:rsidR="00494670" w:rsidRPr="00A4338B">
                <w:rPr>
                  <w:lang w:val="en-GB"/>
                </w:rPr>
                <w:t xml:space="preserve"> </w:t>
              </w:r>
            </w:ins>
            <w:r w:rsidRPr="00A4338B">
              <w:rPr>
                <w:lang w:val="en-GB"/>
              </w:rPr>
              <w:t xml:space="preserve">amount equal to the value of net deferred tax assets </w:t>
            </w:r>
            <w:del w:id="116" w:author="Author">
              <w:r w:rsidRPr="00A4338B">
                <w:rPr>
                  <w:lang w:val="en-GB"/>
                </w:rPr>
                <w:delText xml:space="preserve">non </w:delText>
              </w:r>
            </w:del>
            <w:ins w:id="117" w:author="Author">
              <w:r w:rsidR="00C616BB" w:rsidRPr="00A4338B">
                <w:rPr>
                  <w:lang w:val="en-GB"/>
                </w:rPr>
                <w:t xml:space="preserve">not </w:t>
              </w:r>
            </w:ins>
            <w:r w:rsidRPr="00A4338B">
              <w:rPr>
                <w:lang w:val="en-GB"/>
              </w:rPr>
              <w:t xml:space="preserve">available </w:t>
            </w:r>
            <w:ins w:id="118" w:author="Author">
              <w:r w:rsidR="00B632D6" w:rsidRPr="00A4338B">
                <w:rPr>
                  <w:lang w:val="en-GB"/>
                </w:rPr>
                <w:t xml:space="preserve">to be deducted </w:t>
              </w:r>
            </w:ins>
            <w:r w:rsidRPr="00A4338B">
              <w:rPr>
                <w:lang w:val="en-GB"/>
              </w:rPr>
              <w:t>at group level –total</w:t>
            </w:r>
          </w:p>
        </w:tc>
        <w:tc>
          <w:tcPr>
            <w:tcW w:w="4643" w:type="dxa"/>
            <w:tcBorders>
              <w:top w:val="single" w:sz="2" w:space="0" w:color="auto"/>
              <w:left w:val="single" w:sz="2" w:space="0" w:color="auto"/>
              <w:bottom w:val="single" w:sz="2" w:space="0" w:color="auto"/>
              <w:right w:val="single" w:sz="2" w:space="0" w:color="auto"/>
            </w:tcBorders>
          </w:tcPr>
          <w:p w14:paraId="40FE67F0" w14:textId="25BF4A6F" w:rsidR="001B1226" w:rsidRPr="00A4338B" w:rsidRDefault="001B1226" w:rsidP="008272CC">
            <w:pPr>
              <w:pStyle w:val="NormalLeft"/>
              <w:rPr>
                <w:lang w:val="en-GB"/>
              </w:rPr>
            </w:pPr>
            <w:r w:rsidRPr="00A4338B">
              <w:rPr>
                <w:lang w:val="en-GB"/>
              </w:rPr>
              <w:t>This is the total amount of net deferred tax assets which are deemed non–available as defined in Article 222(2)–(5) of the Directive 2009/138/EC</w:t>
            </w:r>
            <w:ins w:id="119" w:author="Author">
              <w:r w:rsidR="006542FE" w:rsidRPr="00A4338B">
                <w:rPr>
                  <w:lang w:val="en-GB"/>
                </w:rPr>
                <w:t xml:space="preserve"> and ha</w:t>
              </w:r>
              <w:r w:rsidR="008272CC" w:rsidRPr="00A4338B">
                <w:rPr>
                  <w:lang w:val="en-GB"/>
                </w:rPr>
                <w:t>s</w:t>
              </w:r>
              <w:del w:id="120" w:author="Author">
                <w:r w:rsidR="006542FE" w:rsidRPr="00A4338B" w:rsidDel="008272CC">
                  <w:rPr>
                    <w:lang w:val="en-GB"/>
                  </w:rPr>
                  <w:delText>ve</w:delText>
                </w:r>
              </w:del>
              <w:r w:rsidR="006542FE" w:rsidRPr="00A4338B">
                <w:rPr>
                  <w:lang w:val="en-GB"/>
                </w:rPr>
                <w:t xml:space="preserve"> to be deducted</w:t>
              </w:r>
              <w:r w:rsidR="00EB3A1D" w:rsidRPr="00A4338B">
                <w:rPr>
                  <w:lang w:val="en-GB"/>
                </w:rPr>
                <w:t xml:space="preserve"> as per Article 330 of the Delegated Regulation</w:t>
              </w:r>
              <w:r w:rsidR="006542FE" w:rsidRPr="00A4338B">
                <w:rPr>
                  <w:lang w:val="en-GB"/>
                </w:rPr>
                <w:t xml:space="preserve"> </w:t>
              </w:r>
            </w:ins>
            <w:r w:rsidRPr="00A4338B">
              <w:rPr>
                <w:lang w:val="en-GB"/>
              </w:rPr>
              <w:t>.</w:t>
            </w:r>
          </w:p>
        </w:tc>
      </w:tr>
      <w:tr w:rsidR="001B1226" w:rsidRPr="00A4338B" w14:paraId="38DAABBE" w14:textId="77777777" w:rsidTr="00EA0D67">
        <w:tc>
          <w:tcPr>
            <w:tcW w:w="2136" w:type="dxa"/>
            <w:tcBorders>
              <w:top w:val="single" w:sz="2" w:space="0" w:color="auto"/>
              <w:left w:val="single" w:sz="2" w:space="0" w:color="auto"/>
              <w:bottom w:val="single" w:sz="2" w:space="0" w:color="auto"/>
              <w:right w:val="single" w:sz="2" w:space="0" w:color="auto"/>
            </w:tcBorders>
          </w:tcPr>
          <w:p w14:paraId="6C4F1916" w14:textId="77777777" w:rsidR="001B1226" w:rsidRPr="00A4338B" w:rsidRDefault="001B1226" w:rsidP="00741A1A">
            <w:pPr>
              <w:pStyle w:val="NormalLeft"/>
              <w:rPr>
                <w:lang w:val="en-GB"/>
              </w:rPr>
            </w:pPr>
            <w:r w:rsidRPr="00A4338B">
              <w:rPr>
                <w:lang w:val="en-GB"/>
              </w:rPr>
              <w:t>R0170/C0050</w:t>
            </w:r>
          </w:p>
        </w:tc>
        <w:tc>
          <w:tcPr>
            <w:tcW w:w="2507" w:type="dxa"/>
            <w:tcBorders>
              <w:top w:val="single" w:sz="2" w:space="0" w:color="auto"/>
              <w:left w:val="single" w:sz="2" w:space="0" w:color="auto"/>
              <w:bottom w:val="single" w:sz="2" w:space="0" w:color="auto"/>
              <w:right w:val="single" w:sz="2" w:space="0" w:color="auto"/>
            </w:tcBorders>
          </w:tcPr>
          <w:p w14:paraId="31824805" w14:textId="21523BC7" w:rsidR="001B1226" w:rsidRPr="00A4338B" w:rsidRDefault="001B1226" w:rsidP="00741A1A">
            <w:pPr>
              <w:pStyle w:val="NormalLeft"/>
              <w:rPr>
                <w:lang w:val="en-GB"/>
              </w:rPr>
            </w:pPr>
            <w:del w:id="121" w:author="Author">
              <w:r w:rsidRPr="00A4338B" w:rsidDel="00494670">
                <w:rPr>
                  <w:lang w:val="en-GB"/>
                </w:rPr>
                <w:delText xml:space="preserve">An </w:delText>
              </w:r>
            </w:del>
            <w:ins w:id="122" w:author="Author">
              <w:r w:rsidR="00494670">
                <w:rPr>
                  <w:lang w:val="en-GB"/>
                </w:rPr>
                <w:t>The</w:t>
              </w:r>
              <w:r w:rsidR="00494670" w:rsidRPr="00A4338B">
                <w:rPr>
                  <w:lang w:val="en-GB"/>
                </w:rPr>
                <w:t xml:space="preserve"> </w:t>
              </w:r>
            </w:ins>
            <w:r w:rsidRPr="00A4338B">
              <w:rPr>
                <w:lang w:val="en-GB"/>
              </w:rPr>
              <w:t xml:space="preserve">amount equal to the value of net deferred tax assets </w:t>
            </w:r>
            <w:del w:id="123" w:author="Author">
              <w:r w:rsidRPr="00A4338B">
                <w:rPr>
                  <w:lang w:val="en-GB"/>
                </w:rPr>
                <w:delText xml:space="preserve">non </w:delText>
              </w:r>
            </w:del>
            <w:ins w:id="124" w:author="Author">
              <w:r w:rsidR="00C616BB" w:rsidRPr="00A4338B">
                <w:rPr>
                  <w:lang w:val="en-GB"/>
                </w:rPr>
                <w:t xml:space="preserve">not </w:t>
              </w:r>
            </w:ins>
            <w:r w:rsidRPr="00A4338B">
              <w:rPr>
                <w:lang w:val="en-GB"/>
              </w:rPr>
              <w:t xml:space="preserve">available </w:t>
            </w:r>
            <w:ins w:id="125" w:author="Author">
              <w:r w:rsidR="00B632D6" w:rsidRPr="00A4338B">
                <w:rPr>
                  <w:lang w:val="en-GB"/>
                </w:rPr>
                <w:t xml:space="preserve">to be deducted </w:t>
              </w:r>
            </w:ins>
            <w:r w:rsidRPr="00A4338B">
              <w:rPr>
                <w:lang w:val="en-GB"/>
              </w:rPr>
              <w:t>at group level –Tier 3</w:t>
            </w:r>
          </w:p>
        </w:tc>
        <w:tc>
          <w:tcPr>
            <w:tcW w:w="4643" w:type="dxa"/>
            <w:tcBorders>
              <w:top w:val="single" w:sz="2" w:space="0" w:color="auto"/>
              <w:left w:val="single" w:sz="2" w:space="0" w:color="auto"/>
              <w:bottom w:val="single" w:sz="2" w:space="0" w:color="auto"/>
              <w:right w:val="single" w:sz="2" w:space="0" w:color="auto"/>
            </w:tcBorders>
          </w:tcPr>
          <w:p w14:paraId="6E11B85D" w14:textId="1FDADFD0" w:rsidR="001B1226" w:rsidRPr="00A4338B" w:rsidRDefault="001B1226" w:rsidP="008272CC">
            <w:pPr>
              <w:pStyle w:val="NormalLeft"/>
              <w:rPr>
                <w:lang w:val="en-GB"/>
              </w:rPr>
            </w:pPr>
            <w:r w:rsidRPr="00A4338B">
              <w:rPr>
                <w:lang w:val="en-GB"/>
              </w:rPr>
              <w:t>This is the amount of net deferred tax assets which are deemed non–available as defined in Article 222(2)–(5) of the Directive 2009/138/EC that meet the criteria for Tier 3</w:t>
            </w:r>
            <w:ins w:id="126" w:author="Author">
              <w:r w:rsidR="009B430F" w:rsidRPr="00A4338B">
                <w:rPr>
                  <w:lang w:val="en-GB"/>
                </w:rPr>
                <w:t xml:space="preserve">  and ha</w:t>
              </w:r>
              <w:r w:rsidR="008272CC" w:rsidRPr="00A4338B">
                <w:rPr>
                  <w:lang w:val="en-GB"/>
                </w:rPr>
                <w:t>s</w:t>
              </w:r>
              <w:del w:id="127" w:author="Author">
                <w:r w:rsidR="009B430F" w:rsidRPr="00A4338B" w:rsidDel="008272CC">
                  <w:rPr>
                    <w:lang w:val="en-GB"/>
                  </w:rPr>
                  <w:delText>ve</w:delText>
                </w:r>
              </w:del>
              <w:r w:rsidR="009B430F" w:rsidRPr="00A4338B">
                <w:rPr>
                  <w:lang w:val="en-GB"/>
                </w:rPr>
                <w:t xml:space="preserve"> to be deducted as per Article 330 of the Delegated Regulation</w:t>
              </w:r>
            </w:ins>
            <w:r w:rsidRPr="00A4338B">
              <w:rPr>
                <w:lang w:val="en-GB"/>
              </w:rPr>
              <w:t>.</w:t>
            </w:r>
          </w:p>
        </w:tc>
      </w:tr>
      <w:tr w:rsidR="001B1226" w:rsidRPr="00A4338B" w14:paraId="0B43D58C" w14:textId="77777777" w:rsidTr="00EA0D67">
        <w:tc>
          <w:tcPr>
            <w:tcW w:w="2136" w:type="dxa"/>
            <w:tcBorders>
              <w:top w:val="single" w:sz="2" w:space="0" w:color="auto"/>
              <w:left w:val="single" w:sz="2" w:space="0" w:color="auto"/>
              <w:bottom w:val="single" w:sz="2" w:space="0" w:color="auto"/>
              <w:right w:val="single" w:sz="2" w:space="0" w:color="auto"/>
            </w:tcBorders>
          </w:tcPr>
          <w:p w14:paraId="37FB577D" w14:textId="77777777" w:rsidR="001B1226" w:rsidRPr="00A4338B" w:rsidRDefault="001B1226" w:rsidP="00741A1A">
            <w:pPr>
              <w:pStyle w:val="NormalLeft"/>
              <w:rPr>
                <w:lang w:val="en-GB"/>
              </w:rPr>
            </w:pPr>
            <w:r w:rsidRPr="00A4338B">
              <w:rPr>
                <w:lang w:val="en-GB"/>
              </w:rPr>
              <w:t>R0180/C0010</w:t>
            </w:r>
          </w:p>
        </w:tc>
        <w:tc>
          <w:tcPr>
            <w:tcW w:w="2507" w:type="dxa"/>
            <w:tcBorders>
              <w:top w:val="single" w:sz="2" w:space="0" w:color="auto"/>
              <w:left w:val="single" w:sz="2" w:space="0" w:color="auto"/>
              <w:bottom w:val="single" w:sz="2" w:space="0" w:color="auto"/>
              <w:right w:val="single" w:sz="2" w:space="0" w:color="auto"/>
            </w:tcBorders>
          </w:tcPr>
          <w:p w14:paraId="40582A7B" w14:textId="45880A39" w:rsidR="001B1226" w:rsidRPr="00A4338B" w:rsidRDefault="001B1226" w:rsidP="00741A1A">
            <w:pPr>
              <w:pStyle w:val="NormalLeft"/>
              <w:rPr>
                <w:lang w:val="en-GB"/>
              </w:rPr>
            </w:pPr>
            <w:r w:rsidRPr="00A4338B">
              <w:rPr>
                <w:lang w:val="en-GB"/>
              </w:rPr>
              <w:t>Other own fund items approved by the supervisory authority as basic own funds not specified above</w:t>
            </w:r>
            <w:ins w:id="128" w:author="Author">
              <w:r w:rsidR="00494670">
                <w:rPr>
                  <w:lang w:val="en-GB"/>
                </w:rPr>
                <w:t xml:space="preserve"> - total</w:t>
              </w:r>
            </w:ins>
          </w:p>
        </w:tc>
        <w:tc>
          <w:tcPr>
            <w:tcW w:w="4643" w:type="dxa"/>
            <w:tcBorders>
              <w:top w:val="single" w:sz="2" w:space="0" w:color="auto"/>
              <w:left w:val="single" w:sz="2" w:space="0" w:color="auto"/>
              <w:bottom w:val="single" w:sz="2" w:space="0" w:color="auto"/>
              <w:right w:val="single" w:sz="2" w:space="0" w:color="auto"/>
            </w:tcBorders>
          </w:tcPr>
          <w:p w14:paraId="116282E2" w14:textId="77777777" w:rsidR="001B1226" w:rsidRPr="00A4338B" w:rsidRDefault="001B1226" w:rsidP="00741A1A">
            <w:pPr>
              <w:pStyle w:val="NormalLeft"/>
              <w:rPr>
                <w:lang w:val="en-GB"/>
              </w:rPr>
            </w:pPr>
            <w:r w:rsidRPr="00A4338B">
              <w:rPr>
                <w:lang w:val="en-GB"/>
              </w:rPr>
              <w:t>This is the total of basic own fund items not identified above and that received supervisory approval.</w:t>
            </w:r>
          </w:p>
        </w:tc>
      </w:tr>
      <w:tr w:rsidR="001B1226" w:rsidRPr="00A4338B" w14:paraId="27A5F29B" w14:textId="77777777" w:rsidTr="00EA0D67">
        <w:tc>
          <w:tcPr>
            <w:tcW w:w="2136" w:type="dxa"/>
            <w:tcBorders>
              <w:top w:val="single" w:sz="2" w:space="0" w:color="auto"/>
              <w:left w:val="single" w:sz="2" w:space="0" w:color="auto"/>
              <w:bottom w:val="single" w:sz="2" w:space="0" w:color="auto"/>
              <w:right w:val="single" w:sz="2" w:space="0" w:color="auto"/>
            </w:tcBorders>
          </w:tcPr>
          <w:p w14:paraId="44640D3D" w14:textId="77777777" w:rsidR="001B1226" w:rsidRPr="00A4338B" w:rsidRDefault="001B1226" w:rsidP="00741A1A">
            <w:pPr>
              <w:pStyle w:val="NormalLeft"/>
              <w:rPr>
                <w:lang w:val="en-GB"/>
              </w:rPr>
            </w:pPr>
            <w:r w:rsidRPr="00A4338B">
              <w:rPr>
                <w:lang w:val="en-GB"/>
              </w:rPr>
              <w:t>R0180/C0020</w:t>
            </w:r>
          </w:p>
        </w:tc>
        <w:tc>
          <w:tcPr>
            <w:tcW w:w="2507" w:type="dxa"/>
            <w:tcBorders>
              <w:top w:val="single" w:sz="2" w:space="0" w:color="auto"/>
              <w:left w:val="single" w:sz="2" w:space="0" w:color="auto"/>
              <w:bottom w:val="single" w:sz="2" w:space="0" w:color="auto"/>
              <w:right w:val="single" w:sz="2" w:space="0" w:color="auto"/>
            </w:tcBorders>
          </w:tcPr>
          <w:p w14:paraId="4D5CAB89" w14:textId="77777777" w:rsidR="001B1226" w:rsidRPr="00A4338B" w:rsidRDefault="001B1226" w:rsidP="00741A1A">
            <w:pPr>
              <w:pStyle w:val="NormalLeft"/>
              <w:rPr>
                <w:lang w:val="en-GB"/>
              </w:rPr>
            </w:pPr>
            <w:r w:rsidRPr="00A4338B">
              <w:rPr>
                <w:lang w:val="en-GB"/>
              </w:rPr>
              <w:t>Other own fund items approved by the supervisory authority as basic own funds not specified above — tier 1 unrestricted</w:t>
            </w:r>
          </w:p>
        </w:tc>
        <w:tc>
          <w:tcPr>
            <w:tcW w:w="4643" w:type="dxa"/>
            <w:tcBorders>
              <w:top w:val="single" w:sz="2" w:space="0" w:color="auto"/>
              <w:left w:val="single" w:sz="2" w:space="0" w:color="auto"/>
              <w:bottom w:val="single" w:sz="2" w:space="0" w:color="auto"/>
              <w:right w:val="single" w:sz="2" w:space="0" w:color="auto"/>
            </w:tcBorders>
          </w:tcPr>
          <w:p w14:paraId="772D8075" w14:textId="77777777" w:rsidR="001B1226" w:rsidRPr="00A4338B" w:rsidRDefault="001B1226" w:rsidP="00741A1A">
            <w:pPr>
              <w:pStyle w:val="NormalLeft"/>
              <w:rPr>
                <w:lang w:val="en-GB"/>
              </w:rPr>
            </w:pPr>
            <w:r w:rsidRPr="00A4338B">
              <w:rPr>
                <w:lang w:val="en-GB"/>
              </w:rPr>
              <w:t>This is the amount of basic own fund items not identified above that meet Tier 1 unrestricted criteria and that received supervisory approval.</w:t>
            </w:r>
          </w:p>
        </w:tc>
      </w:tr>
      <w:tr w:rsidR="001B1226" w:rsidRPr="00A4338B" w14:paraId="122A0F9E" w14:textId="77777777" w:rsidTr="00EA0D67">
        <w:tc>
          <w:tcPr>
            <w:tcW w:w="2136" w:type="dxa"/>
            <w:tcBorders>
              <w:top w:val="single" w:sz="2" w:space="0" w:color="auto"/>
              <w:left w:val="single" w:sz="2" w:space="0" w:color="auto"/>
              <w:bottom w:val="single" w:sz="2" w:space="0" w:color="auto"/>
              <w:right w:val="single" w:sz="2" w:space="0" w:color="auto"/>
            </w:tcBorders>
          </w:tcPr>
          <w:p w14:paraId="2458DF94" w14:textId="77777777" w:rsidR="001B1226" w:rsidRPr="00A4338B" w:rsidRDefault="001B1226" w:rsidP="00741A1A">
            <w:pPr>
              <w:pStyle w:val="NormalLeft"/>
              <w:rPr>
                <w:lang w:val="en-GB"/>
              </w:rPr>
            </w:pPr>
            <w:r w:rsidRPr="00A4338B">
              <w:rPr>
                <w:lang w:val="en-GB"/>
              </w:rPr>
              <w:lastRenderedPageBreak/>
              <w:t>R0180/C0030</w:t>
            </w:r>
          </w:p>
        </w:tc>
        <w:tc>
          <w:tcPr>
            <w:tcW w:w="2507" w:type="dxa"/>
            <w:tcBorders>
              <w:top w:val="single" w:sz="2" w:space="0" w:color="auto"/>
              <w:left w:val="single" w:sz="2" w:space="0" w:color="auto"/>
              <w:bottom w:val="single" w:sz="2" w:space="0" w:color="auto"/>
              <w:right w:val="single" w:sz="2" w:space="0" w:color="auto"/>
            </w:tcBorders>
          </w:tcPr>
          <w:p w14:paraId="0085FE3F" w14:textId="77777777" w:rsidR="001B1226" w:rsidRPr="00A4338B" w:rsidRDefault="001B1226" w:rsidP="00741A1A">
            <w:pPr>
              <w:pStyle w:val="NormalLeft"/>
              <w:rPr>
                <w:lang w:val="en-GB"/>
              </w:rPr>
            </w:pPr>
            <w:r w:rsidRPr="00A4338B">
              <w:rPr>
                <w:lang w:val="en-GB"/>
              </w:rPr>
              <w:t>Other own fund items approved by the supervisory authority as basic own funds not specified above — Tier 1 restricted</w:t>
            </w:r>
          </w:p>
        </w:tc>
        <w:tc>
          <w:tcPr>
            <w:tcW w:w="4643" w:type="dxa"/>
            <w:tcBorders>
              <w:top w:val="single" w:sz="2" w:space="0" w:color="auto"/>
              <w:left w:val="single" w:sz="2" w:space="0" w:color="auto"/>
              <w:bottom w:val="single" w:sz="2" w:space="0" w:color="auto"/>
              <w:right w:val="single" w:sz="2" w:space="0" w:color="auto"/>
            </w:tcBorders>
          </w:tcPr>
          <w:p w14:paraId="2F776352" w14:textId="77777777" w:rsidR="001B1226" w:rsidRPr="00A4338B" w:rsidRDefault="001B1226" w:rsidP="00741A1A">
            <w:pPr>
              <w:pStyle w:val="NormalLeft"/>
              <w:rPr>
                <w:lang w:val="en-GB"/>
              </w:rPr>
            </w:pPr>
            <w:r w:rsidRPr="00A4338B">
              <w:rPr>
                <w:lang w:val="en-GB"/>
              </w:rPr>
              <w:t>This is the amount of basic own fund items not identified above which meet the criteria for Tier 1, restricted items and that received supervisory approval.</w:t>
            </w:r>
          </w:p>
        </w:tc>
      </w:tr>
      <w:tr w:rsidR="001B1226" w:rsidRPr="00A4338B" w14:paraId="0DF2AEF6" w14:textId="77777777" w:rsidTr="00EA0D67">
        <w:tc>
          <w:tcPr>
            <w:tcW w:w="2136" w:type="dxa"/>
            <w:tcBorders>
              <w:top w:val="single" w:sz="2" w:space="0" w:color="auto"/>
              <w:left w:val="single" w:sz="2" w:space="0" w:color="auto"/>
              <w:bottom w:val="single" w:sz="2" w:space="0" w:color="auto"/>
              <w:right w:val="single" w:sz="2" w:space="0" w:color="auto"/>
            </w:tcBorders>
          </w:tcPr>
          <w:p w14:paraId="72A5E2AB" w14:textId="77777777" w:rsidR="001B1226" w:rsidRPr="00A4338B" w:rsidRDefault="001B1226" w:rsidP="00741A1A">
            <w:pPr>
              <w:pStyle w:val="NormalLeft"/>
              <w:rPr>
                <w:lang w:val="en-GB"/>
              </w:rPr>
            </w:pPr>
            <w:r w:rsidRPr="00A4338B">
              <w:rPr>
                <w:lang w:val="en-GB"/>
              </w:rPr>
              <w:t>R0180/C0040</w:t>
            </w:r>
          </w:p>
        </w:tc>
        <w:tc>
          <w:tcPr>
            <w:tcW w:w="2507" w:type="dxa"/>
            <w:tcBorders>
              <w:top w:val="single" w:sz="2" w:space="0" w:color="auto"/>
              <w:left w:val="single" w:sz="2" w:space="0" w:color="auto"/>
              <w:bottom w:val="single" w:sz="2" w:space="0" w:color="auto"/>
              <w:right w:val="single" w:sz="2" w:space="0" w:color="auto"/>
            </w:tcBorders>
          </w:tcPr>
          <w:p w14:paraId="60F5C081" w14:textId="77777777" w:rsidR="001B1226" w:rsidRPr="00A4338B" w:rsidRDefault="001B1226" w:rsidP="00741A1A">
            <w:pPr>
              <w:pStyle w:val="NormalLeft"/>
              <w:rPr>
                <w:lang w:val="en-GB"/>
              </w:rPr>
            </w:pPr>
            <w:r w:rsidRPr="00A4338B">
              <w:rPr>
                <w:lang w:val="en-GB"/>
              </w:rPr>
              <w:t>Other own fund items approved by the supervisory authority as basic own funds not specified above — tier 2</w:t>
            </w:r>
          </w:p>
        </w:tc>
        <w:tc>
          <w:tcPr>
            <w:tcW w:w="4643" w:type="dxa"/>
            <w:tcBorders>
              <w:top w:val="single" w:sz="2" w:space="0" w:color="auto"/>
              <w:left w:val="single" w:sz="2" w:space="0" w:color="auto"/>
              <w:bottom w:val="single" w:sz="2" w:space="0" w:color="auto"/>
              <w:right w:val="single" w:sz="2" w:space="0" w:color="auto"/>
            </w:tcBorders>
          </w:tcPr>
          <w:p w14:paraId="4EE6F931" w14:textId="77777777" w:rsidR="001B1226" w:rsidRPr="00A4338B" w:rsidRDefault="001B1226" w:rsidP="00741A1A">
            <w:pPr>
              <w:pStyle w:val="NormalLeft"/>
              <w:rPr>
                <w:lang w:val="en-GB"/>
              </w:rPr>
            </w:pPr>
            <w:r w:rsidRPr="00A4338B">
              <w:rPr>
                <w:lang w:val="en-GB"/>
              </w:rPr>
              <w:t>This is the amount of basic own fund items not identified above that meet the criteria for Tier 2 and that received supervisory approval.</w:t>
            </w:r>
          </w:p>
        </w:tc>
      </w:tr>
      <w:tr w:rsidR="001B1226" w:rsidRPr="00A4338B" w14:paraId="0AB7B88D" w14:textId="77777777" w:rsidTr="00EA0D67">
        <w:tc>
          <w:tcPr>
            <w:tcW w:w="2136" w:type="dxa"/>
            <w:tcBorders>
              <w:top w:val="single" w:sz="2" w:space="0" w:color="auto"/>
              <w:left w:val="single" w:sz="2" w:space="0" w:color="auto"/>
              <w:bottom w:val="single" w:sz="2" w:space="0" w:color="auto"/>
              <w:right w:val="single" w:sz="2" w:space="0" w:color="auto"/>
            </w:tcBorders>
          </w:tcPr>
          <w:p w14:paraId="322EC4E5" w14:textId="77777777" w:rsidR="001B1226" w:rsidRPr="00A4338B" w:rsidRDefault="001B1226" w:rsidP="00741A1A">
            <w:pPr>
              <w:pStyle w:val="NormalLeft"/>
              <w:rPr>
                <w:lang w:val="en-GB"/>
              </w:rPr>
            </w:pPr>
            <w:r w:rsidRPr="00A4338B">
              <w:rPr>
                <w:lang w:val="en-GB"/>
              </w:rPr>
              <w:t>R0180/C0050</w:t>
            </w:r>
          </w:p>
        </w:tc>
        <w:tc>
          <w:tcPr>
            <w:tcW w:w="2507" w:type="dxa"/>
            <w:tcBorders>
              <w:top w:val="single" w:sz="2" w:space="0" w:color="auto"/>
              <w:left w:val="single" w:sz="2" w:space="0" w:color="auto"/>
              <w:bottom w:val="single" w:sz="2" w:space="0" w:color="auto"/>
              <w:right w:val="single" w:sz="2" w:space="0" w:color="auto"/>
            </w:tcBorders>
          </w:tcPr>
          <w:p w14:paraId="47446181" w14:textId="77777777" w:rsidR="001B1226" w:rsidRPr="00A4338B" w:rsidRDefault="001B1226" w:rsidP="00741A1A">
            <w:pPr>
              <w:pStyle w:val="NormalLeft"/>
              <w:rPr>
                <w:lang w:val="en-GB"/>
              </w:rPr>
            </w:pPr>
            <w:r w:rsidRPr="00A4338B">
              <w:rPr>
                <w:lang w:val="en-GB"/>
              </w:rPr>
              <w:t>Other own fund items approved by the supervisory authority as basic own funds not specified above — tier 3</w:t>
            </w:r>
          </w:p>
        </w:tc>
        <w:tc>
          <w:tcPr>
            <w:tcW w:w="4643" w:type="dxa"/>
            <w:tcBorders>
              <w:top w:val="single" w:sz="2" w:space="0" w:color="auto"/>
              <w:left w:val="single" w:sz="2" w:space="0" w:color="auto"/>
              <w:bottom w:val="single" w:sz="2" w:space="0" w:color="auto"/>
              <w:right w:val="single" w:sz="2" w:space="0" w:color="auto"/>
            </w:tcBorders>
          </w:tcPr>
          <w:p w14:paraId="255D6350" w14:textId="77777777" w:rsidR="001B1226" w:rsidRPr="00A4338B" w:rsidRDefault="001B1226" w:rsidP="00741A1A">
            <w:pPr>
              <w:pStyle w:val="NormalLeft"/>
              <w:rPr>
                <w:lang w:val="en-GB"/>
              </w:rPr>
            </w:pPr>
            <w:r w:rsidRPr="00A4338B">
              <w:rPr>
                <w:lang w:val="en-GB"/>
              </w:rPr>
              <w:t>This is the amount of basic own fund items not identified above that meet the criteria for Tier 3 and that received supervisory approval.</w:t>
            </w:r>
          </w:p>
        </w:tc>
      </w:tr>
      <w:tr w:rsidR="001B1226" w:rsidRPr="00A4338B" w14:paraId="4B8B9520" w14:textId="77777777" w:rsidTr="00EA0D67">
        <w:tc>
          <w:tcPr>
            <w:tcW w:w="2136" w:type="dxa"/>
            <w:tcBorders>
              <w:top w:val="single" w:sz="2" w:space="0" w:color="auto"/>
              <w:left w:val="single" w:sz="2" w:space="0" w:color="auto"/>
              <w:bottom w:val="single" w:sz="2" w:space="0" w:color="auto"/>
              <w:right w:val="single" w:sz="2" w:space="0" w:color="auto"/>
            </w:tcBorders>
          </w:tcPr>
          <w:p w14:paraId="452FAD73" w14:textId="77777777" w:rsidR="001B1226" w:rsidRPr="00A4338B" w:rsidRDefault="001B1226" w:rsidP="00741A1A">
            <w:pPr>
              <w:pStyle w:val="NormalLeft"/>
              <w:rPr>
                <w:lang w:val="en-GB"/>
              </w:rPr>
            </w:pPr>
            <w:r w:rsidRPr="00A4338B">
              <w:rPr>
                <w:lang w:val="en-GB"/>
              </w:rPr>
              <w:t>R0190/C0010</w:t>
            </w:r>
          </w:p>
        </w:tc>
        <w:tc>
          <w:tcPr>
            <w:tcW w:w="2507" w:type="dxa"/>
            <w:tcBorders>
              <w:top w:val="single" w:sz="2" w:space="0" w:color="auto"/>
              <w:left w:val="single" w:sz="2" w:space="0" w:color="auto"/>
              <w:bottom w:val="single" w:sz="2" w:space="0" w:color="auto"/>
              <w:right w:val="single" w:sz="2" w:space="0" w:color="auto"/>
            </w:tcBorders>
          </w:tcPr>
          <w:p w14:paraId="511DDF68" w14:textId="77777777" w:rsidR="001B1226" w:rsidRPr="00A4338B" w:rsidRDefault="001B1226" w:rsidP="00741A1A">
            <w:pPr>
              <w:pStyle w:val="NormalLeft"/>
              <w:rPr>
                <w:lang w:val="en-GB"/>
              </w:rPr>
            </w:pPr>
            <w:r w:rsidRPr="00A4338B">
              <w:rPr>
                <w:lang w:val="en-GB"/>
              </w:rPr>
              <w:t xml:space="preserve">Non–available own funds related to other own funds items approved by supervisory authority </w:t>
            </w:r>
            <w:ins w:id="129" w:author="Author">
              <w:r w:rsidR="00B632D6" w:rsidRPr="00A4338B">
                <w:rPr>
                  <w:lang w:val="en-GB"/>
                </w:rPr>
                <w:t xml:space="preserve">to be deducted </w:t>
              </w:r>
            </w:ins>
            <w:r w:rsidRPr="00A4338B">
              <w:rPr>
                <w:lang w:val="en-GB"/>
              </w:rPr>
              <w:t>— total</w:t>
            </w:r>
          </w:p>
        </w:tc>
        <w:tc>
          <w:tcPr>
            <w:tcW w:w="4643" w:type="dxa"/>
            <w:tcBorders>
              <w:top w:val="single" w:sz="2" w:space="0" w:color="auto"/>
              <w:left w:val="single" w:sz="2" w:space="0" w:color="auto"/>
              <w:bottom w:val="single" w:sz="2" w:space="0" w:color="auto"/>
              <w:right w:val="single" w:sz="2" w:space="0" w:color="auto"/>
            </w:tcBorders>
          </w:tcPr>
          <w:p w14:paraId="02106F54" w14:textId="624AFAC8" w:rsidR="001B1226" w:rsidRPr="00A4338B" w:rsidRDefault="001B1226" w:rsidP="008272CC">
            <w:pPr>
              <w:pStyle w:val="NormalLeft"/>
              <w:rPr>
                <w:lang w:val="en-GB"/>
              </w:rPr>
            </w:pPr>
            <w:r w:rsidRPr="00A4338B">
              <w:rPr>
                <w:lang w:val="en-GB"/>
              </w:rPr>
              <w:t>This is the total amount of own fund items related to other items approved by supervisory authority as basic own funds not specified above which are deemed non–available, as defined in Article 222(2)–(5) of the Directive 2009/138/EC</w:t>
            </w:r>
            <w:ins w:id="130" w:author="Author">
              <w:r w:rsidR="006542FE" w:rsidRPr="00A4338B">
                <w:rPr>
                  <w:lang w:val="en-GB"/>
                </w:rPr>
                <w:t xml:space="preserve"> and ha</w:t>
              </w:r>
              <w:r w:rsidR="008272CC" w:rsidRPr="00A4338B">
                <w:rPr>
                  <w:lang w:val="en-GB"/>
                </w:rPr>
                <w:t>s</w:t>
              </w:r>
              <w:del w:id="131" w:author="Author">
                <w:r w:rsidR="006542FE" w:rsidRPr="00A4338B" w:rsidDel="008272CC">
                  <w:rPr>
                    <w:lang w:val="en-GB"/>
                  </w:rPr>
                  <w:delText>ve</w:delText>
                </w:r>
              </w:del>
              <w:r w:rsidR="006542FE" w:rsidRPr="00A4338B">
                <w:rPr>
                  <w:lang w:val="en-GB"/>
                </w:rPr>
                <w:t xml:space="preserve"> to be deducted</w:t>
              </w:r>
              <w:r w:rsidR="00EB3A1D" w:rsidRPr="00A4338B">
                <w:rPr>
                  <w:lang w:val="en-GB"/>
                </w:rPr>
                <w:t xml:space="preserve"> as per Article 330 of the Delegated Regulation</w:t>
              </w:r>
            </w:ins>
            <w:r w:rsidRPr="00A4338B">
              <w:rPr>
                <w:lang w:val="en-GB"/>
              </w:rPr>
              <w:t>.</w:t>
            </w:r>
          </w:p>
        </w:tc>
      </w:tr>
      <w:tr w:rsidR="001B1226" w:rsidRPr="00A4338B" w14:paraId="6EB252C0" w14:textId="77777777" w:rsidTr="00EA0D67">
        <w:tc>
          <w:tcPr>
            <w:tcW w:w="2136" w:type="dxa"/>
            <w:tcBorders>
              <w:top w:val="single" w:sz="2" w:space="0" w:color="auto"/>
              <w:left w:val="single" w:sz="2" w:space="0" w:color="auto"/>
              <w:bottom w:val="single" w:sz="2" w:space="0" w:color="auto"/>
              <w:right w:val="single" w:sz="2" w:space="0" w:color="auto"/>
            </w:tcBorders>
          </w:tcPr>
          <w:p w14:paraId="44E4BB87" w14:textId="77777777" w:rsidR="001B1226" w:rsidRPr="00A4338B" w:rsidRDefault="001B1226" w:rsidP="00741A1A">
            <w:pPr>
              <w:pStyle w:val="NormalLeft"/>
              <w:rPr>
                <w:lang w:val="en-GB"/>
              </w:rPr>
            </w:pPr>
            <w:r w:rsidRPr="00A4338B">
              <w:rPr>
                <w:lang w:val="en-GB"/>
              </w:rPr>
              <w:t>R0190/C0020</w:t>
            </w:r>
          </w:p>
        </w:tc>
        <w:tc>
          <w:tcPr>
            <w:tcW w:w="2507" w:type="dxa"/>
            <w:tcBorders>
              <w:top w:val="single" w:sz="2" w:space="0" w:color="auto"/>
              <w:left w:val="single" w:sz="2" w:space="0" w:color="auto"/>
              <w:bottom w:val="single" w:sz="2" w:space="0" w:color="auto"/>
              <w:right w:val="single" w:sz="2" w:space="0" w:color="auto"/>
            </w:tcBorders>
          </w:tcPr>
          <w:p w14:paraId="15FAFECA" w14:textId="77777777" w:rsidR="001B1226" w:rsidRPr="00A4338B" w:rsidRDefault="001B1226" w:rsidP="00741A1A">
            <w:pPr>
              <w:pStyle w:val="NormalLeft"/>
              <w:rPr>
                <w:lang w:val="en-GB"/>
              </w:rPr>
            </w:pPr>
            <w:r w:rsidRPr="00A4338B">
              <w:rPr>
                <w:lang w:val="en-GB"/>
              </w:rPr>
              <w:t xml:space="preserve">Non–available own funds related to other own funds items approved by supervisory authority </w:t>
            </w:r>
            <w:ins w:id="132" w:author="Author">
              <w:r w:rsidR="00B632D6" w:rsidRPr="00A4338B">
                <w:rPr>
                  <w:lang w:val="en-GB"/>
                </w:rPr>
                <w:t xml:space="preserve">to be deducted </w:t>
              </w:r>
            </w:ins>
            <w:r w:rsidRPr="00A4338B">
              <w:rPr>
                <w:lang w:val="en-GB"/>
              </w:rPr>
              <w:t>— tier 1 unrestricted items</w:t>
            </w:r>
          </w:p>
        </w:tc>
        <w:tc>
          <w:tcPr>
            <w:tcW w:w="4643" w:type="dxa"/>
            <w:tcBorders>
              <w:top w:val="single" w:sz="2" w:space="0" w:color="auto"/>
              <w:left w:val="single" w:sz="2" w:space="0" w:color="auto"/>
              <w:bottom w:val="single" w:sz="2" w:space="0" w:color="auto"/>
              <w:right w:val="single" w:sz="2" w:space="0" w:color="auto"/>
            </w:tcBorders>
          </w:tcPr>
          <w:p w14:paraId="590D4F91" w14:textId="543894D7" w:rsidR="001B1226" w:rsidRPr="00A4338B" w:rsidRDefault="001B1226" w:rsidP="008272CC">
            <w:pPr>
              <w:pStyle w:val="NormalLeft"/>
              <w:rPr>
                <w:lang w:val="en-GB"/>
              </w:rPr>
            </w:pPr>
            <w:r w:rsidRPr="00A4338B">
              <w:rPr>
                <w:lang w:val="en-GB"/>
              </w:rPr>
              <w:t>This is the amount of own fund items related to other items approved by supervisory authority as basic own funds not specified above which are deemed non–available as defined in Article 222(2)–(5) of the Directive 2009/138/EC that meet the criteria for Tier 1 unrestricted items</w:t>
            </w:r>
            <w:ins w:id="133" w:author="Author">
              <w:r w:rsidR="006542FE" w:rsidRPr="00A4338B">
                <w:rPr>
                  <w:lang w:val="en-GB"/>
                </w:rPr>
                <w:t xml:space="preserve"> and ha</w:t>
              </w:r>
              <w:r w:rsidR="008272CC" w:rsidRPr="00A4338B">
                <w:rPr>
                  <w:lang w:val="en-GB"/>
                </w:rPr>
                <w:t>s</w:t>
              </w:r>
              <w:del w:id="134" w:author="Author">
                <w:r w:rsidR="006542FE" w:rsidRPr="00A4338B" w:rsidDel="008272CC">
                  <w:rPr>
                    <w:lang w:val="en-GB"/>
                  </w:rPr>
                  <w:delText>ve</w:delText>
                </w:r>
              </w:del>
              <w:r w:rsidR="006542FE" w:rsidRPr="00A4338B">
                <w:rPr>
                  <w:lang w:val="en-GB"/>
                </w:rPr>
                <w:t xml:space="preserve"> to be deducted</w:t>
              </w:r>
              <w:r w:rsidR="00EB3A1D" w:rsidRPr="00A4338B">
                <w:rPr>
                  <w:lang w:val="en-GB"/>
                </w:rPr>
                <w:t xml:space="preserve"> as per Article 330 of the Delegated Regulation</w:t>
              </w:r>
              <w:r w:rsidR="006542FE" w:rsidRPr="00A4338B">
                <w:rPr>
                  <w:lang w:val="en-GB"/>
                </w:rPr>
                <w:t xml:space="preserve"> </w:t>
              </w:r>
            </w:ins>
            <w:r w:rsidRPr="00A4338B">
              <w:rPr>
                <w:lang w:val="en-GB"/>
              </w:rPr>
              <w:t>.</w:t>
            </w:r>
          </w:p>
        </w:tc>
      </w:tr>
      <w:tr w:rsidR="001B1226" w:rsidRPr="00A4338B" w14:paraId="2F64FEF7" w14:textId="77777777" w:rsidTr="00EA0D67">
        <w:tc>
          <w:tcPr>
            <w:tcW w:w="2136" w:type="dxa"/>
            <w:tcBorders>
              <w:top w:val="single" w:sz="2" w:space="0" w:color="auto"/>
              <w:left w:val="single" w:sz="2" w:space="0" w:color="auto"/>
              <w:bottom w:val="single" w:sz="2" w:space="0" w:color="auto"/>
              <w:right w:val="single" w:sz="2" w:space="0" w:color="auto"/>
            </w:tcBorders>
          </w:tcPr>
          <w:p w14:paraId="4A1D913A" w14:textId="77777777" w:rsidR="001B1226" w:rsidRPr="00A4338B" w:rsidRDefault="001B1226" w:rsidP="00741A1A">
            <w:pPr>
              <w:pStyle w:val="NormalLeft"/>
              <w:rPr>
                <w:lang w:val="en-GB"/>
              </w:rPr>
            </w:pPr>
            <w:r w:rsidRPr="00A4338B">
              <w:rPr>
                <w:lang w:val="en-GB"/>
              </w:rPr>
              <w:t>R0190/C0030</w:t>
            </w:r>
          </w:p>
        </w:tc>
        <w:tc>
          <w:tcPr>
            <w:tcW w:w="2507" w:type="dxa"/>
            <w:tcBorders>
              <w:top w:val="single" w:sz="2" w:space="0" w:color="auto"/>
              <w:left w:val="single" w:sz="2" w:space="0" w:color="auto"/>
              <w:bottom w:val="single" w:sz="2" w:space="0" w:color="auto"/>
              <w:right w:val="single" w:sz="2" w:space="0" w:color="auto"/>
            </w:tcBorders>
          </w:tcPr>
          <w:p w14:paraId="6B59331D" w14:textId="77777777" w:rsidR="001B1226" w:rsidRPr="00A4338B" w:rsidRDefault="001B1226" w:rsidP="00741A1A">
            <w:pPr>
              <w:pStyle w:val="NormalLeft"/>
              <w:rPr>
                <w:lang w:val="en-GB"/>
              </w:rPr>
            </w:pPr>
            <w:r w:rsidRPr="00A4338B">
              <w:rPr>
                <w:lang w:val="en-GB"/>
              </w:rPr>
              <w:t xml:space="preserve">Non–available own funds related to other own funds items approved by supervisory authority </w:t>
            </w:r>
            <w:ins w:id="135" w:author="Author">
              <w:r w:rsidR="00B632D6" w:rsidRPr="00A4338B">
                <w:rPr>
                  <w:lang w:val="en-GB"/>
                </w:rPr>
                <w:t xml:space="preserve">to be deducted </w:t>
              </w:r>
            </w:ins>
            <w:r w:rsidRPr="00A4338B">
              <w:rPr>
                <w:lang w:val="en-GB"/>
              </w:rPr>
              <w:t>— tier 1 restricted items</w:t>
            </w:r>
          </w:p>
        </w:tc>
        <w:tc>
          <w:tcPr>
            <w:tcW w:w="4643" w:type="dxa"/>
            <w:tcBorders>
              <w:top w:val="single" w:sz="2" w:space="0" w:color="auto"/>
              <w:left w:val="single" w:sz="2" w:space="0" w:color="auto"/>
              <w:bottom w:val="single" w:sz="2" w:space="0" w:color="auto"/>
              <w:right w:val="single" w:sz="2" w:space="0" w:color="auto"/>
            </w:tcBorders>
          </w:tcPr>
          <w:p w14:paraId="580ABF98" w14:textId="0DDD011E" w:rsidR="001B1226" w:rsidRPr="00A4338B" w:rsidRDefault="001B1226" w:rsidP="008272CC">
            <w:pPr>
              <w:pStyle w:val="NormalLeft"/>
              <w:rPr>
                <w:lang w:val="en-GB"/>
              </w:rPr>
            </w:pPr>
            <w:r w:rsidRPr="00A4338B">
              <w:rPr>
                <w:lang w:val="en-GB"/>
              </w:rPr>
              <w:t>This is the amount of own fund items related to other items approved by supervisory authority as basic own funds not specified above which are deemed non–available as defined in Article 222(2)–(5) of the Directive 2009/138/EC that meet the criteria for Tier 1 restricted items</w:t>
            </w:r>
            <w:ins w:id="136" w:author="Author">
              <w:r w:rsidR="006542FE" w:rsidRPr="00A4338B">
                <w:rPr>
                  <w:lang w:val="en-GB"/>
                </w:rPr>
                <w:t xml:space="preserve"> and ha</w:t>
              </w:r>
              <w:r w:rsidR="008272CC" w:rsidRPr="00A4338B">
                <w:rPr>
                  <w:lang w:val="en-GB"/>
                </w:rPr>
                <w:t>s</w:t>
              </w:r>
              <w:del w:id="137" w:author="Author">
                <w:r w:rsidR="006542FE" w:rsidRPr="00A4338B" w:rsidDel="008272CC">
                  <w:rPr>
                    <w:lang w:val="en-GB"/>
                  </w:rPr>
                  <w:delText>ve</w:delText>
                </w:r>
              </w:del>
              <w:r w:rsidR="006542FE" w:rsidRPr="00A4338B">
                <w:rPr>
                  <w:lang w:val="en-GB"/>
                </w:rPr>
                <w:t xml:space="preserve"> to be deducted </w:t>
              </w:r>
              <w:r w:rsidR="00EB3A1D" w:rsidRPr="00A4338B">
                <w:rPr>
                  <w:lang w:val="en-GB"/>
                </w:rPr>
                <w:t>as per Article 330 of the Delegated Regulation</w:t>
              </w:r>
            </w:ins>
            <w:r w:rsidRPr="00A4338B">
              <w:rPr>
                <w:lang w:val="en-GB"/>
              </w:rPr>
              <w:t>.</w:t>
            </w:r>
          </w:p>
        </w:tc>
      </w:tr>
      <w:tr w:rsidR="001B1226" w:rsidRPr="00A4338B" w14:paraId="251572DB" w14:textId="77777777" w:rsidTr="00EA0D67">
        <w:tc>
          <w:tcPr>
            <w:tcW w:w="2136" w:type="dxa"/>
            <w:tcBorders>
              <w:top w:val="single" w:sz="2" w:space="0" w:color="auto"/>
              <w:left w:val="single" w:sz="2" w:space="0" w:color="auto"/>
              <w:bottom w:val="single" w:sz="2" w:space="0" w:color="auto"/>
              <w:right w:val="single" w:sz="2" w:space="0" w:color="auto"/>
            </w:tcBorders>
          </w:tcPr>
          <w:p w14:paraId="50960DEA" w14:textId="77777777" w:rsidR="001B1226" w:rsidRPr="00A4338B" w:rsidRDefault="001B1226" w:rsidP="00741A1A">
            <w:pPr>
              <w:pStyle w:val="NormalLeft"/>
              <w:rPr>
                <w:lang w:val="en-GB"/>
              </w:rPr>
            </w:pPr>
            <w:r w:rsidRPr="00A4338B">
              <w:rPr>
                <w:lang w:val="en-GB"/>
              </w:rPr>
              <w:lastRenderedPageBreak/>
              <w:t>R0190/C0040</w:t>
            </w:r>
          </w:p>
        </w:tc>
        <w:tc>
          <w:tcPr>
            <w:tcW w:w="2507" w:type="dxa"/>
            <w:tcBorders>
              <w:top w:val="single" w:sz="2" w:space="0" w:color="auto"/>
              <w:left w:val="single" w:sz="2" w:space="0" w:color="auto"/>
              <w:bottom w:val="single" w:sz="2" w:space="0" w:color="auto"/>
              <w:right w:val="single" w:sz="2" w:space="0" w:color="auto"/>
            </w:tcBorders>
          </w:tcPr>
          <w:p w14:paraId="27A0AF16" w14:textId="77777777" w:rsidR="001B1226" w:rsidRPr="00A4338B" w:rsidRDefault="001B1226" w:rsidP="00741A1A">
            <w:pPr>
              <w:pStyle w:val="NormalLeft"/>
              <w:rPr>
                <w:lang w:val="en-GB"/>
              </w:rPr>
            </w:pPr>
            <w:r w:rsidRPr="00A4338B">
              <w:rPr>
                <w:lang w:val="en-GB"/>
              </w:rPr>
              <w:t xml:space="preserve">Non–available own funds related to other own funds items approved by supervisory authority </w:t>
            </w:r>
            <w:ins w:id="138" w:author="Author">
              <w:r w:rsidR="00B632D6" w:rsidRPr="00A4338B">
                <w:rPr>
                  <w:lang w:val="en-GB"/>
                </w:rPr>
                <w:t xml:space="preserve">to be deducted </w:t>
              </w:r>
            </w:ins>
            <w:r w:rsidRPr="00A4338B">
              <w:rPr>
                <w:lang w:val="en-GB"/>
              </w:rPr>
              <w:t>— tier 2</w:t>
            </w:r>
          </w:p>
        </w:tc>
        <w:tc>
          <w:tcPr>
            <w:tcW w:w="4643" w:type="dxa"/>
            <w:tcBorders>
              <w:top w:val="single" w:sz="2" w:space="0" w:color="auto"/>
              <w:left w:val="single" w:sz="2" w:space="0" w:color="auto"/>
              <w:bottom w:val="single" w:sz="2" w:space="0" w:color="auto"/>
              <w:right w:val="single" w:sz="2" w:space="0" w:color="auto"/>
            </w:tcBorders>
          </w:tcPr>
          <w:p w14:paraId="5A69BA1B" w14:textId="7059E422" w:rsidR="001B1226" w:rsidRPr="00A4338B" w:rsidRDefault="001B1226" w:rsidP="008272CC">
            <w:pPr>
              <w:pStyle w:val="NormalLeft"/>
              <w:rPr>
                <w:lang w:val="en-GB"/>
              </w:rPr>
            </w:pPr>
            <w:r w:rsidRPr="00A4338B">
              <w:rPr>
                <w:lang w:val="en-GB"/>
              </w:rPr>
              <w:t>This is the amount of own fund items related to other items approved by supervisory authority as basic own funds not specified above which are deemed non–available as defined in Article 222(2)–(5) of the Directive 2009/138/EC that meet the criteria for Tier 2</w:t>
            </w:r>
            <w:ins w:id="139" w:author="Author">
              <w:r w:rsidR="006542FE" w:rsidRPr="00A4338B">
                <w:rPr>
                  <w:lang w:val="en-GB"/>
                </w:rPr>
                <w:t xml:space="preserve"> and ha</w:t>
              </w:r>
              <w:r w:rsidR="008272CC" w:rsidRPr="00A4338B">
                <w:rPr>
                  <w:lang w:val="en-GB"/>
                </w:rPr>
                <w:t>s</w:t>
              </w:r>
              <w:del w:id="140" w:author="Author">
                <w:r w:rsidR="006542FE" w:rsidRPr="00A4338B" w:rsidDel="008272CC">
                  <w:rPr>
                    <w:lang w:val="en-GB"/>
                  </w:rPr>
                  <w:delText>ve</w:delText>
                </w:r>
              </w:del>
              <w:r w:rsidR="006542FE" w:rsidRPr="00A4338B">
                <w:rPr>
                  <w:lang w:val="en-GB"/>
                </w:rPr>
                <w:t xml:space="preserve"> to be deducted</w:t>
              </w:r>
              <w:r w:rsidR="00EB3A1D" w:rsidRPr="00A4338B">
                <w:rPr>
                  <w:lang w:val="en-GB"/>
                </w:rPr>
                <w:t xml:space="preserve"> as per Article 330 of the Delegated Regulation</w:t>
              </w:r>
              <w:del w:id="141" w:author="Author">
                <w:r w:rsidR="006542FE" w:rsidRPr="00A4338B" w:rsidDel="005461B1">
                  <w:rPr>
                    <w:lang w:val="en-GB"/>
                  </w:rPr>
                  <w:delText xml:space="preserve"> </w:delText>
                </w:r>
              </w:del>
            </w:ins>
            <w:r w:rsidRPr="00A4338B">
              <w:rPr>
                <w:lang w:val="en-GB"/>
              </w:rPr>
              <w:t>.</w:t>
            </w:r>
          </w:p>
        </w:tc>
      </w:tr>
      <w:tr w:rsidR="001B1226" w:rsidRPr="00A4338B" w14:paraId="3988EF9B" w14:textId="77777777" w:rsidTr="00EA0D67">
        <w:tc>
          <w:tcPr>
            <w:tcW w:w="2136" w:type="dxa"/>
            <w:tcBorders>
              <w:top w:val="single" w:sz="2" w:space="0" w:color="auto"/>
              <w:left w:val="single" w:sz="2" w:space="0" w:color="auto"/>
              <w:bottom w:val="single" w:sz="2" w:space="0" w:color="auto"/>
              <w:right w:val="single" w:sz="2" w:space="0" w:color="auto"/>
            </w:tcBorders>
          </w:tcPr>
          <w:p w14:paraId="42E3F541" w14:textId="77777777" w:rsidR="001B1226" w:rsidRPr="00A4338B" w:rsidRDefault="001B1226" w:rsidP="00741A1A">
            <w:pPr>
              <w:pStyle w:val="NormalLeft"/>
              <w:rPr>
                <w:lang w:val="en-GB"/>
              </w:rPr>
            </w:pPr>
            <w:r w:rsidRPr="00A4338B">
              <w:rPr>
                <w:lang w:val="en-GB"/>
              </w:rPr>
              <w:t>R0190/C0050</w:t>
            </w:r>
          </w:p>
        </w:tc>
        <w:tc>
          <w:tcPr>
            <w:tcW w:w="2507" w:type="dxa"/>
            <w:tcBorders>
              <w:top w:val="single" w:sz="2" w:space="0" w:color="auto"/>
              <w:left w:val="single" w:sz="2" w:space="0" w:color="auto"/>
              <w:bottom w:val="single" w:sz="2" w:space="0" w:color="auto"/>
              <w:right w:val="single" w:sz="2" w:space="0" w:color="auto"/>
            </w:tcBorders>
          </w:tcPr>
          <w:p w14:paraId="3E449335" w14:textId="77777777" w:rsidR="001B1226" w:rsidRPr="00A4338B" w:rsidRDefault="001B1226" w:rsidP="00741A1A">
            <w:pPr>
              <w:pStyle w:val="NormalLeft"/>
              <w:rPr>
                <w:lang w:val="en-GB"/>
              </w:rPr>
            </w:pPr>
            <w:r w:rsidRPr="00A4338B">
              <w:rPr>
                <w:lang w:val="en-GB"/>
              </w:rPr>
              <w:t xml:space="preserve">Non–available own funds related to other own funds items approved by supervisory authority </w:t>
            </w:r>
            <w:ins w:id="142" w:author="Author">
              <w:r w:rsidR="00B632D6" w:rsidRPr="00A4338B">
                <w:rPr>
                  <w:lang w:val="en-GB"/>
                </w:rPr>
                <w:t xml:space="preserve">to be deducted </w:t>
              </w:r>
            </w:ins>
            <w:r w:rsidRPr="00A4338B">
              <w:rPr>
                <w:lang w:val="en-GB"/>
              </w:rPr>
              <w:t>— tier 3</w:t>
            </w:r>
          </w:p>
        </w:tc>
        <w:tc>
          <w:tcPr>
            <w:tcW w:w="4643" w:type="dxa"/>
            <w:tcBorders>
              <w:top w:val="single" w:sz="2" w:space="0" w:color="auto"/>
              <w:left w:val="single" w:sz="2" w:space="0" w:color="auto"/>
              <w:bottom w:val="single" w:sz="2" w:space="0" w:color="auto"/>
              <w:right w:val="single" w:sz="2" w:space="0" w:color="auto"/>
            </w:tcBorders>
          </w:tcPr>
          <w:p w14:paraId="67D034DD" w14:textId="47FCA4B8" w:rsidR="001B1226" w:rsidRPr="00A4338B" w:rsidRDefault="001B1226" w:rsidP="008272CC">
            <w:pPr>
              <w:pStyle w:val="NormalLeft"/>
              <w:rPr>
                <w:lang w:val="en-GB"/>
              </w:rPr>
            </w:pPr>
            <w:r w:rsidRPr="00A4338B">
              <w:rPr>
                <w:lang w:val="en-GB"/>
              </w:rPr>
              <w:t>This is the amount of own fund items related to other items approved by supervisory authority as basic own funds not specified above which are deemed non–available as defined in Article 222(2)–(5) of the Directive 2009/138/EC that meet the criteria for Tier 3</w:t>
            </w:r>
            <w:ins w:id="143" w:author="Author">
              <w:r w:rsidR="001A260B" w:rsidRPr="00A4338B">
                <w:rPr>
                  <w:lang w:val="en-GB"/>
                </w:rPr>
                <w:t xml:space="preserve"> and ha</w:t>
              </w:r>
              <w:r w:rsidR="008272CC" w:rsidRPr="00A4338B">
                <w:rPr>
                  <w:lang w:val="en-GB"/>
                </w:rPr>
                <w:t>s</w:t>
              </w:r>
              <w:del w:id="144" w:author="Author">
                <w:r w:rsidR="001A260B" w:rsidRPr="00A4338B" w:rsidDel="008272CC">
                  <w:rPr>
                    <w:lang w:val="en-GB"/>
                  </w:rPr>
                  <w:delText>ve</w:delText>
                </w:r>
              </w:del>
              <w:r w:rsidR="001A260B" w:rsidRPr="00A4338B">
                <w:rPr>
                  <w:lang w:val="en-GB"/>
                </w:rPr>
                <w:t xml:space="preserve"> to be deducted</w:t>
              </w:r>
              <w:r w:rsidR="00EB3A1D" w:rsidRPr="00A4338B">
                <w:rPr>
                  <w:lang w:val="en-GB"/>
                </w:rPr>
                <w:t xml:space="preserve"> as per Article 330 of the Delegated Regulation</w:t>
              </w:r>
            </w:ins>
            <w:r w:rsidRPr="00A4338B">
              <w:rPr>
                <w:lang w:val="en-GB"/>
              </w:rPr>
              <w:t>.</w:t>
            </w:r>
          </w:p>
        </w:tc>
      </w:tr>
      <w:tr w:rsidR="001B1226" w:rsidRPr="00A4338B" w14:paraId="78FBA0C2" w14:textId="77777777" w:rsidTr="00EA0D67">
        <w:tc>
          <w:tcPr>
            <w:tcW w:w="2136" w:type="dxa"/>
            <w:tcBorders>
              <w:top w:val="single" w:sz="2" w:space="0" w:color="auto"/>
              <w:left w:val="single" w:sz="2" w:space="0" w:color="auto"/>
              <w:bottom w:val="single" w:sz="2" w:space="0" w:color="auto"/>
              <w:right w:val="single" w:sz="2" w:space="0" w:color="auto"/>
            </w:tcBorders>
          </w:tcPr>
          <w:p w14:paraId="555CE7AC" w14:textId="77777777" w:rsidR="001B1226" w:rsidRPr="00A4338B" w:rsidRDefault="001B1226" w:rsidP="00741A1A">
            <w:pPr>
              <w:pStyle w:val="NormalLeft"/>
              <w:rPr>
                <w:lang w:val="en-GB"/>
              </w:rPr>
            </w:pPr>
            <w:r w:rsidRPr="00A4338B">
              <w:rPr>
                <w:lang w:val="en-GB"/>
              </w:rPr>
              <w:t>R0200/C0010</w:t>
            </w:r>
          </w:p>
        </w:tc>
        <w:tc>
          <w:tcPr>
            <w:tcW w:w="2507" w:type="dxa"/>
            <w:tcBorders>
              <w:top w:val="single" w:sz="2" w:space="0" w:color="auto"/>
              <w:left w:val="single" w:sz="2" w:space="0" w:color="auto"/>
              <w:bottom w:val="single" w:sz="2" w:space="0" w:color="auto"/>
              <w:right w:val="single" w:sz="2" w:space="0" w:color="auto"/>
            </w:tcBorders>
          </w:tcPr>
          <w:p w14:paraId="68308D92" w14:textId="77777777" w:rsidR="001B1226" w:rsidRPr="00A4338B" w:rsidRDefault="001B1226" w:rsidP="00741A1A">
            <w:pPr>
              <w:pStyle w:val="NormalLeft"/>
              <w:rPr>
                <w:lang w:val="en-GB"/>
              </w:rPr>
            </w:pPr>
            <w:r w:rsidRPr="00A4338B">
              <w:rPr>
                <w:lang w:val="en-GB"/>
              </w:rPr>
              <w:t>Minority interests at group level</w:t>
            </w:r>
            <w:del w:id="145" w:author="Author">
              <w:r w:rsidRPr="00A4338B">
                <w:rPr>
                  <w:lang w:val="en-GB"/>
                </w:rPr>
                <w:delText xml:space="preserve"> (if not reported as part of another own fund item</w:delText>
              </w:r>
              <w:r w:rsidRPr="00A4338B" w:rsidDel="00755444">
                <w:rPr>
                  <w:lang w:val="en-GB"/>
                </w:rPr>
                <w:delText>)</w:delText>
              </w:r>
            </w:del>
            <w:ins w:id="146" w:author="Author">
              <w:r w:rsidRPr="00A4338B">
                <w:rPr>
                  <w:lang w:val="en-GB"/>
                </w:rPr>
                <w:t>–</w:t>
              </w:r>
            </w:ins>
            <w:del w:id="147" w:author="Author">
              <w:r w:rsidRPr="00A4338B">
                <w:rPr>
                  <w:lang w:val="en-GB"/>
                </w:rPr>
                <w:delText>)–</w:delText>
              </w:r>
            </w:del>
            <w:r w:rsidRPr="00A4338B">
              <w:rPr>
                <w:lang w:val="en-GB"/>
              </w:rPr>
              <w:t xml:space="preserve"> total</w:t>
            </w:r>
          </w:p>
        </w:tc>
        <w:tc>
          <w:tcPr>
            <w:tcW w:w="4643" w:type="dxa"/>
            <w:tcBorders>
              <w:top w:val="single" w:sz="2" w:space="0" w:color="auto"/>
              <w:left w:val="single" w:sz="2" w:space="0" w:color="auto"/>
              <w:bottom w:val="single" w:sz="2" w:space="0" w:color="auto"/>
              <w:right w:val="single" w:sz="2" w:space="0" w:color="auto"/>
            </w:tcBorders>
          </w:tcPr>
          <w:p w14:paraId="29B3FCF2" w14:textId="77777777" w:rsidR="001B1226" w:rsidRPr="00A4338B" w:rsidRDefault="001B1226" w:rsidP="00741A1A">
            <w:pPr>
              <w:pStyle w:val="NormalLeft"/>
              <w:rPr>
                <w:lang w:val="en-GB"/>
              </w:rPr>
            </w:pPr>
            <w:r w:rsidRPr="00A4338B">
              <w:rPr>
                <w:lang w:val="en-GB"/>
              </w:rPr>
              <w:t xml:space="preserve">This is the total of minority interests in the group being reported upon. </w:t>
            </w:r>
            <w:del w:id="148" w:author="Author">
              <w:r w:rsidRPr="00A4338B">
                <w:rPr>
                  <w:lang w:val="en-GB"/>
                </w:rPr>
                <w:delText>This row shall be reported if minority interests have not been already included in other items of basic own fund (‘BOF’) (i.e. minority interests shall not be counted twice).</w:delText>
              </w:r>
            </w:del>
          </w:p>
        </w:tc>
      </w:tr>
      <w:tr w:rsidR="001B1226" w:rsidRPr="00A4338B" w14:paraId="18DE6BC5" w14:textId="77777777" w:rsidTr="00EA0D67">
        <w:tc>
          <w:tcPr>
            <w:tcW w:w="2136" w:type="dxa"/>
            <w:tcBorders>
              <w:top w:val="single" w:sz="2" w:space="0" w:color="auto"/>
              <w:left w:val="single" w:sz="2" w:space="0" w:color="auto"/>
              <w:bottom w:val="single" w:sz="2" w:space="0" w:color="auto"/>
              <w:right w:val="single" w:sz="2" w:space="0" w:color="auto"/>
            </w:tcBorders>
          </w:tcPr>
          <w:p w14:paraId="6853324D" w14:textId="77777777" w:rsidR="001B1226" w:rsidRPr="00A4338B" w:rsidRDefault="001B1226" w:rsidP="00741A1A">
            <w:pPr>
              <w:pStyle w:val="NormalLeft"/>
              <w:rPr>
                <w:lang w:val="en-GB"/>
              </w:rPr>
            </w:pPr>
            <w:r w:rsidRPr="00A4338B">
              <w:rPr>
                <w:lang w:val="en-GB"/>
              </w:rPr>
              <w:t>R0200/C0020</w:t>
            </w:r>
          </w:p>
        </w:tc>
        <w:tc>
          <w:tcPr>
            <w:tcW w:w="2507" w:type="dxa"/>
            <w:tcBorders>
              <w:top w:val="single" w:sz="2" w:space="0" w:color="auto"/>
              <w:left w:val="single" w:sz="2" w:space="0" w:color="auto"/>
              <w:bottom w:val="single" w:sz="2" w:space="0" w:color="auto"/>
              <w:right w:val="single" w:sz="2" w:space="0" w:color="auto"/>
            </w:tcBorders>
          </w:tcPr>
          <w:p w14:paraId="5ABDAFAE" w14:textId="77777777" w:rsidR="001B1226" w:rsidRPr="00A4338B" w:rsidRDefault="001B1226" w:rsidP="00741A1A">
            <w:pPr>
              <w:pStyle w:val="NormalLeft"/>
              <w:rPr>
                <w:lang w:val="en-GB"/>
              </w:rPr>
            </w:pPr>
            <w:r w:rsidRPr="00A4338B">
              <w:rPr>
                <w:lang w:val="en-GB"/>
              </w:rPr>
              <w:t>Minority interests at group level</w:t>
            </w:r>
            <w:del w:id="149" w:author="Author">
              <w:r w:rsidRPr="00A4338B">
                <w:rPr>
                  <w:lang w:val="en-GB"/>
                </w:rPr>
                <w:delText xml:space="preserve"> (if not reported as part of another own fund item)</w:delText>
              </w:r>
            </w:del>
            <w:r w:rsidRPr="00A4338B">
              <w:rPr>
                <w:lang w:val="en-GB"/>
              </w:rPr>
              <w:t>– tier 1 unrestricted</w:t>
            </w:r>
          </w:p>
        </w:tc>
        <w:tc>
          <w:tcPr>
            <w:tcW w:w="4643" w:type="dxa"/>
            <w:tcBorders>
              <w:top w:val="single" w:sz="2" w:space="0" w:color="auto"/>
              <w:left w:val="single" w:sz="2" w:space="0" w:color="auto"/>
              <w:bottom w:val="single" w:sz="2" w:space="0" w:color="auto"/>
              <w:right w:val="single" w:sz="2" w:space="0" w:color="auto"/>
            </w:tcBorders>
          </w:tcPr>
          <w:p w14:paraId="3A097BC8" w14:textId="77777777" w:rsidR="001B1226" w:rsidRPr="00A4338B" w:rsidRDefault="001B1226" w:rsidP="00741A1A">
            <w:pPr>
              <w:pStyle w:val="NormalLeft"/>
              <w:rPr>
                <w:lang w:val="en-GB"/>
              </w:rPr>
            </w:pPr>
            <w:r w:rsidRPr="00A4338B">
              <w:rPr>
                <w:lang w:val="en-GB"/>
              </w:rPr>
              <w:t>The amount of minority interests in the group being reported upon that meet the criteria for Tier 1 unrestricted items.</w:t>
            </w:r>
          </w:p>
        </w:tc>
      </w:tr>
      <w:tr w:rsidR="001B1226" w:rsidRPr="00A4338B" w14:paraId="4942275F" w14:textId="77777777" w:rsidTr="00EA0D67">
        <w:tc>
          <w:tcPr>
            <w:tcW w:w="2136" w:type="dxa"/>
            <w:tcBorders>
              <w:top w:val="single" w:sz="2" w:space="0" w:color="auto"/>
              <w:left w:val="single" w:sz="2" w:space="0" w:color="auto"/>
              <w:bottom w:val="single" w:sz="2" w:space="0" w:color="auto"/>
              <w:right w:val="single" w:sz="2" w:space="0" w:color="auto"/>
            </w:tcBorders>
          </w:tcPr>
          <w:p w14:paraId="27D91C51" w14:textId="77777777" w:rsidR="001B1226" w:rsidRPr="00A4338B" w:rsidRDefault="001B1226" w:rsidP="00741A1A">
            <w:pPr>
              <w:pStyle w:val="NormalLeft"/>
              <w:rPr>
                <w:lang w:val="en-GB"/>
              </w:rPr>
            </w:pPr>
            <w:r w:rsidRPr="00A4338B">
              <w:rPr>
                <w:lang w:val="en-GB"/>
              </w:rPr>
              <w:t>R0200/C0030</w:t>
            </w:r>
          </w:p>
        </w:tc>
        <w:tc>
          <w:tcPr>
            <w:tcW w:w="2507" w:type="dxa"/>
            <w:tcBorders>
              <w:top w:val="single" w:sz="2" w:space="0" w:color="auto"/>
              <w:left w:val="single" w:sz="2" w:space="0" w:color="auto"/>
              <w:bottom w:val="single" w:sz="2" w:space="0" w:color="auto"/>
              <w:right w:val="single" w:sz="2" w:space="0" w:color="auto"/>
            </w:tcBorders>
          </w:tcPr>
          <w:p w14:paraId="4F20084C" w14:textId="77777777" w:rsidR="001B1226" w:rsidRPr="00A4338B" w:rsidRDefault="001B1226" w:rsidP="00741A1A">
            <w:pPr>
              <w:pStyle w:val="NormalLeft"/>
              <w:rPr>
                <w:lang w:val="en-GB"/>
              </w:rPr>
            </w:pPr>
            <w:r w:rsidRPr="00A4338B">
              <w:rPr>
                <w:lang w:val="en-GB"/>
              </w:rPr>
              <w:t>Minority interests at group level</w:t>
            </w:r>
            <w:del w:id="150" w:author="Author">
              <w:r w:rsidRPr="00A4338B">
                <w:rPr>
                  <w:lang w:val="en-GB"/>
                </w:rPr>
                <w:delText xml:space="preserve"> (if not reported as part of another own fund item)</w:delText>
              </w:r>
            </w:del>
            <w:r w:rsidRPr="00A4338B">
              <w:rPr>
                <w:lang w:val="en-GB"/>
              </w:rPr>
              <w:t>– tier 1 restricted</w:t>
            </w:r>
          </w:p>
        </w:tc>
        <w:tc>
          <w:tcPr>
            <w:tcW w:w="4643" w:type="dxa"/>
            <w:tcBorders>
              <w:top w:val="single" w:sz="2" w:space="0" w:color="auto"/>
              <w:left w:val="single" w:sz="2" w:space="0" w:color="auto"/>
              <w:bottom w:val="single" w:sz="2" w:space="0" w:color="auto"/>
              <w:right w:val="single" w:sz="2" w:space="0" w:color="auto"/>
            </w:tcBorders>
          </w:tcPr>
          <w:p w14:paraId="1AEB2048" w14:textId="77777777" w:rsidR="001B1226" w:rsidRPr="00A4338B" w:rsidRDefault="001B1226" w:rsidP="00741A1A">
            <w:pPr>
              <w:pStyle w:val="NormalLeft"/>
              <w:rPr>
                <w:lang w:val="en-GB"/>
              </w:rPr>
            </w:pPr>
            <w:r w:rsidRPr="00A4338B">
              <w:rPr>
                <w:lang w:val="en-GB"/>
              </w:rPr>
              <w:t>The amount of minority interests in the group being reported upon that meet the criteria for Tier 1 restricted items.</w:t>
            </w:r>
          </w:p>
        </w:tc>
      </w:tr>
      <w:tr w:rsidR="001B1226" w:rsidRPr="00A4338B" w14:paraId="1C280C14" w14:textId="77777777" w:rsidTr="00EA0D67">
        <w:tc>
          <w:tcPr>
            <w:tcW w:w="2136" w:type="dxa"/>
            <w:tcBorders>
              <w:top w:val="single" w:sz="2" w:space="0" w:color="auto"/>
              <w:left w:val="single" w:sz="2" w:space="0" w:color="auto"/>
              <w:bottom w:val="single" w:sz="2" w:space="0" w:color="auto"/>
              <w:right w:val="single" w:sz="2" w:space="0" w:color="auto"/>
            </w:tcBorders>
          </w:tcPr>
          <w:p w14:paraId="09ED50B7" w14:textId="77777777" w:rsidR="001B1226" w:rsidRPr="00A4338B" w:rsidRDefault="001B1226" w:rsidP="00741A1A">
            <w:pPr>
              <w:pStyle w:val="NormalLeft"/>
              <w:rPr>
                <w:lang w:val="en-GB"/>
              </w:rPr>
            </w:pPr>
            <w:r w:rsidRPr="00A4338B">
              <w:rPr>
                <w:lang w:val="en-GB"/>
              </w:rPr>
              <w:t>R0200/C0040</w:t>
            </w:r>
          </w:p>
        </w:tc>
        <w:tc>
          <w:tcPr>
            <w:tcW w:w="2507" w:type="dxa"/>
            <w:tcBorders>
              <w:top w:val="single" w:sz="2" w:space="0" w:color="auto"/>
              <w:left w:val="single" w:sz="2" w:space="0" w:color="auto"/>
              <w:bottom w:val="single" w:sz="2" w:space="0" w:color="auto"/>
              <w:right w:val="single" w:sz="2" w:space="0" w:color="auto"/>
            </w:tcBorders>
          </w:tcPr>
          <w:p w14:paraId="703E30DA" w14:textId="77777777" w:rsidR="001B1226" w:rsidRPr="00A4338B" w:rsidRDefault="001B1226" w:rsidP="00741A1A">
            <w:pPr>
              <w:pStyle w:val="NormalLeft"/>
              <w:rPr>
                <w:lang w:val="en-GB"/>
              </w:rPr>
            </w:pPr>
            <w:r w:rsidRPr="00A4338B">
              <w:rPr>
                <w:lang w:val="en-GB"/>
              </w:rPr>
              <w:t>Minority interests at group level</w:t>
            </w:r>
            <w:del w:id="151" w:author="Author">
              <w:r w:rsidRPr="00A4338B">
                <w:rPr>
                  <w:lang w:val="en-GB"/>
                </w:rPr>
                <w:delText xml:space="preserve"> (if not reported as part of another own fund item)</w:delText>
              </w:r>
            </w:del>
            <w:r w:rsidRPr="00A4338B">
              <w:rPr>
                <w:lang w:val="en-GB"/>
              </w:rPr>
              <w:t>– tier 2</w:t>
            </w:r>
          </w:p>
        </w:tc>
        <w:tc>
          <w:tcPr>
            <w:tcW w:w="4643" w:type="dxa"/>
            <w:tcBorders>
              <w:top w:val="single" w:sz="2" w:space="0" w:color="auto"/>
              <w:left w:val="single" w:sz="2" w:space="0" w:color="auto"/>
              <w:bottom w:val="single" w:sz="2" w:space="0" w:color="auto"/>
              <w:right w:val="single" w:sz="2" w:space="0" w:color="auto"/>
            </w:tcBorders>
          </w:tcPr>
          <w:p w14:paraId="1CE51A20" w14:textId="77777777" w:rsidR="001B1226" w:rsidRPr="00A4338B" w:rsidRDefault="001B1226" w:rsidP="00741A1A">
            <w:pPr>
              <w:pStyle w:val="NormalLeft"/>
              <w:rPr>
                <w:lang w:val="en-GB"/>
              </w:rPr>
            </w:pPr>
            <w:r w:rsidRPr="00A4338B">
              <w:rPr>
                <w:lang w:val="en-GB"/>
              </w:rPr>
              <w:t>The amount of minority interests in the group being reported upon that meet the criteria for Tier 2.</w:t>
            </w:r>
          </w:p>
        </w:tc>
      </w:tr>
      <w:tr w:rsidR="001B1226" w:rsidRPr="00A4338B" w14:paraId="216077C4" w14:textId="77777777" w:rsidTr="00EA0D67">
        <w:tc>
          <w:tcPr>
            <w:tcW w:w="2136" w:type="dxa"/>
            <w:tcBorders>
              <w:top w:val="single" w:sz="2" w:space="0" w:color="auto"/>
              <w:left w:val="single" w:sz="2" w:space="0" w:color="auto"/>
              <w:bottom w:val="single" w:sz="2" w:space="0" w:color="auto"/>
              <w:right w:val="single" w:sz="2" w:space="0" w:color="auto"/>
            </w:tcBorders>
          </w:tcPr>
          <w:p w14:paraId="4764158F" w14:textId="77777777" w:rsidR="001B1226" w:rsidRPr="00A4338B" w:rsidRDefault="001B1226" w:rsidP="00741A1A">
            <w:pPr>
              <w:pStyle w:val="NormalLeft"/>
              <w:rPr>
                <w:lang w:val="en-GB"/>
              </w:rPr>
            </w:pPr>
            <w:r w:rsidRPr="00A4338B">
              <w:rPr>
                <w:lang w:val="en-GB"/>
              </w:rPr>
              <w:t>R0200/C0050</w:t>
            </w:r>
          </w:p>
        </w:tc>
        <w:tc>
          <w:tcPr>
            <w:tcW w:w="2507" w:type="dxa"/>
            <w:tcBorders>
              <w:top w:val="single" w:sz="2" w:space="0" w:color="auto"/>
              <w:left w:val="single" w:sz="2" w:space="0" w:color="auto"/>
              <w:bottom w:val="single" w:sz="2" w:space="0" w:color="auto"/>
              <w:right w:val="single" w:sz="2" w:space="0" w:color="auto"/>
            </w:tcBorders>
          </w:tcPr>
          <w:p w14:paraId="659BF4ED" w14:textId="77777777" w:rsidR="001B1226" w:rsidRPr="00A4338B" w:rsidRDefault="001B1226" w:rsidP="00741A1A">
            <w:pPr>
              <w:pStyle w:val="NormalLeft"/>
              <w:rPr>
                <w:lang w:val="en-GB"/>
              </w:rPr>
            </w:pPr>
            <w:r w:rsidRPr="00A4338B">
              <w:rPr>
                <w:lang w:val="en-GB"/>
              </w:rPr>
              <w:t>Minority interests at group level</w:t>
            </w:r>
            <w:del w:id="152" w:author="Author">
              <w:r w:rsidRPr="00A4338B">
                <w:rPr>
                  <w:lang w:val="en-GB"/>
                </w:rPr>
                <w:delText xml:space="preserve"> (if not reported as part of </w:delText>
              </w:r>
              <w:r w:rsidRPr="00A4338B">
                <w:rPr>
                  <w:lang w:val="en-GB"/>
                </w:rPr>
                <w:lastRenderedPageBreak/>
                <w:delText>another own fund item)</w:delText>
              </w:r>
            </w:del>
            <w:r w:rsidRPr="00A4338B">
              <w:rPr>
                <w:lang w:val="en-GB"/>
              </w:rPr>
              <w:t>– tier 3</w:t>
            </w:r>
          </w:p>
        </w:tc>
        <w:tc>
          <w:tcPr>
            <w:tcW w:w="4643" w:type="dxa"/>
            <w:tcBorders>
              <w:top w:val="single" w:sz="2" w:space="0" w:color="auto"/>
              <w:left w:val="single" w:sz="2" w:space="0" w:color="auto"/>
              <w:bottom w:val="single" w:sz="2" w:space="0" w:color="auto"/>
              <w:right w:val="single" w:sz="2" w:space="0" w:color="auto"/>
            </w:tcBorders>
          </w:tcPr>
          <w:p w14:paraId="2B100A1B" w14:textId="77777777" w:rsidR="001B1226" w:rsidRPr="00A4338B" w:rsidRDefault="001B1226" w:rsidP="00741A1A">
            <w:pPr>
              <w:pStyle w:val="NormalLeft"/>
              <w:rPr>
                <w:lang w:val="en-GB"/>
              </w:rPr>
            </w:pPr>
            <w:r w:rsidRPr="00A4338B">
              <w:rPr>
                <w:lang w:val="en-GB"/>
              </w:rPr>
              <w:lastRenderedPageBreak/>
              <w:t>The amount of minority interests in the group being reported upon that meet the criteria for Tier 3.</w:t>
            </w:r>
          </w:p>
        </w:tc>
      </w:tr>
      <w:tr w:rsidR="001B1226" w:rsidRPr="00A4338B" w14:paraId="11447CFF" w14:textId="77777777" w:rsidTr="00EA0D67">
        <w:tc>
          <w:tcPr>
            <w:tcW w:w="2136" w:type="dxa"/>
            <w:tcBorders>
              <w:top w:val="single" w:sz="2" w:space="0" w:color="auto"/>
              <w:left w:val="single" w:sz="2" w:space="0" w:color="auto"/>
              <w:bottom w:val="single" w:sz="2" w:space="0" w:color="auto"/>
              <w:right w:val="single" w:sz="2" w:space="0" w:color="auto"/>
            </w:tcBorders>
          </w:tcPr>
          <w:p w14:paraId="0CDF5866" w14:textId="77777777" w:rsidR="001B1226" w:rsidRPr="00A4338B" w:rsidRDefault="001B1226" w:rsidP="00741A1A">
            <w:pPr>
              <w:pStyle w:val="NormalLeft"/>
              <w:rPr>
                <w:lang w:val="en-GB"/>
              </w:rPr>
            </w:pPr>
            <w:r w:rsidRPr="00A4338B">
              <w:rPr>
                <w:lang w:val="en-GB"/>
              </w:rPr>
              <w:t>R0210/C0010</w:t>
            </w:r>
          </w:p>
        </w:tc>
        <w:tc>
          <w:tcPr>
            <w:tcW w:w="2507" w:type="dxa"/>
            <w:tcBorders>
              <w:top w:val="single" w:sz="2" w:space="0" w:color="auto"/>
              <w:left w:val="single" w:sz="2" w:space="0" w:color="auto"/>
              <w:bottom w:val="single" w:sz="2" w:space="0" w:color="auto"/>
              <w:right w:val="single" w:sz="2" w:space="0" w:color="auto"/>
            </w:tcBorders>
          </w:tcPr>
          <w:p w14:paraId="6F4EEB63" w14:textId="18B1CD7E" w:rsidR="001B1226" w:rsidRPr="00A4338B" w:rsidRDefault="001B1226" w:rsidP="00741A1A">
            <w:pPr>
              <w:pStyle w:val="NormalLeft"/>
              <w:rPr>
                <w:lang w:val="en-GB"/>
              </w:rPr>
            </w:pPr>
            <w:r w:rsidRPr="00A4338B">
              <w:rPr>
                <w:lang w:val="en-GB"/>
              </w:rPr>
              <w:t>Non</w:t>
            </w:r>
            <w:ins w:id="153" w:author="Author">
              <w:r w:rsidR="00003ED2">
                <w:rPr>
                  <w:lang w:val="en-GB"/>
                </w:rPr>
                <w:t>-</w:t>
              </w:r>
            </w:ins>
            <w:del w:id="154" w:author="Author">
              <w:r w:rsidRPr="00A4338B" w:rsidDel="00003ED2">
                <w:rPr>
                  <w:lang w:val="en-GB"/>
                </w:rPr>
                <w:delText xml:space="preserve"> </w:delText>
              </w:r>
            </w:del>
            <w:r w:rsidRPr="00A4338B">
              <w:rPr>
                <w:lang w:val="en-GB"/>
              </w:rPr>
              <w:t xml:space="preserve">available minority interests </w:t>
            </w:r>
            <w:ins w:id="155" w:author="Author">
              <w:r w:rsidR="005F2D19" w:rsidRPr="00A4338B">
                <w:rPr>
                  <w:lang w:val="en-GB"/>
                </w:rPr>
                <w:t xml:space="preserve">to be deducted </w:t>
              </w:r>
            </w:ins>
            <w:r w:rsidRPr="00A4338B">
              <w:rPr>
                <w:lang w:val="en-GB"/>
              </w:rPr>
              <w:t>at group level — total</w:t>
            </w:r>
          </w:p>
        </w:tc>
        <w:tc>
          <w:tcPr>
            <w:tcW w:w="4643" w:type="dxa"/>
            <w:tcBorders>
              <w:top w:val="single" w:sz="2" w:space="0" w:color="auto"/>
              <w:left w:val="single" w:sz="2" w:space="0" w:color="auto"/>
              <w:bottom w:val="single" w:sz="2" w:space="0" w:color="auto"/>
              <w:right w:val="single" w:sz="2" w:space="0" w:color="auto"/>
            </w:tcBorders>
          </w:tcPr>
          <w:p w14:paraId="41A926DB" w14:textId="303A9EDF" w:rsidR="001B1226" w:rsidRPr="00A4338B" w:rsidRDefault="001B1226" w:rsidP="00741A1A">
            <w:pPr>
              <w:pStyle w:val="NormalLeft"/>
              <w:rPr>
                <w:lang w:val="en-GB"/>
              </w:rPr>
            </w:pPr>
            <w:r w:rsidRPr="00A4338B">
              <w:rPr>
                <w:lang w:val="en-GB"/>
              </w:rPr>
              <w:t>This is the total amount of minority interests</w:t>
            </w:r>
            <w:ins w:id="156" w:author="Author">
              <w:r w:rsidRPr="00A4338B">
                <w:rPr>
                  <w:lang w:val="en-GB"/>
                </w:rPr>
                <w:t xml:space="preserve"> </w:t>
              </w:r>
            </w:ins>
            <w:del w:id="157" w:author="Author">
              <w:r w:rsidRPr="00A4338B">
                <w:rPr>
                  <w:lang w:val="en-GB"/>
                </w:rPr>
                <w:delText xml:space="preserve"> </w:delText>
              </w:r>
            </w:del>
            <w:r w:rsidRPr="00A4338B">
              <w:rPr>
                <w:lang w:val="en-GB"/>
              </w:rPr>
              <w:t>which are deemed non–available as defined in Article 222(2)–(5) of the Directive 2009/138/EC</w:t>
            </w:r>
            <w:ins w:id="158" w:author="Author">
              <w:r w:rsidR="0020313F" w:rsidRPr="00A4338B">
                <w:rPr>
                  <w:lang w:val="en-GB"/>
                </w:rPr>
                <w:t xml:space="preserve">, and </w:t>
              </w:r>
              <w:r w:rsidR="008272CC" w:rsidRPr="00A4338B">
                <w:rPr>
                  <w:lang w:val="en-GB"/>
                </w:rPr>
                <w:t xml:space="preserve">has </w:t>
              </w:r>
              <w:r w:rsidR="0020313F" w:rsidRPr="00A4338B">
                <w:rPr>
                  <w:lang w:val="en-GB"/>
                </w:rPr>
                <w:t>to be deducted as per Article 330 of the Delegated Regulation</w:t>
              </w:r>
            </w:ins>
            <w:r w:rsidRPr="00A4338B">
              <w:rPr>
                <w:lang w:val="en-GB"/>
              </w:rPr>
              <w:t>.</w:t>
            </w:r>
          </w:p>
        </w:tc>
      </w:tr>
      <w:tr w:rsidR="001B1226" w:rsidRPr="00A4338B" w14:paraId="73FBD6AE" w14:textId="77777777" w:rsidTr="00EA0D67">
        <w:tc>
          <w:tcPr>
            <w:tcW w:w="2136" w:type="dxa"/>
            <w:tcBorders>
              <w:top w:val="single" w:sz="2" w:space="0" w:color="auto"/>
              <w:left w:val="single" w:sz="2" w:space="0" w:color="auto"/>
              <w:bottom w:val="single" w:sz="2" w:space="0" w:color="auto"/>
              <w:right w:val="single" w:sz="2" w:space="0" w:color="auto"/>
            </w:tcBorders>
          </w:tcPr>
          <w:p w14:paraId="0B7C0986" w14:textId="77777777" w:rsidR="001B1226" w:rsidRPr="00A4338B" w:rsidRDefault="001B1226" w:rsidP="00741A1A">
            <w:pPr>
              <w:pStyle w:val="NormalLeft"/>
              <w:rPr>
                <w:lang w:val="en-GB"/>
              </w:rPr>
            </w:pPr>
            <w:r w:rsidRPr="00A4338B">
              <w:rPr>
                <w:lang w:val="en-GB"/>
              </w:rPr>
              <w:t>R0210/C0020</w:t>
            </w:r>
          </w:p>
        </w:tc>
        <w:tc>
          <w:tcPr>
            <w:tcW w:w="2507" w:type="dxa"/>
            <w:tcBorders>
              <w:top w:val="single" w:sz="2" w:space="0" w:color="auto"/>
              <w:left w:val="single" w:sz="2" w:space="0" w:color="auto"/>
              <w:bottom w:val="single" w:sz="2" w:space="0" w:color="auto"/>
              <w:right w:val="single" w:sz="2" w:space="0" w:color="auto"/>
            </w:tcBorders>
          </w:tcPr>
          <w:p w14:paraId="308606B6" w14:textId="0CD5E6A5" w:rsidR="001B1226" w:rsidRPr="00A4338B" w:rsidRDefault="001B1226" w:rsidP="00741A1A">
            <w:pPr>
              <w:pStyle w:val="NormalLeft"/>
              <w:rPr>
                <w:lang w:val="en-GB"/>
              </w:rPr>
            </w:pPr>
            <w:r w:rsidRPr="00A4338B">
              <w:rPr>
                <w:lang w:val="en-GB"/>
              </w:rPr>
              <w:t>Non</w:t>
            </w:r>
            <w:ins w:id="159" w:author="Author">
              <w:r w:rsidR="00003ED2">
                <w:rPr>
                  <w:lang w:val="en-GB"/>
                </w:rPr>
                <w:t>-</w:t>
              </w:r>
            </w:ins>
            <w:del w:id="160" w:author="Author">
              <w:r w:rsidRPr="00A4338B" w:rsidDel="00003ED2">
                <w:rPr>
                  <w:lang w:val="en-GB"/>
                </w:rPr>
                <w:delText xml:space="preserve"> </w:delText>
              </w:r>
            </w:del>
            <w:r w:rsidRPr="00A4338B">
              <w:rPr>
                <w:lang w:val="en-GB"/>
              </w:rPr>
              <w:t>available minority interests</w:t>
            </w:r>
            <w:ins w:id="161" w:author="Author">
              <w:r w:rsidRPr="00A4338B">
                <w:rPr>
                  <w:lang w:val="en-GB"/>
                </w:rPr>
                <w:t xml:space="preserve"> </w:t>
              </w:r>
              <w:r w:rsidR="005F2D19" w:rsidRPr="00A4338B">
                <w:rPr>
                  <w:lang w:val="en-GB"/>
                </w:rPr>
                <w:t>to be deducted</w:t>
              </w:r>
              <w:r w:rsidRPr="00A4338B">
                <w:rPr>
                  <w:lang w:val="en-GB"/>
                </w:rPr>
                <w:t xml:space="preserve"> </w:t>
              </w:r>
            </w:ins>
            <w:r w:rsidRPr="00A4338B">
              <w:rPr>
                <w:lang w:val="en-GB"/>
              </w:rPr>
              <w:t>at group level — tier 1 unrestricted</w:t>
            </w:r>
          </w:p>
        </w:tc>
        <w:tc>
          <w:tcPr>
            <w:tcW w:w="4643" w:type="dxa"/>
            <w:tcBorders>
              <w:top w:val="single" w:sz="2" w:space="0" w:color="auto"/>
              <w:left w:val="single" w:sz="2" w:space="0" w:color="auto"/>
              <w:bottom w:val="single" w:sz="2" w:space="0" w:color="auto"/>
              <w:right w:val="single" w:sz="2" w:space="0" w:color="auto"/>
            </w:tcBorders>
          </w:tcPr>
          <w:p w14:paraId="20BC5454" w14:textId="30965495" w:rsidR="001B1226" w:rsidRPr="00A4338B" w:rsidRDefault="001B1226" w:rsidP="00741A1A">
            <w:pPr>
              <w:pStyle w:val="NormalLeft"/>
              <w:rPr>
                <w:lang w:val="en-GB"/>
              </w:rPr>
            </w:pPr>
            <w:r w:rsidRPr="00A4338B">
              <w:rPr>
                <w:lang w:val="en-GB"/>
              </w:rPr>
              <w:t>This is the amount of minority interests which are deemed non–available as defined in Article 222(2)–(5) of the Directive 2009/138/EC that meet the criteria for Tier 1 unrestricted</w:t>
            </w:r>
            <w:ins w:id="162" w:author="Author">
              <w:r w:rsidR="0020313F" w:rsidRPr="00A4338B">
                <w:rPr>
                  <w:lang w:val="en-GB"/>
                </w:rPr>
                <w:t xml:space="preserve">, and </w:t>
              </w:r>
              <w:r w:rsidR="008272CC" w:rsidRPr="00A4338B">
                <w:rPr>
                  <w:lang w:val="en-GB"/>
                </w:rPr>
                <w:t xml:space="preserve">has </w:t>
              </w:r>
              <w:r w:rsidR="0020313F" w:rsidRPr="00A4338B">
                <w:rPr>
                  <w:lang w:val="en-GB"/>
                </w:rPr>
                <w:t>to be deducted as per Article 330 of the Delegated Regulation</w:t>
              </w:r>
            </w:ins>
            <w:r w:rsidRPr="00A4338B">
              <w:rPr>
                <w:lang w:val="en-GB"/>
              </w:rPr>
              <w:t>.</w:t>
            </w:r>
          </w:p>
        </w:tc>
      </w:tr>
      <w:tr w:rsidR="001B1226" w:rsidRPr="00A4338B" w14:paraId="0CF717CE" w14:textId="77777777" w:rsidTr="00EA0D67">
        <w:tc>
          <w:tcPr>
            <w:tcW w:w="2136" w:type="dxa"/>
            <w:tcBorders>
              <w:top w:val="single" w:sz="2" w:space="0" w:color="auto"/>
              <w:left w:val="single" w:sz="2" w:space="0" w:color="auto"/>
              <w:bottom w:val="single" w:sz="2" w:space="0" w:color="auto"/>
              <w:right w:val="single" w:sz="2" w:space="0" w:color="auto"/>
            </w:tcBorders>
          </w:tcPr>
          <w:p w14:paraId="1F67CBF2" w14:textId="77777777" w:rsidR="001B1226" w:rsidRPr="00A4338B" w:rsidRDefault="001B1226" w:rsidP="00741A1A">
            <w:pPr>
              <w:pStyle w:val="NormalLeft"/>
              <w:rPr>
                <w:lang w:val="en-GB"/>
              </w:rPr>
            </w:pPr>
            <w:r w:rsidRPr="00A4338B">
              <w:rPr>
                <w:lang w:val="en-GB"/>
              </w:rPr>
              <w:t>R0210/C0030</w:t>
            </w:r>
          </w:p>
        </w:tc>
        <w:tc>
          <w:tcPr>
            <w:tcW w:w="2507" w:type="dxa"/>
            <w:tcBorders>
              <w:top w:val="single" w:sz="2" w:space="0" w:color="auto"/>
              <w:left w:val="single" w:sz="2" w:space="0" w:color="auto"/>
              <w:bottom w:val="single" w:sz="2" w:space="0" w:color="auto"/>
              <w:right w:val="single" w:sz="2" w:space="0" w:color="auto"/>
            </w:tcBorders>
          </w:tcPr>
          <w:p w14:paraId="6C07CAC5" w14:textId="66B82287" w:rsidR="001B1226" w:rsidRPr="00A4338B" w:rsidRDefault="001B1226" w:rsidP="00741A1A">
            <w:pPr>
              <w:pStyle w:val="NormalLeft"/>
              <w:rPr>
                <w:lang w:val="en-GB"/>
              </w:rPr>
            </w:pPr>
            <w:r w:rsidRPr="00A4338B">
              <w:rPr>
                <w:lang w:val="en-GB"/>
              </w:rPr>
              <w:t>Non</w:t>
            </w:r>
            <w:ins w:id="163" w:author="Author">
              <w:r w:rsidR="00003ED2">
                <w:rPr>
                  <w:lang w:val="en-GB"/>
                </w:rPr>
                <w:t>-</w:t>
              </w:r>
            </w:ins>
            <w:del w:id="164" w:author="Author">
              <w:r w:rsidRPr="00A4338B" w:rsidDel="00003ED2">
                <w:rPr>
                  <w:lang w:val="en-GB"/>
                </w:rPr>
                <w:delText xml:space="preserve"> </w:delText>
              </w:r>
            </w:del>
            <w:r w:rsidRPr="00A4338B">
              <w:rPr>
                <w:lang w:val="en-GB"/>
              </w:rPr>
              <w:t>available minority interests</w:t>
            </w:r>
            <w:ins w:id="165" w:author="Author">
              <w:r w:rsidRPr="00A4338B">
                <w:rPr>
                  <w:lang w:val="en-GB"/>
                </w:rPr>
                <w:t xml:space="preserve"> </w:t>
              </w:r>
              <w:r w:rsidR="005F2D19" w:rsidRPr="00A4338B">
                <w:rPr>
                  <w:lang w:val="en-GB"/>
                </w:rPr>
                <w:t>to be deducted</w:t>
              </w:r>
              <w:r w:rsidRPr="00A4338B">
                <w:rPr>
                  <w:lang w:val="en-GB"/>
                </w:rPr>
                <w:t xml:space="preserve"> </w:t>
              </w:r>
            </w:ins>
            <w:r w:rsidRPr="00A4338B">
              <w:rPr>
                <w:lang w:val="en-GB"/>
              </w:rPr>
              <w:t>at group level — tier 1 restricted</w:t>
            </w:r>
          </w:p>
        </w:tc>
        <w:tc>
          <w:tcPr>
            <w:tcW w:w="4643" w:type="dxa"/>
            <w:tcBorders>
              <w:top w:val="single" w:sz="2" w:space="0" w:color="auto"/>
              <w:left w:val="single" w:sz="2" w:space="0" w:color="auto"/>
              <w:bottom w:val="single" w:sz="2" w:space="0" w:color="auto"/>
              <w:right w:val="single" w:sz="2" w:space="0" w:color="auto"/>
            </w:tcBorders>
          </w:tcPr>
          <w:p w14:paraId="01FAC8D4" w14:textId="3DD6D83F" w:rsidR="001B1226" w:rsidRPr="00A4338B" w:rsidRDefault="001B1226" w:rsidP="00741A1A">
            <w:pPr>
              <w:pStyle w:val="NormalLeft"/>
              <w:rPr>
                <w:lang w:val="en-GB"/>
              </w:rPr>
            </w:pPr>
            <w:r w:rsidRPr="00A4338B">
              <w:rPr>
                <w:lang w:val="en-GB"/>
              </w:rPr>
              <w:t>This is the amount of minority interests which are deemed non–available as defined in Article 222(2)–(5) of the Directive 2009/138/EC that meet the criteria for Tier 1 restricted</w:t>
            </w:r>
            <w:ins w:id="166" w:author="Author">
              <w:r w:rsidR="0020313F" w:rsidRPr="00A4338B">
                <w:rPr>
                  <w:lang w:val="en-GB"/>
                </w:rPr>
                <w:t xml:space="preserve">, and </w:t>
              </w:r>
              <w:r w:rsidR="008272CC" w:rsidRPr="00A4338B">
                <w:rPr>
                  <w:lang w:val="en-GB"/>
                </w:rPr>
                <w:t xml:space="preserve">has </w:t>
              </w:r>
              <w:r w:rsidR="0020313F" w:rsidRPr="00A4338B">
                <w:rPr>
                  <w:lang w:val="en-GB"/>
                </w:rPr>
                <w:t>to be deducted as per Article 330 of the Delegated Regulation</w:t>
              </w:r>
            </w:ins>
            <w:r w:rsidRPr="00A4338B">
              <w:rPr>
                <w:lang w:val="en-GB"/>
              </w:rPr>
              <w:t>.</w:t>
            </w:r>
          </w:p>
        </w:tc>
      </w:tr>
      <w:tr w:rsidR="001B1226" w:rsidRPr="00A4338B" w14:paraId="72B3CBBF" w14:textId="77777777" w:rsidTr="00EA0D67">
        <w:tc>
          <w:tcPr>
            <w:tcW w:w="2136" w:type="dxa"/>
            <w:tcBorders>
              <w:top w:val="single" w:sz="2" w:space="0" w:color="auto"/>
              <w:left w:val="single" w:sz="2" w:space="0" w:color="auto"/>
              <w:bottom w:val="single" w:sz="2" w:space="0" w:color="auto"/>
              <w:right w:val="single" w:sz="2" w:space="0" w:color="auto"/>
            </w:tcBorders>
          </w:tcPr>
          <w:p w14:paraId="7E58E272" w14:textId="77777777" w:rsidR="001B1226" w:rsidRPr="00A4338B" w:rsidRDefault="001B1226" w:rsidP="00741A1A">
            <w:pPr>
              <w:pStyle w:val="NormalLeft"/>
              <w:rPr>
                <w:lang w:val="en-GB"/>
              </w:rPr>
            </w:pPr>
            <w:r w:rsidRPr="00A4338B">
              <w:rPr>
                <w:lang w:val="en-GB"/>
              </w:rPr>
              <w:t>R0210/C0040</w:t>
            </w:r>
          </w:p>
        </w:tc>
        <w:tc>
          <w:tcPr>
            <w:tcW w:w="2507" w:type="dxa"/>
            <w:tcBorders>
              <w:top w:val="single" w:sz="2" w:space="0" w:color="auto"/>
              <w:left w:val="single" w:sz="2" w:space="0" w:color="auto"/>
              <w:bottom w:val="single" w:sz="2" w:space="0" w:color="auto"/>
              <w:right w:val="single" w:sz="2" w:space="0" w:color="auto"/>
            </w:tcBorders>
          </w:tcPr>
          <w:p w14:paraId="32F4317B" w14:textId="121A7E6D" w:rsidR="001B1226" w:rsidRPr="00A4338B" w:rsidRDefault="001B1226" w:rsidP="00741A1A">
            <w:pPr>
              <w:pStyle w:val="NormalLeft"/>
              <w:rPr>
                <w:lang w:val="en-GB"/>
              </w:rPr>
            </w:pPr>
            <w:r w:rsidRPr="00A4338B">
              <w:rPr>
                <w:lang w:val="en-GB"/>
              </w:rPr>
              <w:t>Non</w:t>
            </w:r>
            <w:ins w:id="167" w:author="Author">
              <w:r w:rsidR="00003ED2">
                <w:rPr>
                  <w:lang w:val="en-GB"/>
                </w:rPr>
                <w:t>-</w:t>
              </w:r>
            </w:ins>
            <w:del w:id="168" w:author="Author">
              <w:r w:rsidRPr="00A4338B" w:rsidDel="00003ED2">
                <w:rPr>
                  <w:lang w:val="en-GB"/>
                </w:rPr>
                <w:delText xml:space="preserve"> </w:delText>
              </w:r>
            </w:del>
            <w:r w:rsidRPr="00A4338B">
              <w:rPr>
                <w:lang w:val="en-GB"/>
              </w:rPr>
              <w:t xml:space="preserve">available minority interests </w:t>
            </w:r>
            <w:ins w:id="169" w:author="Author">
              <w:r w:rsidR="005F2D19" w:rsidRPr="00A4338B">
                <w:rPr>
                  <w:lang w:val="en-GB"/>
                </w:rPr>
                <w:t xml:space="preserve">to be deducted </w:t>
              </w:r>
            </w:ins>
            <w:r w:rsidRPr="00A4338B">
              <w:rPr>
                <w:lang w:val="en-GB"/>
              </w:rPr>
              <w:t>at group level — tier 2</w:t>
            </w:r>
          </w:p>
        </w:tc>
        <w:tc>
          <w:tcPr>
            <w:tcW w:w="4643" w:type="dxa"/>
            <w:tcBorders>
              <w:top w:val="single" w:sz="2" w:space="0" w:color="auto"/>
              <w:left w:val="single" w:sz="2" w:space="0" w:color="auto"/>
              <w:bottom w:val="single" w:sz="2" w:space="0" w:color="auto"/>
              <w:right w:val="single" w:sz="2" w:space="0" w:color="auto"/>
            </w:tcBorders>
          </w:tcPr>
          <w:p w14:paraId="5D1B12F9" w14:textId="77777777" w:rsidR="001B1226" w:rsidRPr="00A4338B" w:rsidRDefault="001B1226" w:rsidP="00741A1A">
            <w:pPr>
              <w:pStyle w:val="NormalLeft"/>
              <w:rPr>
                <w:lang w:val="en-GB"/>
              </w:rPr>
            </w:pPr>
            <w:r w:rsidRPr="00A4338B">
              <w:rPr>
                <w:lang w:val="en-GB"/>
              </w:rPr>
              <w:t>This is the amount of minority interests which are deemed non–available as defined in Article 222(2)–(5) of the Directive 2009/138/EC that meet the criteria for Tier 2</w:t>
            </w:r>
            <w:ins w:id="170" w:author="Author">
              <w:r w:rsidR="0020313F" w:rsidRPr="00A4338B">
                <w:rPr>
                  <w:lang w:val="en-GB"/>
                </w:rPr>
                <w:t>, and to be deducted as per Article 330 of the Delegated Regulation</w:t>
              </w:r>
            </w:ins>
            <w:r w:rsidRPr="00A4338B">
              <w:rPr>
                <w:lang w:val="en-GB"/>
              </w:rPr>
              <w:t>.</w:t>
            </w:r>
          </w:p>
        </w:tc>
      </w:tr>
      <w:tr w:rsidR="001B1226" w:rsidRPr="00A4338B" w14:paraId="6B05B100" w14:textId="77777777" w:rsidTr="00EA0D67">
        <w:tc>
          <w:tcPr>
            <w:tcW w:w="2136" w:type="dxa"/>
            <w:tcBorders>
              <w:top w:val="single" w:sz="2" w:space="0" w:color="auto"/>
              <w:left w:val="single" w:sz="2" w:space="0" w:color="auto"/>
              <w:bottom w:val="single" w:sz="2" w:space="0" w:color="auto"/>
              <w:right w:val="single" w:sz="2" w:space="0" w:color="auto"/>
            </w:tcBorders>
          </w:tcPr>
          <w:p w14:paraId="769C50CD" w14:textId="77777777" w:rsidR="001B1226" w:rsidRPr="00A4338B" w:rsidRDefault="001B1226" w:rsidP="00741A1A">
            <w:pPr>
              <w:pStyle w:val="NormalLeft"/>
              <w:rPr>
                <w:lang w:val="en-GB"/>
              </w:rPr>
            </w:pPr>
            <w:r w:rsidRPr="00A4338B">
              <w:rPr>
                <w:lang w:val="en-GB"/>
              </w:rPr>
              <w:t>R0210/C0050</w:t>
            </w:r>
          </w:p>
        </w:tc>
        <w:tc>
          <w:tcPr>
            <w:tcW w:w="2507" w:type="dxa"/>
            <w:tcBorders>
              <w:top w:val="single" w:sz="2" w:space="0" w:color="auto"/>
              <w:left w:val="single" w:sz="2" w:space="0" w:color="auto"/>
              <w:bottom w:val="single" w:sz="2" w:space="0" w:color="auto"/>
              <w:right w:val="single" w:sz="2" w:space="0" w:color="auto"/>
            </w:tcBorders>
          </w:tcPr>
          <w:p w14:paraId="65D4B065" w14:textId="33A5C8FA" w:rsidR="001B1226" w:rsidRPr="00A4338B" w:rsidRDefault="001B1226" w:rsidP="00741A1A">
            <w:pPr>
              <w:pStyle w:val="NormalLeft"/>
              <w:rPr>
                <w:lang w:val="en-GB"/>
              </w:rPr>
            </w:pPr>
            <w:r w:rsidRPr="00A4338B">
              <w:rPr>
                <w:lang w:val="en-GB"/>
              </w:rPr>
              <w:t>Non</w:t>
            </w:r>
            <w:ins w:id="171" w:author="Author">
              <w:r w:rsidR="00003ED2">
                <w:rPr>
                  <w:lang w:val="en-GB"/>
                </w:rPr>
                <w:t>-</w:t>
              </w:r>
            </w:ins>
            <w:del w:id="172" w:author="Author">
              <w:r w:rsidRPr="00A4338B" w:rsidDel="00003ED2">
                <w:rPr>
                  <w:lang w:val="en-GB"/>
                </w:rPr>
                <w:delText xml:space="preserve"> </w:delText>
              </w:r>
            </w:del>
            <w:r w:rsidRPr="00A4338B">
              <w:rPr>
                <w:lang w:val="en-GB"/>
              </w:rPr>
              <w:t xml:space="preserve">available minority interests </w:t>
            </w:r>
            <w:ins w:id="173" w:author="Author">
              <w:r w:rsidR="005F2D19" w:rsidRPr="00A4338B">
                <w:rPr>
                  <w:lang w:val="en-GB"/>
                </w:rPr>
                <w:t xml:space="preserve">to be deducted </w:t>
              </w:r>
            </w:ins>
            <w:r w:rsidRPr="00A4338B">
              <w:rPr>
                <w:lang w:val="en-GB"/>
              </w:rPr>
              <w:t>at group level — tier 3</w:t>
            </w:r>
          </w:p>
        </w:tc>
        <w:tc>
          <w:tcPr>
            <w:tcW w:w="4643" w:type="dxa"/>
            <w:tcBorders>
              <w:top w:val="single" w:sz="2" w:space="0" w:color="auto"/>
              <w:left w:val="single" w:sz="2" w:space="0" w:color="auto"/>
              <w:bottom w:val="single" w:sz="2" w:space="0" w:color="auto"/>
              <w:right w:val="single" w:sz="2" w:space="0" w:color="auto"/>
            </w:tcBorders>
          </w:tcPr>
          <w:p w14:paraId="2B80107F" w14:textId="32D0CE4D" w:rsidR="001B1226" w:rsidRPr="00A4338B" w:rsidRDefault="001B1226" w:rsidP="00741A1A">
            <w:pPr>
              <w:pStyle w:val="NormalLeft"/>
              <w:rPr>
                <w:lang w:val="en-GB"/>
              </w:rPr>
            </w:pPr>
            <w:r w:rsidRPr="00A4338B">
              <w:rPr>
                <w:lang w:val="en-GB"/>
              </w:rPr>
              <w:t>This is the amount of minority interests which are deemed non–available as defined in Article 222(2)–(5) of the Directive 2009/138/EC that meet the criteria for Tier 3</w:t>
            </w:r>
            <w:ins w:id="174" w:author="Author">
              <w:r w:rsidR="0020313F" w:rsidRPr="00A4338B">
                <w:rPr>
                  <w:lang w:val="en-GB"/>
                </w:rPr>
                <w:t xml:space="preserve">, and </w:t>
              </w:r>
              <w:r w:rsidR="008272CC" w:rsidRPr="00A4338B">
                <w:rPr>
                  <w:lang w:val="en-GB"/>
                </w:rPr>
                <w:t xml:space="preserve">has </w:t>
              </w:r>
              <w:r w:rsidR="0020313F" w:rsidRPr="00A4338B">
                <w:rPr>
                  <w:lang w:val="en-GB"/>
                </w:rPr>
                <w:t>to be deducted as per Article 330 of the Delegated Regulation</w:t>
              </w:r>
            </w:ins>
            <w:r w:rsidRPr="00A4338B">
              <w:rPr>
                <w:lang w:val="en-GB"/>
              </w:rPr>
              <w:t>.</w:t>
            </w:r>
          </w:p>
        </w:tc>
      </w:tr>
      <w:tr w:rsidR="00003ED2" w:rsidRPr="00A4338B" w14:paraId="0EF1ABE5" w14:textId="77777777" w:rsidTr="00073EFA">
        <w:tc>
          <w:tcPr>
            <w:tcW w:w="9286" w:type="dxa"/>
            <w:gridSpan w:val="3"/>
            <w:tcBorders>
              <w:top w:val="single" w:sz="2" w:space="0" w:color="auto"/>
              <w:left w:val="single" w:sz="2" w:space="0" w:color="auto"/>
              <w:bottom w:val="single" w:sz="2" w:space="0" w:color="auto"/>
              <w:right w:val="single" w:sz="2" w:space="0" w:color="auto"/>
            </w:tcBorders>
          </w:tcPr>
          <w:p w14:paraId="1E85D2B8" w14:textId="778FB633" w:rsidR="00003ED2" w:rsidRPr="00A4338B" w:rsidRDefault="00003ED2" w:rsidP="00741A1A">
            <w:pPr>
              <w:pStyle w:val="NormalCentered"/>
              <w:rPr>
                <w:lang w:val="en-GB"/>
              </w:rPr>
            </w:pPr>
            <w:r w:rsidRPr="00A4338B">
              <w:rPr>
                <w:i/>
                <w:lang w:val="en-GB"/>
              </w:rPr>
              <w:t>Own funds from the financial statements that should not be represented by the reconciliation reserve and do not meet the criteria to be classified as Solvency II own funds</w:t>
            </w:r>
          </w:p>
        </w:tc>
      </w:tr>
      <w:tr w:rsidR="001B1226" w:rsidRPr="00A4338B" w14:paraId="2254E161" w14:textId="77777777" w:rsidTr="00EA0D67">
        <w:tc>
          <w:tcPr>
            <w:tcW w:w="2136" w:type="dxa"/>
            <w:tcBorders>
              <w:top w:val="single" w:sz="2" w:space="0" w:color="auto"/>
              <w:left w:val="single" w:sz="2" w:space="0" w:color="auto"/>
              <w:bottom w:val="single" w:sz="2" w:space="0" w:color="auto"/>
              <w:right w:val="single" w:sz="2" w:space="0" w:color="auto"/>
            </w:tcBorders>
          </w:tcPr>
          <w:p w14:paraId="685C3BDE" w14:textId="77777777" w:rsidR="001B1226" w:rsidRPr="00A4338B" w:rsidRDefault="001B1226" w:rsidP="00741A1A">
            <w:pPr>
              <w:pStyle w:val="NormalLeft"/>
              <w:rPr>
                <w:lang w:val="en-GB"/>
              </w:rPr>
            </w:pPr>
            <w:r w:rsidRPr="00A4338B">
              <w:rPr>
                <w:lang w:val="en-GB"/>
              </w:rPr>
              <w:t>R0220/C0010</w:t>
            </w:r>
          </w:p>
        </w:tc>
        <w:tc>
          <w:tcPr>
            <w:tcW w:w="2507" w:type="dxa"/>
            <w:tcBorders>
              <w:top w:val="single" w:sz="2" w:space="0" w:color="auto"/>
              <w:left w:val="single" w:sz="2" w:space="0" w:color="auto"/>
              <w:bottom w:val="single" w:sz="2" w:space="0" w:color="auto"/>
              <w:right w:val="single" w:sz="2" w:space="0" w:color="auto"/>
            </w:tcBorders>
          </w:tcPr>
          <w:p w14:paraId="35719F06" w14:textId="77777777" w:rsidR="001B1226" w:rsidRPr="00A4338B" w:rsidRDefault="001B1226" w:rsidP="00741A1A">
            <w:pPr>
              <w:pStyle w:val="NormalLeft"/>
              <w:rPr>
                <w:lang w:val="en-GB"/>
              </w:rPr>
            </w:pPr>
            <w:r w:rsidRPr="00A4338B">
              <w:rPr>
                <w:lang w:val="en-GB"/>
              </w:rPr>
              <w:t xml:space="preserve">Own funds from the financial statements that shall not be represented by the reconciliation reserve and do not meet the criteria to be classified </w:t>
            </w:r>
            <w:r w:rsidRPr="00A4338B">
              <w:rPr>
                <w:lang w:val="en-GB"/>
              </w:rPr>
              <w:lastRenderedPageBreak/>
              <w:t>as Solvency II own funds — total</w:t>
            </w:r>
          </w:p>
        </w:tc>
        <w:tc>
          <w:tcPr>
            <w:tcW w:w="4643" w:type="dxa"/>
            <w:tcBorders>
              <w:top w:val="single" w:sz="2" w:space="0" w:color="auto"/>
              <w:left w:val="single" w:sz="2" w:space="0" w:color="auto"/>
              <w:bottom w:val="single" w:sz="2" w:space="0" w:color="auto"/>
              <w:right w:val="single" w:sz="2" w:space="0" w:color="auto"/>
            </w:tcBorders>
          </w:tcPr>
          <w:p w14:paraId="62EE67D1" w14:textId="77777777" w:rsidR="001B1226" w:rsidRPr="00A4338B" w:rsidRDefault="001B1226" w:rsidP="00741A1A">
            <w:pPr>
              <w:pStyle w:val="NormalLeft"/>
              <w:rPr>
                <w:lang w:val="en-GB"/>
              </w:rPr>
            </w:pPr>
            <w:r w:rsidRPr="00A4338B">
              <w:rPr>
                <w:lang w:val="en-GB"/>
              </w:rPr>
              <w:lastRenderedPageBreak/>
              <w:t>This is the total amount of own fund items from financial statements that are not represented by the reconciliation reserve and do not meet the criteria to be classified as Solvency II own funds.</w:t>
            </w:r>
          </w:p>
          <w:p w14:paraId="6F11B76E" w14:textId="77777777" w:rsidR="001B1226" w:rsidRPr="00A4338B" w:rsidRDefault="001B1226" w:rsidP="00741A1A">
            <w:pPr>
              <w:pStyle w:val="NormalLeft"/>
              <w:rPr>
                <w:lang w:val="en-GB"/>
              </w:rPr>
            </w:pPr>
            <w:r w:rsidRPr="00A4338B">
              <w:rPr>
                <w:lang w:val="en-GB"/>
              </w:rPr>
              <w:t>These own fund items are either:</w:t>
            </w:r>
          </w:p>
          <w:p w14:paraId="15B6F67E" w14:textId="77777777" w:rsidR="001B1226" w:rsidRPr="00A4338B" w:rsidRDefault="001B1226" w:rsidP="00741A1A">
            <w:pPr>
              <w:pStyle w:val="Point0"/>
              <w:rPr>
                <w:lang w:val="en-GB"/>
              </w:rPr>
            </w:pPr>
            <w:r w:rsidRPr="00A4338B">
              <w:rPr>
                <w:lang w:val="en-GB"/>
              </w:rPr>
              <w:tab/>
              <w:t>i)</w:t>
            </w:r>
            <w:r w:rsidRPr="00A4338B">
              <w:rPr>
                <w:lang w:val="en-GB"/>
              </w:rPr>
              <w:tab/>
              <w:t xml:space="preserve">items that appear in the lists of own fund items, but fail to meet the </w:t>
            </w:r>
            <w:r w:rsidRPr="00A4338B">
              <w:rPr>
                <w:lang w:val="en-GB"/>
              </w:rPr>
              <w:lastRenderedPageBreak/>
              <w:t>classification criteria or the transitional provisions; or</w:t>
            </w:r>
          </w:p>
          <w:p w14:paraId="271AF93F" w14:textId="77777777" w:rsidR="001B1226" w:rsidRPr="00A4338B" w:rsidRDefault="001B1226" w:rsidP="00741A1A">
            <w:pPr>
              <w:pStyle w:val="Point0"/>
              <w:rPr>
                <w:lang w:val="en-GB"/>
              </w:rPr>
            </w:pPr>
            <w:r w:rsidRPr="00A4338B">
              <w:rPr>
                <w:lang w:val="en-GB"/>
              </w:rPr>
              <w:tab/>
              <w:t>ii)</w:t>
            </w:r>
            <w:r w:rsidRPr="00A4338B">
              <w:rPr>
                <w:lang w:val="en-GB"/>
              </w:rPr>
              <w:tab/>
              <w:t>items intended to perform the role of own funds that are not on the list of own fund items and have not been approved by the supervisory authority, and do not appear on the balance sheet as liabilities.</w:t>
            </w:r>
          </w:p>
          <w:p w14:paraId="50D8A593" w14:textId="77777777" w:rsidR="001B1226" w:rsidRPr="00A4338B" w:rsidRDefault="001B1226" w:rsidP="00741A1A">
            <w:pPr>
              <w:pStyle w:val="NormalLeft"/>
              <w:rPr>
                <w:lang w:val="en-GB"/>
              </w:rPr>
            </w:pPr>
            <w:r w:rsidRPr="00A4338B">
              <w:rPr>
                <w:lang w:val="en-GB"/>
              </w:rPr>
              <w:t>Subordinated liabilities which do not count as basic own funds shall not be reported here, but on the balance sheet (template S.02.01) as subordinated liabilities that do not count as basic own funds.</w:t>
            </w:r>
          </w:p>
        </w:tc>
      </w:tr>
      <w:tr w:rsidR="00A47B6A" w:rsidRPr="00A4338B" w14:paraId="39D4D601" w14:textId="77777777" w:rsidTr="00073EFA">
        <w:tc>
          <w:tcPr>
            <w:tcW w:w="9286" w:type="dxa"/>
            <w:gridSpan w:val="3"/>
            <w:tcBorders>
              <w:top w:val="single" w:sz="2" w:space="0" w:color="auto"/>
              <w:left w:val="single" w:sz="2" w:space="0" w:color="auto"/>
              <w:bottom w:val="single" w:sz="2" w:space="0" w:color="auto"/>
              <w:right w:val="single" w:sz="2" w:space="0" w:color="auto"/>
            </w:tcBorders>
          </w:tcPr>
          <w:p w14:paraId="11670FC6" w14:textId="0F9B8C05" w:rsidR="00A47B6A" w:rsidRPr="00A4338B" w:rsidRDefault="00A47B6A" w:rsidP="00741A1A">
            <w:pPr>
              <w:pStyle w:val="NormalCentered"/>
              <w:rPr>
                <w:lang w:val="en-GB"/>
              </w:rPr>
            </w:pPr>
            <w:r w:rsidRPr="00A4338B">
              <w:rPr>
                <w:i/>
                <w:iCs/>
                <w:lang w:val="en-GB"/>
              </w:rPr>
              <w:lastRenderedPageBreak/>
              <w:t>Deductions</w:t>
            </w:r>
          </w:p>
        </w:tc>
      </w:tr>
      <w:tr w:rsidR="001B1226" w:rsidRPr="00A4338B" w14:paraId="2FC3AACC" w14:textId="77777777" w:rsidTr="00EA0D67">
        <w:tc>
          <w:tcPr>
            <w:tcW w:w="2136" w:type="dxa"/>
            <w:tcBorders>
              <w:top w:val="single" w:sz="2" w:space="0" w:color="auto"/>
              <w:left w:val="single" w:sz="2" w:space="0" w:color="auto"/>
              <w:bottom w:val="single" w:sz="2" w:space="0" w:color="auto"/>
              <w:right w:val="single" w:sz="2" w:space="0" w:color="auto"/>
            </w:tcBorders>
          </w:tcPr>
          <w:p w14:paraId="3522AB3F" w14:textId="77777777" w:rsidR="001B1226" w:rsidRPr="00A4338B" w:rsidRDefault="001B1226" w:rsidP="00741A1A">
            <w:pPr>
              <w:pStyle w:val="NormalLeft"/>
              <w:rPr>
                <w:lang w:val="en-GB"/>
              </w:rPr>
            </w:pPr>
            <w:r w:rsidRPr="00A4338B">
              <w:rPr>
                <w:lang w:val="en-GB"/>
              </w:rPr>
              <w:t>R0230/C0010</w:t>
            </w:r>
          </w:p>
        </w:tc>
        <w:tc>
          <w:tcPr>
            <w:tcW w:w="2507" w:type="dxa"/>
            <w:tcBorders>
              <w:top w:val="single" w:sz="2" w:space="0" w:color="auto"/>
              <w:left w:val="single" w:sz="2" w:space="0" w:color="auto"/>
              <w:bottom w:val="single" w:sz="2" w:space="0" w:color="auto"/>
              <w:right w:val="single" w:sz="2" w:space="0" w:color="auto"/>
            </w:tcBorders>
          </w:tcPr>
          <w:p w14:paraId="0E106349" w14:textId="77777777" w:rsidR="001B1226" w:rsidRPr="00A4338B" w:rsidRDefault="001B1226" w:rsidP="00741A1A">
            <w:pPr>
              <w:pStyle w:val="NormalLeft"/>
              <w:rPr>
                <w:lang w:val="en-GB"/>
              </w:rPr>
            </w:pPr>
            <w:r w:rsidRPr="00A4338B">
              <w:rPr>
                <w:lang w:val="en-GB"/>
              </w:rPr>
              <w:t>Deductions for participations in other financial undertakings, including non–regulated undertakings carrying out financial activities — total</w:t>
            </w:r>
          </w:p>
        </w:tc>
        <w:tc>
          <w:tcPr>
            <w:tcW w:w="4643" w:type="dxa"/>
            <w:tcBorders>
              <w:top w:val="single" w:sz="2" w:space="0" w:color="auto"/>
              <w:left w:val="single" w:sz="2" w:space="0" w:color="auto"/>
              <w:bottom w:val="single" w:sz="2" w:space="0" w:color="auto"/>
              <w:right w:val="single" w:sz="2" w:space="0" w:color="auto"/>
            </w:tcBorders>
          </w:tcPr>
          <w:p w14:paraId="25BDA15E" w14:textId="77777777" w:rsidR="001B1226" w:rsidRPr="00A4338B" w:rsidRDefault="001B1226" w:rsidP="00741A1A">
            <w:pPr>
              <w:pStyle w:val="NormalLeft"/>
              <w:rPr>
                <w:lang w:val="en-GB"/>
              </w:rPr>
            </w:pPr>
            <w:r w:rsidRPr="00A4338B">
              <w:rPr>
                <w:lang w:val="en-GB"/>
              </w:rPr>
              <w:t>This is the total deduction for participations in credit institutions, investment firms, financial institutions, alternative investment fund managers, UCITS management companies, institutions for occupational retirement provisions, non–regulated undertakings carrying out financial activities, including the participations that are deducted according to Article 228, paragraph 2 of the Directive 2009/138/EC.</w:t>
            </w:r>
          </w:p>
          <w:p w14:paraId="76E44F50" w14:textId="77777777" w:rsidR="001B1226" w:rsidRPr="00A4338B" w:rsidRDefault="001B1226" w:rsidP="00741A1A">
            <w:pPr>
              <w:pStyle w:val="NormalLeft"/>
              <w:rPr>
                <w:lang w:val="en-GB"/>
              </w:rPr>
            </w:pPr>
            <w:r w:rsidRPr="00A4338B">
              <w:rPr>
                <w:lang w:val="en-GB"/>
              </w:rPr>
              <w:t>Those participations are deducted from basic own funds and added back as own funds according to the relevant sectoral rules in the rows from R0410 to R0440</w:t>
            </w:r>
            <w:ins w:id="175" w:author="Author">
              <w:r w:rsidR="00BD6142" w:rsidRPr="00A4338B">
                <w:rPr>
                  <w:lang w:val="en-GB"/>
                </w:rPr>
                <w:t>.</w:t>
              </w:r>
              <w:r w:rsidRPr="00A4338B">
                <w:rPr>
                  <w:lang w:val="en-GB"/>
                </w:rPr>
                <w:t>,</w:t>
              </w:r>
            </w:ins>
            <w:del w:id="176" w:author="Author">
              <w:r w:rsidRPr="00A4338B">
                <w:rPr>
                  <w:lang w:val="en-GB"/>
                </w:rPr>
                <w:delText>,</w:delText>
              </w:r>
            </w:del>
            <w:r w:rsidRPr="00A4338B">
              <w:rPr>
                <w:lang w:val="en-GB"/>
              </w:rPr>
              <w:t xml:space="preserve"> </w:t>
            </w:r>
            <w:del w:id="177" w:author="Author">
              <w:r w:rsidRPr="00A4338B">
                <w:rPr>
                  <w:lang w:val="en-GB"/>
                </w:rPr>
                <w:delText>thereby facilitating the calculation of SCR ratios both excluding and including other financial sector entities.</w:delText>
              </w:r>
            </w:del>
          </w:p>
        </w:tc>
      </w:tr>
      <w:tr w:rsidR="001B1226" w:rsidRPr="00A4338B" w14:paraId="4701EAAD" w14:textId="77777777" w:rsidTr="00EA0D67">
        <w:tc>
          <w:tcPr>
            <w:tcW w:w="2136" w:type="dxa"/>
            <w:tcBorders>
              <w:top w:val="single" w:sz="2" w:space="0" w:color="auto"/>
              <w:left w:val="single" w:sz="2" w:space="0" w:color="auto"/>
              <w:bottom w:val="single" w:sz="2" w:space="0" w:color="auto"/>
              <w:right w:val="single" w:sz="2" w:space="0" w:color="auto"/>
            </w:tcBorders>
          </w:tcPr>
          <w:p w14:paraId="007C1BF8" w14:textId="77777777" w:rsidR="001B1226" w:rsidRPr="00A4338B" w:rsidRDefault="001B1226" w:rsidP="00741A1A">
            <w:pPr>
              <w:pStyle w:val="NormalLeft"/>
              <w:rPr>
                <w:lang w:val="en-GB"/>
              </w:rPr>
            </w:pPr>
            <w:r w:rsidRPr="00A4338B">
              <w:rPr>
                <w:lang w:val="en-GB"/>
              </w:rPr>
              <w:t>R0230/C0020</w:t>
            </w:r>
          </w:p>
        </w:tc>
        <w:tc>
          <w:tcPr>
            <w:tcW w:w="2507" w:type="dxa"/>
            <w:tcBorders>
              <w:top w:val="single" w:sz="2" w:space="0" w:color="auto"/>
              <w:left w:val="single" w:sz="2" w:space="0" w:color="auto"/>
              <w:bottom w:val="single" w:sz="2" w:space="0" w:color="auto"/>
              <w:right w:val="single" w:sz="2" w:space="0" w:color="auto"/>
            </w:tcBorders>
          </w:tcPr>
          <w:p w14:paraId="3449B3FD" w14:textId="77777777" w:rsidR="001B1226" w:rsidRPr="00A4338B" w:rsidRDefault="001B1226" w:rsidP="00741A1A">
            <w:pPr>
              <w:pStyle w:val="NormalLeft"/>
              <w:rPr>
                <w:lang w:val="en-GB"/>
              </w:rPr>
            </w:pPr>
            <w:r w:rsidRPr="00A4338B">
              <w:rPr>
                <w:lang w:val="en-GB"/>
              </w:rPr>
              <w:t>Deductions for participations in other financial undertakings, including non–regulated undertakings carrying out financial activities — tier 1 unrestricted</w:t>
            </w:r>
          </w:p>
        </w:tc>
        <w:tc>
          <w:tcPr>
            <w:tcW w:w="4643" w:type="dxa"/>
            <w:tcBorders>
              <w:top w:val="single" w:sz="2" w:space="0" w:color="auto"/>
              <w:left w:val="single" w:sz="2" w:space="0" w:color="auto"/>
              <w:bottom w:val="single" w:sz="2" w:space="0" w:color="auto"/>
              <w:right w:val="single" w:sz="2" w:space="0" w:color="auto"/>
            </w:tcBorders>
          </w:tcPr>
          <w:p w14:paraId="0A8AC1EA" w14:textId="77777777" w:rsidR="001B1226" w:rsidRPr="00A4338B" w:rsidRDefault="001B1226" w:rsidP="00741A1A">
            <w:pPr>
              <w:pStyle w:val="NormalLeft"/>
              <w:rPr>
                <w:lang w:val="en-GB"/>
              </w:rPr>
            </w:pPr>
            <w:r w:rsidRPr="00A4338B">
              <w:rPr>
                <w:lang w:val="en-GB"/>
              </w:rPr>
              <w:t>This is the deduction of the participations in credit institutions, investment firms, financial institutions, alternative investment fund managers, UCITS management companies, institutions for occupational retirement provisions, non–regulated undertakings carrying out financial activities, including the participations that are deducted according to Article 228, paragraph 2 of the Directive 2009/138/EC (to be showed separately in the row R0240).</w:t>
            </w:r>
          </w:p>
          <w:p w14:paraId="083DD430" w14:textId="1F3E832E" w:rsidR="001B1226" w:rsidRPr="00A4338B" w:rsidRDefault="001B1226" w:rsidP="00B96785">
            <w:pPr>
              <w:pStyle w:val="NormalLeft"/>
              <w:rPr>
                <w:lang w:val="en-GB"/>
              </w:rPr>
            </w:pPr>
            <w:r w:rsidRPr="00A4338B">
              <w:rPr>
                <w:lang w:val="en-GB"/>
              </w:rPr>
              <w:t xml:space="preserve">Those participations are deducted from basic own funds and added back as own funds </w:t>
            </w:r>
            <w:r w:rsidRPr="00A4338B">
              <w:rPr>
                <w:lang w:val="en-GB"/>
              </w:rPr>
              <w:lastRenderedPageBreak/>
              <w:t>according to the relevant sectoral rules in the rows from R0410 to R0440</w:t>
            </w:r>
            <w:del w:id="178" w:author="Author">
              <w:r w:rsidRPr="00A4338B" w:rsidDel="00B96785">
                <w:rPr>
                  <w:lang w:val="en-GB"/>
                </w:rPr>
                <w:delText>, thereby facilitating the calculation of SCR ratios both excluding and including other financial sector entities</w:delText>
              </w:r>
            </w:del>
            <w:r w:rsidRPr="00A4338B">
              <w:rPr>
                <w:lang w:val="en-GB"/>
              </w:rPr>
              <w:t xml:space="preserve"> — tier 1 unrestricted items.</w:t>
            </w:r>
          </w:p>
        </w:tc>
      </w:tr>
      <w:tr w:rsidR="001B1226" w:rsidRPr="00A4338B" w14:paraId="593088EF" w14:textId="77777777" w:rsidTr="00EA0D67">
        <w:tc>
          <w:tcPr>
            <w:tcW w:w="2136" w:type="dxa"/>
            <w:tcBorders>
              <w:top w:val="single" w:sz="2" w:space="0" w:color="auto"/>
              <w:left w:val="single" w:sz="2" w:space="0" w:color="auto"/>
              <w:bottom w:val="single" w:sz="2" w:space="0" w:color="auto"/>
              <w:right w:val="single" w:sz="2" w:space="0" w:color="auto"/>
            </w:tcBorders>
          </w:tcPr>
          <w:p w14:paraId="2F94B7A4" w14:textId="77777777" w:rsidR="001B1226" w:rsidRPr="00A4338B" w:rsidRDefault="001B1226" w:rsidP="00741A1A">
            <w:pPr>
              <w:pStyle w:val="NormalLeft"/>
              <w:rPr>
                <w:lang w:val="en-GB"/>
              </w:rPr>
            </w:pPr>
            <w:r w:rsidRPr="00A4338B">
              <w:rPr>
                <w:lang w:val="en-GB"/>
              </w:rPr>
              <w:lastRenderedPageBreak/>
              <w:t>R0230/C0030</w:t>
            </w:r>
          </w:p>
        </w:tc>
        <w:tc>
          <w:tcPr>
            <w:tcW w:w="2507" w:type="dxa"/>
            <w:tcBorders>
              <w:top w:val="single" w:sz="2" w:space="0" w:color="auto"/>
              <w:left w:val="single" w:sz="2" w:space="0" w:color="auto"/>
              <w:bottom w:val="single" w:sz="2" w:space="0" w:color="auto"/>
              <w:right w:val="single" w:sz="2" w:space="0" w:color="auto"/>
            </w:tcBorders>
          </w:tcPr>
          <w:p w14:paraId="7755E6FE" w14:textId="77777777" w:rsidR="001B1226" w:rsidRPr="00A4338B" w:rsidRDefault="001B1226" w:rsidP="00741A1A">
            <w:pPr>
              <w:pStyle w:val="NormalLeft"/>
              <w:rPr>
                <w:lang w:val="en-GB"/>
              </w:rPr>
            </w:pPr>
            <w:r w:rsidRPr="00A4338B">
              <w:rPr>
                <w:lang w:val="en-GB"/>
              </w:rPr>
              <w:t>Deductions for in other financial undertakings, including non–regulated undertakings carrying out financial activities — tier 1 restricted</w:t>
            </w:r>
          </w:p>
        </w:tc>
        <w:tc>
          <w:tcPr>
            <w:tcW w:w="4643" w:type="dxa"/>
            <w:tcBorders>
              <w:top w:val="single" w:sz="2" w:space="0" w:color="auto"/>
              <w:left w:val="single" w:sz="2" w:space="0" w:color="auto"/>
              <w:bottom w:val="single" w:sz="2" w:space="0" w:color="auto"/>
              <w:right w:val="single" w:sz="2" w:space="0" w:color="auto"/>
            </w:tcBorders>
          </w:tcPr>
          <w:p w14:paraId="358B8500" w14:textId="77777777" w:rsidR="001B1226" w:rsidRPr="00A4338B" w:rsidRDefault="001B1226" w:rsidP="00741A1A">
            <w:pPr>
              <w:pStyle w:val="NormalLeft"/>
              <w:rPr>
                <w:lang w:val="en-GB"/>
              </w:rPr>
            </w:pPr>
            <w:r w:rsidRPr="00A4338B">
              <w:rPr>
                <w:lang w:val="en-GB"/>
              </w:rPr>
              <w:t>This is the deduction of the participations in credit institutions, investment firms, financial institutions, alternative investment fund managers, UCITS management companies, institutions for occupational retirement provisions, non–regulated undertakings carrying out financial activities, including the participations that are deducted according to Article 228, paragraph 2 of the Directive 2009/138/EC.</w:t>
            </w:r>
          </w:p>
          <w:p w14:paraId="447A2C0A" w14:textId="77777777" w:rsidR="001B1226" w:rsidRPr="00A4338B" w:rsidRDefault="001B1226" w:rsidP="00741A1A">
            <w:pPr>
              <w:pStyle w:val="NormalLeft"/>
              <w:rPr>
                <w:lang w:val="en-GB"/>
              </w:rPr>
            </w:pPr>
          </w:p>
          <w:p w14:paraId="1DF849B6" w14:textId="225189C7" w:rsidR="001B1226" w:rsidRPr="00A4338B" w:rsidRDefault="001B1226" w:rsidP="00B96785">
            <w:pPr>
              <w:pStyle w:val="NormalLeft"/>
              <w:rPr>
                <w:lang w:val="en-GB"/>
              </w:rPr>
            </w:pPr>
            <w:r w:rsidRPr="00A4338B">
              <w:rPr>
                <w:lang w:val="en-GB"/>
              </w:rPr>
              <w:t>Those participations are deducted from basic own funds and added back as own funds according to the relevant sectoral rules in the rows from R0410 to R0440</w:t>
            </w:r>
            <w:del w:id="179" w:author="Author">
              <w:r w:rsidRPr="00A4338B" w:rsidDel="00B96785">
                <w:rPr>
                  <w:lang w:val="en-GB"/>
                </w:rPr>
                <w:delText xml:space="preserve">, thereby facilitating the calculation of SCR ratios both excluding and including other financial sector entities </w:delText>
              </w:r>
            </w:del>
            <w:r w:rsidRPr="00A4338B">
              <w:rPr>
                <w:lang w:val="en-GB"/>
              </w:rPr>
              <w:t>— tier 1 restricted items.</w:t>
            </w:r>
          </w:p>
        </w:tc>
      </w:tr>
      <w:tr w:rsidR="001B1226" w:rsidRPr="00A4338B" w14:paraId="36A8D8D0" w14:textId="77777777" w:rsidTr="00EA0D67">
        <w:tc>
          <w:tcPr>
            <w:tcW w:w="2136" w:type="dxa"/>
            <w:tcBorders>
              <w:top w:val="single" w:sz="2" w:space="0" w:color="auto"/>
              <w:left w:val="single" w:sz="2" w:space="0" w:color="auto"/>
              <w:bottom w:val="single" w:sz="2" w:space="0" w:color="auto"/>
              <w:right w:val="single" w:sz="2" w:space="0" w:color="auto"/>
            </w:tcBorders>
          </w:tcPr>
          <w:p w14:paraId="36020D0B" w14:textId="77777777" w:rsidR="001B1226" w:rsidRPr="00A4338B" w:rsidRDefault="001B1226" w:rsidP="00741A1A">
            <w:pPr>
              <w:pStyle w:val="NormalLeft"/>
              <w:rPr>
                <w:lang w:val="en-GB"/>
              </w:rPr>
            </w:pPr>
            <w:r w:rsidRPr="00A4338B">
              <w:rPr>
                <w:lang w:val="en-GB"/>
              </w:rPr>
              <w:t>R0230/C0040</w:t>
            </w:r>
          </w:p>
        </w:tc>
        <w:tc>
          <w:tcPr>
            <w:tcW w:w="2507" w:type="dxa"/>
            <w:tcBorders>
              <w:top w:val="single" w:sz="2" w:space="0" w:color="auto"/>
              <w:left w:val="single" w:sz="2" w:space="0" w:color="auto"/>
              <w:bottom w:val="single" w:sz="2" w:space="0" w:color="auto"/>
              <w:right w:val="single" w:sz="2" w:space="0" w:color="auto"/>
            </w:tcBorders>
          </w:tcPr>
          <w:p w14:paraId="07BB3F22" w14:textId="77777777" w:rsidR="001B1226" w:rsidRPr="00A4338B" w:rsidRDefault="001B1226" w:rsidP="00741A1A">
            <w:pPr>
              <w:pStyle w:val="NormalLeft"/>
              <w:rPr>
                <w:lang w:val="en-GB"/>
              </w:rPr>
            </w:pPr>
            <w:r w:rsidRPr="00A4338B">
              <w:rPr>
                <w:lang w:val="en-GB"/>
              </w:rPr>
              <w:t>Deductions for participations in other financial undertakings, including non–regulated undertakings carrying out financial activities — tier 2</w:t>
            </w:r>
          </w:p>
        </w:tc>
        <w:tc>
          <w:tcPr>
            <w:tcW w:w="4643" w:type="dxa"/>
            <w:tcBorders>
              <w:top w:val="single" w:sz="2" w:space="0" w:color="auto"/>
              <w:left w:val="single" w:sz="2" w:space="0" w:color="auto"/>
              <w:bottom w:val="single" w:sz="2" w:space="0" w:color="auto"/>
              <w:right w:val="single" w:sz="2" w:space="0" w:color="auto"/>
            </w:tcBorders>
          </w:tcPr>
          <w:p w14:paraId="3571B08D" w14:textId="77777777" w:rsidR="001B1226" w:rsidRPr="00A4338B" w:rsidRDefault="001B1226" w:rsidP="00741A1A">
            <w:pPr>
              <w:pStyle w:val="NormalLeft"/>
              <w:rPr>
                <w:lang w:val="en-GB"/>
              </w:rPr>
            </w:pPr>
            <w:r w:rsidRPr="00A4338B">
              <w:rPr>
                <w:lang w:val="en-GB"/>
              </w:rPr>
              <w:t>This is the deduction of the participations in credit institutions, investment firms, financial institutions, alternative investment fund managers, UCITS management companies, institutions for occupational retirement provisions, non–regulated undertakings carrying out financial activities, including the participations that are deducted according to Article 228, paragraph 2 of the Directive 2009/138/EC.</w:t>
            </w:r>
          </w:p>
          <w:p w14:paraId="658EE9B6" w14:textId="2A4406E9" w:rsidR="001B1226" w:rsidRPr="00A4338B" w:rsidRDefault="001B1226" w:rsidP="00B96785">
            <w:pPr>
              <w:pStyle w:val="NormalLeft"/>
              <w:rPr>
                <w:lang w:val="en-GB"/>
              </w:rPr>
            </w:pPr>
            <w:r w:rsidRPr="00A4338B">
              <w:rPr>
                <w:lang w:val="en-GB"/>
              </w:rPr>
              <w:t>Those participations are deducted from basic own funds and added back as own funds according to the relevant sectoral rules in the rows from R0410 to R0440</w:t>
            </w:r>
            <w:del w:id="180" w:author="Author">
              <w:r w:rsidRPr="00A4338B" w:rsidDel="00B96785">
                <w:rPr>
                  <w:lang w:val="en-GB"/>
                </w:rPr>
                <w:delText>, thereby facilitating the calculation of SCR ratios both excluding and including other financial sector entities</w:delText>
              </w:r>
            </w:del>
            <w:r w:rsidRPr="00A4338B">
              <w:rPr>
                <w:lang w:val="en-GB"/>
              </w:rPr>
              <w:t xml:space="preserve"> — tier 2.</w:t>
            </w:r>
          </w:p>
        </w:tc>
      </w:tr>
      <w:tr w:rsidR="001B1226" w:rsidRPr="00A4338B" w14:paraId="6D9F7A06" w14:textId="77777777" w:rsidTr="00EA0D67">
        <w:tc>
          <w:tcPr>
            <w:tcW w:w="2136" w:type="dxa"/>
            <w:tcBorders>
              <w:top w:val="single" w:sz="2" w:space="0" w:color="auto"/>
              <w:left w:val="single" w:sz="2" w:space="0" w:color="auto"/>
              <w:bottom w:val="single" w:sz="2" w:space="0" w:color="auto"/>
              <w:right w:val="single" w:sz="2" w:space="0" w:color="auto"/>
            </w:tcBorders>
          </w:tcPr>
          <w:p w14:paraId="06927A69" w14:textId="1C96CE6C" w:rsidR="001B1226" w:rsidRPr="00A4338B" w:rsidRDefault="001B1226" w:rsidP="00741A1A">
            <w:pPr>
              <w:pStyle w:val="NormalLeft"/>
              <w:rPr>
                <w:lang w:val="en-GB"/>
              </w:rPr>
            </w:pPr>
            <w:r w:rsidRPr="00A4338B">
              <w:rPr>
                <w:lang w:val="en-GB"/>
              </w:rPr>
              <w:t>R0230/C0050 </w:t>
            </w:r>
            <w:r w:rsidR="001346F1" w:rsidRPr="00A4338B">
              <w:rPr>
                <w:lang w:val="en-GB"/>
              </w:rPr>
              <w:t xml:space="preserve"> </w:t>
            </w:r>
          </w:p>
        </w:tc>
        <w:tc>
          <w:tcPr>
            <w:tcW w:w="2507" w:type="dxa"/>
            <w:tcBorders>
              <w:top w:val="single" w:sz="2" w:space="0" w:color="auto"/>
              <w:left w:val="single" w:sz="2" w:space="0" w:color="auto"/>
              <w:bottom w:val="single" w:sz="2" w:space="0" w:color="auto"/>
              <w:right w:val="single" w:sz="2" w:space="0" w:color="auto"/>
            </w:tcBorders>
          </w:tcPr>
          <w:p w14:paraId="3C6EAF43" w14:textId="4A93C967" w:rsidR="001B1226" w:rsidRPr="00A4338B" w:rsidRDefault="001B1226" w:rsidP="00741A1A">
            <w:pPr>
              <w:pStyle w:val="NormalLeft"/>
              <w:rPr>
                <w:lang w:val="en-GB"/>
              </w:rPr>
            </w:pPr>
            <w:r w:rsidRPr="00A4338B">
              <w:rPr>
                <w:lang w:val="en-GB"/>
              </w:rPr>
              <w:t>Deductions for participations in other financial undertakings, including non–</w:t>
            </w:r>
            <w:r w:rsidRPr="00A4338B">
              <w:rPr>
                <w:lang w:val="en-GB"/>
              </w:rPr>
              <w:lastRenderedPageBreak/>
              <w:t>regulated undertakings carrying out financial activities — Tier 3 </w:t>
            </w:r>
            <w:r w:rsidR="001346F1" w:rsidRPr="00A4338B">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7D46821D" w14:textId="3E025884" w:rsidR="001B1226" w:rsidRPr="00A4338B" w:rsidRDefault="001B1226" w:rsidP="00741A1A">
            <w:pPr>
              <w:pStyle w:val="NormalLeft"/>
              <w:rPr>
                <w:lang w:val="en-GB"/>
              </w:rPr>
            </w:pPr>
            <w:r w:rsidRPr="00A4338B">
              <w:rPr>
                <w:lang w:val="en-GB"/>
              </w:rPr>
              <w:lastRenderedPageBreak/>
              <w:t xml:space="preserve">This is the deduction of the participations in credit institutions, investment firms, financial institutions, alternative investment fund managers, UCITS management companies, </w:t>
            </w:r>
            <w:r w:rsidRPr="00A4338B">
              <w:rPr>
                <w:lang w:val="en-GB"/>
              </w:rPr>
              <w:lastRenderedPageBreak/>
              <w:t>institutions for occupational retirement provisions, non–regulated undertakings carrying out financial activities, including the participations that are deducted according to Article 228, paragraph 2 of the Directive 2009/138/EC.</w:t>
            </w:r>
          </w:p>
          <w:p w14:paraId="14FA9E81" w14:textId="2FBC3A89" w:rsidR="001B1226" w:rsidRPr="00A4338B" w:rsidRDefault="001B1226" w:rsidP="00B96785">
            <w:pPr>
              <w:pStyle w:val="NormalLeft"/>
              <w:rPr>
                <w:lang w:val="en-GB"/>
              </w:rPr>
            </w:pPr>
            <w:r w:rsidRPr="00A4338B">
              <w:rPr>
                <w:lang w:val="en-GB"/>
              </w:rPr>
              <w:t>Those participations are deducted from basic own funds and added back as own funds according to the relevant sectoral rules in the rows from R0410 to R0440</w:t>
            </w:r>
            <w:del w:id="181" w:author="Author">
              <w:r w:rsidRPr="00A4338B" w:rsidDel="00B96785">
                <w:rPr>
                  <w:lang w:val="en-GB"/>
                </w:rPr>
                <w:delText>, thereby facilitating the calculation of SCR ratios both excluding and including other financial sector entities</w:delText>
              </w:r>
            </w:del>
            <w:r w:rsidRPr="00A4338B">
              <w:rPr>
                <w:lang w:val="en-GB"/>
              </w:rPr>
              <w:t xml:space="preserve"> — Tier 3. </w:t>
            </w:r>
            <w:r w:rsidR="001346F1" w:rsidRPr="00A4338B">
              <w:rPr>
                <w:lang w:val="en-GB"/>
              </w:rPr>
              <w:t xml:space="preserve"> </w:t>
            </w:r>
          </w:p>
        </w:tc>
      </w:tr>
      <w:tr w:rsidR="001B1226" w:rsidRPr="00A4338B" w14:paraId="49D27612" w14:textId="77777777" w:rsidTr="00EA0D67">
        <w:tc>
          <w:tcPr>
            <w:tcW w:w="2136" w:type="dxa"/>
            <w:tcBorders>
              <w:top w:val="single" w:sz="2" w:space="0" w:color="auto"/>
              <w:left w:val="single" w:sz="2" w:space="0" w:color="auto"/>
              <w:bottom w:val="single" w:sz="2" w:space="0" w:color="auto"/>
              <w:right w:val="single" w:sz="2" w:space="0" w:color="auto"/>
            </w:tcBorders>
          </w:tcPr>
          <w:p w14:paraId="1A193D1B" w14:textId="77777777" w:rsidR="001B1226" w:rsidRPr="00A4338B" w:rsidRDefault="001B1226" w:rsidP="00741A1A">
            <w:pPr>
              <w:pStyle w:val="NormalLeft"/>
              <w:rPr>
                <w:lang w:val="en-GB"/>
              </w:rPr>
            </w:pPr>
            <w:r w:rsidRPr="00A4338B">
              <w:rPr>
                <w:lang w:val="en-GB"/>
              </w:rPr>
              <w:lastRenderedPageBreak/>
              <w:t>R0240/C0010</w:t>
            </w:r>
          </w:p>
        </w:tc>
        <w:tc>
          <w:tcPr>
            <w:tcW w:w="2507" w:type="dxa"/>
            <w:tcBorders>
              <w:top w:val="single" w:sz="2" w:space="0" w:color="auto"/>
              <w:left w:val="single" w:sz="2" w:space="0" w:color="auto"/>
              <w:bottom w:val="single" w:sz="2" w:space="0" w:color="auto"/>
              <w:right w:val="single" w:sz="2" w:space="0" w:color="auto"/>
            </w:tcBorders>
          </w:tcPr>
          <w:p w14:paraId="5549F146" w14:textId="77777777" w:rsidR="001B1226" w:rsidRPr="00A4338B" w:rsidRDefault="001B1226" w:rsidP="00741A1A">
            <w:pPr>
              <w:pStyle w:val="NormalLeft"/>
              <w:rPr>
                <w:lang w:val="en-GB"/>
              </w:rPr>
            </w:pPr>
            <w:r w:rsidRPr="00A4338B">
              <w:rPr>
                <w:lang w:val="en-GB"/>
              </w:rPr>
              <w:t>whereof deducted according to art 228 of the Directive 2009/138/EC– total</w:t>
            </w:r>
          </w:p>
        </w:tc>
        <w:tc>
          <w:tcPr>
            <w:tcW w:w="4643" w:type="dxa"/>
            <w:tcBorders>
              <w:top w:val="single" w:sz="2" w:space="0" w:color="auto"/>
              <w:left w:val="single" w:sz="2" w:space="0" w:color="auto"/>
              <w:bottom w:val="single" w:sz="2" w:space="0" w:color="auto"/>
              <w:right w:val="single" w:sz="2" w:space="0" w:color="auto"/>
            </w:tcBorders>
          </w:tcPr>
          <w:p w14:paraId="10B9FAAD" w14:textId="77777777" w:rsidR="001B1226" w:rsidRPr="00A4338B" w:rsidRDefault="001B1226" w:rsidP="00741A1A">
            <w:pPr>
              <w:pStyle w:val="NormalLeft"/>
              <w:rPr>
                <w:lang w:val="en-GB"/>
              </w:rPr>
            </w:pPr>
            <w:r w:rsidRPr="00A4338B">
              <w:rPr>
                <w:lang w:val="en-GB"/>
              </w:rPr>
              <w:t>This is the total value of participations deducted according to Article 228, paragraph 2 of the Directive 2009/138/EC, as part of the value reported in row R0230 — total</w:t>
            </w:r>
          </w:p>
        </w:tc>
      </w:tr>
      <w:tr w:rsidR="001B1226" w:rsidRPr="00A4338B" w14:paraId="186D19E9" w14:textId="77777777" w:rsidTr="00EA0D67">
        <w:tc>
          <w:tcPr>
            <w:tcW w:w="2136" w:type="dxa"/>
            <w:tcBorders>
              <w:top w:val="single" w:sz="2" w:space="0" w:color="auto"/>
              <w:left w:val="single" w:sz="2" w:space="0" w:color="auto"/>
              <w:bottom w:val="single" w:sz="2" w:space="0" w:color="auto"/>
              <w:right w:val="single" w:sz="2" w:space="0" w:color="auto"/>
            </w:tcBorders>
          </w:tcPr>
          <w:p w14:paraId="2A08655C" w14:textId="77777777" w:rsidR="001B1226" w:rsidRPr="00A4338B" w:rsidRDefault="001B1226" w:rsidP="00741A1A">
            <w:pPr>
              <w:pStyle w:val="NormalLeft"/>
              <w:rPr>
                <w:lang w:val="en-GB"/>
              </w:rPr>
            </w:pPr>
            <w:r w:rsidRPr="00A4338B">
              <w:rPr>
                <w:lang w:val="en-GB"/>
              </w:rPr>
              <w:t>R0240/C0020</w:t>
            </w:r>
          </w:p>
        </w:tc>
        <w:tc>
          <w:tcPr>
            <w:tcW w:w="2507" w:type="dxa"/>
            <w:tcBorders>
              <w:top w:val="single" w:sz="2" w:space="0" w:color="auto"/>
              <w:left w:val="single" w:sz="2" w:space="0" w:color="auto"/>
              <w:bottom w:val="single" w:sz="2" w:space="0" w:color="auto"/>
              <w:right w:val="single" w:sz="2" w:space="0" w:color="auto"/>
            </w:tcBorders>
          </w:tcPr>
          <w:p w14:paraId="1F254594" w14:textId="77777777" w:rsidR="001B1226" w:rsidRPr="00A4338B" w:rsidRDefault="001B1226" w:rsidP="00741A1A">
            <w:pPr>
              <w:pStyle w:val="NormalLeft"/>
              <w:rPr>
                <w:lang w:val="en-GB"/>
              </w:rPr>
            </w:pPr>
            <w:r w:rsidRPr="00A4338B">
              <w:rPr>
                <w:lang w:val="en-GB"/>
              </w:rPr>
              <w:t>whereof deducted according to art 228 of the Directive 2009/138/EC — tier 1 unrestricted</w:t>
            </w:r>
          </w:p>
        </w:tc>
        <w:tc>
          <w:tcPr>
            <w:tcW w:w="4643" w:type="dxa"/>
            <w:tcBorders>
              <w:top w:val="single" w:sz="2" w:space="0" w:color="auto"/>
              <w:left w:val="single" w:sz="2" w:space="0" w:color="auto"/>
              <w:bottom w:val="single" w:sz="2" w:space="0" w:color="auto"/>
              <w:right w:val="single" w:sz="2" w:space="0" w:color="auto"/>
            </w:tcBorders>
          </w:tcPr>
          <w:p w14:paraId="73EAF95B" w14:textId="77777777" w:rsidR="001B1226" w:rsidRPr="00A4338B" w:rsidRDefault="001B1226" w:rsidP="00741A1A">
            <w:pPr>
              <w:pStyle w:val="NormalLeft"/>
              <w:rPr>
                <w:lang w:val="en-GB"/>
              </w:rPr>
            </w:pPr>
            <w:r w:rsidRPr="00A4338B">
              <w:rPr>
                <w:lang w:val="en-GB"/>
              </w:rPr>
              <w:t>This is the value of participations that are deducted according to Article 228, paragraph 2 of the Directive 2009/138/EC, as part of the value reported in row R0230 — tier 1 unrestricted</w:t>
            </w:r>
          </w:p>
        </w:tc>
      </w:tr>
      <w:tr w:rsidR="001B1226" w:rsidRPr="00A4338B" w14:paraId="7D26E4CA" w14:textId="77777777" w:rsidTr="00EA0D67">
        <w:tc>
          <w:tcPr>
            <w:tcW w:w="2136" w:type="dxa"/>
            <w:tcBorders>
              <w:top w:val="single" w:sz="2" w:space="0" w:color="auto"/>
              <w:left w:val="single" w:sz="2" w:space="0" w:color="auto"/>
              <w:bottom w:val="single" w:sz="2" w:space="0" w:color="auto"/>
              <w:right w:val="single" w:sz="2" w:space="0" w:color="auto"/>
            </w:tcBorders>
          </w:tcPr>
          <w:p w14:paraId="2C87D13E" w14:textId="77777777" w:rsidR="001B1226" w:rsidRPr="00A4338B" w:rsidRDefault="001B1226" w:rsidP="00741A1A">
            <w:pPr>
              <w:pStyle w:val="NormalLeft"/>
              <w:rPr>
                <w:lang w:val="en-GB"/>
              </w:rPr>
            </w:pPr>
            <w:r w:rsidRPr="00A4338B">
              <w:rPr>
                <w:lang w:val="en-GB"/>
              </w:rPr>
              <w:t>R0240/C0030</w:t>
            </w:r>
          </w:p>
        </w:tc>
        <w:tc>
          <w:tcPr>
            <w:tcW w:w="2507" w:type="dxa"/>
            <w:tcBorders>
              <w:top w:val="single" w:sz="2" w:space="0" w:color="auto"/>
              <w:left w:val="single" w:sz="2" w:space="0" w:color="auto"/>
              <w:bottom w:val="single" w:sz="2" w:space="0" w:color="auto"/>
              <w:right w:val="single" w:sz="2" w:space="0" w:color="auto"/>
            </w:tcBorders>
          </w:tcPr>
          <w:p w14:paraId="717309F1" w14:textId="77777777" w:rsidR="001B1226" w:rsidRPr="00A4338B" w:rsidRDefault="001B1226" w:rsidP="00741A1A">
            <w:pPr>
              <w:pStyle w:val="NormalLeft"/>
              <w:rPr>
                <w:lang w:val="en-GB"/>
              </w:rPr>
            </w:pPr>
            <w:r w:rsidRPr="00A4338B">
              <w:rPr>
                <w:lang w:val="en-GB"/>
              </w:rPr>
              <w:t>whereof deducted according to art 228 of the Directive 2009/138/EC — tier 1 restricted</w:t>
            </w:r>
          </w:p>
        </w:tc>
        <w:tc>
          <w:tcPr>
            <w:tcW w:w="4643" w:type="dxa"/>
            <w:tcBorders>
              <w:top w:val="single" w:sz="2" w:space="0" w:color="auto"/>
              <w:left w:val="single" w:sz="2" w:space="0" w:color="auto"/>
              <w:bottom w:val="single" w:sz="2" w:space="0" w:color="auto"/>
              <w:right w:val="single" w:sz="2" w:space="0" w:color="auto"/>
            </w:tcBorders>
          </w:tcPr>
          <w:p w14:paraId="65515B42" w14:textId="77777777" w:rsidR="001B1226" w:rsidRPr="00A4338B" w:rsidRDefault="001B1226" w:rsidP="00741A1A">
            <w:pPr>
              <w:pStyle w:val="NormalLeft"/>
              <w:rPr>
                <w:lang w:val="en-GB"/>
              </w:rPr>
            </w:pPr>
            <w:r w:rsidRPr="00A4338B">
              <w:rPr>
                <w:lang w:val="en-GB"/>
              </w:rPr>
              <w:t>This is the value of participations deducted according to Article 228, paragraph 2 of the Directive 2009/138/EC, as part of the value reported in row R0230 — tier 1 restricted</w:t>
            </w:r>
          </w:p>
        </w:tc>
      </w:tr>
      <w:tr w:rsidR="001B1226" w:rsidRPr="00A4338B" w14:paraId="29A3A657" w14:textId="77777777" w:rsidTr="00EA0D67">
        <w:tc>
          <w:tcPr>
            <w:tcW w:w="2136" w:type="dxa"/>
            <w:tcBorders>
              <w:top w:val="single" w:sz="2" w:space="0" w:color="auto"/>
              <w:left w:val="single" w:sz="2" w:space="0" w:color="auto"/>
              <w:bottom w:val="single" w:sz="2" w:space="0" w:color="auto"/>
              <w:right w:val="single" w:sz="2" w:space="0" w:color="auto"/>
            </w:tcBorders>
          </w:tcPr>
          <w:p w14:paraId="58241636" w14:textId="77777777" w:rsidR="001B1226" w:rsidRPr="00A4338B" w:rsidRDefault="001B1226" w:rsidP="00741A1A">
            <w:pPr>
              <w:pStyle w:val="NormalLeft"/>
              <w:rPr>
                <w:lang w:val="en-GB"/>
              </w:rPr>
            </w:pPr>
            <w:r w:rsidRPr="00A4338B">
              <w:rPr>
                <w:lang w:val="en-GB"/>
              </w:rPr>
              <w:t>R0240/C0040</w:t>
            </w:r>
          </w:p>
        </w:tc>
        <w:tc>
          <w:tcPr>
            <w:tcW w:w="2507" w:type="dxa"/>
            <w:tcBorders>
              <w:top w:val="single" w:sz="2" w:space="0" w:color="auto"/>
              <w:left w:val="single" w:sz="2" w:space="0" w:color="auto"/>
              <w:bottom w:val="single" w:sz="2" w:space="0" w:color="auto"/>
              <w:right w:val="single" w:sz="2" w:space="0" w:color="auto"/>
            </w:tcBorders>
          </w:tcPr>
          <w:p w14:paraId="7B750721" w14:textId="77777777" w:rsidR="001B1226" w:rsidRPr="00A4338B" w:rsidRDefault="001B1226" w:rsidP="00741A1A">
            <w:pPr>
              <w:pStyle w:val="NormalLeft"/>
              <w:rPr>
                <w:lang w:val="en-GB"/>
              </w:rPr>
            </w:pPr>
            <w:r w:rsidRPr="00A4338B">
              <w:rPr>
                <w:lang w:val="en-GB"/>
              </w:rPr>
              <w:t>whereof deducted according to art 228 of the Directive 2009/138/EC — tier 2</w:t>
            </w:r>
          </w:p>
        </w:tc>
        <w:tc>
          <w:tcPr>
            <w:tcW w:w="4643" w:type="dxa"/>
            <w:tcBorders>
              <w:top w:val="single" w:sz="2" w:space="0" w:color="auto"/>
              <w:left w:val="single" w:sz="2" w:space="0" w:color="auto"/>
              <w:bottom w:val="single" w:sz="2" w:space="0" w:color="auto"/>
              <w:right w:val="single" w:sz="2" w:space="0" w:color="auto"/>
            </w:tcBorders>
          </w:tcPr>
          <w:p w14:paraId="539F844F" w14:textId="77777777" w:rsidR="001B1226" w:rsidRPr="00A4338B" w:rsidRDefault="001B1226" w:rsidP="00741A1A">
            <w:pPr>
              <w:pStyle w:val="NormalLeft"/>
              <w:rPr>
                <w:lang w:val="en-GB"/>
              </w:rPr>
            </w:pPr>
            <w:r w:rsidRPr="00A4338B">
              <w:rPr>
                <w:lang w:val="en-GB"/>
              </w:rPr>
              <w:t>This is the value of participations deducted according to Article 228, paragraph 2 of the Directive 2009/138/EC, as part of the value reported in row R0230 — tier 2</w:t>
            </w:r>
          </w:p>
        </w:tc>
      </w:tr>
      <w:tr w:rsidR="001B1226" w:rsidRPr="00A4338B" w14:paraId="5B755A37" w14:textId="77777777" w:rsidTr="00EA0D67">
        <w:tc>
          <w:tcPr>
            <w:tcW w:w="2136" w:type="dxa"/>
            <w:tcBorders>
              <w:top w:val="single" w:sz="2" w:space="0" w:color="auto"/>
              <w:left w:val="single" w:sz="2" w:space="0" w:color="auto"/>
              <w:bottom w:val="single" w:sz="2" w:space="0" w:color="auto"/>
              <w:right w:val="single" w:sz="2" w:space="0" w:color="auto"/>
            </w:tcBorders>
          </w:tcPr>
          <w:p w14:paraId="063110B4" w14:textId="77777777" w:rsidR="001B1226" w:rsidRPr="00A4338B" w:rsidRDefault="001B1226" w:rsidP="00741A1A">
            <w:pPr>
              <w:pStyle w:val="NormalLeft"/>
              <w:rPr>
                <w:lang w:val="en-GB"/>
              </w:rPr>
            </w:pPr>
            <w:r w:rsidRPr="00A4338B">
              <w:rPr>
                <w:lang w:val="en-GB"/>
              </w:rPr>
              <w:t>R0250/C0010</w:t>
            </w:r>
          </w:p>
        </w:tc>
        <w:tc>
          <w:tcPr>
            <w:tcW w:w="2507" w:type="dxa"/>
            <w:tcBorders>
              <w:top w:val="single" w:sz="2" w:space="0" w:color="auto"/>
              <w:left w:val="single" w:sz="2" w:space="0" w:color="auto"/>
              <w:bottom w:val="single" w:sz="2" w:space="0" w:color="auto"/>
              <w:right w:val="single" w:sz="2" w:space="0" w:color="auto"/>
            </w:tcBorders>
          </w:tcPr>
          <w:p w14:paraId="235A8C9A" w14:textId="77777777" w:rsidR="001B1226" w:rsidRPr="00A4338B" w:rsidRDefault="001B1226" w:rsidP="00741A1A">
            <w:pPr>
              <w:pStyle w:val="NormalLeft"/>
              <w:rPr>
                <w:lang w:val="en-GB"/>
              </w:rPr>
            </w:pPr>
            <w:r w:rsidRPr="00A4338B">
              <w:rPr>
                <w:lang w:val="en-GB"/>
              </w:rPr>
              <w:t>Deductions for participations where there is non–availability of information (Article 229) — total</w:t>
            </w:r>
          </w:p>
        </w:tc>
        <w:tc>
          <w:tcPr>
            <w:tcW w:w="4643" w:type="dxa"/>
            <w:tcBorders>
              <w:top w:val="single" w:sz="2" w:space="0" w:color="auto"/>
              <w:left w:val="single" w:sz="2" w:space="0" w:color="auto"/>
              <w:bottom w:val="single" w:sz="2" w:space="0" w:color="auto"/>
              <w:right w:val="single" w:sz="2" w:space="0" w:color="auto"/>
            </w:tcBorders>
          </w:tcPr>
          <w:p w14:paraId="63D0C729" w14:textId="77777777" w:rsidR="001B1226" w:rsidRPr="00A4338B" w:rsidRDefault="001B1226" w:rsidP="00741A1A">
            <w:pPr>
              <w:pStyle w:val="NormalLeft"/>
              <w:rPr>
                <w:lang w:val="en-GB"/>
              </w:rPr>
            </w:pPr>
            <w:r w:rsidRPr="00A4338B">
              <w:rPr>
                <w:lang w:val="en-GB"/>
              </w:rPr>
              <w:t>This is the total deduction of the participations in related undertakings when the information necessary for calculating the group solvency is not available, according to article 229 of the Directive 2009/138/EC.</w:t>
            </w:r>
          </w:p>
        </w:tc>
      </w:tr>
      <w:tr w:rsidR="001B1226" w:rsidRPr="00A4338B" w14:paraId="63793A5C" w14:textId="77777777" w:rsidTr="00EA0D67">
        <w:tc>
          <w:tcPr>
            <w:tcW w:w="2136" w:type="dxa"/>
            <w:tcBorders>
              <w:top w:val="single" w:sz="2" w:space="0" w:color="auto"/>
              <w:left w:val="single" w:sz="2" w:space="0" w:color="auto"/>
              <w:bottom w:val="single" w:sz="2" w:space="0" w:color="auto"/>
              <w:right w:val="single" w:sz="2" w:space="0" w:color="auto"/>
            </w:tcBorders>
          </w:tcPr>
          <w:p w14:paraId="4012E684" w14:textId="77777777" w:rsidR="001B1226" w:rsidRPr="00A4338B" w:rsidRDefault="001B1226" w:rsidP="00741A1A">
            <w:pPr>
              <w:pStyle w:val="NormalLeft"/>
              <w:rPr>
                <w:lang w:val="en-GB"/>
              </w:rPr>
            </w:pPr>
            <w:r w:rsidRPr="00A4338B">
              <w:rPr>
                <w:lang w:val="en-GB"/>
              </w:rPr>
              <w:t>R0250/C0020</w:t>
            </w:r>
          </w:p>
        </w:tc>
        <w:tc>
          <w:tcPr>
            <w:tcW w:w="2507" w:type="dxa"/>
            <w:tcBorders>
              <w:top w:val="single" w:sz="2" w:space="0" w:color="auto"/>
              <w:left w:val="single" w:sz="2" w:space="0" w:color="auto"/>
              <w:bottom w:val="single" w:sz="2" w:space="0" w:color="auto"/>
              <w:right w:val="single" w:sz="2" w:space="0" w:color="auto"/>
            </w:tcBorders>
          </w:tcPr>
          <w:p w14:paraId="30223D6E" w14:textId="77777777" w:rsidR="001B1226" w:rsidRPr="00A4338B" w:rsidRDefault="001B1226" w:rsidP="00741A1A">
            <w:pPr>
              <w:pStyle w:val="NormalLeft"/>
              <w:rPr>
                <w:lang w:val="en-GB"/>
              </w:rPr>
            </w:pPr>
            <w:r w:rsidRPr="00A4338B">
              <w:rPr>
                <w:lang w:val="en-GB"/>
              </w:rPr>
              <w:t xml:space="preserve">Deductions for participations where there is non–availability of information (Article </w:t>
            </w:r>
            <w:r w:rsidRPr="00A4338B">
              <w:rPr>
                <w:lang w:val="en-GB"/>
              </w:rPr>
              <w:lastRenderedPageBreak/>
              <w:t>229) — tier 1 unrestricted</w:t>
            </w:r>
          </w:p>
        </w:tc>
        <w:tc>
          <w:tcPr>
            <w:tcW w:w="4643" w:type="dxa"/>
            <w:tcBorders>
              <w:top w:val="single" w:sz="2" w:space="0" w:color="auto"/>
              <w:left w:val="single" w:sz="2" w:space="0" w:color="auto"/>
              <w:bottom w:val="single" w:sz="2" w:space="0" w:color="auto"/>
              <w:right w:val="single" w:sz="2" w:space="0" w:color="auto"/>
            </w:tcBorders>
          </w:tcPr>
          <w:p w14:paraId="2C9B78E2" w14:textId="77777777" w:rsidR="001B1226" w:rsidRPr="00A4338B" w:rsidRDefault="001B1226" w:rsidP="00741A1A">
            <w:pPr>
              <w:pStyle w:val="NormalLeft"/>
              <w:rPr>
                <w:lang w:val="en-GB"/>
              </w:rPr>
            </w:pPr>
            <w:r w:rsidRPr="00A4338B">
              <w:rPr>
                <w:lang w:val="en-GB"/>
              </w:rPr>
              <w:lastRenderedPageBreak/>
              <w:t xml:space="preserve">This is the deduction of the participations in related undertakings when the information necessary for calculating the group solvency is not available, according to article 229 of </w:t>
            </w:r>
            <w:r w:rsidRPr="00A4338B">
              <w:rPr>
                <w:lang w:val="en-GB"/>
              </w:rPr>
              <w:lastRenderedPageBreak/>
              <w:t>the Directive 2009/138/EC — tier 1 unrestricted.</w:t>
            </w:r>
          </w:p>
        </w:tc>
      </w:tr>
      <w:tr w:rsidR="001B1226" w:rsidRPr="00A4338B" w14:paraId="3F363F2E" w14:textId="77777777" w:rsidTr="00EA0D67">
        <w:tc>
          <w:tcPr>
            <w:tcW w:w="2136" w:type="dxa"/>
            <w:tcBorders>
              <w:top w:val="single" w:sz="2" w:space="0" w:color="auto"/>
              <w:left w:val="single" w:sz="2" w:space="0" w:color="auto"/>
              <w:bottom w:val="single" w:sz="2" w:space="0" w:color="auto"/>
              <w:right w:val="single" w:sz="2" w:space="0" w:color="auto"/>
            </w:tcBorders>
          </w:tcPr>
          <w:p w14:paraId="3CC0C778" w14:textId="77777777" w:rsidR="001B1226" w:rsidRPr="00A4338B" w:rsidRDefault="001B1226" w:rsidP="00741A1A">
            <w:pPr>
              <w:pStyle w:val="NormalLeft"/>
              <w:rPr>
                <w:lang w:val="en-GB"/>
              </w:rPr>
            </w:pPr>
            <w:r w:rsidRPr="00A4338B">
              <w:rPr>
                <w:lang w:val="en-GB"/>
              </w:rPr>
              <w:lastRenderedPageBreak/>
              <w:t>R0250/C0030</w:t>
            </w:r>
          </w:p>
        </w:tc>
        <w:tc>
          <w:tcPr>
            <w:tcW w:w="2507" w:type="dxa"/>
            <w:tcBorders>
              <w:top w:val="single" w:sz="2" w:space="0" w:color="auto"/>
              <w:left w:val="single" w:sz="2" w:space="0" w:color="auto"/>
              <w:bottom w:val="single" w:sz="2" w:space="0" w:color="auto"/>
              <w:right w:val="single" w:sz="2" w:space="0" w:color="auto"/>
            </w:tcBorders>
          </w:tcPr>
          <w:p w14:paraId="4AB11D96" w14:textId="77777777" w:rsidR="001B1226" w:rsidRPr="00A4338B" w:rsidRDefault="001B1226" w:rsidP="00741A1A">
            <w:pPr>
              <w:pStyle w:val="NormalLeft"/>
              <w:rPr>
                <w:lang w:val="en-GB"/>
              </w:rPr>
            </w:pPr>
            <w:r w:rsidRPr="00A4338B">
              <w:rPr>
                <w:lang w:val="en-GB"/>
              </w:rPr>
              <w:t>Deductions for participations where there is non–availability of information (Article 229) — tier 1 restricted</w:t>
            </w:r>
          </w:p>
        </w:tc>
        <w:tc>
          <w:tcPr>
            <w:tcW w:w="4643" w:type="dxa"/>
            <w:tcBorders>
              <w:top w:val="single" w:sz="2" w:space="0" w:color="auto"/>
              <w:left w:val="single" w:sz="2" w:space="0" w:color="auto"/>
              <w:bottom w:val="single" w:sz="2" w:space="0" w:color="auto"/>
              <w:right w:val="single" w:sz="2" w:space="0" w:color="auto"/>
            </w:tcBorders>
          </w:tcPr>
          <w:p w14:paraId="07C8D8EA" w14:textId="77777777" w:rsidR="001B1226" w:rsidRPr="00A4338B" w:rsidRDefault="001B1226" w:rsidP="00741A1A">
            <w:pPr>
              <w:pStyle w:val="NormalLeft"/>
              <w:rPr>
                <w:lang w:val="en-GB"/>
              </w:rPr>
            </w:pPr>
            <w:r w:rsidRPr="00A4338B">
              <w:rPr>
                <w:lang w:val="en-GB"/>
              </w:rPr>
              <w:t>This is the deduction of the participations in related undertakings when the information necessary for calculating the group solvency is not available, according to article 229 of the Directive 2009/138/EC — tier 1 restricted.</w:t>
            </w:r>
          </w:p>
        </w:tc>
      </w:tr>
      <w:tr w:rsidR="001B1226" w:rsidRPr="00A4338B" w14:paraId="6A0FDD37" w14:textId="77777777" w:rsidTr="00EA0D67">
        <w:tc>
          <w:tcPr>
            <w:tcW w:w="2136" w:type="dxa"/>
            <w:tcBorders>
              <w:top w:val="single" w:sz="2" w:space="0" w:color="auto"/>
              <w:left w:val="single" w:sz="2" w:space="0" w:color="auto"/>
              <w:bottom w:val="single" w:sz="2" w:space="0" w:color="auto"/>
              <w:right w:val="single" w:sz="2" w:space="0" w:color="auto"/>
            </w:tcBorders>
          </w:tcPr>
          <w:p w14:paraId="1F22AE11" w14:textId="77777777" w:rsidR="001B1226" w:rsidRPr="00A4338B" w:rsidRDefault="001B1226" w:rsidP="00741A1A">
            <w:pPr>
              <w:pStyle w:val="NormalLeft"/>
              <w:rPr>
                <w:lang w:val="en-GB"/>
              </w:rPr>
            </w:pPr>
            <w:r w:rsidRPr="00A4338B">
              <w:rPr>
                <w:lang w:val="en-GB"/>
              </w:rPr>
              <w:t>R0250/C0040</w:t>
            </w:r>
          </w:p>
        </w:tc>
        <w:tc>
          <w:tcPr>
            <w:tcW w:w="2507" w:type="dxa"/>
            <w:tcBorders>
              <w:top w:val="single" w:sz="2" w:space="0" w:color="auto"/>
              <w:left w:val="single" w:sz="2" w:space="0" w:color="auto"/>
              <w:bottom w:val="single" w:sz="2" w:space="0" w:color="auto"/>
              <w:right w:val="single" w:sz="2" w:space="0" w:color="auto"/>
            </w:tcBorders>
          </w:tcPr>
          <w:p w14:paraId="107C7A4D" w14:textId="77777777" w:rsidR="001B1226" w:rsidRPr="00A4338B" w:rsidRDefault="001B1226" w:rsidP="00741A1A">
            <w:pPr>
              <w:pStyle w:val="NormalLeft"/>
              <w:rPr>
                <w:lang w:val="en-GB"/>
              </w:rPr>
            </w:pPr>
            <w:r w:rsidRPr="00A4338B">
              <w:rPr>
                <w:lang w:val="en-GB"/>
              </w:rPr>
              <w:t>Deductions for participations where there is non–availability of information (Article 229) — tier 2</w:t>
            </w:r>
          </w:p>
        </w:tc>
        <w:tc>
          <w:tcPr>
            <w:tcW w:w="4643" w:type="dxa"/>
            <w:tcBorders>
              <w:top w:val="single" w:sz="2" w:space="0" w:color="auto"/>
              <w:left w:val="single" w:sz="2" w:space="0" w:color="auto"/>
              <w:bottom w:val="single" w:sz="2" w:space="0" w:color="auto"/>
              <w:right w:val="single" w:sz="2" w:space="0" w:color="auto"/>
            </w:tcBorders>
          </w:tcPr>
          <w:p w14:paraId="126C9153" w14:textId="77777777" w:rsidR="001B1226" w:rsidRPr="00A4338B" w:rsidRDefault="001B1226" w:rsidP="00741A1A">
            <w:pPr>
              <w:pStyle w:val="NormalLeft"/>
              <w:rPr>
                <w:lang w:val="en-GB"/>
              </w:rPr>
            </w:pPr>
            <w:r w:rsidRPr="00A4338B">
              <w:rPr>
                <w:lang w:val="en-GB"/>
              </w:rPr>
              <w:t>This is the deduction of the participations in related undertakings when the information necessary for calculating the group solvency is not available, according to article 229 of the Directive 2009/138/EC, Tier 2.</w:t>
            </w:r>
          </w:p>
        </w:tc>
      </w:tr>
      <w:tr w:rsidR="001B1226" w:rsidRPr="00A4338B" w14:paraId="6A5E9F13" w14:textId="77777777" w:rsidTr="00EA0D67">
        <w:tc>
          <w:tcPr>
            <w:tcW w:w="2136" w:type="dxa"/>
            <w:tcBorders>
              <w:top w:val="single" w:sz="2" w:space="0" w:color="auto"/>
              <w:left w:val="single" w:sz="2" w:space="0" w:color="auto"/>
              <w:bottom w:val="single" w:sz="2" w:space="0" w:color="auto"/>
              <w:right w:val="single" w:sz="2" w:space="0" w:color="auto"/>
            </w:tcBorders>
          </w:tcPr>
          <w:p w14:paraId="7DA66C6E" w14:textId="77777777" w:rsidR="001B1226" w:rsidRPr="00A4338B" w:rsidRDefault="001B1226" w:rsidP="00741A1A">
            <w:pPr>
              <w:pStyle w:val="NormalLeft"/>
              <w:rPr>
                <w:lang w:val="en-GB"/>
              </w:rPr>
            </w:pPr>
            <w:r w:rsidRPr="00A4338B">
              <w:rPr>
                <w:lang w:val="en-GB"/>
              </w:rPr>
              <w:t>R0250/C0050</w:t>
            </w:r>
          </w:p>
        </w:tc>
        <w:tc>
          <w:tcPr>
            <w:tcW w:w="2507" w:type="dxa"/>
            <w:tcBorders>
              <w:top w:val="single" w:sz="2" w:space="0" w:color="auto"/>
              <w:left w:val="single" w:sz="2" w:space="0" w:color="auto"/>
              <w:bottom w:val="single" w:sz="2" w:space="0" w:color="auto"/>
              <w:right w:val="single" w:sz="2" w:space="0" w:color="auto"/>
            </w:tcBorders>
          </w:tcPr>
          <w:p w14:paraId="749AB5EA" w14:textId="77777777" w:rsidR="001B1226" w:rsidRPr="00A4338B" w:rsidRDefault="001B1226" w:rsidP="00741A1A">
            <w:pPr>
              <w:pStyle w:val="NormalLeft"/>
              <w:rPr>
                <w:lang w:val="en-GB"/>
              </w:rPr>
            </w:pPr>
            <w:r w:rsidRPr="00A4338B">
              <w:rPr>
                <w:lang w:val="en-GB"/>
              </w:rPr>
              <w:t>Deductions for participations where there is non–availability of information (Article 229) — tier 3</w:t>
            </w:r>
          </w:p>
        </w:tc>
        <w:tc>
          <w:tcPr>
            <w:tcW w:w="4643" w:type="dxa"/>
            <w:tcBorders>
              <w:top w:val="single" w:sz="2" w:space="0" w:color="auto"/>
              <w:left w:val="single" w:sz="2" w:space="0" w:color="auto"/>
              <w:bottom w:val="single" w:sz="2" w:space="0" w:color="auto"/>
              <w:right w:val="single" w:sz="2" w:space="0" w:color="auto"/>
            </w:tcBorders>
          </w:tcPr>
          <w:p w14:paraId="6E41B8E2" w14:textId="77777777" w:rsidR="001B1226" w:rsidRPr="00A4338B" w:rsidRDefault="001B1226" w:rsidP="00741A1A">
            <w:pPr>
              <w:pStyle w:val="NormalLeft"/>
              <w:rPr>
                <w:lang w:val="en-GB"/>
              </w:rPr>
            </w:pPr>
            <w:r w:rsidRPr="00A4338B">
              <w:rPr>
                <w:lang w:val="en-GB"/>
              </w:rPr>
              <w:t>This is the deduction of the participations in related undertakings when the information necessary for calculating the group solvency is not available, according to article 229 of the Directive 2009/138/EC, Tier 3.</w:t>
            </w:r>
          </w:p>
        </w:tc>
      </w:tr>
      <w:tr w:rsidR="001B1226" w:rsidRPr="00A4338B" w14:paraId="50480A31" w14:textId="77777777" w:rsidTr="00EA0D67">
        <w:tc>
          <w:tcPr>
            <w:tcW w:w="2136" w:type="dxa"/>
            <w:tcBorders>
              <w:top w:val="single" w:sz="2" w:space="0" w:color="auto"/>
              <w:left w:val="single" w:sz="2" w:space="0" w:color="auto"/>
              <w:bottom w:val="single" w:sz="2" w:space="0" w:color="auto"/>
              <w:right w:val="single" w:sz="2" w:space="0" w:color="auto"/>
            </w:tcBorders>
          </w:tcPr>
          <w:p w14:paraId="4B09882C" w14:textId="77777777" w:rsidR="001B1226" w:rsidRPr="00A4338B" w:rsidRDefault="001B1226" w:rsidP="00741A1A">
            <w:pPr>
              <w:pStyle w:val="NormalLeft"/>
              <w:rPr>
                <w:lang w:val="en-GB"/>
              </w:rPr>
            </w:pPr>
            <w:r w:rsidRPr="00A4338B">
              <w:rPr>
                <w:lang w:val="en-GB"/>
              </w:rPr>
              <w:t>R0260/C0010</w:t>
            </w:r>
          </w:p>
        </w:tc>
        <w:tc>
          <w:tcPr>
            <w:tcW w:w="2507" w:type="dxa"/>
            <w:tcBorders>
              <w:top w:val="single" w:sz="2" w:space="0" w:color="auto"/>
              <w:left w:val="single" w:sz="2" w:space="0" w:color="auto"/>
              <w:bottom w:val="single" w:sz="2" w:space="0" w:color="auto"/>
              <w:right w:val="single" w:sz="2" w:space="0" w:color="auto"/>
            </w:tcBorders>
          </w:tcPr>
          <w:p w14:paraId="47B9EBE2" w14:textId="33E60F19" w:rsidR="001B1226" w:rsidRPr="00A4338B" w:rsidRDefault="001B1226" w:rsidP="005064E5">
            <w:pPr>
              <w:pStyle w:val="NormalLeft"/>
              <w:rPr>
                <w:lang w:val="en-GB"/>
              </w:rPr>
            </w:pPr>
            <w:r w:rsidRPr="00A4338B">
              <w:rPr>
                <w:lang w:val="en-GB"/>
              </w:rPr>
              <w:t xml:space="preserve">Deduction for participations included via </w:t>
            </w:r>
            <w:ins w:id="182" w:author="Author">
              <w:r w:rsidR="00E50D35" w:rsidRPr="00A4338B">
                <w:rPr>
                  <w:lang w:val="en-GB"/>
                </w:rPr>
                <w:t>D</w:t>
              </w:r>
            </w:ins>
            <w:del w:id="183" w:author="Author">
              <w:r w:rsidRPr="00A4338B">
                <w:rPr>
                  <w:lang w:val="en-GB"/>
                </w:rPr>
                <w:delText>d</w:delText>
              </w:r>
            </w:del>
            <w:r w:rsidRPr="00A4338B">
              <w:rPr>
                <w:lang w:val="en-GB"/>
              </w:rPr>
              <w:t xml:space="preserve">eduction and </w:t>
            </w:r>
            <w:ins w:id="184" w:author="Author">
              <w:r w:rsidR="00E50D35" w:rsidRPr="00A4338B">
                <w:rPr>
                  <w:lang w:val="en-GB"/>
                </w:rPr>
                <w:t>A</w:t>
              </w:r>
            </w:ins>
            <w:del w:id="185" w:author="Author">
              <w:r w:rsidRPr="00A4338B" w:rsidDel="00E50D35">
                <w:rPr>
                  <w:lang w:val="en-GB"/>
                </w:rPr>
                <w:delText>a</w:delText>
              </w:r>
            </w:del>
            <w:ins w:id="186" w:author="Author">
              <w:r w:rsidRPr="00A4338B">
                <w:rPr>
                  <w:lang w:val="en-GB"/>
                </w:rPr>
                <w:t>ggregation</w:t>
              </w:r>
              <w:r w:rsidR="00D952D8" w:rsidRPr="00A4338B">
                <w:rPr>
                  <w:lang w:val="en-GB"/>
                </w:rPr>
                <w:t xml:space="preserve"> method</w:t>
              </w:r>
            </w:ins>
            <w:del w:id="187" w:author="Author">
              <w:r w:rsidRPr="00A4338B">
                <w:rPr>
                  <w:lang w:val="en-GB"/>
                </w:rPr>
                <w:delText>aggregation</w:delText>
              </w:r>
            </w:del>
            <w:r w:rsidRPr="00A4338B">
              <w:rPr>
                <w:lang w:val="en-GB"/>
              </w:rPr>
              <w:t xml:space="preserve"> </w:t>
            </w:r>
            <w:del w:id="188" w:author="Author">
              <w:r w:rsidRPr="00A4338B" w:rsidDel="00522724">
                <w:rPr>
                  <w:lang w:val="en-GB"/>
                </w:rPr>
                <w:delText xml:space="preserve">(‘D&amp;A’) </w:delText>
              </w:r>
            </w:del>
            <w:r w:rsidRPr="00A4338B">
              <w:rPr>
                <w:lang w:val="en-GB"/>
              </w:rPr>
              <w:t>when the combination of methods is used — total</w:t>
            </w:r>
          </w:p>
        </w:tc>
        <w:tc>
          <w:tcPr>
            <w:tcW w:w="4643" w:type="dxa"/>
            <w:tcBorders>
              <w:top w:val="single" w:sz="2" w:space="0" w:color="auto"/>
              <w:left w:val="single" w:sz="2" w:space="0" w:color="auto"/>
              <w:bottom w:val="single" w:sz="2" w:space="0" w:color="auto"/>
              <w:right w:val="single" w:sz="2" w:space="0" w:color="auto"/>
            </w:tcBorders>
          </w:tcPr>
          <w:p w14:paraId="429B0628" w14:textId="77777777" w:rsidR="001B1226" w:rsidRPr="00A4338B" w:rsidRDefault="001B1226" w:rsidP="00741A1A">
            <w:pPr>
              <w:pStyle w:val="NormalLeft"/>
              <w:rPr>
                <w:lang w:val="en-GB"/>
              </w:rPr>
            </w:pPr>
            <w:r w:rsidRPr="00A4338B">
              <w:rPr>
                <w:lang w:val="en-GB"/>
              </w:rPr>
              <w:t>This is the total deduction of the participations in related undertakings included with the Deduction and Aggregation</w:t>
            </w:r>
            <w:ins w:id="189" w:author="Author">
              <w:r w:rsidRPr="00A4338B">
                <w:rPr>
                  <w:lang w:val="en-GB"/>
                </w:rPr>
                <w:t xml:space="preserve"> </w:t>
              </w:r>
              <w:r w:rsidR="00D952D8" w:rsidRPr="00A4338B">
                <w:rPr>
                  <w:lang w:val="en-GB"/>
                </w:rPr>
                <w:t>method</w:t>
              </w:r>
              <w:r w:rsidRPr="00A4338B">
                <w:rPr>
                  <w:lang w:val="en-GB"/>
                </w:rPr>
                <w:t xml:space="preserve"> </w:t>
              </w:r>
            </w:ins>
            <w:r w:rsidRPr="00A4338B">
              <w:rPr>
                <w:lang w:val="en-GB"/>
              </w:rPr>
              <w:t>when the combination of methods is used.</w:t>
            </w:r>
          </w:p>
        </w:tc>
      </w:tr>
      <w:tr w:rsidR="001B1226" w:rsidRPr="00A4338B" w14:paraId="5B1CA313" w14:textId="77777777" w:rsidTr="00EA0D67">
        <w:tc>
          <w:tcPr>
            <w:tcW w:w="2136" w:type="dxa"/>
            <w:tcBorders>
              <w:top w:val="single" w:sz="2" w:space="0" w:color="auto"/>
              <w:left w:val="single" w:sz="2" w:space="0" w:color="auto"/>
              <w:bottom w:val="single" w:sz="2" w:space="0" w:color="auto"/>
              <w:right w:val="single" w:sz="2" w:space="0" w:color="auto"/>
            </w:tcBorders>
          </w:tcPr>
          <w:p w14:paraId="76BBD596" w14:textId="77777777" w:rsidR="001B1226" w:rsidRPr="00A4338B" w:rsidRDefault="001B1226" w:rsidP="00741A1A">
            <w:pPr>
              <w:pStyle w:val="NormalLeft"/>
              <w:rPr>
                <w:lang w:val="en-GB"/>
              </w:rPr>
            </w:pPr>
            <w:r w:rsidRPr="00A4338B">
              <w:rPr>
                <w:lang w:val="en-GB"/>
              </w:rPr>
              <w:t>R0260/C0020</w:t>
            </w:r>
          </w:p>
        </w:tc>
        <w:tc>
          <w:tcPr>
            <w:tcW w:w="2507" w:type="dxa"/>
            <w:tcBorders>
              <w:top w:val="single" w:sz="2" w:space="0" w:color="auto"/>
              <w:left w:val="single" w:sz="2" w:space="0" w:color="auto"/>
              <w:bottom w:val="single" w:sz="2" w:space="0" w:color="auto"/>
              <w:right w:val="single" w:sz="2" w:space="0" w:color="auto"/>
            </w:tcBorders>
          </w:tcPr>
          <w:p w14:paraId="1EFDC8E4" w14:textId="77777777" w:rsidR="001B1226" w:rsidRPr="00A4338B" w:rsidRDefault="001B1226" w:rsidP="00741A1A">
            <w:pPr>
              <w:pStyle w:val="NormalLeft"/>
              <w:rPr>
                <w:lang w:val="en-GB"/>
              </w:rPr>
            </w:pPr>
            <w:r w:rsidRPr="00A4338B">
              <w:rPr>
                <w:lang w:val="en-GB"/>
              </w:rPr>
              <w:t xml:space="preserve">Deduction for participations included with </w:t>
            </w:r>
            <w:del w:id="190" w:author="Author">
              <w:r w:rsidRPr="00A4338B">
                <w:rPr>
                  <w:lang w:val="en-GB"/>
                </w:rPr>
                <w:delText>D&amp;A</w:delText>
              </w:r>
            </w:del>
            <w:ins w:id="191" w:author="Author">
              <w:r w:rsidR="005371AA" w:rsidRPr="00A4338B">
                <w:rPr>
                  <w:lang w:val="en-GB"/>
                </w:rPr>
                <w:t>Deduction and Aggregation</w:t>
              </w:r>
              <w:r w:rsidRPr="00A4338B">
                <w:rPr>
                  <w:lang w:val="en-GB"/>
                </w:rPr>
                <w:t xml:space="preserve"> </w:t>
              </w:r>
              <w:r w:rsidR="00E50D35" w:rsidRPr="00A4338B">
                <w:rPr>
                  <w:lang w:val="en-GB"/>
                </w:rPr>
                <w:t>method</w:t>
              </w:r>
              <w:r w:rsidRPr="00A4338B">
                <w:rPr>
                  <w:lang w:val="en-GB"/>
                </w:rPr>
                <w:t xml:space="preserve"> </w:t>
              </w:r>
            </w:ins>
            <w:r w:rsidRPr="00A4338B">
              <w:rPr>
                <w:lang w:val="en-GB"/>
              </w:rPr>
              <w:t>when the combination of methods is used — tier 1 unrestricted</w:t>
            </w:r>
          </w:p>
        </w:tc>
        <w:tc>
          <w:tcPr>
            <w:tcW w:w="4643" w:type="dxa"/>
            <w:tcBorders>
              <w:top w:val="single" w:sz="2" w:space="0" w:color="auto"/>
              <w:left w:val="single" w:sz="2" w:space="0" w:color="auto"/>
              <w:bottom w:val="single" w:sz="2" w:space="0" w:color="auto"/>
              <w:right w:val="single" w:sz="2" w:space="0" w:color="auto"/>
            </w:tcBorders>
          </w:tcPr>
          <w:p w14:paraId="09108DCD" w14:textId="77777777" w:rsidR="001B1226" w:rsidRPr="00A4338B" w:rsidRDefault="001B1226" w:rsidP="00741A1A">
            <w:pPr>
              <w:pStyle w:val="NormalLeft"/>
              <w:rPr>
                <w:lang w:val="en-GB"/>
              </w:rPr>
            </w:pPr>
            <w:r w:rsidRPr="00A4338B">
              <w:rPr>
                <w:lang w:val="en-GB"/>
              </w:rPr>
              <w:t>This is the deduction of the participations in related undertakings included with the Deduction and Aggregation method when the combination of methods is used — tier 1 unrestricted.</w:t>
            </w:r>
          </w:p>
        </w:tc>
      </w:tr>
      <w:tr w:rsidR="001B1226" w:rsidRPr="00A4338B" w14:paraId="433FB5DC" w14:textId="77777777" w:rsidTr="00EA0D67">
        <w:tc>
          <w:tcPr>
            <w:tcW w:w="2136" w:type="dxa"/>
            <w:tcBorders>
              <w:top w:val="single" w:sz="2" w:space="0" w:color="auto"/>
              <w:left w:val="single" w:sz="2" w:space="0" w:color="auto"/>
              <w:bottom w:val="single" w:sz="2" w:space="0" w:color="auto"/>
              <w:right w:val="single" w:sz="2" w:space="0" w:color="auto"/>
            </w:tcBorders>
          </w:tcPr>
          <w:p w14:paraId="74A8F32E" w14:textId="77777777" w:rsidR="001B1226" w:rsidRPr="00A4338B" w:rsidRDefault="001B1226" w:rsidP="00741A1A">
            <w:pPr>
              <w:pStyle w:val="NormalLeft"/>
              <w:rPr>
                <w:lang w:val="en-GB"/>
              </w:rPr>
            </w:pPr>
            <w:r w:rsidRPr="00A4338B">
              <w:rPr>
                <w:lang w:val="en-GB"/>
              </w:rPr>
              <w:t>R0260/C0030</w:t>
            </w:r>
          </w:p>
        </w:tc>
        <w:tc>
          <w:tcPr>
            <w:tcW w:w="2507" w:type="dxa"/>
            <w:tcBorders>
              <w:top w:val="single" w:sz="2" w:space="0" w:color="auto"/>
              <w:left w:val="single" w:sz="2" w:space="0" w:color="auto"/>
              <w:bottom w:val="single" w:sz="2" w:space="0" w:color="auto"/>
              <w:right w:val="single" w:sz="2" w:space="0" w:color="auto"/>
            </w:tcBorders>
          </w:tcPr>
          <w:p w14:paraId="10861F67" w14:textId="77777777" w:rsidR="001B1226" w:rsidRPr="00A4338B" w:rsidRDefault="001B1226" w:rsidP="00741A1A">
            <w:pPr>
              <w:pStyle w:val="NormalLeft"/>
              <w:rPr>
                <w:lang w:val="en-GB"/>
              </w:rPr>
            </w:pPr>
            <w:r w:rsidRPr="00A4338B">
              <w:rPr>
                <w:lang w:val="en-GB"/>
              </w:rPr>
              <w:t xml:space="preserve">Deduction for participations included with </w:t>
            </w:r>
            <w:ins w:id="192" w:author="Author">
              <w:r w:rsidR="005371AA" w:rsidRPr="00A4338B">
                <w:rPr>
                  <w:lang w:val="en-GB"/>
                </w:rPr>
                <w:t>Deduction and Aggregation method</w:t>
              </w:r>
              <w:r w:rsidR="005371AA" w:rsidRPr="00A4338B" w:rsidDel="005371AA">
                <w:rPr>
                  <w:lang w:val="en-GB"/>
                </w:rPr>
                <w:t xml:space="preserve"> </w:t>
              </w:r>
            </w:ins>
            <w:del w:id="193" w:author="Author">
              <w:r w:rsidRPr="00A4338B">
                <w:rPr>
                  <w:lang w:val="en-GB"/>
                </w:rPr>
                <w:delText xml:space="preserve">D&amp;A </w:delText>
              </w:r>
            </w:del>
            <w:r w:rsidRPr="00A4338B">
              <w:rPr>
                <w:lang w:val="en-GB"/>
              </w:rPr>
              <w:t xml:space="preserve">when the combination of </w:t>
            </w:r>
            <w:r w:rsidRPr="00A4338B">
              <w:rPr>
                <w:lang w:val="en-GB"/>
              </w:rPr>
              <w:lastRenderedPageBreak/>
              <w:t>methods is used — tier 1 restricted</w:t>
            </w:r>
          </w:p>
        </w:tc>
        <w:tc>
          <w:tcPr>
            <w:tcW w:w="4643" w:type="dxa"/>
            <w:tcBorders>
              <w:top w:val="single" w:sz="2" w:space="0" w:color="auto"/>
              <w:left w:val="single" w:sz="2" w:space="0" w:color="auto"/>
              <w:bottom w:val="single" w:sz="2" w:space="0" w:color="auto"/>
              <w:right w:val="single" w:sz="2" w:space="0" w:color="auto"/>
            </w:tcBorders>
          </w:tcPr>
          <w:p w14:paraId="046F7748" w14:textId="77777777" w:rsidR="001B1226" w:rsidRPr="00A4338B" w:rsidRDefault="001B1226" w:rsidP="00741A1A">
            <w:pPr>
              <w:pStyle w:val="NormalLeft"/>
              <w:rPr>
                <w:lang w:val="en-GB"/>
              </w:rPr>
            </w:pPr>
            <w:r w:rsidRPr="00A4338B">
              <w:rPr>
                <w:lang w:val="en-GB"/>
              </w:rPr>
              <w:lastRenderedPageBreak/>
              <w:t xml:space="preserve">This is the deduction of the participations in related undertakings included with the Deduction and Aggregation </w:t>
            </w:r>
            <w:ins w:id="194" w:author="Author">
              <w:r w:rsidR="005371AA" w:rsidRPr="00A4338B">
                <w:rPr>
                  <w:lang w:val="en-GB"/>
                </w:rPr>
                <w:t xml:space="preserve">method </w:t>
              </w:r>
            </w:ins>
            <w:r w:rsidRPr="00A4338B">
              <w:rPr>
                <w:lang w:val="en-GB"/>
              </w:rPr>
              <w:t>when a combination of methods is used — tier 1 restricted.</w:t>
            </w:r>
          </w:p>
        </w:tc>
      </w:tr>
      <w:tr w:rsidR="001B1226" w:rsidRPr="00A4338B" w14:paraId="4AA4184D" w14:textId="77777777" w:rsidTr="00EA0D67">
        <w:tc>
          <w:tcPr>
            <w:tcW w:w="2136" w:type="dxa"/>
            <w:tcBorders>
              <w:top w:val="single" w:sz="2" w:space="0" w:color="auto"/>
              <w:left w:val="single" w:sz="2" w:space="0" w:color="auto"/>
              <w:bottom w:val="single" w:sz="2" w:space="0" w:color="auto"/>
              <w:right w:val="single" w:sz="2" w:space="0" w:color="auto"/>
            </w:tcBorders>
          </w:tcPr>
          <w:p w14:paraId="7E30954E" w14:textId="77777777" w:rsidR="001B1226" w:rsidRPr="00A4338B" w:rsidRDefault="001B1226" w:rsidP="00741A1A">
            <w:pPr>
              <w:pStyle w:val="NormalLeft"/>
              <w:rPr>
                <w:lang w:val="en-GB"/>
              </w:rPr>
            </w:pPr>
            <w:r w:rsidRPr="00A4338B">
              <w:rPr>
                <w:lang w:val="en-GB"/>
              </w:rPr>
              <w:t>R0260/C0040</w:t>
            </w:r>
          </w:p>
        </w:tc>
        <w:tc>
          <w:tcPr>
            <w:tcW w:w="2507" w:type="dxa"/>
            <w:tcBorders>
              <w:top w:val="single" w:sz="2" w:space="0" w:color="auto"/>
              <w:left w:val="single" w:sz="2" w:space="0" w:color="auto"/>
              <w:bottom w:val="single" w:sz="2" w:space="0" w:color="auto"/>
              <w:right w:val="single" w:sz="2" w:space="0" w:color="auto"/>
            </w:tcBorders>
          </w:tcPr>
          <w:p w14:paraId="28DCD01E" w14:textId="77777777" w:rsidR="001B1226" w:rsidRPr="00A4338B" w:rsidRDefault="001B1226" w:rsidP="00741A1A">
            <w:pPr>
              <w:pStyle w:val="NormalLeft"/>
              <w:rPr>
                <w:lang w:val="en-GB"/>
              </w:rPr>
            </w:pPr>
            <w:r w:rsidRPr="00A4338B">
              <w:rPr>
                <w:lang w:val="en-GB"/>
              </w:rPr>
              <w:t xml:space="preserve">Deduction for participations included with </w:t>
            </w:r>
            <w:ins w:id="195" w:author="Author">
              <w:r w:rsidR="005371AA" w:rsidRPr="00A4338B">
                <w:rPr>
                  <w:lang w:val="en-GB"/>
                </w:rPr>
                <w:t>Deduction and Aggregation method</w:t>
              </w:r>
              <w:r w:rsidR="005371AA" w:rsidRPr="00A4338B" w:rsidDel="005371AA">
                <w:rPr>
                  <w:lang w:val="en-GB"/>
                </w:rPr>
                <w:t xml:space="preserve"> </w:t>
              </w:r>
            </w:ins>
            <w:del w:id="196" w:author="Author">
              <w:r w:rsidRPr="00A4338B">
                <w:rPr>
                  <w:lang w:val="en-GB"/>
                </w:rPr>
                <w:delText xml:space="preserve">D&amp;A </w:delText>
              </w:r>
            </w:del>
            <w:r w:rsidRPr="00A4338B">
              <w:rPr>
                <w:lang w:val="en-GB"/>
              </w:rPr>
              <w:t>when the combination of methods is used — tier 2</w:t>
            </w:r>
          </w:p>
        </w:tc>
        <w:tc>
          <w:tcPr>
            <w:tcW w:w="4643" w:type="dxa"/>
            <w:tcBorders>
              <w:top w:val="single" w:sz="2" w:space="0" w:color="auto"/>
              <w:left w:val="single" w:sz="2" w:space="0" w:color="auto"/>
              <w:bottom w:val="single" w:sz="2" w:space="0" w:color="auto"/>
              <w:right w:val="single" w:sz="2" w:space="0" w:color="auto"/>
            </w:tcBorders>
          </w:tcPr>
          <w:p w14:paraId="3A28CF43" w14:textId="77777777" w:rsidR="001B1226" w:rsidRPr="00A4338B" w:rsidRDefault="001B1226" w:rsidP="00741A1A">
            <w:pPr>
              <w:pStyle w:val="NormalLeft"/>
              <w:rPr>
                <w:lang w:val="en-GB"/>
              </w:rPr>
            </w:pPr>
            <w:r w:rsidRPr="00A4338B">
              <w:rPr>
                <w:lang w:val="en-GB"/>
              </w:rPr>
              <w:t>This is the deduction of the participations in related undertakings included with the Deduction and Aggregation method when the combination of methods is used — tier 2.</w:t>
            </w:r>
          </w:p>
        </w:tc>
      </w:tr>
      <w:tr w:rsidR="001B1226" w:rsidRPr="00A4338B" w14:paraId="45CB5BCA" w14:textId="77777777" w:rsidTr="00EA0D67">
        <w:tc>
          <w:tcPr>
            <w:tcW w:w="2136" w:type="dxa"/>
            <w:tcBorders>
              <w:top w:val="single" w:sz="2" w:space="0" w:color="auto"/>
              <w:left w:val="single" w:sz="2" w:space="0" w:color="auto"/>
              <w:bottom w:val="single" w:sz="2" w:space="0" w:color="auto"/>
              <w:right w:val="single" w:sz="2" w:space="0" w:color="auto"/>
            </w:tcBorders>
          </w:tcPr>
          <w:p w14:paraId="14452F72" w14:textId="77777777" w:rsidR="001B1226" w:rsidRPr="00A4338B" w:rsidRDefault="001B1226" w:rsidP="00741A1A">
            <w:pPr>
              <w:pStyle w:val="NormalLeft"/>
              <w:rPr>
                <w:lang w:val="en-GB"/>
              </w:rPr>
            </w:pPr>
            <w:r w:rsidRPr="00A4338B">
              <w:rPr>
                <w:lang w:val="en-GB"/>
              </w:rPr>
              <w:t>R0260/C0050</w:t>
            </w:r>
          </w:p>
        </w:tc>
        <w:tc>
          <w:tcPr>
            <w:tcW w:w="2507" w:type="dxa"/>
            <w:tcBorders>
              <w:top w:val="single" w:sz="2" w:space="0" w:color="auto"/>
              <w:left w:val="single" w:sz="2" w:space="0" w:color="auto"/>
              <w:bottom w:val="single" w:sz="2" w:space="0" w:color="auto"/>
              <w:right w:val="single" w:sz="2" w:space="0" w:color="auto"/>
            </w:tcBorders>
          </w:tcPr>
          <w:p w14:paraId="3D39EA5A" w14:textId="77777777" w:rsidR="001B1226" w:rsidRPr="00A4338B" w:rsidRDefault="001B1226" w:rsidP="00741A1A">
            <w:pPr>
              <w:pStyle w:val="NormalLeft"/>
              <w:rPr>
                <w:lang w:val="en-GB"/>
              </w:rPr>
            </w:pPr>
            <w:r w:rsidRPr="00A4338B">
              <w:rPr>
                <w:lang w:val="en-GB"/>
              </w:rPr>
              <w:t xml:space="preserve">Deduction for participations included with </w:t>
            </w:r>
            <w:ins w:id="197" w:author="Author">
              <w:r w:rsidR="005371AA" w:rsidRPr="00A4338B">
                <w:rPr>
                  <w:lang w:val="en-GB"/>
                </w:rPr>
                <w:t>Deduction and Aggregation method</w:t>
              </w:r>
              <w:r w:rsidR="005371AA" w:rsidRPr="00A4338B" w:rsidDel="005371AA">
                <w:rPr>
                  <w:lang w:val="en-GB"/>
                </w:rPr>
                <w:t xml:space="preserve"> </w:t>
              </w:r>
            </w:ins>
            <w:del w:id="198" w:author="Author">
              <w:r w:rsidRPr="00A4338B">
                <w:rPr>
                  <w:lang w:val="en-GB"/>
                </w:rPr>
                <w:delText xml:space="preserve">D&amp;A </w:delText>
              </w:r>
            </w:del>
            <w:r w:rsidRPr="00A4338B">
              <w:rPr>
                <w:lang w:val="en-GB"/>
              </w:rPr>
              <w:t>when combination of methods is used — tier 3</w:t>
            </w:r>
          </w:p>
        </w:tc>
        <w:tc>
          <w:tcPr>
            <w:tcW w:w="4643" w:type="dxa"/>
            <w:tcBorders>
              <w:top w:val="single" w:sz="2" w:space="0" w:color="auto"/>
              <w:left w:val="single" w:sz="2" w:space="0" w:color="auto"/>
              <w:bottom w:val="single" w:sz="2" w:space="0" w:color="auto"/>
              <w:right w:val="single" w:sz="2" w:space="0" w:color="auto"/>
            </w:tcBorders>
          </w:tcPr>
          <w:p w14:paraId="71E0528A" w14:textId="77777777" w:rsidR="001B1226" w:rsidRPr="00A4338B" w:rsidRDefault="001B1226" w:rsidP="00741A1A">
            <w:pPr>
              <w:pStyle w:val="NormalLeft"/>
              <w:rPr>
                <w:lang w:val="en-GB"/>
              </w:rPr>
            </w:pPr>
            <w:r w:rsidRPr="00A4338B">
              <w:rPr>
                <w:lang w:val="en-GB"/>
              </w:rPr>
              <w:t>This is the deduction of the participations in related undertakings included with the Deduction and Aggregation method when the combination of methods is used — tier 3.</w:t>
            </w:r>
          </w:p>
        </w:tc>
      </w:tr>
      <w:tr w:rsidR="001B1226" w:rsidRPr="00A4338B" w14:paraId="67D43FBA" w14:textId="77777777" w:rsidTr="00EA0D67">
        <w:tc>
          <w:tcPr>
            <w:tcW w:w="2136" w:type="dxa"/>
            <w:tcBorders>
              <w:top w:val="single" w:sz="2" w:space="0" w:color="auto"/>
              <w:left w:val="single" w:sz="2" w:space="0" w:color="auto"/>
              <w:bottom w:val="single" w:sz="2" w:space="0" w:color="auto"/>
              <w:right w:val="single" w:sz="2" w:space="0" w:color="auto"/>
            </w:tcBorders>
          </w:tcPr>
          <w:p w14:paraId="258D1E57" w14:textId="77777777" w:rsidR="001B1226" w:rsidRPr="00A4338B" w:rsidRDefault="001B1226" w:rsidP="00741A1A">
            <w:pPr>
              <w:pStyle w:val="NormalLeft"/>
              <w:rPr>
                <w:lang w:val="en-GB"/>
              </w:rPr>
            </w:pPr>
            <w:r w:rsidRPr="00A4338B">
              <w:rPr>
                <w:lang w:val="en-GB"/>
              </w:rPr>
              <w:t>R0270/C0010</w:t>
            </w:r>
          </w:p>
        </w:tc>
        <w:tc>
          <w:tcPr>
            <w:tcW w:w="2507" w:type="dxa"/>
            <w:tcBorders>
              <w:top w:val="single" w:sz="2" w:space="0" w:color="auto"/>
              <w:left w:val="single" w:sz="2" w:space="0" w:color="auto"/>
              <w:bottom w:val="single" w:sz="2" w:space="0" w:color="auto"/>
              <w:right w:val="single" w:sz="2" w:space="0" w:color="auto"/>
            </w:tcBorders>
          </w:tcPr>
          <w:p w14:paraId="31D1ADCC" w14:textId="77777777" w:rsidR="001B1226" w:rsidRPr="00A4338B" w:rsidRDefault="001B1226" w:rsidP="00741A1A">
            <w:pPr>
              <w:pStyle w:val="NormalLeft"/>
              <w:rPr>
                <w:lang w:val="en-GB"/>
              </w:rPr>
            </w:pPr>
            <w:r w:rsidRPr="00A4338B">
              <w:rPr>
                <w:lang w:val="en-GB"/>
              </w:rPr>
              <w:t xml:space="preserve">Total of non–available own fund items </w:t>
            </w:r>
            <w:ins w:id="199" w:author="Author">
              <w:r w:rsidR="00B632D6" w:rsidRPr="00A4338B">
                <w:rPr>
                  <w:lang w:val="en-GB"/>
                </w:rPr>
                <w:t xml:space="preserve">to be deducted </w:t>
              </w:r>
            </w:ins>
            <w:r w:rsidRPr="00A4338B">
              <w:rPr>
                <w:lang w:val="en-GB"/>
              </w:rPr>
              <w:t>— total</w:t>
            </w:r>
          </w:p>
        </w:tc>
        <w:tc>
          <w:tcPr>
            <w:tcW w:w="4643" w:type="dxa"/>
            <w:tcBorders>
              <w:top w:val="single" w:sz="2" w:space="0" w:color="auto"/>
              <w:left w:val="single" w:sz="2" w:space="0" w:color="auto"/>
              <w:bottom w:val="single" w:sz="2" w:space="0" w:color="auto"/>
              <w:right w:val="single" w:sz="2" w:space="0" w:color="auto"/>
            </w:tcBorders>
          </w:tcPr>
          <w:p w14:paraId="54053BCE" w14:textId="114DEC7A" w:rsidR="001B1226" w:rsidRPr="00A4338B" w:rsidRDefault="001B1226" w:rsidP="00741A1A">
            <w:pPr>
              <w:pStyle w:val="NormalLeft"/>
              <w:rPr>
                <w:lang w:val="en-GB"/>
              </w:rPr>
            </w:pPr>
            <w:r w:rsidRPr="00A4338B">
              <w:rPr>
                <w:lang w:val="en-GB"/>
              </w:rPr>
              <w:t>This is the total of non– available own fund items</w:t>
            </w:r>
            <w:ins w:id="200" w:author="Author">
              <w:r w:rsidR="001A260B" w:rsidRPr="00A4338B">
                <w:rPr>
                  <w:lang w:val="en-GB"/>
                </w:rPr>
                <w:t xml:space="preserve"> and ha</w:t>
              </w:r>
              <w:r w:rsidR="00B96785" w:rsidRPr="00A4338B">
                <w:rPr>
                  <w:lang w:val="en-GB"/>
                </w:rPr>
                <w:t>s</w:t>
              </w:r>
              <w:del w:id="201" w:author="Author">
                <w:r w:rsidR="001A260B" w:rsidRPr="00A4338B" w:rsidDel="00B96785">
                  <w:rPr>
                    <w:lang w:val="en-GB"/>
                  </w:rPr>
                  <w:delText>ve</w:delText>
                </w:r>
              </w:del>
              <w:r w:rsidR="001A260B" w:rsidRPr="00A4338B">
                <w:rPr>
                  <w:lang w:val="en-GB"/>
                </w:rPr>
                <w:t xml:space="preserve"> to be deducted</w:t>
              </w:r>
              <w:r w:rsidR="005E26F6" w:rsidRPr="00A4338B">
                <w:rPr>
                  <w:lang w:val="en-GB"/>
                </w:rPr>
                <w:t xml:space="preserve"> as per Article 330 of the Delegated Regulation</w:t>
              </w:r>
            </w:ins>
            <w:r w:rsidRPr="00A4338B">
              <w:rPr>
                <w:lang w:val="en-GB"/>
              </w:rPr>
              <w:t>.</w:t>
            </w:r>
          </w:p>
        </w:tc>
      </w:tr>
      <w:tr w:rsidR="001B1226" w:rsidRPr="00A4338B" w14:paraId="144D5B63" w14:textId="77777777" w:rsidTr="00EA0D67">
        <w:tc>
          <w:tcPr>
            <w:tcW w:w="2136" w:type="dxa"/>
            <w:tcBorders>
              <w:top w:val="single" w:sz="2" w:space="0" w:color="auto"/>
              <w:left w:val="single" w:sz="2" w:space="0" w:color="auto"/>
              <w:bottom w:val="single" w:sz="2" w:space="0" w:color="auto"/>
              <w:right w:val="single" w:sz="2" w:space="0" w:color="auto"/>
            </w:tcBorders>
          </w:tcPr>
          <w:p w14:paraId="549DA001" w14:textId="77777777" w:rsidR="001B1226" w:rsidRPr="00A4338B" w:rsidRDefault="001B1226" w:rsidP="00741A1A">
            <w:pPr>
              <w:pStyle w:val="NormalLeft"/>
              <w:rPr>
                <w:lang w:val="en-GB"/>
              </w:rPr>
            </w:pPr>
            <w:r w:rsidRPr="00A4338B">
              <w:rPr>
                <w:lang w:val="en-GB"/>
              </w:rPr>
              <w:t>R0270/C0020</w:t>
            </w:r>
          </w:p>
        </w:tc>
        <w:tc>
          <w:tcPr>
            <w:tcW w:w="2507" w:type="dxa"/>
            <w:tcBorders>
              <w:top w:val="single" w:sz="2" w:space="0" w:color="auto"/>
              <w:left w:val="single" w:sz="2" w:space="0" w:color="auto"/>
              <w:bottom w:val="single" w:sz="2" w:space="0" w:color="auto"/>
              <w:right w:val="single" w:sz="2" w:space="0" w:color="auto"/>
            </w:tcBorders>
          </w:tcPr>
          <w:p w14:paraId="3E10339C" w14:textId="626F2305" w:rsidR="001B1226" w:rsidRPr="00A4338B" w:rsidRDefault="001B1226" w:rsidP="00741A1A">
            <w:pPr>
              <w:pStyle w:val="NormalLeft"/>
              <w:rPr>
                <w:lang w:val="en-GB"/>
              </w:rPr>
            </w:pPr>
            <w:r w:rsidRPr="00A4338B">
              <w:rPr>
                <w:lang w:val="en-GB"/>
              </w:rPr>
              <w:t>Total of non–available own fund items</w:t>
            </w:r>
            <w:ins w:id="202" w:author="Author">
              <w:r w:rsidR="005E3139">
                <w:rPr>
                  <w:lang w:val="en-GB"/>
                </w:rPr>
                <w:t xml:space="preserve"> </w:t>
              </w:r>
              <w:r w:rsidR="005E3139" w:rsidRPr="00A4338B">
                <w:rPr>
                  <w:lang w:val="en-GB"/>
                </w:rPr>
                <w:t>to be deducted</w:t>
              </w:r>
            </w:ins>
            <w:r w:rsidRPr="00A4338B">
              <w:rPr>
                <w:lang w:val="en-GB"/>
              </w:rPr>
              <w:t xml:space="preserve"> — tier 1 unrestricted</w:t>
            </w:r>
            <w:ins w:id="203" w:author="Author">
              <w:r w:rsidR="001A260B" w:rsidRPr="00A4338B">
                <w:rPr>
                  <w:lang w:val="en-GB"/>
                </w:rPr>
                <w:t xml:space="preserve"> </w:t>
              </w:r>
              <w:del w:id="204" w:author="Author">
                <w:r w:rsidR="001A260B" w:rsidRPr="00A4338B" w:rsidDel="005E3139">
                  <w:rPr>
                    <w:lang w:val="en-GB"/>
                  </w:rPr>
                  <w:delText>to be deducted.</w:delText>
                </w:r>
              </w:del>
            </w:ins>
          </w:p>
        </w:tc>
        <w:tc>
          <w:tcPr>
            <w:tcW w:w="4643" w:type="dxa"/>
            <w:tcBorders>
              <w:top w:val="single" w:sz="2" w:space="0" w:color="auto"/>
              <w:left w:val="single" w:sz="2" w:space="0" w:color="auto"/>
              <w:bottom w:val="single" w:sz="2" w:space="0" w:color="auto"/>
              <w:right w:val="single" w:sz="2" w:space="0" w:color="auto"/>
            </w:tcBorders>
          </w:tcPr>
          <w:p w14:paraId="0E98BB12" w14:textId="557EE8C8" w:rsidR="001B1226" w:rsidRPr="00A4338B" w:rsidRDefault="001B1226" w:rsidP="00741A1A">
            <w:pPr>
              <w:pStyle w:val="NormalLeft"/>
              <w:rPr>
                <w:lang w:val="en-GB"/>
              </w:rPr>
            </w:pPr>
            <w:r w:rsidRPr="00A4338B">
              <w:rPr>
                <w:lang w:val="en-GB"/>
              </w:rPr>
              <w:t>This is the non– available own fund items in Tier 1 unrestricted items</w:t>
            </w:r>
            <w:ins w:id="205" w:author="Author">
              <w:r w:rsidR="001A260B" w:rsidRPr="00A4338B">
                <w:rPr>
                  <w:lang w:val="en-GB"/>
                </w:rPr>
                <w:t xml:space="preserve"> and ha</w:t>
              </w:r>
              <w:r w:rsidR="00B96785" w:rsidRPr="00A4338B">
                <w:rPr>
                  <w:lang w:val="en-GB"/>
                </w:rPr>
                <w:t>s</w:t>
              </w:r>
              <w:del w:id="206" w:author="Author">
                <w:r w:rsidR="001A260B" w:rsidRPr="00A4338B" w:rsidDel="00B96785">
                  <w:rPr>
                    <w:lang w:val="en-GB"/>
                  </w:rPr>
                  <w:delText>ve</w:delText>
                </w:r>
              </w:del>
              <w:r w:rsidR="001A260B" w:rsidRPr="00A4338B">
                <w:rPr>
                  <w:lang w:val="en-GB"/>
                </w:rPr>
                <w:t xml:space="preserve"> to be deducted </w:t>
              </w:r>
              <w:r w:rsidR="005E26F6" w:rsidRPr="00A4338B">
                <w:rPr>
                  <w:lang w:val="en-GB"/>
                </w:rPr>
                <w:t>as per Article 330 of the Delegated Regulation</w:t>
              </w:r>
            </w:ins>
            <w:r w:rsidRPr="00A4338B">
              <w:rPr>
                <w:lang w:val="en-GB"/>
              </w:rPr>
              <w:t>.</w:t>
            </w:r>
          </w:p>
        </w:tc>
      </w:tr>
      <w:tr w:rsidR="001B1226" w:rsidRPr="00A4338B" w14:paraId="06989526" w14:textId="77777777" w:rsidTr="00EA0D67">
        <w:tc>
          <w:tcPr>
            <w:tcW w:w="2136" w:type="dxa"/>
            <w:tcBorders>
              <w:top w:val="single" w:sz="2" w:space="0" w:color="auto"/>
              <w:left w:val="single" w:sz="2" w:space="0" w:color="auto"/>
              <w:bottom w:val="single" w:sz="2" w:space="0" w:color="auto"/>
              <w:right w:val="single" w:sz="2" w:space="0" w:color="auto"/>
            </w:tcBorders>
          </w:tcPr>
          <w:p w14:paraId="76B7A121" w14:textId="77777777" w:rsidR="001B1226" w:rsidRPr="00A4338B" w:rsidRDefault="001B1226" w:rsidP="00741A1A">
            <w:pPr>
              <w:pStyle w:val="NormalLeft"/>
              <w:rPr>
                <w:lang w:val="en-GB"/>
              </w:rPr>
            </w:pPr>
            <w:r w:rsidRPr="00A4338B">
              <w:rPr>
                <w:lang w:val="en-GB"/>
              </w:rPr>
              <w:t>R0270/C0030</w:t>
            </w:r>
          </w:p>
        </w:tc>
        <w:tc>
          <w:tcPr>
            <w:tcW w:w="2507" w:type="dxa"/>
            <w:tcBorders>
              <w:top w:val="single" w:sz="2" w:space="0" w:color="auto"/>
              <w:left w:val="single" w:sz="2" w:space="0" w:color="auto"/>
              <w:bottom w:val="single" w:sz="2" w:space="0" w:color="auto"/>
              <w:right w:val="single" w:sz="2" w:space="0" w:color="auto"/>
            </w:tcBorders>
          </w:tcPr>
          <w:p w14:paraId="7DAD69B8" w14:textId="1F5839A9" w:rsidR="001B1226" w:rsidRPr="00A4338B" w:rsidRDefault="001B1226" w:rsidP="00741A1A">
            <w:pPr>
              <w:pStyle w:val="NormalLeft"/>
              <w:rPr>
                <w:lang w:val="en-GB"/>
              </w:rPr>
            </w:pPr>
            <w:r w:rsidRPr="00A4338B">
              <w:rPr>
                <w:lang w:val="en-GB"/>
              </w:rPr>
              <w:t xml:space="preserve">Total of non–available own fund items </w:t>
            </w:r>
            <w:ins w:id="207" w:author="Author">
              <w:r w:rsidR="005E3139" w:rsidRPr="00A4338B">
                <w:rPr>
                  <w:lang w:val="en-GB"/>
                </w:rPr>
                <w:t xml:space="preserve"> to be deducted </w:t>
              </w:r>
            </w:ins>
            <w:r w:rsidRPr="00A4338B">
              <w:rPr>
                <w:lang w:val="en-GB"/>
              </w:rPr>
              <w:t>— tier 1 restricted</w:t>
            </w:r>
            <w:ins w:id="208" w:author="Author">
              <w:del w:id="209" w:author="Author">
                <w:r w:rsidR="001A260B" w:rsidRPr="00A4338B" w:rsidDel="005E3139">
                  <w:rPr>
                    <w:lang w:val="en-GB"/>
                  </w:rPr>
                  <w:delText xml:space="preserve"> to be deducted.</w:delText>
                </w:r>
              </w:del>
            </w:ins>
          </w:p>
        </w:tc>
        <w:tc>
          <w:tcPr>
            <w:tcW w:w="4643" w:type="dxa"/>
            <w:tcBorders>
              <w:top w:val="single" w:sz="2" w:space="0" w:color="auto"/>
              <w:left w:val="single" w:sz="2" w:space="0" w:color="auto"/>
              <w:bottom w:val="single" w:sz="2" w:space="0" w:color="auto"/>
              <w:right w:val="single" w:sz="2" w:space="0" w:color="auto"/>
            </w:tcBorders>
          </w:tcPr>
          <w:p w14:paraId="00BDA611" w14:textId="5CC00C4B" w:rsidR="001B1226" w:rsidRPr="00A4338B" w:rsidRDefault="001B1226" w:rsidP="008272CC">
            <w:pPr>
              <w:pStyle w:val="NormalLeft"/>
              <w:rPr>
                <w:lang w:val="en-GB"/>
              </w:rPr>
            </w:pPr>
            <w:r w:rsidRPr="00A4338B">
              <w:rPr>
                <w:lang w:val="en-GB"/>
              </w:rPr>
              <w:t>This is the non–available own fund items — tier 1 restricted items</w:t>
            </w:r>
            <w:ins w:id="210" w:author="Author">
              <w:r w:rsidR="001A260B" w:rsidRPr="00A4338B">
                <w:rPr>
                  <w:lang w:val="en-GB"/>
                </w:rPr>
                <w:t xml:space="preserve"> and ha</w:t>
              </w:r>
              <w:r w:rsidR="008272CC" w:rsidRPr="00A4338B">
                <w:rPr>
                  <w:lang w:val="en-GB"/>
                </w:rPr>
                <w:t>s</w:t>
              </w:r>
              <w:del w:id="211" w:author="Author">
                <w:r w:rsidR="001A260B" w:rsidRPr="00A4338B" w:rsidDel="008272CC">
                  <w:rPr>
                    <w:lang w:val="en-GB"/>
                  </w:rPr>
                  <w:delText>ve</w:delText>
                </w:r>
              </w:del>
              <w:r w:rsidR="001A260B" w:rsidRPr="00A4338B">
                <w:rPr>
                  <w:lang w:val="en-GB"/>
                </w:rPr>
                <w:t xml:space="preserve"> to be deducted</w:t>
              </w:r>
              <w:r w:rsidR="005E26F6" w:rsidRPr="00A4338B">
                <w:rPr>
                  <w:lang w:val="en-GB"/>
                </w:rPr>
                <w:t xml:space="preserve"> as per Article 330 of the Delegated Regulation</w:t>
              </w:r>
              <w:r w:rsidR="001A260B" w:rsidRPr="00A4338B">
                <w:rPr>
                  <w:lang w:val="en-GB"/>
                </w:rPr>
                <w:t xml:space="preserve"> </w:t>
              </w:r>
            </w:ins>
            <w:r w:rsidRPr="00A4338B">
              <w:rPr>
                <w:lang w:val="en-GB"/>
              </w:rPr>
              <w:t>.</w:t>
            </w:r>
          </w:p>
        </w:tc>
      </w:tr>
      <w:tr w:rsidR="001B1226" w:rsidRPr="00A4338B" w14:paraId="4365D38F" w14:textId="77777777" w:rsidTr="00EA0D67">
        <w:tc>
          <w:tcPr>
            <w:tcW w:w="2136" w:type="dxa"/>
            <w:tcBorders>
              <w:top w:val="single" w:sz="2" w:space="0" w:color="auto"/>
              <w:left w:val="single" w:sz="2" w:space="0" w:color="auto"/>
              <w:bottom w:val="single" w:sz="2" w:space="0" w:color="auto"/>
              <w:right w:val="single" w:sz="2" w:space="0" w:color="auto"/>
            </w:tcBorders>
          </w:tcPr>
          <w:p w14:paraId="269E8469" w14:textId="77777777" w:rsidR="001B1226" w:rsidRPr="00A4338B" w:rsidRDefault="001B1226" w:rsidP="00741A1A">
            <w:pPr>
              <w:pStyle w:val="NormalLeft"/>
              <w:rPr>
                <w:lang w:val="en-GB"/>
              </w:rPr>
            </w:pPr>
            <w:r w:rsidRPr="00A4338B">
              <w:rPr>
                <w:lang w:val="en-GB"/>
              </w:rPr>
              <w:t>R0270/C0040</w:t>
            </w:r>
          </w:p>
        </w:tc>
        <w:tc>
          <w:tcPr>
            <w:tcW w:w="2507" w:type="dxa"/>
            <w:tcBorders>
              <w:top w:val="single" w:sz="2" w:space="0" w:color="auto"/>
              <w:left w:val="single" w:sz="2" w:space="0" w:color="auto"/>
              <w:bottom w:val="single" w:sz="2" w:space="0" w:color="auto"/>
              <w:right w:val="single" w:sz="2" w:space="0" w:color="auto"/>
            </w:tcBorders>
          </w:tcPr>
          <w:p w14:paraId="2A4A788F" w14:textId="2C3E4399" w:rsidR="001B1226" w:rsidRPr="00A4338B" w:rsidRDefault="001B1226" w:rsidP="00741A1A">
            <w:pPr>
              <w:pStyle w:val="NormalLeft"/>
              <w:rPr>
                <w:lang w:val="en-GB"/>
              </w:rPr>
            </w:pPr>
            <w:r w:rsidRPr="00A4338B">
              <w:rPr>
                <w:lang w:val="en-GB"/>
              </w:rPr>
              <w:t>Total of non–available own fund items</w:t>
            </w:r>
            <w:ins w:id="212" w:author="Author">
              <w:r w:rsidR="005E3139" w:rsidRPr="00A4338B">
                <w:rPr>
                  <w:lang w:val="en-GB"/>
                </w:rPr>
                <w:t xml:space="preserve"> to be deducted</w:t>
              </w:r>
            </w:ins>
            <w:r w:rsidRPr="00A4338B">
              <w:rPr>
                <w:lang w:val="en-GB"/>
              </w:rPr>
              <w:t xml:space="preserve"> — tier 2</w:t>
            </w:r>
            <w:ins w:id="213" w:author="Author">
              <w:del w:id="214" w:author="Author">
                <w:r w:rsidR="001A260B" w:rsidRPr="00A4338B" w:rsidDel="005E3139">
                  <w:rPr>
                    <w:lang w:val="en-GB"/>
                  </w:rPr>
                  <w:delText xml:space="preserve"> to be deducted</w:delText>
                </w:r>
              </w:del>
              <w:r w:rsidR="001A260B" w:rsidRPr="00A4338B">
                <w:rPr>
                  <w:lang w:val="en-GB"/>
                </w:rPr>
                <w:t xml:space="preserve"> </w:t>
              </w:r>
            </w:ins>
          </w:p>
        </w:tc>
        <w:tc>
          <w:tcPr>
            <w:tcW w:w="4643" w:type="dxa"/>
            <w:tcBorders>
              <w:top w:val="single" w:sz="2" w:space="0" w:color="auto"/>
              <w:left w:val="single" w:sz="2" w:space="0" w:color="auto"/>
              <w:bottom w:val="single" w:sz="2" w:space="0" w:color="auto"/>
              <w:right w:val="single" w:sz="2" w:space="0" w:color="auto"/>
            </w:tcBorders>
          </w:tcPr>
          <w:p w14:paraId="05FFDA49" w14:textId="457BE946" w:rsidR="001B1226" w:rsidRPr="00A4338B" w:rsidRDefault="001B1226" w:rsidP="008272CC">
            <w:pPr>
              <w:pStyle w:val="NormalLeft"/>
              <w:rPr>
                <w:lang w:val="en-GB"/>
              </w:rPr>
            </w:pPr>
            <w:r w:rsidRPr="00A4338B">
              <w:rPr>
                <w:lang w:val="en-GB"/>
              </w:rPr>
              <w:t>This is the non–available own fund items — tier 2</w:t>
            </w:r>
            <w:ins w:id="215" w:author="Author">
              <w:r w:rsidR="001A260B" w:rsidRPr="00A4338B">
                <w:rPr>
                  <w:lang w:val="en-GB"/>
                </w:rPr>
                <w:t xml:space="preserve"> and ha</w:t>
              </w:r>
              <w:del w:id="216" w:author="Author">
                <w:r w:rsidR="001A260B" w:rsidRPr="00A4338B" w:rsidDel="008272CC">
                  <w:rPr>
                    <w:lang w:val="en-GB"/>
                  </w:rPr>
                  <w:delText>ve</w:delText>
                </w:r>
              </w:del>
              <w:r w:rsidR="008272CC" w:rsidRPr="00A4338B">
                <w:rPr>
                  <w:lang w:val="en-GB"/>
                </w:rPr>
                <w:t>s</w:t>
              </w:r>
              <w:r w:rsidR="001A260B" w:rsidRPr="00A4338B">
                <w:rPr>
                  <w:lang w:val="en-GB"/>
                </w:rPr>
                <w:t xml:space="preserve"> to be deducted </w:t>
              </w:r>
              <w:r w:rsidR="005E26F6" w:rsidRPr="00A4338B">
                <w:rPr>
                  <w:lang w:val="en-GB"/>
                </w:rPr>
                <w:t>as per Article 330 of the Delegated Regulation</w:t>
              </w:r>
            </w:ins>
            <w:r w:rsidRPr="00A4338B">
              <w:rPr>
                <w:lang w:val="en-GB"/>
              </w:rPr>
              <w:t>.</w:t>
            </w:r>
          </w:p>
        </w:tc>
      </w:tr>
      <w:tr w:rsidR="001B1226" w:rsidRPr="00A4338B" w14:paraId="38631072" w14:textId="77777777" w:rsidTr="00EA0D67">
        <w:tc>
          <w:tcPr>
            <w:tcW w:w="2136" w:type="dxa"/>
            <w:tcBorders>
              <w:top w:val="single" w:sz="2" w:space="0" w:color="auto"/>
              <w:left w:val="single" w:sz="2" w:space="0" w:color="auto"/>
              <w:bottom w:val="single" w:sz="2" w:space="0" w:color="auto"/>
              <w:right w:val="single" w:sz="2" w:space="0" w:color="auto"/>
            </w:tcBorders>
          </w:tcPr>
          <w:p w14:paraId="3471FD83" w14:textId="77777777" w:rsidR="001B1226" w:rsidRPr="00A4338B" w:rsidRDefault="001B1226" w:rsidP="00741A1A">
            <w:pPr>
              <w:pStyle w:val="NormalLeft"/>
              <w:rPr>
                <w:lang w:val="en-GB"/>
              </w:rPr>
            </w:pPr>
            <w:r w:rsidRPr="00A4338B">
              <w:rPr>
                <w:lang w:val="en-GB"/>
              </w:rPr>
              <w:t>R0270/C0050</w:t>
            </w:r>
          </w:p>
        </w:tc>
        <w:tc>
          <w:tcPr>
            <w:tcW w:w="2507" w:type="dxa"/>
            <w:tcBorders>
              <w:top w:val="single" w:sz="2" w:space="0" w:color="auto"/>
              <w:left w:val="single" w:sz="2" w:space="0" w:color="auto"/>
              <w:bottom w:val="single" w:sz="2" w:space="0" w:color="auto"/>
              <w:right w:val="single" w:sz="2" w:space="0" w:color="auto"/>
            </w:tcBorders>
          </w:tcPr>
          <w:p w14:paraId="1417639C" w14:textId="26D419EB" w:rsidR="001B1226" w:rsidRPr="00A4338B" w:rsidRDefault="001B1226" w:rsidP="00741A1A">
            <w:pPr>
              <w:pStyle w:val="NormalLeft"/>
              <w:rPr>
                <w:lang w:val="en-GB"/>
              </w:rPr>
            </w:pPr>
            <w:r w:rsidRPr="00A4338B">
              <w:rPr>
                <w:lang w:val="en-GB"/>
              </w:rPr>
              <w:t xml:space="preserve">Total of non–available own fund items </w:t>
            </w:r>
            <w:ins w:id="217" w:author="Author">
              <w:r w:rsidR="005E3139" w:rsidRPr="00A4338B">
                <w:rPr>
                  <w:lang w:val="en-GB"/>
                </w:rPr>
                <w:t xml:space="preserve">to be deducted </w:t>
              </w:r>
            </w:ins>
            <w:r w:rsidRPr="00A4338B">
              <w:rPr>
                <w:lang w:val="en-GB"/>
              </w:rPr>
              <w:t>— tier 3</w:t>
            </w:r>
            <w:ins w:id="218" w:author="Author">
              <w:del w:id="219" w:author="Author">
                <w:r w:rsidR="001A260B" w:rsidRPr="00A4338B" w:rsidDel="005E3139">
                  <w:rPr>
                    <w:lang w:val="en-GB"/>
                  </w:rPr>
                  <w:delText xml:space="preserve"> to be deducted</w:delText>
                </w:r>
              </w:del>
            </w:ins>
          </w:p>
        </w:tc>
        <w:tc>
          <w:tcPr>
            <w:tcW w:w="4643" w:type="dxa"/>
            <w:tcBorders>
              <w:top w:val="single" w:sz="2" w:space="0" w:color="auto"/>
              <w:left w:val="single" w:sz="2" w:space="0" w:color="auto"/>
              <w:bottom w:val="single" w:sz="2" w:space="0" w:color="auto"/>
              <w:right w:val="single" w:sz="2" w:space="0" w:color="auto"/>
            </w:tcBorders>
          </w:tcPr>
          <w:p w14:paraId="6055030E" w14:textId="1BDE1E5A" w:rsidR="001B1226" w:rsidRPr="00A4338B" w:rsidRDefault="001B1226" w:rsidP="008272CC">
            <w:pPr>
              <w:pStyle w:val="NormalLeft"/>
              <w:rPr>
                <w:lang w:val="en-GB"/>
              </w:rPr>
            </w:pPr>
            <w:r w:rsidRPr="00A4338B">
              <w:rPr>
                <w:lang w:val="en-GB"/>
              </w:rPr>
              <w:t>This is the non–available own fund items — tier 3</w:t>
            </w:r>
            <w:ins w:id="220" w:author="Author">
              <w:r w:rsidR="001A260B" w:rsidRPr="00A4338B">
                <w:rPr>
                  <w:lang w:val="en-GB"/>
                </w:rPr>
                <w:t xml:space="preserve"> and ha</w:t>
              </w:r>
              <w:del w:id="221" w:author="Author">
                <w:r w:rsidR="001A260B" w:rsidRPr="00A4338B" w:rsidDel="008272CC">
                  <w:rPr>
                    <w:lang w:val="en-GB"/>
                  </w:rPr>
                  <w:delText>ve</w:delText>
                </w:r>
              </w:del>
              <w:r w:rsidR="008272CC" w:rsidRPr="00A4338B">
                <w:rPr>
                  <w:lang w:val="en-GB"/>
                </w:rPr>
                <w:t>s</w:t>
              </w:r>
              <w:r w:rsidR="001A260B" w:rsidRPr="00A4338B">
                <w:rPr>
                  <w:lang w:val="en-GB"/>
                </w:rPr>
                <w:t xml:space="preserve"> to be deducted</w:t>
              </w:r>
              <w:r w:rsidR="005E26F6" w:rsidRPr="00A4338B">
                <w:rPr>
                  <w:lang w:val="en-GB"/>
                </w:rPr>
                <w:t xml:space="preserve"> as per Article 330 of the Delegated </w:t>
              </w:r>
              <w:del w:id="222" w:author="Author">
                <w:r w:rsidR="001A260B" w:rsidRPr="00A4338B" w:rsidDel="005371AA">
                  <w:rPr>
                    <w:lang w:val="en-GB"/>
                  </w:rPr>
                  <w:delText xml:space="preserve"> </w:delText>
                </w:r>
              </w:del>
            </w:ins>
            <w:del w:id="223" w:author="Author">
              <w:r w:rsidRPr="00A4338B" w:rsidDel="005371AA">
                <w:rPr>
                  <w:lang w:val="en-GB"/>
                </w:rPr>
                <w:delText>.</w:delText>
              </w:r>
            </w:del>
            <w:ins w:id="224" w:author="Author">
              <w:r w:rsidR="005371AA" w:rsidRPr="00A4338B">
                <w:rPr>
                  <w:lang w:val="en-GB"/>
                </w:rPr>
                <w:t>Regulation</w:t>
              </w:r>
              <w:r w:rsidRPr="00A4338B">
                <w:rPr>
                  <w:lang w:val="en-GB"/>
                </w:rPr>
                <w:t>.</w:t>
              </w:r>
            </w:ins>
          </w:p>
        </w:tc>
      </w:tr>
      <w:tr w:rsidR="001B1226" w:rsidRPr="00A4338B" w14:paraId="2EF6F54A" w14:textId="77777777" w:rsidTr="00EA0D67">
        <w:tc>
          <w:tcPr>
            <w:tcW w:w="2136" w:type="dxa"/>
            <w:tcBorders>
              <w:top w:val="single" w:sz="2" w:space="0" w:color="auto"/>
              <w:left w:val="single" w:sz="2" w:space="0" w:color="auto"/>
              <w:bottom w:val="single" w:sz="2" w:space="0" w:color="auto"/>
              <w:right w:val="single" w:sz="2" w:space="0" w:color="auto"/>
            </w:tcBorders>
          </w:tcPr>
          <w:p w14:paraId="4B7AAF85" w14:textId="77777777" w:rsidR="001B1226" w:rsidRPr="00A4338B" w:rsidRDefault="001B1226" w:rsidP="00741A1A">
            <w:pPr>
              <w:pStyle w:val="NormalLeft"/>
              <w:rPr>
                <w:lang w:val="en-GB"/>
              </w:rPr>
            </w:pPr>
            <w:r w:rsidRPr="00A4338B">
              <w:rPr>
                <w:lang w:val="en-GB"/>
              </w:rPr>
              <w:lastRenderedPageBreak/>
              <w:t>R0280/C0010</w:t>
            </w:r>
          </w:p>
        </w:tc>
        <w:tc>
          <w:tcPr>
            <w:tcW w:w="2507" w:type="dxa"/>
            <w:tcBorders>
              <w:top w:val="single" w:sz="2" w:space="0" w:color="auto"/>
              <w:left w:val="single" w:sz="2" w:space="0" w:color="auto"/>
              <w:bottom w:val="single" w:sz="2" w:space="0" w:color="auto"/>
              <w:right w:val="single" w:sz="2" w:space="0" w:color="auto"/>
            </w:tcBorders>
          </w:tcPr>
          <w:p w14:paraId="3CAC4D72" w14:textId="77777777" w:rsidR="001B1226" w:rsidRPr="00A4338B" w:rsidRDefault="001B1226" w:rsidP="00741A1A">
            <w:pPr>
              <w:pStyle w:val="NormalLeft"/>
              <w:rPr>
                <w:lang w:val="en-GB"/>
              </w:rPr>
            </w:pPr>
            <w:r w:rsidRPr="00A4338B">
              <w:rPr>
                <w:lang w:val="en-GB"/>
              </w:rPr>
              <w:t>Total deductions — total</w:t>
            </w:r>
          </w:p>
        </w:tc>
        <w:tc>
          <w:tcPr>
            <w:tcW w:w="4643" w:type="dxa"/>
            <w:tcBorders>
              <w:top w:val="single" w:sz="2" w:space="0" w:color="auto"/>
              <w:left w:val="single" w:sz="2" w:space="0" w:color="auto"/>
              <w:bottom w:val="single" w:sz="2" w:space="0" w:color="auto"/>
              <w:right w:val="single" w:sz="2" w:space="0" w:color="auto"/>
            </w:tcBorders>
          </w:tcPr>
          <w:p w14:paraId="3923D6DF" w14:textId="77777777" w:rsidR="001B1226" w:rsidRPr="00A4338B" w:rsidRDefault="001B1226" w:rsidP="00741A1A">
            <w:pPr>
              <w:pStyle w:val="NormalLeft"/>
              <w:rPr>
                <w:lang w:val="en-GB"/>
              </w:rPr>
            </w:pPr>
            <w:r w:rsidRPr="00A4338B">
              <w:rPr>
                <w:lang w:val="en-GB"/>
              </w:rPr>
              <w:t>This is the total amount of deductions not included in the reconciliation reserves.</w:t>
            </w:r>
          </w:p>
        </w:tc>
      </w:tr>
      <w:tr w:rsidR="001B1226" w:rsidRPr="00A4338B" w14:paraId="62AB12F6" w14:textId="77777777" w:rsidTr="00EA0D67">
        <w:tc>
          <w:tcPr>
            <w:tcW w:w="2136" w:type="dxa"/>
            <w:tcBorders>
              <w:top w:val="single" w:sz="2" w:space="0" w:color="auto"/>
              <w:left w:val="single" w:sz="2" w:space="0" w:color="auto"/>
              <w:bottom w:val="single" w:sz="2" w:space="0" w:color="auto"/>
              <w:right w:val="single" w:sz="2" w:space="0" w:color="auto"/>
            </w:tcBorders>
          </w:tcPr>
          <w:p w14:paraId="532CEE46" w14:textId="77777777" w:rsidR="001B1226" w:rsidRPr="00A4338B" w:rsidRDefault="001B1226" w:rsidP="00741A1A">
            <w:pPr>
              <w:pStyle w:val="NormalLeft"/>
              <w:rPr>
                <w:lang w:val="en-GB"/>
              </w:rPr>
            </w:pPr>
            <w:r w:rsidRPr="00A4338B">
              <w:rPr>
                <w:lang w:val="en-GB"/>
              </w:rPr>
              <w:t>R0280/C0020</w:t>
            </w:r>
          </w:p>
        </w:tc>
        <w:tc>
          <w:tcPr>
            <w:tcW w:w="2507" w:type="dxa"/>
            <w:tcBorders>
              <w:top w:val="single" w:sz="2" w:space="0" w:color="auto"/>
              <w:left w:val="single" w:sz="2" w:space="0" w:color="auto"/>
              <w:bottom w:val="single" w:sz="2" w:space="0" w:color="auto"/>
              <w:right w:val="single" w:sz="2" w:space="0" w:color="auto"/>
            </w:tcBorders>
          </w:tcPr>
          <w:p w14:paraId="7DBDDDD3" w14:textId="77777777" w:rsidR="001B1226" w:rsidRPr="00A4338B" w:rsidRDefault="001B1226" w:rsidP="00741A1A">
            <w:pPr>
              <w:pStyle w:val="NormalLeft"/>
              <w:rPr>
                <w:lang w:val="en-GB"/>
              </w:rPr>
            </w:pPr>
            <w:r w:rsidRPr="00A4338B">
              <w:rPr>
                <w:lang w:val="en-GB"/>
              </w:rPr>
              <w:t>Total deductions — tier 1 unrestricted</w:t>
            </w:r>
          </w:p>
        </w:tc>
        <w:tc>
          <w:tcPr>
            <w:tcW w:w="4643" w:type="dxa"/>
            <w:tcBorders>
              <w:top w:val="single" w:sz="2" w:space="0" w:color="auto"/>
              <w:left w:val="single" w:sz="2" w:space="0" w:color="auto"/>
              <w:bottom w:val="single" w:sz="2" w:space="0" w:color="auto"/>
              <w:right w:val="single" w:sz="2" w:space="0" w:color="auto"/>
            </w:tcBorders>
          </w:tcPr>
          <w:p w14:paraId="77F3E527" w14:textId="77777777" w:rsidR="001B1226" w:rsidRPr="00A4338B" w:rsidRDefault="001B1226" w:rsidP="00741A1A">
            <w:pPr>
              <w:pStyle w:val="NormalLeft"/>
              <w:rPr>
                <w:lang w:val="en-GB"/>
              </w:rPr>
            </w:pPr>
            <w:r w:rsidRPr="00A4338B">
              <w:rPr>
                <w:lang w:val="en-GB"/>
              </w:rPr>
              <w:t>This is the amount of deductions from tier 1 unrestricted not included in the reconciliation reserves.</w:t>
            </w:r>
          </w:p>
        </w:tc>
      </w:tr>
      <w:tr w:rsidR="001B1226" w:rsidRPr="00A4338B" w14:paraId="15D42DB2" w14:textId="77777777" w:rsidTr="00EA0D67">
        <w:tc>
          <w:tcPr>
            <w:tcW w:w="2136" w:type="dxa"/>
            <w:tcBorders>
              <w:top w:val="single" w:sz="2" w:space="0" w:color="auto"/>
              <w:left w:val="single" w:sz="2" w:space="0" w:color="auto"/>
              <w:bottom w:val="single" w:sz="2" w:space="0" w:color="auto"/>
              <w:right w:val="single" w:sz="2" w:space="0" w:color="auto"/>
            </w:tcBorders>
          </w:tcPr>
          <w:p w14:paraId="580342B4" w14:textId="77777777" w:rsidR="001B1226" w:rsidRPr="00A4338B" w:rsidRDefault="001B1226" w:rsidP="00741A1A">
            <w:pPr>
              <w:pStyle w:val="NormalLeft"/>
              <w:rPr>
                <w:lang w:val="en-GB"/>
              </w:rPr>
            </w:pPr>
            <w:r w:rsidRPr="00A4338B">
              <w:rPr>
                <w:lang w:val="en-GB"/>
              </w:rPr>
              <w:t>R0280/C0030</w:t>
            </w:r>
          </w:p>
        </w:tc>
        <w:tc>
          <w:tcPr>
            <w:tcW w:w="2507" w:type="dxa"/>
            <w:tcBorders>
              <w:top w:val="single" w:sz="2" w:space="0" w:color="auto"/>
              <w:left w:val="single" w:sz="2" w:space="0" w:color="auto"/>
              <w:bottom w:val="single" w:sz="2" w:space="0" w:color="auto"/>
              <w:right w:val="single" w:sz="2" w:space="0" w:color="auto"/>
            </w:tcBorders>
          </w:tcPr>
          <w:p w14:paraId="1022DD58" w14:textId="77777777" w:rsidR="001B1226" w:rsidRPr="00A4338B" w:rsidRDefault="001B1226" w:rsidP="00741A1A">
            <w:pPr>
              <w:pStyle w:val="NormalLeft"/>
              <w:rPr>
                <w:lang w:val="en-GB"/>
              </w:rPr>
            </w:pPr>
            <w:r w:rsidRPr="00A4338B">
              <w:rPr>
                <w:lang w:val="en-GB"/>
              </w:rPr>
              <w:t>Total deductions — tier 1 restricted</w:t>
            </w:r>
          </w:p>
        </w:tc>
        <w:tc>
          <w:tcPr>
            <w:tcW w:w="4643" w:type="dxa"/>
            <w:tcBorders>
              <w:top w:val="single" w:sz="2" w:space="0" w:color="auto"/>
              <w:left w:val="single" w:sz="2" w:space="0" w:color="auto"/>
              <w:bottom w:val="single" w:sz="2" w:space="0" w:color="auto"/>
              <w:right w:val="single" w:sz="2" w:space="0" w:color="auto"/>
            </w:tcBorders>
          </w:tcPr>
          <w:p w14:paraId="2492264D" w14:textId="77777777" w:rsidR="001B1226" w:rsidRPr="00A4338B" w:rsidRDefault="001B1226" w:rsidP="00741A1A">
            <w:pPr>
              <w:pStyle w:val="NormalLeft"/>
              <w:rPr>
                <w:lang w:val="en-GB"/>
              </w:rPr>
            </w:pPr>
            <w:r w:rsidRPr="00A4338B">
              <w:rPr>
                <w:lang w:val="en-GB"/>
              </w:rPr>
              <w:t>This is the amount of deductions from tier 1 restricted not included in the reconciliation reserves.</w:t>
            </w:r>
          </w:p>
        </w:tc>
      </w:tr>
      <w:tr w:rsidR="001B1226" w:rsidRPr="00A4338B" w14:paraId="080D6438" w14:textId="77777777" w:rsidTr="00EA0D67">
        <w:tc>
          <w:tcPr>
            <w:tcW w:w="2136" w:type="dxa"/>
            <w:tcBorders>
              <w:top w:val="single" w:sz="2" w:space="0" w:color="auto"/>
              <w:left w:val="single" w:sz="2" w:space="0" w:color="auto"/>
              <w:bottom w:val="single" w:sz="2" w:space="0" w:color="auto"/>
              <w:right w:val="single" w:sz="2" w:space="0" w:color="auto"/>
            </w:tcBorders>
          </w:tcPr>
          <w:p w14:paraId="07E9B15A" w14:textId="77777777" w:rsidR="001B1226" w:rsidRPr="00A4338B" w:rsidRDefault="001B1226" w:rsidP="00741A1A">
            <w:pPr>
              <w:pStyle w:val="NormalLeft"/>
              <w:rPr>
                <w:lang w:val="en-GB"/>
              </w:rPr>
            </w:pPr>
            <w:r w:rsidRPr="00A4338B">
              <w:rPr>
                <w:lang w:val="en-GB"/>
              </w:rPr>
              <w:t>R0280/C0040</w:t>
            </w:r>
          </w:p>
        </w:tc>
        <w:tc>
          <w:tcPr>
            <w:tcW w:w="2507" w:type="dxa"/>
            <w:tcBorders>
              <w:top w:val="single" w:sz="2" w:space="0" w:color="auto"/>
              <w:left w:val="single" w:sz="2" w:space="0" w:color="auto"/>
              <w:bottom w:val="single" w:sz="2" w:space="0" w:color="auto"/>
              <w:right w:val="single" w:sz="2" w:space="0" w:color="auto"/>
            </w:tcBorders>
          </w:tcPr>
          <w:p w14:paraId="2B457934" w14:textId="77777777" w:rsidR="001B1226" w:rsidRPr="00A4338B" w:rsidRDefault="001B1226" w:rsidP="00741A1A">
            <w:pPr>
              <w:pStyle w:val="NormalLeft"/>
              <w:rPr>
                <w:lang w:val="en-GB"/>
              </w:rPr>
            </w:pPr>
            <w:r w:rsidRPr="00A4338B">
              <w:rPr>
                <w:lang w:val="en-GB"/>
              </w:rPr>
              <w:t>Total deductions — tier 2</w:t>
            </w:r>
          </w:p>
        </w:tc>
        <w:tc>
          <w:tcPr>
            <w:tcW w:w="4643" w:type="dxa"/>
            <w:tcBorders>
              <w:top w:val="single" w:sz="2" w:space="0" w:color="auto"/>
              <w:left w:val="single" w:sz="2" w:space="0" w:color="auto"/>
              <w:bottom w:val="single" w:sz="2" w:space="0" w:color="auto"/>
              <w:right w:val="single" w:sz="2" w:space="0" w:color="auto"/>
            </w:tcBorders>
          </w:tcPr>
          <w:p w14:paraId="23477983" w14:textId="77777777" w:rsidR="001B1226" w:rsidRPr="00A4338B" w:rsidRDefault="001B1226" w:rsidP="00741A1A">
            <w:pPr>
              <w:pStyle w:val="NormalLeft"/>
              <w:rPr>
                <w:lang w:val="en-GB"/>
              </w:rPr>
            </w:pPr>
            <w:r w:rsidRPr="00A4338B">
              <w:rPr>
                <w:lang w:val="en-GB"/>
              </w:rPr>
              <w:t>This is the amount of deductions from tier 2 not included in the reconciliation reserves.</w:t>
            </w:r>
          </w:p>
        </w:tc>
      </w:tr>
      <w:tr w:rsidR="001B1226" w:rsidRPr="00A4338B" w14:paraId="77E0395A" w14:textId="77777777" w:rsidTr="00EA0D67">
        <w:tc>
          <w:tcPr>
            <w:tcW w:w="2136" w:type="dxa"/>
            <w:tcBorders>
              <w:top w:val="single" w:sz="2" w:space="0" w:color="auto"/>
              <w:left w:val="single" w:sz="2" w:space="0" w:color="auto"/>
              <w:bottom w:val="single" w:sz="2" w:space="0" w:color="auto"/>
              <w:right w:val="single" w:sz="2" w:space="0" w:color="auto"/>
            </w:tcBorders>
          </w:tcPr>
          <w:p w14:paraId="04CA72B8" w14:textId="77777777" w:rsidR="001B1226" w:rsidRPr="00A4338B" w:rsidRDefault="001B1226" w:rsidP="00741A1A">
            <w:pPr>
              <w:pStyle w:val="NormalLeft"/>
              <w:rPr>
                <w:lang w:val="en-GB"/>
              </w:rPr>
            </w:pPr>
            <w:r w:rsidRPr="00A4338B">
              <w:rPr>
                <w:lang w:val="en-GB"/>
              </w:rPr>
              <w:t>R0280/C0050</w:t>
            </w:r>
          </w:p>
        </w:tc>
        <w:tc>
          <w:tcPr>
            <w:tcW w:w="2507" w:type="dxa"/>
            <w:tcBorders>
              <w:top w:val="single" w:sz="2" w:space="0" w:color="auto"/>
              <w:left w:val="single" w:sz="2" w:space="0" w:color="auto"/>
              <w:bottom w:val="single" w:sz="2" w:space="0" w:color="auto"/>
              <w:right w:val="single" w:sz="2" w:space="0" w:color="auto"/>
            </w:tcBorders>
          </w:tcPr>
          <w:p w14:paraId="659F9D10" w14:textId="77777777" w:rsidR="001B1226" w:rsidRPr="00A4338B" w:rsidRDefault="001B1226" w:rsidP="00741A1A">
            <w:pPr>
              <w:pStyle w:val="NormalLeft"/>
              <w:rPr>
                <w:lang w:val="en-GB"/>
              </w:rPr>
            </w:pPr>
            <w:r w:rsidRPr="00A4338B">
              <w:rPr>
                <w:lang w:val="en-GB"/>
              </w:rPr>
              <w:t>Total deductions — tier 3</w:t>
            </w:r>
          </w:p>
        </w:tc>
        <w:tc>
          <w:tcPr>
            <w:tcW w:w="4643" w:type="dxa"/>
            <w:tcBorders>
              <w:top w:val="single" w:sz="2" w:space="0" w:color="auto"/>
              <w:left w:val="single" w:sz="2" w:space="0" w:color="auto"/>
              <w:bottom w:val="single" w:sz="2" w:space="0" w:color="auto"/>
              <w:right w:val="single" w:sz="2" w:space="0" w:color="auto"/>
            </w:tcBorders>
          </w:tcPr>
          <w:p w14:paraId="37594CB3" w14:textId="77777777" w:rsidR="001B1226" w:rsidRPr="00A4338B" w:rsidRDefault="001B1226" w:rsidP="00741A1A">
            <w:pPr>
              <w:pStyle w:val="NormalLeft"/>
              <w:rPr>
                <w:lang w:val="en-GB"/>
              </w:rPr>
            </w:pPr>
            <w:r w:rsidRPr="00A4338B">
              <w:rPr>
                <w:lang w:val="en-GB"/>
              </w:rPr>
              <w:t>This is the amount of deductions from tier 3 not included in the reconciliation reserves.</w:t>
            </w:r>
          </w:p>
        </w:tc>
      </w:tr>
      <w:tr w:rsidR="00EC2A1F" w:rsidRPr="00A4338B" w14:paraId="28BC4252" w14:textId="77777777" w:rsidTr="00073EFA">
        <w:tc>
          <w:tcPr>
            <w:tcW w:w="9286" w:type="dxa"/>
            <w:gridSpan w:val="3"/>
            <w:tcBorders>
              <w:top w:val="single" w:sz="2" w:space="0" w:color="auto"/>
              <w:left w:val="single" w:sz="2" w:space="0" w:color="auto"/>
              <w:bottom w:val="single" w:sz="2" w:space="0" w:color="auto"/>
              <w:right w:val="single" w:sz="2" w:space="0" w:color="auto"/>
            </w:tcBorders>
          </w:tcPr>
          <w:p w14:paraId="32C41DE9" w14:textId="3057A1C6" w:rsidR="00EC2A1F" w:rsidRPr="00A4338B" w:rsidRDefault="00EC2A1F" w:rsidP="00741A1A">
            <w:pPr>
              <w:pStyle w:val="NormalCentered"/>
              <w:rPr>
                <w:lang w:val="en-GB"/>
              </w:rPr>
            </w:pPr>
            <w:r w:rsidRPr="00A4338B">
              <w:rPr>
                <w:i/>
                <w:lang w:val="en-GB"/>
              </w:rPr>
              <w:t>Total basic own funds after deductions</w:t>
            </w:r>
          </w:p>
        </w:tc>
      </w:tr>
      <w:tr w:rsidR="001B1226" w:rsidRPr="00A4338B" w14:paraId="571F1AF3" w14:textId="77777777" w:rsidTr="00EA0D67">
        <w:tc>
          <w:tcPr>
            <w:tcW w:w="2136" w:type="dxa"/>
            <w:tcBorders>
              <w:top w:val="single" w:sz="2" w:space="0" w:color="auto"/>
              <w:left w:val="single" w:sz="2" w:space="0" w:color="auto"/>
              <w:bottom w:val="single" w:sz="2" w:space="0" w:color="auto"/>
              <w:right w:val="single" w:sz="2" w:space="0" w:color="auto"/>
            </w:tcBorders>
          </w:tcPr>
          <w:p w14:paraId="594912FD" w14:textId="77777777" w:rsidR="001B1226" w:rsidRPr="00A4338B" w:rsidRDefault="001B1226" w:rsidP="00741A1A">
            <w:pPr>
              <w:pStyle w:val="NormalLeft"/>
              <w:rPr>
                <w:lang w:val="en-GB"/>
              </w:rPr>
            </w:pPr>
            <w:r w:rsidRPr="00A4338B">
              <w:rPr>
                <w:lang w:val="en-GB"/>
              </w:rPr>
              <w:t>R0290/C0010</w:t>
            </w:r>
          </w:p>
        </w:tc>
        <w:tc>
          <w:tcPr>
            <w:tcW w:w="2507" w:type="dxa"/>
            <w:tcBorders>
              <w:top w:val="single" w:sz="2" w:space="0" w:color="auto"/>
              <w:left w:val="single" w:sz="2" w:space="0" w:color="auto"/>
              <w:bottom w:val="single" w:sz="2" w:space="0" w:color="auto"/>
              <w:right w:val="single" w:sz="2" w:space="0" w:color="auto"/>
            </w:tcBorders>
          </w:tcPr>
          <w:p w14:paraId="636A4D86" w14:textId="77777777" w:rsidR="001B1226" w:rsidRPr="00A4338B" w:rsidRDefault="001B1226" w:rsidP="00741A1A">
            <w:pPr>
              <w:pStyle w:val="NormalLeft"/>
              <w:rPr>
                <w:lang w:val="en-GB"/>
              </w:rPr>
            </w:pPr>
            <w:r w:rsidRPr="00A4338B">
              <w:rPr>
                <w:lang w:val="en-GB"/>
              </w:rPr>
              <w:t>Total basic own funds after deductions</w:t>
            </w:r>
          </w:p>
        </w:tc>
        <w:tc>
          <w:tcPr>
            <w:tcW w:w="4643" w:type="dxa"/>
            <w:tcBorders>
              <w:top w:val="single" w:sz="2" w:space="0" w:color="auto"/>
              <w:left w:val="single" w:sz="2" w:space="0" w:color="auto"/>
              <w:bottom w:val="single" w:sz="2" w:space="0" w:color="auto"/>
              <w:right w:val="single" w:sz="2" w:space="0" w:color="auto"/>
            </w:tcBorders>
          </w:tcPr>
          <w:p w14:paraId="002CF0D0" w14:textId="77777777" w:rsidR="001B1226" w:rsidRPr="00A4338B" w:rsidRDefault="001B1226" w:rsidP="00741A1A">
            <w:pPr>
              <w:pStyle w:val="NormalLeft"/>
              <w:rPr>
                <w:lang w:val="en-GB"/>
              </w:rPr>
            </w:pPr>
            <w:r w:rsidRPr="00A4338B">
              <w:rPr>
                <w:lang w:val="en-GB"/>
              </w:rPr>
              <w:t>This is the total amount of basic own fund items after deductions.</w:t>
            </w:r>
          </w:p>
        </w:tc>
      </w:tr>
      <w:tr w:rsidR="001B1226" w:rsidRPr="00A4338B" w14:paraId="68B1CA8A" w14:textId="77777777" w:rsidTr="00EA0D67">
        <w:tc>
          <w:tcPr>
            <w:tcW w:w="2136" w:type="dxa"/>
            <w:tcBorders>
              <w:top w:val="single" w:sz="2" w:space="0" w:color="auto"/>
              <w:left w:val="single" w:sz="2" w:space="0" w:color="auto"/>
              <w:bottom w:val="single" w:sz="2" w:space="0" w:color="auto"/>
              <w:right w:val="single" w:sz="2" w:space="0" w:color="auto"/>
            </w:tcBorders>
          </w:tcPr>
          <w:p w14:paraId="5F59CFBE" w14:textId="77777777" w:rsidR="001B1226" w:rsidRPr="00A4338B" w:rsidRDefault="001B1226" w:rsidP="00741A1A">
            <w:pPr>
              <w:pStyle w:val="NormalLeft"/>
              <w:rPr>
                <w:lang w:val="en-GB"/>
              </w:rPr>
            </w:pPr>
            <w:r w:rsidRPr="00A4338B">
              <w:rPr>
                <w:lang w:val="en-GB"/>
              </w:rPr>
              <w:t>R0290/C0020</w:t>
            </w:r>
          </w:p>
        </w:tc>
        <w:tc>
          <w:tcPr>
            <w:tcW w:w="2507" w:type="dxa"/>
            <w:tcBorders>
              <w:top w:val="single" w:sz="2" w:space="0" w:color="auto"/>
              <w:left w:val="single" w:sz="2" w:space="0" w:color="auto"/>
              <w:bottom w:val="single" w:sz="2" w:space="0" w:color="auto"/>
              <w:right w:val="single" w:sz="2" w:space="0" w:color="auto"/>
            </w:tcBorders>
          </w:tcPr>
          <w:p w14:paraId="138390BB" w14:textId="77777777" w:rsidR="001B1226" w:rsidRPr="00A4338B" w:rsidRDefault="001B1226" w:rsidP="00741A1A">
            <w:pPr>
              <w:pStyle w:val="NormalLeft"/>
              <w:rPr>
                <w:lang w:val="en-GB"/>
              </w:rPr>
            </w:pPr>
            <w:r w:rsidRPr="00A4338B">
              <w:rPr>
                <w:lang w:val="en-GB"/>
              </w:rPr>
              <w:t>Total basic own funds after deductions — tier 1 unrestricted</w:t>
            </w:r>
          </w:p>
        </w:tc>
        <w:tc>
          <w:tcPr>
            <w:tcW w:w="4643" w:type="dxa"/>
            <w:tcBorders>
              <w:top w:val="single" w:sz="2" w:space="0" w:color="auto"/>
              <w:left w:val="single" w:sz="2" w:space="0" w:color="auto"/>
              <w:bottom w:val="single" w:sz="2" w:space="0" w:color="auto"/>
              <w:right w:val="single" w:sz="2" w:space="0" w:color="auto"/>
            </w:tcBorders>
          </w:tcPr>
          <w:p w14:paraId="39540E35" w14:textId="77777777" w:rsidR="001B1226" w:rsidRPr="00A4338B" w:rsidRDefault="001B1226" w:rsidP="00741A1A">
            <w:pPr>
              <w:pStyle w:val="NormalLeft"/>
              <w:rPr>
                <w:lang w:val="en-GB"/>
              </w:rPr>
            </w:pPr>
            <w:r w:rsidRPr="00A4338B">
              <w:rPr>
                <w:lang w:val="en-GB"/>
              </w:rPr>
              <w:t>This is the amount of basic own fund items after deductions that meet the criteria for Tier 1 unrestricted items.</w:t>
            </w:r>
          </w:p>
        </w:tc>
      </w:tr>
      <w:tr w:rsidR="001B1226" w:rsidRPr="00A4338B" w14:paraId="4F008139" w14:textId="77777777" w:rsidTr="00EA0D67">
        <w:tc>
          <w:tcPr>
            <w:tcW w:w="2136" w:type="dxa"/>
            <w:tcBorders>
              <w:top w:val="single" w:sz="2" w:space="0" w:color="auto"/>
              <w:left w:val="single" w:sz="2" w:space="0" w:color="auto"/>
              <w:bottom w:val="single" w:sz="2" w:space="0" w:color="auto"/>
              <w:right w:val="single" w:sz="2" w:space="0" w:color="auto"/>
            </w:tcBorders>
          </w:tcPr>
          <w:p w14:paraId="07B3EE52" w14:textId="77777777" w:rsidR="001B1226" w:rsidRPr="00A4338B" w:rsidRDefault="001B1226" w:rsidP="00741A1A">
            <w:pPr>
              <w:pStyle w:val="NormalLeft"/>
              <w:rPr>
                <w:lang w:val="en-GB"/>
              </w:rPr>
            </w:pPr>
            <w:r w:rsidRPr="00A4338B">
              <w:rPr>
                <w:lang w:val="en-GB"/>
              </w:rPr>
              <w:t>R0290/C0030</w:t>
            </w:r>
          </w:p>
        </w:tc>
        <w:tc>
          <w:tcPr>
            <w:tcW w:w="2507" w:type="dxa"/>
            <w:tcBorders>
              <w:top w:val="single" w:sz="2" w:space="0" w:color="auto"/>
              <w:left w:val="single" w:sz="2" w:space="0" w:color="auto"/>
              <w:bottom w:val="single" w:sz="2" w:space="0" w:color="auto"/>
              <w:right w:val="single" w:sz="2" w:space="0" w:color="auto"/>
            </w:tcBorders>
          </w:tcPr>
          <w:p w14:paraId="1CCA7FA1" w14:textId="77777777" w:rsidR="001B1226" w:rsidRPr="00A4338B" w:rsidRDefault="001B1226" w:rsidP="00741A1A">
            <w:pPr>
              <w:pStyle w:val="NormalLeft"/>
              <w:rPr>
                <w:lang w:val="en-GB"/>
              </w:rPr>
            </w:pPr>
            <w:r w:rsidRPr="00A4338B">
              <w:rPr>
                <w:lang w:val="en-GB"/>
              </w:rPr>
              <w:t>Total basic own funds after deductions — tier 1 restricted</w:t>
            </w:r>
          </w:p>
        </w:tc>
        <w:tc>
          <w:tcPr>
            <w:tcW w:w="4643" w:type="dxa"/>
            <w:tcBorders>
              <w:top w:val="single" w:sz="2" w:space="0" w:color="auto"/>
              <w:left w:val="single" w:sz="2" w:space="0" w:color="auto"/>
              <w:bottom w:val="single" w:sz="2" w:space="0" w:color="auto"/>
              <w:right w:val="single" w:sz="2" w:space="0" w:color="auto"/>
            </w:tcBorders>
          </w:tcPr>
          <w:p w14:paraId="1F8F140A" w14:textId="574855BA" w:rsidR="001B1226" w:rsidRPr="00A4338B" w:rsidRDefault="001B1226" w:rsidP="00741A1A">
            <w:pPr>
              <w:pStyle w:val="NormalLeft"/>
              <w:rPr>
                <w:lang w:val="en-GB"/>
              </w:rPr>
            </w:pPr>
            <w:r w:rsidRPr="00A4338B">
              <w:rPr>
                <w:lang w:val="en-GB"/>
              </w:rPr>
              <w:t>This is the amount of basic own fund items after deductions that meet the criteria for Tier 1 restricted items. </w:t>
            </w:r>
            <w:r w:rsidR="001346F1" w:rsidRPr="00A4338B">
              <w:rPr>
                <w:lang w:val="en-GB"/>
              </w:rPr>
              <w:t xml:space="preserve"> </w:t>
            </w:r>
          </w:p>
        </w:tc>
      </w:tr>
      <w:tr w:rsidR="001B1226" w:rsidRPr="00A4338B" w14:paraId="5FF3635F" w14:textId="77777777" w:rsidTr="00EA0D67">
        <w:tc>
          <w:tcPr>
            <w:tcW w:w="2136" w:type="dxa"/>
            <w:tcBorders>
              <w:top w:val="single" w:sz="2" w:space="0" w:color="auto"/>
              <w:left w:val="single" w:sz="2" w:space="0" w:color="auto"/>
              <w:bottom w:val="single" w:sz="2" w:space="0" w:color="auto"/>
              <w:right w:val="single" w:sz="2" w:space="0" w:color="auto"/>
            </w:tcBorders>
          </w:tcPr>
          <w:p w14:paraId="616A4D62" w14:textId="77777777" w:rsidR="001B1226" w:rsidRPr="00A4338B" w:rsidRDefault="001B1226" w:rsidP="00741A1A">
            <w:pPr>
              <w:pStyle w:val="NormalLeft"/>
              <w:rPr>
                <w:lang w:val="en-GB"/>
              </w:rPr>
            </w:pPr>
            <w:r w:rsidRPr="00A4338B">
              <w:rPr>
                <w:lang w:val="en-GB"/>
              </w:rPr>
              <w:t>R0290/C0040</w:t>
            </w:r>
          </w:p>
        </w:tc>
        <w:tc>
          <w:tcPr>
            <w:tcW w:w="2507" w:type="dxa"/>
            <w:tcBorders>
              <w:top w:val="single" w:sz="2" w:space="0" w:color="auto"/>
              <w:left w:val="single" w:sz="2" w:space="0" w:color="auto"/>
              <w:bottom w:val="single" w:sz="2" w:space="0" w:color="auto"/>
              <w:right w:val="single" w:sz="2" w:space="0" w:color="auto"/>
            </w:tcBorders>
          </w:tcPr>
          <w:p w14:paraId="46279519" w14:textId="77777777" w:rsidR="001B1226" w:rsidRPr="00A4338B" w:rsidRDefault="001B1226" w:rsidP="00741A1A">
            <w:pPr>
              <w:pStyle w:val="NormalLeft"/>
              <w:rPr>
                <w:lang w:val="en-GB"/>
              </w:rPr>
            </w:pPr>
            <w:r w:rsidRPr="00A4338B">
              <w:rPr>
                <w:lang w:val="en-GB"/>
              </w:rPr>
              <w:t>Total basic own funds after deductions — tier 2</w:t>
            </w:r>
          </w:p>
        </w:tc>
        <w:tc>
          <w:tcPr>
            <w:tcW w:w="4643" w:type="dxa"/>
            <w:tcBorders>
              <w:top w:val="single" w:sz="2" w:space="0" w:color="auto"/>
              <w:left w:val="single" w:sz="2" w:space="0" w:color="auto"/>
              <w:bottom w:val="single" w:sz="2" w:space="0" w:color="auto"/>
              <w:right w:val="single" w:sz="2" w:space="0" w:color="auto"/>
            </w:tcBorders>
          </w:tcPr>
          <w:p w14:paraId="778FBA84" w14:textId="294EA500" w:rsidR="001B1226" w:rsidRPr="00A4338B" w:rsidRDefault="001B1226" w:rsidP="00741A1A">
            <w:pPr>
              <w:pStyle w:val="NormalLeft"/>
              <w:rPr>
                <w:lang w:val="en-GB"/>
              </w:rPr>
            </w:pPr>
            <w:r w:rsidRPr="00A4338B">
              <w:rPr>
                <w:lang w:val="en-GB"/>
              </w:rPr>
              <w:t>This is the amount of basic own fund items after deductions that meet the criteria for Tier 2. </w:t>
            </w:r>
            <w:r w:rsidR="001346F1" w:rsidRPr="00A4338B">
              <w:rPr>
                <w:lang w:val="en-GB"/>
              </w:rPr>
              <w:t xml:space="preserve"> </w:t>
            </w:r>
          </w:p>
        </w:tc>
      </w:tr>
      <w:tr w:rsidR="001B1226" w:rsidRPr="00A4338B" w14:paraId="2E271C26" w14:textId="77777777" w:rsidTr="00EA0D67">
        <w:tc>
          <w:tcPr>
            <w:tcW w:w="2136" w:type="dxa"/>
            <w:tcBorders>
              <w:top w:val="single" w:sz="2" w:space="0" w:color="auto"/>
              <w:left w:val="single" w:sz="2" w:space="0" w:color="auto"/>
              <w:bottom w:val="single" w:sz="2" w:space="0" w:color="auto"/>
              <w:right w:val="single" w:sz="2" w:space="0" w:color="auto"/>
            </w:tcBorders>
          </w:tcPr>
          <w:p w14:paraId="17381273" w14:textId="77777777" w:rsidR="001B1226" w:rsidRPr="00A4338B" w:rsidRDefault="001B1226" w:rsidP="00741A1A">
            <w:pPr>
              <w:pStyle w:val="NormalLeft"/>
              <w:rPr>
                <w:lang w:val="en-GB"/>
              </w:rPr>
            </w:pPr>
            <w:r w:rsidRPr="00A4338B">
              <w:rPr>
                <w:lang w:val="en-GB"/>
              </w:rPr>
              <w:t>R0290/C0050</w:t>
            </w:r>
          </w:p>
        </w:tc>
        <w:tc>
          <w:tcPr>
            <w:tcW w:w="2507" w:type="dxa"/>
            <w:tcBorders>
              <w:top w:val="single" w:sz="2" w:space="0" w:color="auto"/>
              <w:left w:val="single" w:sz="2" w:space="0" w:color="auto"/>
              <w:bottom w:val="single" w:sz="2" w:space="0" w:color="auto"/>
              <w:right w:val="single" w:sz="2" w:space="0" w:color="auto"/>
            </w:tcBorders>
          </w:tcPr>
          <w:p w14:paraId="5D287E92" w14:textId="77777777" w:rsidR="001B1226" w:rsidRPr="00A4338B" w:rsidRDefault="001B1226" w:rsidP="00741A1A">
            <w:pPr>
              <w:pStyle w:val="NormalLeft"/>
              <w:rPr>
                <w:lang w:val="en-GB"/>
              </w:rPr>
            </w:pPr>
            <w:r w:rsidRPr="00A4338B">
              <w:rPr>
                <w:lang w:val="en-GB"/>
              </w:rPr>
              <w:t>Total basic own funds after deductions — tier 3</w:t>
            </w:r>
          </w:p>
        </w:tc>
        <w:tc>
          <w:tcPr>
            <w:tcW w:w="4643" w:type="dxa"/>
            <w:tcBorders>
              <w:top w:val="single" w:sz="2" w:space="0" w:color="auto"/>
              <w:left w:val="single" w:sz="2" w:space="0" w:color="auto"/>
              <w:bottom w:val="single" w:sz="2" w:space="0" w:color="auto"/>
              <w:right w:val="single" w:sz="2" w:space="0" w:color="auto"/>
            </w:tcBorders>
          </w:tcPr>
          <w:p w14:paraId="758C9B1A" w14:textId="70A74305" w:rsidR="001B1226" w:rsidRPr="00A4338B" w:rsidRDefault="001B1226" w:rsidP="00741A1A">
            <w:pPr>
              <w:pStyle w:val="NormalLeft"/>
              <w:rPr>
                <w:lang w:val="en-GB"/>
              </w:rPr>
            </w:pPr>
            <w:r w:rsidRPr="00A4338B">
              <w:rPr>
                <w:lang w:val="en-GB"/>
              </w:rPr>
              <w:t>This is the amount of basic own fund items after deductions that meet the criteria for Tier 3. </w:t>
            </w:r>
            <w:r w:rsidR="001346F1" w:rsidRPr="00A4338B">
              <w:rPr>
                <w:lang w:val="en-GB"/>
              </w:rPr>
              <w:t xml:space="preserve"> </w:t>
            </w:r>
          </w:p>
        </w:tc>
      </w:tr>
      <w:tr w:rsidR="00EC2A1F" w:rsidRPr="00A4338B" w14:paraId="14D1FA90" w14:textId="77777777" w:rsidTr="00073EFA">
        <w:tc>
          <w:tcPr>
            <w:tcW w:w="9286" w:type="dxa"/>
            <w:gridSpan w:val="3"/>
            <w:tcBorders>
              <w:top w:val="single" w:sz="2" w:space="0" w:color="auto"/>
              <w:left w:val="single" w:sz="2" w:space="0" w:color="auto"/>
              <w:bottom w:val="single" w:sz="2" w:space="0" w:color="auto"/>
              <w:right w:val="single" w:sz="2" w:space="0" w:color="auto"/>
            </w:tcBorders>
          </w:tcPr>
          <w:p w14:paraId="546A8089" w14:textId="5477FAF7" w:rsidR="00EC2A1F" w:rsidRPr="00A4338B" w:rsidRDefault="00EC2A1F" w:rsidP="00741A1A">
            <w:pPr>
              <w:pStyle w:val="NormalCentered"/>
              <w:rPr>
                <w:lang w:val="en-GB"/>
              </w:rPr>
            </w:pPr>
            <w:r w:rsidRPr="00A4338B">
              <w:rPr>
                <w:i/>
                <w:iCs/>
                <w:lang w:val="en-GB"/>
              </w:rPr>
              <w:t>Ancillary own funds</w:t>
            </w:r>
          </w:p>
        </w:tc>
      </w:tr>
      <w:tr w:rsidR="001B1226" w:rsidRPr="00A4338B" w14:paraId="522B6902" w14:textId="77777777" w:rsidTr="00EA0D67">
        <w:tc>
          <w:tcPr>
            <w:tcW w:w="2136" w:type="dxa"/>
            <w:tcBorders>
              <w:top w:val="single" w:sz="2" w:space="0" w:color="auto"/>
              <w:left w:val="single" w:sz="2" w:space="0" w:color="auto"/>
              <w:bottom w:val="single" w:sz="2" w:space="0" w:color="auto"/>
              <w:right w:val="single" w:sz="2" w:space="0" w:color="auto"/>
            </w:tcBorders>
          </w:tcPr>
          <w:p w14:paraId="56862447" w14:textId="77777777" w:rsidR="001B1226" w:rsidRPr="00A4338B" w:rsidRDefault="001B1226" w:rsidP="00741A1A">
            <w:pPr>
              <w:pStyle w:val="NormalLeft"/>
              <w:rPr>
                <w:lang w:val="en-GB"/>
              </w:rPr>
            </w:pPr>
            <w:r w:rsidRPr="00A4338B">
              <w:rPr>
                <w:lang w:val="en-GB"/>
              </w:rPr>
              <w:t>R0300/C0010</w:t>
            </w:r>
          </w:p>
        </w:tc>
        <w:tc>
          <w:tcPr>
            <w:tcW w:w="2507" w:type="dxa"/>
            <w:tcBorders>
              <w:top w:val="single" w:sz="2" w:space="0" w:color="auto"/>
              <w:left w:val="single" w:sz="2" w:space="0" w:color="auto"/>
              <w:bottom w:val="single" w:sz="2" w:space="0" w:color="auto"/>
              <w:right w:val="single" w:sz="2" w:space="0" w:color="auto"/>
            </w:tcBorders>
          </w:tcPr>
          <w:p w14:paraId="732A99F2" w14:textId="77777777" w:rsidR="001B1226" w:rsidRPr="00A4338B" w:rsidRDefault="001B1226" w:rsidP="00741A1A">
            <w:pPr>
              <w:pStyle w:val="NormalLeft"/>
              <w:rPr>
                <w:lang w:val="en-GB"/>
              </w:rPr>
            </w:pPr>
            <w:r w:rsidRPr="00A4338B">
              <w:rPr>
                <w:lang w:val="en-GB"/>
              </w:rPr>
              <w:t>Unpaid and uncalled ordinary share capital callable on demand — total</w:t>
            </w:r>
          </w:p>
        </w:tc>
        <w:tc>
          <w:tcPr>
            <w:tcW w:w="4643" w:type="dxa"/>
            <w:tcBorders>
              <w:top w:val="single" w:sz="2" w:space="0" w:color="auto"/>
              <w:left w:val="single" w:sz="2" w:space="0" w:color="auto"/>
              <w:bottom w:val="single" w:sz="2" w:space="0" w:color="auto"/>
              <w:right w:val="single" w:sz="2" w:space="0" w:color="auto"/>
            </w:tcBorders>
          </w:tcPr>
          <w:p w14:paraId="4460D72B" w14:textId="77777777" w:rsidR="001B1226" w:rsidRPr="00A4338B" w:rsidRDefault="001B1226" w:rsidP="00741A1A">
            <w:pPr>
              <w:pStyle w:val="NormalLeft"/>
              <w:rPr>
                <w:lang w:val="en-GB"/>
              </w:rPr>
            </w:pPr>
            <w:r w:rsidRPr="00A4338B">
              <w:rPr>
                <w:lang w:val="en-GB"/>
              </w:rPr>
              <w:t>This is the total amount of issued ordinary share capital that has not been called up or paid up but that is callable on demand.</w:t>
            </w:r>
          </w:p>
        </w:tc>
      </w:tr>
      <w:tr w:rsidR="001B1226" w:rsidRPr="00A4338B" w14:paraId="27190995" w14:textId="77777777" w:rsidTr="00EA0D67">
        <w:tc>
          <w:tcPr>
            <w:tcW w:w="2136" w:type="dxa"/>
            <w:tcBorders>
              <w:top w:val="single" w:sz="2" w:space="0" w:color="auto"/>
              <w:left w:val="single" w:sz="2" w:space="0" w:color="auto"/>
              <w:bottom w:val="single" w:sz="2" w:space="0" w:color="auto"/>
              <w:right w:val="single" w:sz="2" w:space="0" w:color="auto"/>
            </w:tcBorders>
          </w:tcPr>
          <w:p w14:paraId="66684A24" w14:textId="77777777" w:rsidR="001B1226" w:rsidRPr="00A4338B" w:rsidRDefault="001B1226" w:rsidP="00741A1A">
            <w:pPr>
              <w:pStyle w:val="NormalLeft"/>
              <w:rPr>
                <w:lang w:val="en-GB"/>
              </w:rPr>
            </w:pPr>
            <w:r w:rsidRPr="00A4338B">
              <w:rPr>
                <w:lang w:val="en-GB"/>
              </w:rPr>
              <w:t>R0300/C0040</w:t>
            </w:r>
          </w:p>
        </w:tc>
        <w:tc>
          <w:tcPr>
            <w:tcW w:w="2507" w:type="dxa"/>
            <w:tcBorders>
              <w:top w:val="single" w:sz="2" w:space="0" w:color="auto"/>
              <w:left w:val="single" w:sz="2" w:space="0" w:color="auto"/>
              <w:bottom w:val="single" w:sz="2" w:space="0" w:color="auto"/>
              <w:right w:val="single" w:sz="2" w:space="0" w:color="auto"/>
            </w:tcBorders>
          </w:tcPr>
          <w:p w14:paraId="49F12DCE" w14:textId="77777777" w:rsidR="001B1226" w:rsidRPr="00A4338B" w:rsidRDefault="001B1226" w:rsidP="00741A1A">
            <w:pPr>
              <w:pStyle w:val="NormalLeft"/>
              <w:rPr>
                <w:lang w:val="en-GB"/>
              </w:rPr>
            </w:pPr>
            <w:r w:rsidRPr="00A4338B">
              <w:rPr>
                <w:lang w:val="en-GB"/>
              </w:rPr>
              <w:t>Unpaid and uncalled ordinary share capital callable on demand — tier 2</w:t>
            </w:r>
          </w:p>
        </w:tc>
        <w:tc>
          <w:tcPr>
            <w:tcW w:w="4643" w:type="dxa"/>
            <w:tcBorders>
              <w:top w:val="single" w:sz="2" w:space="0" w:color="auto"/>
              <w:left w:val="single" w:sz="2" w:space="0" w:color="auto"/>
              <w:bottom w:val="single" w:sz="2" w:space="0" w:color="auto"/>
              <w:right w:val="single" w:sz="2" w:space="0" w:color="auto"/>
            </w:tcBorders>
          </w:tcPr>
          <w:p w14:paraId="447712CD" w14:textId="77777777" w:rsidR="001B1226" w:rsidRPr="00A4338B" w:rsidRDefault="001B1226" w:rsidP="00741A1A">
            <w:pPr>
              <w:pStyle w:val="NormalLeft"/>
              <w:rPr>
                <w:lang w:val="en-GB"/>
              </w:rPr>
            </w:pPr>
            <w:r w:rsidRPr="00A4338B">
              <w:rPr>
                <w:lang w:val="en-GB"/>
              </w:rPr>
              <w:t>This is the amount of issued ordinary share capital that has not been called up or paid up but that is callable on demand that meets the criteria for Tier 2.</w:t>
            </w:r>
          </w:p>
        </w:tc>
      </w:tr>
      <w:tr w:rsidR="001B1226" w:rsidRPr="00A4338B" w14:paraId="5F2649C3" w14:textId="77777777" w:rsidTr="00EA0D67">
        <w:tc>
          <w:tcPr>
            <w:tcW w:w="2136" w:type="dxa"/>
            <w:tcBorders>
              <w:top w:val="single" w:sz="2" w:space="0" w:color="auto"/>
              <w:left w:val="single" w:sz="2" w:space="0" w:color="auto"/>
              <w:bottom w:val="single" w:sz="2" w:space="0" w:color="auto"/>
              <w:right w:val="single" w:sz="2" w:space="0" w:color="auto"/>
            </w:tcBorders>
          </w:tcPr>
          <w:p w14:paraId="06915B12" w14:textId="77777777" w:rsidR="001B1226" w:rsidRPr="00A4338B" w:rsidRDefault="001B1226" w:rsidP="00741A1A">
            <w:pPr>
              <w:pStyle w:val="NormalLeft"/>
              <w:rPr>
                <w:lang w:val="en-GB"/>
              </w:rPr>
            </w:pPr>
            <w:r w:rsidRPr="00A4338B">
              <w:rPr>
                <w:lang w:val="en-GB"/>
              </w:rPr>
              <w:lastRenderedPageBreak/>
              <w:t>R0310/C0010</w:t>
            </w:r>
          </w:p>
        </w:tc>
        <w:tc>
          <w:tcPr>
            <w:tcW w:w="2507" w:type="dxa"/>
            <w:tcBorders>
              <w:top w:val="single" w:sz="2" w:space="0" w:color="auto"/>
              <w:left w:val="single" w:sz="2" w:space="0" w:color="auto"/>
              <w:bottom w:val="single" w:sz="2" w:space="0" w:color="auto"/>
              <w:right w:val="single" w:sz="2" w:space="0" w:color="auto"/>
            </w:tcBorders>
          </w:tcPr>
          <w:p w14:paraId="115F6F06" w14:textId="0CE5D307" w:rsidR="001B1226" w:rsidRPr="00A4338B" w:rsidRDefault="001B1226" w:rsidP="00741A1A">
            <w:pPr>
              <w:pStyle w:val="NormalLeft"/>
              <w:rPr>
                <w:lang w:val="en-GB"/>
              </w:rPr>
            </w:pPr>
            <w:r w:rsidRPr="00A4338B">
              <w:rPr>
                <w:lang w:val="en-GB"/>
              </w:rPr>
              <w:t>Unpaid and uncalled initial funds, members' contributions or the equivalent basic own fund item for mutual and mutual — type undertakings, callable on demand</w:t>
            </w:r>
            <w:ins w:id="225" w:author="Author">
              <w:r w:rsidR="00EC2A1F">
                <w:rPr>
                  <w:lang w:val="en-GB"/>
                </w:rPr>
                <w:t xml:space="preserve"> </w:t>
              </w:r>
            </w:ins>
            <w:r w:rsidRPr="00A4338B">
              <w:rPr>
                <w:lang w:val="en-GB"/>
              </w:rPr>
              <w:t>–</w:t>
            </w:r>
            <w:ins w:id="226" w:author="Author">
              <w:r w:rsidR="00EC2A1F">
                <w:rPr>
                  <w:lang w:val="en-GB"/>
                </w:rPr>
                <w:t xml:space="preserve"> </w:t>
              </w:r>
            </w:ins>
            <w:r w:rsidRPr="00A4338B">
              <w:rPr>
                <w:lang w:val="en-GB"/>
              </w:rPr>
              <w:t>total</w:t>
            </w:r>
          </w:p>
        </w:tc>
        <w:tc>
          <w:tcPr>
            <w:tcW w:w="4643" w:type="dxa"/>
            <w:tcBorders>
              <w:top w:val="single" w:sz="2" w:space="0" w:color="auto"/>
              <w:left w:val="single" w:sz="2" w:space="0" w:color="auto"/>
              <w:bottom w:val="single" w:sz="2" w:space="0" w:color="auto"/>
              <w:right w:val="single" w:sz="2" w:space="0" w:color="auto"/>
            </w:tcBorders>
          </w:tcPr>
          <w:p w14:paraId="1532F679" w14:textId="77777777" w:rsidR="001B1226" w:rsidRPr="00A4338B" w:rsidRDefault="001B1226" w:rsidP="00741A1A">
            <w:pPr>
              <w:pStyle w:val="NormalLeft"/>
              <w:rPr>
                <w:lang w:val="en-GB"/>
              </w:rPr>
            </w:pPr>
            <w:r w:rsidRPr="00A4338B">
              <w:rPr>
                <w:lang w:val="en-GB"/>
              </w:rPr>
              <w:t>This is the total amount of initial funds, members' contributions or the equivalent basic own fund item for mutual and mutual–type undertakings that has not been called up or paid up but that is callable on demand.</w:t>
            </w:r>
          </w:p>
        </w:tc>
      </w:tr>
      <w:tr w:rsidR="001B1226" w:rsidRPr="00A4338B" w14:paraId="71D0A947" w14:textId="77777777" w:rsidTr="00EA0D67">
        <w:tc>
          <w:tcPr>
            <w:tcW w:w="2136" w:type="dxa"/>
            <w:tcBorders>
              <w:top w:val="single" w:sz="2" w:space="0" w:color="auto"/>
              <w:left w:val="single" w:sz="2" w:space="0" w:color="auto"/>
              <w:bottom w:val="single" w:sz="2" w:space="0" w:color="auto"/>
              <w:right w:val="single" w:sz="2" w:space="0" w:color="auto"/>
            </w:tcBorders>
          </w:tcPr>
          <w:p w14:paraId="5AE89475" w14:textId="77777777" w:rsidR="001B1226" w:rsidRPr="00A4338B" w:rsidRDefault="001B1226" w:rsidP="00741A1A">
            <w:pPr>
              <w:pStyle w:val="NormalLeft"/>
              <w:rPr>
                <w:lang w:val="en-GB"/>
              </w:rPr>
            </w:pPr>
            <w:r w:rsidRPr="00A4338B">
              <w:rPr>
                <w:lang w:val="en-GB"/>
              </w:rPr>
              <w:t>R0310/C0040</w:t>
            </w:r>
          </w:p>
        </w:tc>
        <w:tc>
          <w:tcPr>
            <w:tcW w:w="2507" w:type="dxa"/>
            <w:tcBorders>
              <w:top w:val="single" w:sz="2" w:space="0" w:color="auto"/>
              <w:left w:val="single" w:sz="2" w:space="0" w:color="auto"/>
              <w:bottom w:val="single" w:sz="2" w:space="0" w:color="auto"/>
              <w:right w:val="single" w:sz="2" w:space="0" w:color="auto"/>
            </w:tcBorders>
          </w:tcPr>
          <w:p w14:paraId="27942572" w14:textId="77777777" w:rsidR="001B1226" w:rsidRPr="00A4338B" w:rsidRDefault="001B1226" w:rsidP="00741A1A">
            <w:pPr>
              <w:pStyle w:val="NormalLeft"/>
              <w:rPr>
                <w:lang w:val="en-GB"/>
              </w:rPr>
            </w:pPr>
            <w:r w:rsidRPr="00A4338B">
              <w:rPr>
                <w:lang w:val="en-GB"/>
              </w:rPr>
              <w:t>Unpaid and uncalled initial funds, members' contributions or the equivalent basic own fund item for mutual and mutual–type undertakings, callable on demand — tier 2</w:t>
            </w:r>
          </w:p>
        </w:tc>
        <w:tc>
          <w:tcPr>
            <w:tcW w:w="4643" w:type="dxa"/>
            <w:tcBorders>
              <w:top w:val="single" w:sz="2" w:space="0" w:color="auto"/>
              <w:left w:val="single" w:sz="2" w:space="0" w:color="auto"/>
              <w:bottom w:val="single" w:sz="2" w:space="0" w:color="auto"/>
              <w:right w:val="single" w:sz="2" w:space="0" w:color="auto"/>
            </w:tcBorders>
          </w:tcPr>
          <w:p w14:paraId="796D5130" w14:textId="77777777" w:rsidR="001B1226" w:rsidRPr="00A4338B" w:rsidRDefault="001B1226" w:rsidP="00741A1A">
            <w:pPr>
              <w:pStyle w:val="NormalLeft"/>
              <w:rPr>
                <w:lang w:val="en-GB"/>
              </w:rPr>
            </w:pPr>
            <w:r w:rsidRPr="00A4338B">
              <w:rPr>
                <w:lang w:val="en-GB"/>
              </w:rPr>
              <w:t>This is the amount of initial funds, members' contributions or the equivalent basic own fund item for mutual and mutual–type undertakings that has not been called up or paid up but that is callable on demand that meets the criteria for Tier 2.</w:t>
            </w:r>
          </w:p>
        </w:tc>
      </w:tr>
      <w:tr w:rsidR="001B1226" w:rsidRPr="00A4338B" w14:paraId="20C6DF07" w14:textId="77777777" w:rsidTr="00EA0D67">
        <w:tc>
          <w:tcPr>
            <w:tcW w:w="2136" w:type="dxa"/>
            <w:tcBorders>
              <w:top w:val="single" w:sz="2" w:space="0" w:color="auto"/>
              <w:left w:val="single" w:sz="2" w:space="0" w:color="auto"/>
              <w:bottom w:val="single" w:sz="2" w:space="0" w:color="auto"/>
              <w:right w:val="single" w:sz="2" w:space="0" w:color="auto"/>
            </w:tcBorders>
          </w:tcPr>
          <w:p w14:paraId="6CFAF8F5" w14:textId="77777777" w:rsidR="001B1226" w:rsidRPr="00A4338B" w:rsidRDefault="001B1226" w:rsidP="00741A1A">
            <w:pPr>
              <w:pStyle w:val="NormalLeft"/>
              <w:rPr>
                <w:lang w:val="en-GB"/>
              </w:rPr>
            </w:pPr>
            <w:r w:rsidRPr="00A4338B">
              <w:rPr>
                <w:lang w:val="en-GB"/>
              </w:rPr>
              <w:t>R0320/C0010</w:t>
            </w:r>
          </w:p>
        </w:tc>
        <w:tc>
          <w:tcPr>
            <w:tcW w:w="2507" w:type="dxa"/>
            <w:tcBorders>
              <w:top w:val="single" w:sz="2" w:space="0" w:color="auto"/>
              <w:left w:val="single" w:sz="2" w:space="0" w:color="auto"/>
              <w:bottom w:val="single" w:sz="2" w:space="0" w:color="auto"/>
              <w:right w:val="single" w:sz="2" w:space="0" w:color="auto"/>
            </w:tcBorders>
          </w:tcPr>
          <w:p w14:paraId="732DCC0E" w14:textId="77777777" w:rsidR="001B1226" w:rsidRPr="00A4338B" w:rsidRDefault="001B1226" w:rsidP="00741A1A">
            <w:pPr>
              <w:pStyle w:val="NormalLeft"/>
              <w:rPr>
                <w:lang w:val="en-GB"/>
              </w:rPr>
            </w:pPr>
            <w:r w:rsidRPr="00A4338B">
              <w:rPr>
                <w:lang w:val="en-GB"/>
              </w:rPr>
              <w:t>Unpaid and uncalled preference shares callable on demand — total</w:t>
            </w:r>
          </w:p>
        </w:tc>
        <w:tc>
          <w:tcPr>
            <w:tcW w:w="4643" w:type="dxa"/>
            <w:tcBorders>
              <w:top w:val="single" w:sz="2" w:space="0" w:color="auto"/>
              <w:left w:val="single" w:sz="2" w:space="0" w:color="auto"/>
              <w:bottom w:val="single" w:sz="2" w:space="0" w:color="auto"/>
              <w:right w:val="single" w:sz="2" w:space="0" w:color="auto"/>
            </w:tcBorders>
          </w:tcPr>
          <w:p w14:paraId="3EFA3B6F" w14:textId="77777777" w:rsidR="001B1226" w:rsidRPr="00A4338B" w:rsidRDefault="001B1226" w:rsidP="00741A1A">
            <w:pPr>
              <w:pStyle w:val="NormalLeft"/>
              <w:rPr>
                <w:lang w:val="en-GB"/>
              </w:rPr>
            </w:pPr>
            <w:r w:rsidRPr="00A4338B">
              <w:rPr>
                <w:lang w:val="en-GB"/>
              </w:rPr>
              <w:t>This is the total amount of preference shares that have not been called up or paid up but that are callable on demand.</w:t>
            </w:r>
          </w:p>
        </w:tc>
      </w:tr>
      <w:tr w:rsidR="001B1226" w:rsidRPr="00A4338B" w14:paraId="23CFE85D" w14:textId="77777777" w:rsidTr="00EA0D67">
        <w:tc>
          <w:tcPr>
            <w:tcW w:w="2136" w:type="dxa"/>
            <w:tcBorders>
              <w:top w:val="single" w:sz="2" w:space="0" w:color="auto"/>
              <w:left w:val="single" w:sz="2" w:space="0" w:color="auto"/>
              <w:bottom w:val="single" w:sz="2" w:space="0" w:color="auto"/>
              <w:right w:val="single" w:sz="2" w:space="0" w:color="auto"/>
            </w:tcBorders>
          </w:tcPr>
          <w:p w14:paraId="0866D0E2" w14:textId="77777777" w:rsidR="001B1226" w:rsidRPr="00A4338B" w:rsidRDefault="001B1226" w:rsidP="00741A1A">
            <w:pPr>
              <w:pStyle w:val="NormalLeft"/>
              <w:rPr>
                <w:lang w:val="en-GB"/>
              </w:rPr>
            </w:pPr>
            <w:r w:rsidRPr="00A4338B">
              <w:rPr>
                <w:lang w:val="en-GB"/>
              </w:rPr>
              <w:t>R0320/C0040</w:t>
            </w:r>
          </w:p>
        </w:tc>
        <w:tc>
          <w:tcPr>
            <w:tcW w:w="2507" w:type="dxa"/>
            <w:tcBorders>
              <w:top w:val="single" w:sz="2" w:space="0" w:color="auto"/>
              <w:left w:val="single" w:sz="2" w:space="0" w:color="auto"/>
              <w:bottom w:val="single" w:sz="2" w:space="0" w:color="auto"/>
              <w:right w:val="single" w:sz="2" w:space="0" w:color="auto"/>
            </w:tcBorders>
          </w:tcPr>
          <w:p w14:paraId="6B683090" w14:textId="77777777" w:rsidR="001B1226" w:rsidRPr="00A4338B" w:rsidRDefault="001B1226" w:rsidP="00741A1A">
            <w:pPr>
              <w:pStyle w:val="NormalLeft"/>
              <w:rPr>
                <w:lang w:val="en-GB"/>
              </w:rPr>
            </w:pPr>
            <w:r w:rsidRPr="00A4338B">
              <w:rPr>
                <w:lang w:val="en-GB"/>
              </w:rPr>
              <w:t>Unpaid and uncalled preference shares callable on demand — tier 2</w:t>
            </w:r>
          </w:p>
        </w:tc>
        <w:tc>
          <w:tcPr>
            <w:tcW w:w="4643" w:type="dxa"/>
            <w:tcBorders>
              <w:top w:val="single" w:sz="2" w:space="0" w:color="auto"/>
              <w:left w:val="single" w:sz="2" w:space="0" w:color="auto"/>
              <w:bottom w:val="single" w:sz="2" w:space="0" w:color="auto"/>
              <w:right w:val="single" w:sz="2" w:space="0" w:color="auto"/>
            </w:tcBorders>
          </w:tcPr>
          <w:p w14:paraId="171BE293" w14:textId="77777777" w:rsidR="001B1226" w:rsidRPr="00A4338B" w:rsidRDefault="001B1226" w:rsidP="00741A1A">
            <w:pPr>
              <w:pStyle w:val="NormalLeft"/>
              <w:rPr>
                <w:lang w:val="en-GB"/>
              </w:rPr>
            </w:pPr>
            <w:r w:rsidRPr="00A4338B">
              <w:rPr>
                <w:lang w:val="en-GB"/>
              </w:rPr>
              <w:t>This is the amount of preference shares that have not been called up or paid up but that are callable on demand that meet the criteria for Tier 2.</w:t>
            </w:r>
          </w:p>
        </w:tc>
      </w:tr>
      <w:tr w:rsidR="001B1226" w:rsidRPr="00A4338B" w14:paraId="5BA53D33" w14:textId="77777777" w:rsidTr="00EA0D67">
        <w:tc>
          <w:tcPr>
            <w:tcW w:w="2136" w:type="dxa"/>
            <w:tcBorders>
              <w:top w:val="single" w:sz="2" w:space="0" w:color="auto"/>
              <w:left w:val="single" w:sz="2" w:space="0" w:color="auto"/>
              <w:bottom w:val="single" w:sz="2" w:space="0" w:color="auto"/>
              <w:right w:val="single" w:sz="2" w:space="0" w:color="auto"/>
            </w:tcBorders>
          </w:tcPr>
          <w:p w14:paraId="7A11EBC8" w14:textId="77777777" w:rsidR="001B1226" w:rsidRPr="00A4338B" w:rsidRDefault="001B1226" w:rsidP="00741A1A">
            <w:pPr>
              <w:pStyle w:val="NormalLeft"/>
              <w:rPr>
                <w:lang w:val="en-GB"/>
              </w:rPr>
            </w:pPr>
            <w:r w:rsidRPr="00A4338B">
              <w:rPr>
                <w:lang w:val="en-GB"/>
              </w:rPr>
              <w:t>R0320/C0050</w:t>
            </w:r>
          </w:p>
        </w:tc>
        <w:tc>
          <w:tcPr>
            <w:tcW w:w="2507" w:type="dxa"/>
            <w:tcBorders>
              <w:top w:val="single" w:sz="2" w:space="0" w:color="auto"/>
              <w:left w:val="single" w:sz="2" w:space="0" w:color="auto"/>
              <w:bottom w:val="single" w:sz="2" w:space="0" w:color="auto"/>
              <w:right w:val="single" w:sz="2" w:space="0" w:color="auto"/>
            </w:tcBorders>
          </w:tcPr>
          <w:p w14:paraId="1C8F5A1C" w14:textId="77777777" w:rsidR="001B1226" w:rsidRPr="00A4338B" w:rsidRDefault="001B1226" w:rsidP="00741A1A">
            <w:pPr>
              <w:pStyle w:val="NormalLeft"/>
              <w:rPr>
                <w:lang w:val="en-GB"/>
              </w:rPr>
            </w:pPr>
            <w:r w:rsidRPr="00A4338B">
              <w:rPr>
                <w:lang w:val="en-GB"/>
              </w:rPr>
              <w:t>Unpaid and uncalled preference shares callable on demand — tier 3</w:t>
            </w:r>
          </w:p>
        </w:tc>
        <w:tc>
          <w:tcPr>
            <w:tcW w:w="4643" w:type="dxa"/>
            <w:tcBorders>
              <w:top w:val="single" w:sz="2" w:space="0" w:color="auto"/>
              <w:left w:val="single" w:sz="2" w:space="0" w:color="auto"/>
              <w:bottom w:val="single" w:sz="2" w:space="0" w:color="auto"/>
              <w:right w:val="single" w:sz="2" w:space="0" w:color="auto"/>
            </w:tcBorders>
          </w:tcPr>
          <w:p w14:paraId="4280A0CA" w14:textId="77777777" w:rsidR="001B1226" w:rsidRPr="00A4338B" w:rsidRDefault="001B1226" w:rsidP="00741A1A">
            <w:pPr>
              <w:pStyle w:val="NormalLeft"/>
              <w:rPr>
                <w:lang w:val="en-GB"/>
              </w:rPr>
            </w:pPr>
            <w:r w:rsidRPr="00A4338B">
              <w:rPr>
                <w:lang w:val="en-GB"/>
              </w:rPr>
              <w:t>This is the amount of preference shares that have not been called up or paid up but that are callable on demand that meet the criteria for Tier 3</w:t>
            </w:r>
          </w:p>
        </w:tc>
      </w:tr>
      <w:tr w:rsidR="001B1226" w:rsidRPr="00A4338B" w14:paraId="175BE417" w14:textId="77777777" w:rsidTr="00EA0D67">
        <w:tc>
          <w:tcPr>
            <w:tcW w:w="2136" w:type="dxa"/>
            <w:tcBorders>
              <w:top w:val="single" w:sz="2" w:space="0" w:color="auto"/>
              <w:left w:val="single" w:sz="2" w:space="0" w:color="auto"/>
              <w:bottom w:val="single" w:sz="2" w:space="0" w:color="auto"/>
              <w:right w:val="single" w:sz="2" w:space="0" w:color="auto"/>
            </w:tcBorders>
          </w:tcPr>
          <w:p w14:paraId="6D29A2DE" w14:textId="77777777" w:rsidR="001B1226" w:rsidRPr="00A4338B" w:rsidRDefault="001B1226" w:rsidP="00741A1A">
            <w:pPr>
              <w:pStyle w:val="NormalLeft"/>
              <w:rPr>
                <w:lang w:val="en-GB"/>
              </w:rPr>
            </w:pPr>
            <w:r w:rsidRPr="00A4338B">
              <w:rPr>
                <w:lang w:val="en-GB"/>
              </w:rPr>
              <w:t>R0330/C0010</w:t>
            </w:r>
          </w:p>
        </w:tc>
        <w:tc>
          <w:tcPr>
            <w:tcW w:w="2507" w:type="dxa"/>
            <w:tcBorders>
              <w:top w:val="single" w:sz="2" w:space="0" w:color="auto"/>
              <w:left w:val="single" w:sz="2" w:space="0" w:color="auto"/>
              <w:bottom w:val="single" w:sz="2" w:space="0" w:color="auto"/>
              <w:right w:val="single" w:sz="2" w:space="0" w:color="auto"/>
            </w:tcBorders>
          </w:tcPr>
          <w:p w14:paraId="715A1A94" w14:textId="77777777" w:rsidR="001B1226" w:rsidRPr="00A4338B" w:rsidRDefault="001B1226" w:rsidP="00741A1A">
            <w:pPr>
              <w:pStyle w:val="NormalLeft"/>
              <w:rPr>
                <w:lang w:val="en-GB"/>
              </w:rPr>
            </w:pPr>
            <w:r w:rsidRPr="00A4338B">
              <w:rPr>
                <w:lang w:val="en-GB"/>
              </w:rPr>
              <w:t>A legally binding commitment to subscribe and pay for subordinated liabilities on demand — total</w:t>
            </w:r>
          </w:p>
        </w:tc>
        <w:tc>
          <w:tcPr>
            <w:tcW w:w="4643" w:type="dxa"/>
            <w:tcBorders>
              <w:top w:val="single" w:sz="2" w:space="0" w:color="auto"/>
              <w:left w:val="single" w:sz="2" w:space="0" w:color="auto"/>
              <w:bottom w:val="single" w:sz="2" w:space="0" w:color="auto"/>
              <w:right w:val="single" w:sz="2" w:space="0" w:color="auto"/>
            </w:tcBorders>
          </w:tcPr>
          <w:p w14:paraId="28BA8A64" w14:textId="77777777" w:rsidR="001B1226" w:rsidRPr="00A4338B" w:rsidRDefault="001B1226" w:rsidP="00741A1A">
            <w:pPr>
              <w:pStyle w:val="NormalLeft"/>
              <w:rPr>
                <w:lang w:val="en-GB"/>
              </w:rPr>
            </w:pPr>
            <w:r w:rsidRPr="00A4338B">
              <w:rPr>
                <w:lang w:val="en-GB"/>
              </w:rPr>
              <w:t>This is the total amount of legally binding commitments to subscribe and pay for subordinated liabilities on demand.</w:t>
            </w:r>
          </w:p>
        </w:tc>
      </w:tr>
      <w:tr w:rsidR="001B1226" w:rsidRPr="00A4338B" w14:paraId="65C1BFE9" w14:textId="77777777" w:rsidTr="00EA0D67">
        <w:tc>
          <w:tcPr>
            <w:tcW w:w="2136" w:type="dxa"/>
            <w:tcBorders>
              <w:top w:val="single" w:sz="2" w:space="0" w:color="auto"/>
              <w:left w:val="single" w:sz="2" w:space="0" w:color="auto"/>
              <w:bottom w:val="single" w:sz="2" w:space="0" w:color="auto"/>
              <w:right w:val="single" w:sz="2" w:space="0" w:color="auto"/>
            </w:tcBorders>
          </w:tcPr>
          <w:p w14:paraId="3B49FDF4" w14:textId="77777777" w:rsidR="001B1226" w:rsidRPr="00A4338B" w:rsidRDefault="001B1226" w:rsidP="00741A1A">
            <w:pPr>
              <w:pStyle w:val="NormalLeft"/>
              <w:rPr>
                <w:lang w:val="en-GB"/>
              </w:rPr>
            </w:pPr>
            <w:r w:rsidRPr="00A4338B">
              <w:rPr>
                <w:lang w:val="en-GB"/>
              </w:rPr>
              <w:t>R0330/C0040</w:t>
            </w:r>
          </w:p>
        </w:tc>
        <w:tc>
          <w:tcPr>
            <w:tcW w:w="2507" w:type="dxa"/>
            <w:tcBorders>
              <w:top w:val="single" w:sz="2" w:space="0" w:color="auto"/>
              <w:left w:val="single" w:sz="2" w:space="0" w:color="auto"/>
              <w:bottom w:val="single" w:sz="2" w:space="0" w:color="auto"/>
              <w:right w:val="single" w:sz="2" w:space="0" w:color="auto"/>
            </w:tcBorders>
          </w:tcPr>
          <w:p w14:paraId="20A04AF1" w14:textId="77777777" w:rsidR="001B1226" w:rsidRPr="00A4338B" w:rsidRDefault="001B1226" w:rsidP="00741A1A">
            <w:pPr>
              <w:pStyle w:val="NormalLeft"/>
              <w:rPr>
                <w:lang w:val="en-GB"/>
              </w:rPr>
            </w:pPr>
            <w:r w:rsidRPr="00A4338B">
              <w:rPr>
                <w:lang w:val="en-GB"/>
              </w:rPr>
              <w:t>A legally binding commitment to subscribe and pay for subordinated liabilities on demand — tier 2</w:t>
            </w:r>
          </w:p>
        </w:tc>
        <w:tc>
          <w:tcPr>
            <w:tcW w:w="4643" w:type="dxa"/>
            <w:tcBorders>
              <w:top w:val="single" w:sz="2" w:space="0" w:color="auto"/>
              <w:left w:val="single" w:sz="2" w:space="0" w:color="auto"/>
              <w:bottom w:val="single" w:sz="2" w:space="0" w:color="auto"/>
              <w:right w:val="single" w:sz="2" w:space="0" w:color="auto"/>
            </w:tcBorders>
          </w:tcPr>
          <w:p w14:paraId="4067B619" w14:textId="77777777" w:rsidR="001B1226" w:rsidRPr="00A4338B" w:rsidRDefault="001B1226" w:rsidP="00741A1A">
            <w:pPr>
              <w:pStyle w:val="NormalLeft"/>
              <w:rPr>
                <w:lang w:val="en-GB"/>
              </w:rPr>
            </w:pPr>
            <w:r w:rsidRPr="00A4338B">
              <w:rPr>
                <w:lang w:val="en-GB"/>
              </w:rPr>
              <w:t>This is the amount of legally binding commitments to subscribe and pay for subordinated liabilities on demand that meet the criteria for Tier 2.</w:t>
            </w:r>
          </w:p>
        </w:tc>
      </w:tr>
      <w:tr w:rsidR="001B1226" w:rsidRPr="00A4338B" w14:paraId="32F88DA6" w14:textId="77777777" w:rsidTr="00EA0D67">
        <w:tc>
          <w:tcPr>
            <w:tcW w:w="2136" w:type="dxa"/>
            <w:tcBorders>
              <w:top w:val="single" w:sz="2" w:space="0" w:color="auto"/>
              <w:left w:val="single" w:sz="2" w:space="0" w:color="auto"/>
              <w:bottom w:val="single" w:sz="2" w:space="0" w:color="auto"/>
              <w:right w:val="single" w:sz="2" w:space="0" w:color="auto"/>
            </w:tcBorders>
          </w:tcPr>
          <w:p w14:paraId="54EC3DE3" w14:textId="77777777" w:rsidR="001B1226" w:rsidRPr="00A4338B" w:rsidRDefault="001B1226" w:rsidP="00741A1A">
            <w:pPr>
              <w:pStyle w:val="NormalLeft"/>
              <w:rPr>
                <w:lang w:val="en-GB"/>
              </w:rPr>
            </w:pPr>
            <w:r w:rsidRPr="00A4338B">
              <w:rPr>
                <w:lang w:val="en-GB"/>
              </w:rPr>
              <w:t>R0330/C0050</w:t>
            </w:r>
          </w:p>
        </w:tc>
        <w:tc>
          <w:tcPr>
            <w:tcW w:w="2507" w:type="dxa"/>
            <w:tcBorders>
              <w:top w:val="single" w:sz="2" w:space="0" w:color="auto"/>
              <w:left w:val="single" w:sz="2" w:space="0" w:color="auto"/>
              <w:bottom w:val="single" w:sz="2" w:space="0" w:color="auto"/>
              <w:right w:val="single" w:sz="2" w:space="0" w:color="auto"/>
            </w:tcBorders>
          </w:tcPr>
          <w:p w14:paraId="060F0B0E" w14:textId="77777777" w:rsidR="001B1226" w:rsidRPr="00A4338B" w:rsidRDefault="001B1226" w:rsidP="00741A1A">
            <w:pPr>
              <w:pStyle w:val="NormalLeft"/>
              <w:rPr>
                <w:lang w:val="en-GB"/>
              </w:rPr>
            </w:pPr>
            <w:r w:rsidRPr="00A4338B">
              <w:rPr>
                <w:lang w:val="en-GB"/>
              </w:rPr>
              <w:t xml:space="preserve">A legally binding commitment to subscribe and pay for </w:t>
            </w:r>
            <w:r w:rsidRPr="00A4338B">
              <w:rPr>
                <w:lang w:val="en-GB"/>
              </w:rPr>
              <w:lastRenderedPageBreak/>
              <w:t>subordinated liabilities on demand — tier 3</w:t>
            </w:r>
          </w:p>
        </w:tc>
        <w:tc>
          <w:tcPr>
            <w:tcW w:w="4643" w:type="dxa"/>
            <w:tcBorders>
              <w:top w:val="single" w:sz="2" w:space="0" w:color="auto"/>
              <w:left w:val="single" w:sz="2" w:space="0" w:color="auto"/>
              <w:bottom w:val="single" w:sz="2" w:space="0" w:color="auto"/>
              <w:right w:val="single" w:sz="2" w:space="0" w:color="auto"/>
            </w:tcBorders>
          </w:tcPr>
          <w:p w14:paraId="0A27C68C" w14:textId="77777777" w:rsidR="001B1226" w:rsidRPr="00A4338B" w:rsidRDefault="001B1226" w:rsidP="00741A1A">
            <w:pPr>
              <w:pStyle w:val="NormalLeft"/>
              <w:rPr>
                <w:lang w:val="en-GB"/>
              </w:rPr>
            </w:pPr>
            <w:r w:rsidRPr="00A4338B">
              <w:rPr>
                <w:lang w:val="en-GB"/>
              </w:rPr>
              <w:lastRenderedPageBreak/>
              <w:t xml:space="preserve">This is the amount of legally binding commitments to subscribe and pay for </w:t>
            </w:r>
            <w:r w:rsidRPr="00A4338B">
              <w:rPr>
                <w:lang w:val="en-GB"/>
              </w:rPr>
              <w:lastRenderedPageBreak/>
              <w:t>subordinated liabilities on demand that meet the criteria for Tier 3.</w:t>
            </w:r>
          </w:p>
        </w:tc>
      </w:tr>
      <w:tr w:rsidR="001B1226" w:rsidRPr="00A4338B" w14:paraId="76CDA695" w14:textId="77777777" w:rsidTr="00EA0D67">
        <w:tc>
          <w:tcPr>
            <w:tcW w:w="2136" w:type="dxa"/>
            <w:tcBorders>
              <w:top w:val="single" w:sz="2" w:space="0" w:color="auto"/>
              <w:left w:val="single" w:sz="2" w:space="0" w:color="auto"/>
              <w:bottom w:val="single" w:sz="2" w:space="0" w:color="auto"/>
              <w:right w:val="single" w:sz="2" w:space="0" w:color="auto"/>
            </w:tcBorders>
          </w:tcPr>
          <w:p w14:paraId="045EFA44" w14:textId="77777777" w:rsidR="001B1226" w:rsidRPr="00A4338B" w:rsidRDefault="001B1226" w:rsidP="00741A1A">
            <w:pPr>
              <w:pStyle w:val="NormalLeft"/>
              <w:rPr>
                <w:lang w:val="en-GB"/>
              </w:rPr>
            </w:pPr>
            <w:r w:rsidRPr="00A4338B">
              <w:rPr>
                <w:lang w:val="en-GB"/>
              </w:rPr>
              <w:lastRenderedPageBreak/>
              <w:t>R0340/C0010</w:t>
            </w:r>
          </w:p>
        </w:tc>
        <w:tc>
          <w:tcPr>
            <w:tcW w:w="2507" w:type="dxa"/>
            <w:tcBorders>
              <w:top w:val="single" w:sz="2" w:space="0" w:color="auto"/>
              <w:left w:val="single" w:sz="2" w:space="0" w:color="auto"/>
              <w:bottom w:val="single" w:sz="2" w:space="0" w:color="auto"/>
              <w:right w:val="single" w:sz="2" w:space="0" w:color="auto"/>
            </w:tcBorders>
          </w:tcPr>
          <w:p w14:paraId="4AB3B7D4" w14:textId="77777777" w:rsidR="001B1226" w:rsidRPr="00A4338B" w:rsidRDefault="001B1226" w:rsidP="00741A1A">
            <w:pPr>
              <w:pStyle w:val="NormalLeft"/>
              <w:rPr>
                <w:lang w:val="en-GB"/>
              </w:rPr>
            </w:pPr>
            <w:r w:rsidRPr="00A4338B">
              <w:rPr>
                <w:lang w:val="en-GB"/>
              </w:rPr>
              <w:t>Letters of credit and guarantees under Article 96(2) of the Directive 2009/138/EC — total</w:t>
            </w:r>
          </w:p>
        </w:tc>
        <w:tc>
          <w:tcPr>
            <w:tcW w:w="4643" w:type="dxa"/>
            <w:tcBorders>
              <w:top w:val="single" w:sz="2" w:space="0" w:color="auto"/>
              <w:left w:val="single" w:sz="2" w:space="0" w:color="auto"/>
              <w:bottom w:val="single" w:sz="2" w:space="0" w:color="auto"/>
              <w:right w:val="single" w:sz="2" w:space="0" w:color="auto"/>
            </w:tcBorders>
          </w:tcPr>
          <w:p w14:paraId="6BA01189" w14:textId="77777777" w:rsidR="001B1226" w:rsidRPr="00A4338B" w:rsidRDefault="001B1226" w:rsidP="00741A1A">
            <w:pPr>
              <w:pStyle w:val="NormalLeft"/>
              <w:rPr>
                <w:lang w:val="en-GB"/>
              </w:rPr>
            </w:pPr>
            <w:r w:rsidRPr="00A4338B">
              <w:rPr>
                <w:lang w:val="en-GB"/>
              </w:rPr>
              <w:t>This is the total amount of letters of credit and guarantees that are held in trust for the benefit of insurance creditors by an independent trustee and provided by credit institutions authorised in accordance with Directive 2006/48/EC.</w:t>
            </w:r>
          </w:p>
        </w:tc>
      </w:tr>
      <w:tr w:rsidR="001B1226" w:rsidRPr="00A4338B" w14:paraId="4EA6703B" w14:textId="77777777" w:rsidTr="00EA0D67">
        <w:tc>
          <w:tcPr>
            <w:tcW w:w="2136" w:type="dxa"/>
            <w:tcBorders>
              <w:top w:val="single" w:sz="2" w:space="0" w:color="auto"/>
              <w:left w:val="single" w:sz="2" w:space="0" w:color="auto"/>
              <w:bottom w:val="single" w:sz="2" w:space="0" w:color="auto"/>
              <w:right w:val="single" w:sz="2" w:space="0" w:color="auto"/>
            </w:tcBorders>
          </w:tcPr>
          <w:p w14:paraId="4A7C9F09" w14:textId="77777777" w:rsidR="001B1226" w:rsidRPr="00A4338B" w:rsidRDefault="001B1226" w:rsidP="00741A1A">
            <w:pPr>
              <w:pStyle w:val="NormalLeft"/>
              <w:rPr>
                <w:lang w:val="en-GB"/>
              </w:rPr>
            </w:pPr>
            <w:r w:rsidRPr="00A4338B">
              <w:rPr>
                <w:lang w:val="en-GB"/>
              </w:rPr>
              <w:t>R0340/C0040</w:t>
            </w:r>
          </w:p>
        </w:tc>
        <w:tc>
          <w:tcPr>
            <w:tcW w:w="2507" w:type="dxa"/>
            <w:tcBorders>
              <w:top w:val="single" w:sz="2" w:space="0" w:color="auto"/>
              <w:left w:val="single" w:sz="2" w:space="0" w:color="auto"/>
              <w:bottom w:val="single" w:sz="2" w:space="0" w:color="auto"/>
              <w:right w:val="single" w:sz="2" w:space="0" w:color="auto"/>
            </w:tcBorders>
          </w:tcPr>
          <w:p w14:paraId="29EDEE51" w14:textId="77777777" w:rsidR="001B1226" w:rsidRPr="00A4338B" w:rsidRDefault="001B1226" w:rsidP="00741A1A">
            <w:pPr>
              <w:pStyle w:val="NormalLeft"/>
              <w:rPr>
                <w:lang w:val="en-GB"/>
              </w:rPr>
            </w:pPr>
            <w:r w:rsidRPr="00A4338B">
              <w:rPr>
                <w:lang w:val="en-GB"/>
              </w:rPr>
              <w:t>Letters of credit and guarantees under Article 96(2) of the Directive 2009/138/EC — tier 2</w:t>
            </w:r>
          </w:p>
        </w:tc>
        <w:tc>
          <w:tcPr>
            <w:tcW w:w="4643" w:type="dxa"/>
            <w:tcBorders>
              <w:top w:val="single" w:sz="2" w:space="0" w:color="auto"/>
              <w:left w:val="single" w:sz="2" w:space="0" w:color="auto"/>
              <w:bottom w:val="single" w:sz="2" w:space="0" w:color="auto"/>
              <w:right w:val="single" w:sz="2" w:space="0" w:color="auto"/>
            </w:tcBorders>
          </w:tcPr>
          <w:p w14:paraId="27DC6F4C" w14:textId="77777777" w:rsidR="001B1226" w:rsidRPr="00A4338B" w:rsidRDefault="001B1226" w:rsidP="00741A1A">
            <w:pPr>
              <w:pStyle w:val="NormalLeft"/>
              <w:rPr>
                <w:lang w:val="en-GB"/>
              </w:rPr>
            </w:pPr>
            <w:r w:rsidRPr="00A4338B">
              <w:rPr>
                <w:lang w:val="en-GB"/>
              </w:rPr>
              <w:t>This is the amount of letters of credit and guarantees that are held in trust for the benefit of insurance creditors by an independent trustee and provided by credit institutions authorised in accordance with Directive 2006/48/EC that meet the criteria for Tier 2.</w:t>
            </w:r>
          </w:p>
        </w:tc>
      </w:tr>
      <w:tr w:rsidR="001B1226" w:rsidRPr="00A4338B" w14:paraId="4824C0EB" w14:textId="77777777" w:rsidTr="00EA0D67">
        <w:tc>
          <w:tcPr>
            <w:tcW w:w="2136" w:type="dxa"/>
            <w:tcBorders>
              <w:top w:val="single" w:sz="2" w:space="0" w:color="auto"/>
              <w:left w:val="single" w:sz="2" w:space="0" w:color="auto"/>
              <w:bottom w:val="single" w:sz="2" w:space="0" w:color="auto"/>
              <w:right w:val="single" w:sz="2" w:space="0" w:color="auto"/>
            </w:tcBorders>
          </w:tcPr>
          <w:p w14:paraId="622C550F" w14:textId="77777777" w:rsidR="001B1226" w:rsidRPr="00A4338B" w:rsidRDefault="001B1226" w:rsidP="00741A1A">
            <w:pPr>
              <w:pStyle w:val="NormalLeft"/>
              <w:rPr>
                <w:lang w:val="en-GB"/>
              </w:rPr>
            </w:pPr>
            <w:r w:rsidRPr="00A4338B">
              <w:rPr>
                <w:lang w:val="en-GB"/>
              </w:rPr>
              <w:t>R0350/C0010</w:t>
            </w:r>
          </w:p>
        </w:tc>
        <w:tc>
          <w:tcPr>
            <w:tcW w:w="2507" w:type="dxa"/>
            <w:tcBorders>
              <w:top w:val="single" w:sz="2" w:space="0" w:color="auto"/>
              <w:left w:val="single" w:sz="2" w:space="0" w:color="auto"/>
              <w:bottom w:val="single" w:sz="2" w:space="0" w:color="auto"/>
              <w:right w:val="single" w:sz="2" w:space="0" w:color="auto"/>
            </w:tcBorders>
          </w:tcPr>
          <w:p w14:paraId="59C8012E" w14:textId="77777777" w:rsidR="001B1226" w:rsidRPr="00A4338B" w:rsidRDefault="001B1226" w:rsidP="00741A1A">
            <w:pPr>
              <w:pStyle w:val="NormalLeft"/>
              <w:rPr>
                <w:lang w:val="en-GB"/>
              </w:rPr>
            </w:pPr>
            <w:r w:rsidRPr="00A4338B">
              <w:rPr>
                <w:lang w:val="en-GB"/>
              </w:rPr>
              <w:t>Letters of credit and guarantees other than under Article 96(2) of the Directive 2009/138/EC — total</w:t>
            </w:r>
          </w:p>
        </w:tc>
        <w:tc>
          <w:tcPr>
            <w:tcW w:w="4643" w:type="dxa"/>
            <w:tcBorders>
              <w:top w:val="single" w:sz="2" w:space="0" w:color="auto"/>
              <w:left w:val="single" w:sz="2" w:space="0" w:color="auto"/>
              <w:bottom w:val="single" w:sz="2" w:space="0" w:color="auto"/>
              <w:right w:val="single" w:sz="2" w:space="0" w:color="auto"/>
            </w:tcBorders>
          </w:tcPr>
          <w:p w14:paraId="68E22EA8" w14:textId="77777777" w:rsidR="001B1226" w:rsidRPr="00A4338B" w:rsidRDefault="001B1226" w:rsidP="00741A1A">
            <w:pPr>
              <w:pStyle w:val="NormalLeft"/>
              <w:rPr>
                <w:lang w:val="en-GB"/>
              </w:rPr>
            </w:pPr>
            <w:r w:rsidRPr="00A4338B">
              <w:rPr>
                <w:lang w:val="en-GB"/>
              </w:rPr>
              <w:t>This is the total amount of letters of credit and guarantees that satisfy criteria for Tier 2 or Tier 3, other than those that are held in trust for the benefit of insurance creditors by an independent trustee and provided by credit institutions authorised in accordance with Directive 2006/48/EC.</w:t>
            </w:r>
          </w:p>
        </w:tc>
      </w:tr>
      <w:tr w:rsidR="001B1226" w:rsidRPr="00A4338B" w14:paraId="279DA7AF" w14:textId="77777777" w:rsidTr="00EA0D67">
        <w:tc>
          <w:tcPr>
            <w:tcW w:w="2136" w:type="dxa"/>
            <w:tcBorders>
              <w:top w:val="single" w:sz="2" w:space="0" w:color="auto"/>
              <w:left w:val="single" w:sz="2" w:space="0" w:color="auto"/>
              <w:bottom w:val="single" w:sz="2" w:space="0" w:color="auto"/>
              <w:right w:val="single" w:sz="2" w:space="0" w:color="auto"/>
            </w:tcBorders>
          </w:tcPr>
          <w:p w14:paraId="4509C1B3" w14:textId="77777777" w:rsidR="001B1226" w:rsidRPr="00A4338B" w:rsidRDefault="001B1226" w:rsidP="00741A1A">
            <w:pPr>
              <w:pStyle w:val="NormalLeft"/>
              <w:rPr>
                <w:lang w:val="en-GB"/>
              </w:rPr>
            </w:pPr>
            <w:r w:rsidRPr="00A4338B">
              <w:rPr>
                <w:lang w:val="en-GB"/>
              </w:rPr>
              <w:t>R0350/C0040</w:t>
            </w:r>
          </w:p>
        </w:tc>
        <w:tc>
          <w:tcPr>
            <w:tcW w:w="2507" w:type="dxa"/>
            <w:tcBorders>
              <w:top w:val="single" w:sz="2" w:space="0" w:color="auto"/>
              <w:left w:val="single" w:sz="2" w:space="0" w:color="auto"/>
              <w:bottom w:val="single" w:sz="2" w:space="0" w:color="auto"/>
              <w:right w:val="single" w:sz="2" w:space="0" w:color="auto"/>
            </w:tcBorders>
          </w:tcPr>
          <w:p w14:paraId="2258D110" w14:textId="77777777" w:rsidR="001B1226" w:rsidRPr="00A4338B" w:rsidRDefault="001B1226" w:rsidP="00741A1A">
            <w:pPr>
              <w:pStyle w:val="NormalLeft"/>
              <w:rPr>
                <w:lang w:val="en-GB"/>
              </w:rPr>
            </w:pPr>
            <w:r w:rsidRPr="00A4338B">
              <w:rPr>
                <w:lang w:val="en-GB"/>
              </w:rPr>
              <w:t>Letters of credit and guarantees other than under Article 96(2) of the Directive 2009/138/EC — tier 2</w:t>
            </w:r>
          </w:p>
        </w:tc>
        <w:tc>
          <w:tcPr>
            <w:tcW w:w="4643" w:type="dxa"/>
            <w:tcBorders>
              <w:top w:val="single" w:sz="2" w:space="0" w:color="auto"/>
              <w:left w:val="single" w:sz="2" w:space="0" w:color="auto"/>
              <w:bottom w:val="single" w:sz="2" w:space="0" w:color="auto"/>
              <w:right w:val="single" w:sz="2" w:space="0" w:color="auto"/>
            </w:tcBorders>
          </w:tcPr>
          <w:p w14:paraId="44590EE8" w14:textId="77777777" w:rsidR="001B1226" w:rsidRPr="00A4338B" w:rsidRDefault="001B1226" w:rsidP="00741A1A">
            <w:pPr>
              <w:pStyle w:val="NormalLeft"/>
              <w:rPr>
                <w:lang w:val="en-GB"/>
              </w:rPr>
            </w:pPr>
            <w:r w:rsidRPr="00A4338B">
              <w:rPr>
                <w:lang w:val="en-GB"/>
              </w:rPr>
              <w:t>This is the amount of letters of credit and guarantees that meet the criteria for Tier 2, other than those which are held in trust for the benefit of insurance creditors by an independent trustee and provided by credit institutions authorised in accordance with Directive 2006/48/EC.</w:t>
            </w:r>
          </w:p>
        </w:tc>
      </w:tr>
      <w:tr w:rsidR="001B1226" w:rsidRPr="00A4338B" w14:paraId="1AA12DC1" w14:textId="77777777" w:rsidTr="00EA0D67">
        <w:tc>
          <w:tcPr>
            <w:tcW w:w="2136" w:type="dxa"/>
            <w:tcBorders>
              <w:top w:val="single" w:sz="2" w:space="0" w:color="auto"/>
              <w:left w:val="single" w:sz="2" w:space="0" w:color="auto"/>
              <w:bottom w:val="single" w:sz="2" w:space="0" w:color="auto"/>
              <w:right w:val="single" w:sz="2" w:space="0" w:color="auto"/>
            </w:tcBorders>
          </w:tcPr>
          <w:p w14:paraId="6636B066" w14:textId="77777777" w:rsidR="001B1226" w:rsidRPr="00A4338B" w:rsidRDefault="001B1226" w:rsidP="00741A1A">
            <w:pPr>
              <w:pStyle w:val="NormalLeft"/>
              <w:rPr>
                <w:lang w:val="en-GB"/>
              </w:rPr>
            </w:pPr>
            <w:r w:rsidRPr="00A4338B">
              <w:rPr>
                <w:lang w:val="en-GB"/>
              </w:rPr>
              <w:t>R0350/C0050</w:t>
            </w:r>
          </w:p>
        </w:tc>
        <w:tc>
          <w:tcPr>
            <w:tcW w:w="2507" w:type="dxa"/>
            <w:tcBorders>
              <w:top w:val="single" w:sz="2" w:space="0" w:color="auto"/>
              <w:left w:val="single" w:sz="2" w:space="0" w:color="auto"/>
              <w:bottom w:val="single" w:sz="2" w:space="0" w:color="auto"/>
              <w:right w:val="single" w:sz="2" w:space="0" w:color="auto"/>
            </w:tcBorders>
          </w:tcPr>
          <w:p w14:paraId="5B1A325D" w14:textId="77777777" w:rsidR="001B1226" w:rsidRPr="00A4338B" w:rsidRDefault="001B1226" w:rsidP="00741A1A">
            <w:pPr>
              <w:pStyle w:val="NormalLeft"/>
              <w:rPr>
                <w:lang w:val="en-GB"/>
              </w:rPr>
            </w:pPr>
            <w:r w:rsidRPr="00A4338B">
              <w:rPr>
                <w:lang w:val="en-GB"/>
              </w:rPr>
              <w:t>Letters of credit and guarantees other than under Article 96(2) of the Directive 2009/138/EC– tier 3</w:t>
            </w:r>
          </w:p>
        </w:tc>
        <w:tc>
          <w:tcPr>
            <w:tcW w:w="4643" w:type="dxa"/>
            <w:tcBorders>
              <w:top w:val="single" w:sz="2" w:space="0" w:color="auto"/>
              <w:left w:val="single" w:sz="2" w:space="0" w:color="auto"/>
              <w:bottom w:val="single" w:sz="2" w:space="0" w:color="auto"/>
              <w:right w:val="single" w:sz="2" w:space="0" w:color="auto"/>
            </w:tcBorders>
          </w:tcPr>
          <w:p w14:paraId="170AF68D" w14:textId="77777777" w:rsidR="001B1226" w:rsidRPr="00A4338B" w:rsidRDefault="001B1226" w:rsidP="00741A1A">
            <w:pPr>
              <w:pStyle w:val="NormalLeft"/>
              <w:rPr>
                <w:lang w:val="en-GB"/>
              </w:rPr>
            </w:pPr>
            <w:r w:rsidRPr="00A4338B">
              <w:rPr>
                <w:lang w:val="en-GB"/>
              </w:rPr>
              <w:t>This is the amount of letters of credit and guarantees that meet the criteria for Tier 3, other than those which are held in trust for the benefit of insurance creditors by an independent trustee and provided by credit institutions authorised in accordance with Directive 2006/48/EC.</w:t>
            </w:r>
          </w:p>
        </w:tc>
      </w:tr>
      <w:tr w:rsidR="001B1226" w:rsidRPr="00A4338B" w14:paraId="7BBD317A" w14:textId="77777777" w:rsidTr="00EA0D67">
        <w:tc>
          <w:tcPr>
            <w:tcW w:w="2136" w:type="dxa"/>
            <w:tcBorders>
              <w:top w:val="single" w:sz="2" w:space="0" w:color="auto"/>
              <w:left w:val="single" w:sz="2" w:space="0" w:color="auto"/>
              <w:bottom w:val="single" w:sz="2" w:space="0" w:color="auto"/>
              <w:right w:val="single" w:sz="2" w:space="0" w:color="auto"/>
            </w:tcBorders>
          </w:tcPr>
          <w:p w14:paraId="3465173C" w14:textId="77777777" w:rsidR="001B1226" w:rsidRPr="00A4338B" w:rsidRDefault="001B1226" w:rsidP="00741A1A">
            <w:pPr>
              <w:pStyle w:val="NormalLeft"/>
              <w:rPr>
                <w:lang w:val="en-GB"/>
              </w:rPr>
            </w:pPr>
            <w:r w:rsidRPr="00A4338B">
              <w:rPr>
                <w:lang w:val="en-GB"/>
              </w:rPr>
              <w:t>R0360/C0010</w:t>
            </w:r>
          </w:p>
        </w:tc>
        <w:tc>
          <w:tcPr>
            <w:tcW w:w="2507" w:type="dxa"/>
            <w:tcBorders>
              <w:top w:val="single" w:sz="2" w:space="0" w:color="auto"/>
              <w:left w:val="single" w:sz="2" w:space="0" w:color="auto"/>
              <w:bottom w:val="single" w:sz="2" w:space="0" w:color="auto"/>
              <w:right w:val="single" w:sz="2" w:space="0" w:color="auto"/>
            </w:tcBorders>
          </w:tcPr>
          <w:p w14:paraId="253935A3" w14:textId="77777777" w:rsidR="001B1226" w:rsidRPr="00A4338B" w:rsidRDefault="001B1226" w:rsidP="00741A1A">
            <w:pPr>
              <w:pStyle w:val="NormalLeft"/>
              <w:rPr>
                <w:lang w:val="en-GB"/>
              </w:rPr>
            </w:pPr>
            <w:r w:rsidRPr="00A4338B">
              <w:rPr>
                <w:lang w:val="en-GB"/>
              </w:rPr>
              <w:t>Supplementary members calls under first subparagraph of Article 96(3) of the Directive 2009/138/EC — total</w:t>
            </w:r>
          </w:p>
        </w:tc>
        <w:tc>
          <w:tcPr>
            <w:tcW w:w="4643" w:type="dxa"/>
            <w:tcBorders>
              <w:top w:val="single" w:sz="2" w:space="0" w:color="auto"/>
              <w:left w:val="single" w:sz="2" w:space="0" w:color="auto"/>
              <w:bottom w:val="single" w:sz="2" w:space="0" w:color="auto"/>
              <w:right w:val="single" w:sz="2" w:space="0" w:color="auto"/>
            </w:tcBorders>
          </w:tcPr>
          <w:p w14:paraId="1ECB63B7" w14:textId="77777777" w:rsidR="001B1226" w:rsidRPr="00A4338B" w:rsidRDefault="001B1226" w:rsidP="00741A1A">
            <w:pPr>
              <w:pStyle w:val="NormalLeft"/>
              <w:rPr>
                <w:lang w:val="en-GB"/>
              </w:rPr>
            </w:pPr>
            <w:r w:rsidRPr="00A4338B">
              <w:rPr>
                <w:lang w:val="en-GB"/>
              </w:rPr>
              <w:t xml:space="preserve">This is the total amount of any future claims which mutual or mutual–type associations of ship owners with variable contributions solely insuring risks listed in classes 6, 12 and 17 in Part A of Annex I may have against their members by way of a call for </w:t>
            </w:r>
            <w:r w:rsidRPr="00A4338B">
              <w:rPr>
                <w:lang w:val="en-GB"/>
              </w:rPr>
              <w:lastRenderedPageBreak/>
              <w:t>supplementary contributions, within the following 12 months.</w:t>
            </w:r>
          </w:p>
        </w:tc>
      </w:tr>
      <w:tr w:rsidR="001B1226" w:rsidRPr="00A4338B" w14:paraId="357A707E" w14:textId="77777777" w:rsidTr="00EA0D67">
        <w:tc>
          <w:tcPr>
            <w:tcW w:w="2136" w:type="dxa"/>
            <w:tcBorders>
              <w:top w:val="single" w:sz="2" w:space="0" w:color="auto"/>
              <w:left w:val="single" w:sz="2" w:space="0" w:color="auto"/>
              <w:bottom w:val="single" w:sz="2" w:space="0" w:color="auto"/>
              <w:right w:val="single" w:sz="2" w:space="0" w:color="auto"/>
            </w:tcBorders>
          </w:tcPr>
          <w:p w14:paraId="242018E5" w14:textId="77777777" w:rsidR="001B1226" w:rsidRPr="00A4338B" w:rsidRDefault="001B1226" w:rsidP="00741A1A">
            <w:pPr>
              <w:pStyle w:val="NormalLeft"/>
              <w:rPr>
                <w:lang w:val="en-GB"/>
              </w:rPr>
            </w:pPr>
            <w:r w:rsidRPr="00A4338B">
              <w:rPr>
                <w:lang w:val="en-GB"/>
              </w:rPr>
              <w:lastRenderedPageBreak/>
              <w:t>R0360/C0040</w:t>
            </w:r>
          </w:p>
        </w:tc>
        <w:tc>
          <w:tcPr>
            <w:tcW w:w="2507" w:type="dxa"/>
            <w:tcBorders>
              <w:top w:val="single" w:sz="2" w:space="0" w:color="auto"/>
              <w:left w:val="single" w:sz="2" w:space="0" w:color="auto"/>
              <w:bottom w:val="single" w:sz="2" w:space="0" w:color="auto"/>
              <w:right w:val="single" w:sz="2" w:space="0" w:color="auto"/>
            </w:tcBorders>
          </w:tcPr>
          <w:p w14:paraId="7E67E187" w14:textId="77777777" w:rsidR="001B1226" w:rsidRPr="00A4338B" w:rsidRDefault="001B1226" w:rsidP="00741A1A">
            <w:pPr>
              <w:pStyle w:val="NormalLeft"/>
              <w:rPr>
                <w:lang w:val="en-GB"/>
              </w:rPr>
            </w:pPr>
            <w:r w:rsidRPr="00A4338B">
              <w:rPr>
                <w:lang w:val="en-GB"/>
              </w:rPr>
              <w:t>Supplementary members calls under first subparagraph of Article 96(3) of the Directive 2009/138/EC — tier 2</w:t>
            </w:r>
          </w:p>
        </w:tc>
        <w:tc>
          <w:tcPr>
            <w:tcW w:w="4643" w:type="dxa"/>
            <w:tcBorders>
              <w:top w:val="single" w:sz="2" w:space="0" w:color="auto"/>
              <w:left w:val="single" w:sz="2" w:space="0" w:color="auto"/>
              <w:bottom w:val="single" w:sz="2" w:space="0" w:color="auto"/>
              <w:right w:val="single" w:sz="2" w:space="0" w:color="auto"/>
            </w:tcBorders>
          </w:tcPr>
          <w:p w14:paraId="7243FE29" w14:textId="77777777" w:rsidR="001B1226" w:rsidRPr="00A4338B" w:rsidRDefault="001B1226" w:rsidP="00741A1A">
            <w:pPr>
              <w:pStyle w:val="NormalLeft"/>
              <w:rPr>
                <w:lang w:val="en-GB"/>
              </w:rPr>
            </w:pPr>
            <w:r w:rsidRPr="00A4338B">
              <w:rPr>
                <w:lang w:val="en-GB"/>
              </w:rPr>
              <w:t>This is the amount of any future claims which mutual or mutual–type associations of ship owners with variable contributions solely insuring risks listed in classes 6, 12 and 17 in Part A of Annex I may have against their members by way of a call for supplementary contributions, within the following 12 months.</w:t>
            </w:r>
          </w:p>
        </w:tc>
      </w:tr>
      <w:tr w:rsidR="001B1226" w:rsidRPr="00A4338B" w14:paraId="3285AFE1" w14:textId="77777777" w:rsidTr="00EA0D67">
        <w:tc>
          <w:tcPr>
            <w:tcW w:w="2136" w:type="dxa"/>
            <w:tcBorders>
              <w:top w:val="single" w:sz="2" w:space="0" w:color="auto"/>
              <w:left w:val="single" w:sz="2" w:space="0" w:color="auto"/>
              <w:bottom w:val="single" w:sz="2" w:space="0" w:color="auto"/>
              <w:right w:val="single" w:sz="2" w:space="0" w:color="auto"/>
            </w:tcBorders>
          </w:tcPr>
          <w:p w14:paraId="353A6685" w14:textId="77777777" w:rsidR="001B1226" w:rsidRPr="00A4338B" w:rsidRDefault="001B1226" w:rsidP="00741A1A">
            <w:pPr>
              <w:pStyle w:val="NormalLeft"/>
              <w:rPr>
                <w:lang w:val="en-GB"/>
              </w:rPr>
            </w:pPr>
            <w:r w:rsidRPr="00A4338B">
              <w:rPr>
                <w:lang w:val="en-GB"/>
              </w:rPr>
              <w:t>R0370/C0010</w:t>
            </w:r>
          </w:p>
        </w:tc>
        <w:tc>
          <w:tcPr>
            <w:tcW w:w="2507" w:type="dxa"/>
            <w:tcBorders>
              <w:top w:val="single" w:sz="2" w:space="0" w:color="auto"/>
              <w:left w:val="single" w:sz="2" w:space="0" w:color="auto"/>
              <w:bottom w:val="single" w:sz="2" w:space="0" w:color="auto"/>
              <w:right w:val="single" w:sz="2" w:space="0" w:color="auto"/>
            </w:tcBorders>
          </w:tcPr>
          <w:p w14:paraId="1C7BC081" w14:textId="21074013" w:rsidR="001B1226" w:rsidRPr="00A4338B" w:rsidRDefault="001B1226" w:rsidP="00741A1A">
            <w:pPr>
              <w:pStyle w:val="NormalLeft"/>
              <w:rPr>
                <w:lang w:val="en-GB"/>
              </w:rPr>
            </w:pPr>
            <w:r w:rsidRPr="00A4338B">
              <w:rPr>
                <w:lang w:val="en-GB"/>
              </w:rPr>
              <w:t>Supplementary members calls — other than under first subparagraph of Article 96(3) of the Directive 2009/138/EC</w:t>
            </w:r>
            <w:ins w:id="227" w:author="Author">
              <w:r w:rsidR="007F2561">
                <w:rPr>
                  <w:lang w:val="en-GB"/>
                </w:rPr>
                <w:t xml:space="preserve"> - total</w:t>
              </w:r>
            </w:ins>
          </w:p>
        </w:tc>
        <w:tc>
          <w:tcPr>
            <w:tcW w:w="4643" w:type="dxa"/>
            <w:tcBorders>
              <w:top w:val="single" w:sz="2" w:space="0" w:color="auto"/>
              <w:left w:val="single" w:sz="2" w:space="0" w:color="auto"/>
              <w:bottom w:val="single" w:sz="2" w:space="0" w:color="auto"/>
              <w:right w:val="single" w:sz="2" w:space="0" w:color="auto"/>
            </w:tcBorders>
          </w:tcPr>
          <w:p w14:paraId="5294D394" w14:textId="77777777" w:rsidR="001B1226" w:rsidRPr="00A4338B" w:rsidRDefault="001B1226" w:rsidP="00741A1A">
            <w:pPr>
              <w:pStyle w:val="NormalLeft"/>
              <w:rPr>
                <w:lang w:val="en-GB"/>
              </w:rPr>
            </w:pPr>
            <w:r w:rsidRPr="00A4338B">
              <w:rPr>
                <w:lang w:val="en-GB"/>
              </w:rPr>
              <w:t>This is the total amount of any future claims which mutual or mutual–type associations with variable contributions may have against their members by way of a call for supplementary contributions, within the following 12 months, other than those described in the first subparagraph of article 96(3) of the Directive 2009/138/EC.</w:t>
            </w:r>
          </w:p>
        </w:tc>
      </w:tr>
      <w:tr w:rsidR="001B1226" w:rsidRPr="00A4338B" w14:paraId="42468584" w14:textId="77777777" w:rsidTr="00EA0D67">
        <w:tc>
          <w:tcPr>
            <w:tcW w:w="2136" w:type="dxa"/>
            <w:tcBorders>
              <w:top w:val="single" w:sz="2" w:space="0" w:color="auto"/>
              <w:left w:val="single" w:sz="2" w:space="0" w:color="auto"/>
              <w:bottom w:val="single" w:sz="2" w:space="0" w:color="auto"/>
              <w:right w:val="single" w:sz="2" w:space="0" w:color="auto"/>
            </w:tcBorders>
          </w:tcPr>
          <w:p w14:paraId="4DB91FC8" w14:textId="77777777" w:rsidR="001B1226" w:rsidRPr="00A4338B" w:rsidRDefault="001B1226" w:rsidP="00741A1A">
            <w:pPr>
              <w:pStyle w:val="NormalLeft"/>
              <w:rPr>
                <w:lang w:val="en-GB"/>
              </w:rPr>
            </w:pPr>
            <w:r w:rsidRPr="00A4338B">
              <w:rPr>
                <w:lang w:val="en-GB"/>
              </w:rPr>
              <w:t>R0370/C0040</w:t>
            </w:r>
          </w:p>
        </w:tc>
        <w:tc>
          <w:tcPr>
            <w:tcW w:w="2507" w:type="dxa"/>
            <w:tcBorders>
              <w:top w:val="single" w:sz="2" w:space="0" w:color="auto"/>
              <w:left w:val="single" w:sz="2" w:space="0" w:color="auto"/>
              <w:bottom w:val="single" w:sz="2" w:space="0" w:color="auto"/>
              <w:right w:val="single" w:sz="2" w:space="0" w:color="auto"/>
            </w:tcBorders>
          </w:tcPr>
          <w:p w14:paraId="52051BB7" w14:textId="77777777" w:rsidR="001B1226" w:rsidRPr="00A4338B" w:rsidRDefault="001B1226" w:rsidP="00741A1A">
            <w:pPr>
              <w:pStyle w:val="NormalLeft"/>
              <w:rPr>
                <w:lang w:val="en-GB"/>
              </w:rPr>
            </w:pPr>
            <w:r w:rsidRPr="00A4338B">
              <w:rPr>
                <w:lang w:val="en-GB"/>
              </w:rPr>
              <w:t>Supplementary members calls — other than under first subparagraph of Article 96(3) of the Directive 2009/138/EC — tier 2</w:t>
            </w:r>
          </w:p>
        </w:tc>
        <w:tc>
          <w:tcPr>
            <w:tcW w:w="4643" w:type="dxa"/>
            <w:tcBorders>
              <w:top w:val="single" w:sz="2" w:space="0" w:color="auto"/>
              <w:left w:val="single" w:sz="2" w:space="0" w:color="auto"/>
              <w:bottom w:val="single" w:sz="2" w:space="0" w:color="auto"/>
              <w:right w:val="single" w:sz="2" w:space="0" w:color="auto"/>
            </w:tcBorders>
          </w:tcPr>
          <w:p w14:paraId="29051014" w14:textId="77777777" w:rsidR="001B1226" w:rsidRPr="00A4338B" w:rsidRDefault="001B1226" w:rsidP="00741A1A">
            <w:pPr>
              <w:pStyle w:val="NormalLeft"/>
              <w:rPr>
                <w:lang w:val="en-GB"/>
              </w:rPr>
            </w:pPr>
            <w:r w:rsidRPr="00A4338B">
              <w:rPr>
                <w:lang w:val="en-GB"/>
              </w:rPr>
              <w:t>This is the amount of any future claims which mutual or mutual–type associations of with variable contributions may have against their members by way of a call for supplementary contributions within the following 12 months, other than those described in the first subparagraph of article 96(3) of the Directive 2009/138/EC that meet the criteria for Tier 2.</w:t>
            </w:r>
          </w:p>
        </w:tc>
      </w:tr>
      <w:tr w:rsidR="001B1226" w:rsidRPr="00A4338B" w14:paraId="167E9E79" w14:textId="77777777" w:rsidTr="00EA0D67">
        <w:tc>
          <w:tcPr>
            <w:tcW w:w="2136" w:type="dxa"/>
            <w:tcBorders>
              <w:top w:val="single" w:sz="2" w:space="0" w:color="auto"/>
              <w:left w:val="single" w:sz="2" w:space="0" w:color="auto"/>
              <w:bottom w:val="single" w:sz="2" w:space="0" w:color="auto"/>
              <w:right w:val="single" w:sz="2" w:space="0" w:color="auto"/>
            </w:tcBorders>
          </w:tcPr>
          <w:p w14:paraId="267CDFE9" w14:textId="77777777" w:rsidR="001B1226" w:rsidRPr="00A4338B" w:rsidRDefault="001B1226" w:rsidP="00741A1A">
            <w:pPr>
              <w:pStyle w:val="NormalLeft"/>
              <w:rPr>
                <w:lang w:val="en-GB"/>
              </w:rPr>
            </w:pPr>
            <w:r w:rsidRPr="00A4338B">
              <w:rPr>
                <w:lang w:val="en-GB"/>
              </w:rPr>
              <w:t>R0370/C0050</w:t>
            </w:r>
          </w:p>
        </w:tc>
        <w:tc>
          <w:tcPr>
            <w:tcW w:w="2507" w:type="dxa"/>
            <w:tcBorders>
              <w:top w:val="single" w:sz="2" w:space="0" w:color="auto"/>
              <w:left w:val="single" w:sz="2" w:space="0" w:color="auto"/>
              <w:bottom w:val="single" w:sz="2" w:space="0" w:color="auto"/>
              <w:right w:val="single" w:sz="2" w:space="0" w:color="auto"/>
            </w:tcBorders>
          </w:tcPr>
          <w:p w14:paraId="1FA6C803" w14:textId="77777777" w:rsidR="001B1226" w:rsidRPr="00A4338B" w:rsidRDefault="001B1226" w:rsidP="00741A1A">
            <w:pPr>
              <w:pStyle w:val="NormalLeft"/>
              <w:rPr>
                <w:lang w:val="en-GB"/>
              </w:rPr>
            </w:pPr>
            <w:r w:rsidRPr="00A4338B">
              <w:rPr>
                <w:lang w:val="en-GB"/>
              </w:rPr>
              <w:t>Supplementary members calls — other than under first subparagraph of Article 96(3) of the Directive 2009/138/EC — tier 3</w:t>
            </w:r>
          </w:p>
        </w:tc>
        <w:tc>
          <w:tcPr>
            <w:tcW w:w="4643" w:type="dxa"/>
            <w:tcBorders>
              <w:top w:val="single" w:sz="2" w:space="0" w:color="auto"/>
              <w:left w:val="single" w:sz="2" w:space="0" w:color="auto"/>
              <w:bottom w:val="single" w:sz="2" w:space="0" w:color="auto"/>
              <w:right w:val="single" w:sz="2" w:space="0" w:color="auto"/>
            </w:tcBorders>
          </w:tcPr>
          <w:p w14:paraId="5C53D0D0" w14:textId="77777777" w:rsidR="001B1226" w:rsidRPr="00A4338B" w:rsidRDefault="001B1226" w:rsidP="00741A1A">
            <w:pPr>
              <w:pStyle w:val="NormalLeft"/>
              <w:rPr>
                <w:lang w:val="en-GB"/>
              </w:rPr>
            </w:pPr>
            <w:r w:rsidRPr="00A4338B">
              <w:rPr>
                <w:lang w:val="en-GB"/>
              </w:rPr>
              <w:t>This is the amount of any future claims which mutual or mutual–type associations with variable contributions may have against their members by way of a call for supplementary contributions within the following 12 months, other than those described in the first subparagraph of article 96(3) of the Framework Directive 2009/138/EC that meet the criteria for Tier 3.</w:t>
            </w:r>
          </w:p>
        </w:tc>
      </w:tr>
      <w:tr w:rsidR="001B1226" w:rsidRPr="00A4338B" w14:paraId="162E8470" w14:textId="77777777" w:rsidTr="00EA0D67">
        <w:tc>
          <w:tcPr>
            <w:tcW w:w="2136" w:type="dxa"/>
            <w:tcBorders>
              <w:top w:val="single" w:sz="2" w:space="0" w:color="auto"/>
              <w:left w:val="single" w:sz="2" w:space="0" w:color="auto"/>
              <w:bottom w:val="single" w:sz="2" w:space="0" w:color="auto"/>
              <w:right w:val="single" w:sz="2" w:space="0" w:color="auto"/>
            </w:tcBorders>
          </w:tcPr>
          <w:p w14:paraId="12923272" w14:textId="77777777" w:rsidR="001B1226" w:rsidRPr="00A4338B" w:rsidRDefault="001B1226" w:rsidP="00741A1A">
            <w:pPr>
              <w:pStyle w:val="NormalLeft"/>
              <w:rPr>
                <w:lang w:val="en-GB"/>
              </w:rPr>
            </w:pPr>
            <w:r w:rsidRPr="00A4338B">
              <w:rPr>
                <w:lang w:val="en-GB"/>
              </w:rPr>
              <w:t>R0380/C0010</w:t>
            </w:r>
          </w:p>
        </w:tc>
        <w:tc>
          <w:tcPr>
            <w:tcW w:w="2507" w:type="dxa"/>
            <w:tcBorders>
              <w:top w:val="single" w:sz="2" w:space="0" w:color="auto"/>
              <w:left w:val="single" w:sz="2" w:space="0" w:color="auto"/>
              <w:bottom w:val="single" w:sz="2" w:space="0" w:color="auto"/>
              <w:right w:val="single" w:sz="2" w:space="0" w:color="auto"/>
            </w:tcBorders>
          </w:tcPr>
          <w:p w14:paraId="0DA5F285" w14:textId="2FF6AA12" w:rsidR="001B1226" w:rsidRPr="00A4338B" w:rsidRDefault="001B1226" w:rsidP="00741A1A">
            <w:pPr>
              <w:pStyle w:val="NormalLeft"/>
              <w:rPr>
                <w:lang w:val="en-GB"/>
              </w:rPr>
            </w:pPr>
            <w:r w:rsidRPr="00A4338B">
              <w:rPr>
                <w:lang w:val="en-GB"/>
              </w:rPr>
              <w:t xml:space="preserve">Non available ancillary own funds at group level </w:t>
            </w:r>
            <w:ins w:id="228" w:author="Author">
              <w:r w:rsidR="005B4DFB" w:rsidRPr="00A4338B">
                <w:rPr>
                  <w:lang w:val="en-GB"/>
                </w:rPr>
                <w:t>to be deducted</w:t>
              </w:r>
            </w:ins>
            <w:r w:rsidRPr="00A4338B">
              <w:rPr>
                <w:lang w:val="en-GB"/>
              </w:rPr>
              <w:t>— total</w:t>
            </w:r>
          </w:p>
        </w:tc>
        <w:tc>
          <w:tcPr>
            <w:tcW w:w="4643" w:type="dxa"/>
            <w:tcBorders>
              <w:top w:val="single" w:sz="2" w:space="0" w:color="auto"/>
              <w:left w:val="single" w:sz="2" w:space="0" w:color="auto"/>
              <w:bottom w:val="single" w:sz="2" w:space="0" w:color="auto"/>
              <w:right w:val="single" w:sz="2" w:space="0" w:color="auto"/>
            </w:tcBorders>
          </w:tcPr>
          <w:p w14:paraId="32558726" w14:textId="77777777" w:rsidR="001B1226" w:rsidRPr="00A4338B" w:rsidRDefault="001B1226" w:rsidP="00741A1A">
            <w:pPr>
              <w:pStyle w:val="NormalLeft"/>
              <w:rPr>
                <w:lang w:val="en-GB"/>
              </w:rPr>
            </w:pPr>
            <w:r w:rsidRPr="00A4338B">
              <w:rPr>
                <w:lang w:val="en-GB"/>
              </w:rPr>
              <w:t>This is the total amount of ancillary own funds which are deemed non–available as defined in Article 222(2)–(5) of the Directive 2009/138/EC.</w:t>
            </w:r>
          </w:p>
        </w:tc>
      </w:tr>
      <w:tr w:rsidR="001B1226" w:rsidRPr="00A4338B" w14:paraId="4F6D3FBD" w14:textId="77777777" w:rsidTr="00EA0D67">
        <w:tc>
          <w:tcPr>
            <w:tcW w:w="2136" w:type="dxa"/>
            <w:tcBorders>
              <w:top w:val="single" w:sz="2" w:space="0" w:color="auto"/>
              <w:left w:val="single" w:sz="2" w:space="0" w:color="auto"/>
              <w:bottom w:val="single" w:sz="2" w:space="0" w:color="auto"/>
              <w:right w:val="single" w:sz="2" w:space="0" w:color="auto"/>
            </w:tcBorders>
          </w:tcPr>
          <w:p w14:paraId="119B890B" w14:textId="77777777" w:rsidR="001B1226" w:rsidRPr="00A4338B" w:rsidRDefault="001B1226" w:rsidP="00741A1A">
            <w:pPr>
              <w:pStyle w:val="NormalLeft"/>
              <w:rPr>
                <w:lang w:val="en-GB"/>
              </w:rPr>
            </w:pPr>
            <w:r w:rsidRPr="00A4338B">
              <w:rPr>
                <w:lang w:val="en-GB"/>
              </w:rPr>
              <w:t>R0380/C0040</w:t>
            </w:r>
          </w:p>
        </w:tc>
        <w:tc>
          <w:tcPr>
            <w:tcW w:w="2507" w:type="dxa"/>
            <w:tcBorders>
              <w:top w:val="single" w:sz="2" w:space="0" w:color="auto"/>
              <w:left w:val="single" w:sz="2" w:space="0" w:color="auto"/>
              <w:bottom w:val="single" w:sz="2" w:space="0" w:color="auto"/>
              <w:right w:val="single" w:sz="2" w:space="0" w:color="auto"/>
            </w:tcBorders>
          </w:tcPr>
          <w:p w14:paraId="16E521FF" w14:textId="15DAF1BE" w:rsidR="001B1226" w:rsidRPr="00A4338B" w:rsidRDefault="001B1226" w:rsidP="00741A1A">
            <w:pPr>
              <w:pStyle w:val="NormalLeft"/>
              <w:rPr>
                <w:lang w:val="en-GB"/>
              </w:rPr>
            </w:pPr>
            <w:r w:rsidRPr="00A4338B">
              <w:rPr>
                <w:lang w:val="en-GB"/>
              </w:rPr>
              <w:t xml:space="preserve">Non available ancillary own funds at group </w:t>
            </w:r>
            <w:r w:rsidRPr="00A4338B">
              <w:rPr>
                <w:lang w:val="en-GB"/>
              </w:rPr>
              <w:lastRenderedPageBreak/>
              <w:t>level</w:t>
            </w:r>
            <w:ins w:id="229" w:author="Author">
              <w:r w:rsidR="005B4DFB" w:rsidRPr="00A4338B">
                <w:rPr>
                  <w:lang w:val="en-GB"/>
                </w:rPr>
                <w:t xml:space="preserve"> to be deducted</w:t>
              </w:r>
            </w:ins>
            <w:r w:rsidRPr="00A4338B">
              <w:rPr>
                <w:lang w:val="en-GB"/>
              </w:rPr>
              <w:t xml:space="preserve"> — tier 2</w:t>
            </w:r>
          </w:p>
        </w:tc>
        <w:tc>
          <w:tcPr>
            <w:tcW w:w="4643" w:type="dxa"/>
            <w:tcBorders>
              <w:top w:val="single" w:sz="2" w:space="0" w:color="auto"/>
              <w:left w:val="single" w:sz="2" w:space="0" w:color="auto"/>
              <w:bottom w:val="single" w:sz="2" w:space="0" w:color="auto"/>
              <w:right w:val="single" w:sz="2" w:space="0" w:color="auto"/>
            </w:tcBorders>
          </w:tcPr>
          <w:p w14:paraId="6F55F38C" w14:textId="77777777" w:rsidR="001B1226" w:rsidRPr="00A4338B" w:rsidRDefault="001B1226" w:rsidP="00741A1A">
            <w:pPr>
              <w:pStyle w:val="NormalLeft"/>
              <w:rPr>
                <w:lang w:val="en-GB"/>
              </w:rPr>
            </w:pPr>
            <w:r w:rsidRPr="00A4338B">
              <w:rPr>
                <w:lang w:val="en-GB"/>
              </w:rPr>
              <w:lastRenderedPageBreak/>
              <w:t xml:space="preserve">This is the amount of ancillary own funds which are deemed non–available as defined </w:t>
            </w:r>
            <w:r w:rsidRPr="00A4338B">
              <w:rPr>
                <w:lang w:val="en-GB"/>
              </w:rPr>
              <w:lastRenderedPageBreak/>
              <w:t>in Article 222(2)–(5) of the Directive 2009/138/EC that meet the criteria for Tier 2.</w:t>
            </w:r>
          </w:p>
        </w:tc>
      </w:tr>
      <w:tr w:rsidR="001B1226" w:rsidRPr="00A4338B" w14:paraId="6AA19952" w14:textId="77777777" w:rsidTr="00EA0D67">
        <w:tc>
          <w:tcPr>
            <w:tcW w:w="2136" w:type="dxa"/>
            <w:tcBorders>
              <w:top w:val="single" w:sz="2" w:space="0" w:color="auto"/>
              <w:left w:val="single" w:sz="2" w:space="0" w:color="auto"/>
              <w:bottom w:val="single" w:sz="2" w:space="0" w:color="auto"/>
              <w:right w:val="single" w:sz="2" w:space="0" w:color="auto"/>
            </w:tcBorders>
          </w:tcPr>
          <w:p w14:paraId="2D33157F" w14:textId="77777777" w:rsidR="001B1226" w:rsidRPr="00A4338B" w:rsidRDefault="001B1226" w:rsidP="00741A1A">
            <w:pPr>
              <w:pStyle w:val="NormalLeft"/>
              <w:rPr>
                <w:lang w:val="en-GB"/>
              </w:rPr>
            </w:pPr>
            <w:r w:rsidRPr="00A4338B">
              <w:rPr>
                <w:lang w:val="en-GB"/>
              </w:rPr>
              <w:lastRenderedPageBreak/>
              <w:t>R0380/C0050</w:t>
            </w:r>
          </w:p>
        </w:tc>
        <w:tc>
          <w:tcPr>
            <w:tcW w:w="2507" w:type="dxa"/>
            <w:tcBorders>
              <w:top w:val="single" w:sz="2" w:space="0" w:color="auto"/>
              <w:left w:val="single" w:sz="2" w:space="0" w:color="auto"/>
              <w:bottom w:val="single" w:sz="2" w:space="0" w:color="auto"/>
              <w:right w:val="single" w:sz="2" w:space="0" w:color="auto"/>
            </w:tcBorders>
          </w:tcPr>
          <w:p w14:paraId="1BCC68D4" w14:textId="69A5D4F6" w:rsidR="001B1226" w:rsidRPr="00A4338B" w:rsidRDefault="001B1226" w:rsidP="00741A1A">
            <w:pPr>
              <w:pStyle w:val="NormalLeft"/>
              <w:rPr>
                <w:lang w:val="en-GB"/>
              </w:rPr>
            </w:pPr>
            <w:r w:rsidRPr="00A4338B">
              <w:rPr>
                <w:lang w:val="en-GB"/>
              </w:rPr>
              <w:t xml:space="preserve">Non available ancillary own funds at group level </w:t>
            </w:r>
            <w:ins w:id="230" w:author="Author">
              <w:r w:rsidR="005B4DFB" w:rsidRPr="00A4338B">
                <w:rPr>
                  <w:lang w:val="en-GB"/>
                </w:rPr>
                <w:t xml:space="preserve">to be deducted </w:t>
              </w:r>
            </w:ins>
            <w:r w:rsidRPr="00A4338B">
              <w:rPr>
                <w:lang w:val="en-GB"/>
              </w:rPr>
              <w:t>— tier 3</w:t>
            </w:r>
          </w:p>
        </w:tc>
        <w:tc>
          <w:tcPr>
            <w:tcW w:w="4643" w:type="dxa"/>
            <w:tcBorders>
              <w:top w:val="single" w:sz="2" w:space="0" w:color="auto"/>
              <w:left w:val="single" w:sz="2" w:space="0" w:color="auto"/>
              <w:bottom w:val="single" w:sz="2" w:space="0" w:color="auto"/>
              <w:right w:val="single" w:sz="2" w:space="0" w:color="auto"/>
            </w:tcBorders>
          </w:tcPr>
          <w:p w14:paraId="0BDE4FA1" w14:textId="77777777" w:rsidR="001B1226" w:rsidRPr="00A4338B" w:rsidRDefault="001B1226" w:rsidP="00741A1A">
            <w:pPr>
              <w:pStyle w:val="NormalLeft"/>
              <w:rPr>
                <w:lang w:val="en-GB"/>
              </w:rPr>
            </w:pPr>
            <w:r w:rsidRPr="00A4338B">
              <w:rPr>
                <w:lang w:val="en-GB"/>
              </w:rPr>
              <w:t>This is the amount of ancillary own funds which are deemed non–available as defined in Article 222(2)–(5) of the Directive 2009/138/EC that meet the criteria for Tier 3.</w:t>
            </w:r>
          </w:p>
        </w:tc>
      </w:tr>
      <w:tr w:rsidR="001B1226" w:rsidRPr="00A4338B" w14:paraId="05CEFCC2" w14:textId="77777777" w:rsidTr="00EA0D67">
        <w:tc>
          <w:tcPr>
            <w:tcW w:w="2136" w:type="dxa"/>
            <w:tcBorders>
              <w:top w:val="single" w:sz="2" w:space="0" w:color="auto"/>
              <w:left w:val="single" w:sz="2" w:space="0" w:color="auto"/>
              <w:bottom w:val="single" w:sz="2" w:space="0" w:color="auto"/>
              <w:right w:val="single" w:sz="2" w:space="0" w:color="auto"/>
            </w:tcBorders>
          </w:tcPr>
          <w:p w14:paraId="5483C3B7" w14:textId="77777777" w:rsidR="001B1226" w:rsidRPr="00A4338B" w:rsidRDefault="001B1226" w:rsidP="00741A1A">
            <w:pPr>
              <w:pStyle w:val="NormalLeft"/>
              <w:rPr>
                <w:lang w:val="en-GB"/>
              </w:rPr>
            </w:pPr>
            <w:r w:rsidRPr="00A4338B">
              <w:rPr>
                <w:lang w:val="en-GB"/>
              </w:rPr>
              <w:t>R0390/C0010</w:t>
            </w:r>
          </w:p>
        </w:tc>
        <w:tc>
          <w:tcPr>
            <w:tcW w:w="2507" w:type="dxa"/>
            <w:tcBorders>
              <w:top w:val="single" w:sz="2" w:space="0" w:color="auto"/>
              <w:left w:val="single" w:sz="2" w:space="0" w:color="auto"/>
              <w:bottom w:val="single" w:sz="2" w:space="0" w:color="auto"/>
              <w:right w:val="single" w:sz="2" w:space="0" w:color="auto"/>
            </w:tcBorders>
          </w:tcPr>
          <w:p w14:paraId="5DF83705" w14:textId="77777777" w:rsidR="001B1226" w:rsidRPr="00A4338B" w:rsidRDefault="001B1226" w:rsidP="00741A1A">
            <w:pPr>
              <w:pStyle w:val="NormalLeft"/>
              <w:rPr>
                <w:lang w:val="en-GB"/>
              </w:rPr>
            </w:pPr>
            <w:r w:rsidRPr="00A4338B">
              <w:rPr>
                <w:lang w:val="en-GB"/>
              </w:rPr>
              <w:t>Other ancillary own funds — total</w:t>
            </w:r>
          </w:p>
        </w:tc>
        <w:tc>
          <w:tcPr>
            <w:tcW w:w="4643" w:type="dxa"/>
            <w:tcBorders>
              <w:top w:val="single" w:sz="2" w:space="0" w:color="auto"/>
              <w:left w:val="single" w:sz="2" w:space="0" w:color="auto"/>
              <w:bottom w:val="single" w:sz="2" w:space="0" w:color="auto"/>
              <w:right w:val="single" w:sz="2" w:space="0" w:color="auto"/>
            </w:tcBorders>
          </w:tcPr>
          <w:p w14:paraId="1663981B" w14:textId="77777777" w:rsidR="001B1226" w:rsidRPr="00A4338B" w:rsidRDefault="001B1226" w:rsidP="00741A1A">
            <w:pPr>
              <w:pStyle w:val="NormalLeft"/>
              <w:rPr>
                <w:lang w:val="en-GB"/>
              </w:rPr>
            </w:pPr>
            <w:r w:rsidRPr="00A4338B">
              <w:rPr>
                <w:lang w:val="en-GB"/>
              </w:rPr>
              <w:t>This is the total amount of other ancillary own funds.</w:t>
            </w:r>
          </w:p>
        </w:tc>
      </w:tr>
      <w:tr w:rsidR="001B1226" w:rsidRPr="00A4338B" w14:paraId="6D4DB9F9" w14:textId="77777777" w:rsidTr="00EA0D67">
        <w:tc>
          <w:tcPr>
            <w:tcW w:w="2136" w:type="dxa"/>
            <w:tcBorders>
              <w:top w:val="single" w:sz="2" w:space="0" w:color="auto"/>
              <w:left w:val="single" w:sz="2" w:space="0" w:color="auto"/>
              <w:bottom w:val="single" w:sz="2" w:space="0" w:color="auto"/>
              <w:right w:val="single" w:sz="2" w:space="0" w:color="auto"/>
            </w:tcBorders>
          </w:tcPr>
          <w:p w14:paraId="70C353BF" w14:textId="77777777" w:rsidR="001B1226" w:rsidRPr="00A4338B" w:rsidRDefault="001B1226" w:rsidP="00741A1A">
            <w:pPr>
              <w:pStyle w:val="NormalLeft"/>
              <w:rPr>
                <w:lang w:val="en-GB"/>
              </w:rPr>
            </w:pPr>
            <w:r w:rsidRPr="00A4338B">
              <w:rPr>
                <w:lang w:val="en-GB"/>
              </w:rPr>
              <w:t>R0390/C0040</w:t>
            </w:r>
          </w:p>
        </w:tc>
        <w:tc>
          <w:tcPr>
            <w:tcW w:w="2507" w:type="dxa"/>
            <w:tcBorders>
              <w:top w:val="single" w:sz="2" w:space="0" w:color="auto"/>
              <w:left w:val="single" w:sz="2" w:space="0" w:color="auto"/>
              <w:bottom w:val="single" w:sz="2" w:space="0" w:color="auto"/>
              <w:right w:val="single" w:sz="2" w:space="0" w:color="auto"/>
            </w:tcBorders>
          </w:tcPr>
          <w:p w14:paraId="1070CC36" w14:textId="77777777" w:rsidR="001B1226" w:rsidRPr="00A4338B" w:rsidRDefault="001B1226" w:rsidP="00741A1A">
            <w:pPr>
              <w:pStyle w:val="NormalLeft"/>
              <w:rPr>
                <w:lang w:val="en-GB"/>
              </w:rPr>
            </w:pPr>
            <w:r w:rsidRPr="00A4338B">
              <w:rPr>
                <w:lang w:val="en-GB"/>
              </w:rPr>
              <w:t>Other ancillary own funds — tier 2</w:t>
            </w:r>
          </w:p>
        </w:tc>
        <w:tc>
          <w:tcPr>
            <w:tcW w:w="4643" w:type="dxa"/>
            <w:tcBorders>
              <w:top w:val="single" w:sz="2" w:space="0" w:color="auto"/>
              <w:left w:val="single" w:sz="2" w:space="0" w:color="auto"/>
              <w:bottom w:val="single" w:sz="2" w:space="0" w:color="auto"/>
              <w:right w:val="single" w:sz="2" w:space="0" w:color="auto"/>
            </w:tcBorders>
          </w:tcPr>
          <w:p w14:paraId="5256F6FA" w14:textId="77777777" w:rsidR="001B1226" w:rsidRPr="00A4338B" w:rsidRDefault="001B1226" w:rsidP="00741A1A">
            <w:pPr>
              <w:pStyle w:val="NormalLeft"/>
              <w:rPr>
                <w:lang w:val="en-GB"/>
              </w:rPr>
            </w:pPr>
            <w:r w:rsidRPr="00A4338B">
              <w:rPr>
                <w:lang w:val="en-GB"/>
              </w:rPr>
              <w:t>This is the amount of other ancillary own funds that meet criteria for Tier 2.</w:t>
            </w:r>
          </w:p>
        </w:tc>
      </w:tr>
      <w:tr w:rsidR="001B1226" w:rsidRPr="00A4338B" w14:paraId="76CB5847" w14:textId="77777777" w:rsidTr="00EA0D67">
        <w:tc>
          <w:tcPr>
            <w:tcW w:w="2136" w:type="dxa"/>
            <w:tcBorders>
              <w:top w:val="single" w:sz="2" w:space="0" w:color="auto"/>
              <w:left w:val="single" w:sz="2" w:space="0" w:color="auto"/>
              <w:bottom w:val="single" w:sz="2" w:space="0" w:color="auto"/>
              <w:right w:val="single" w:sz="2" w:space="0" w:color="auto"/>
            </w:tcBorders>
          </w:tcPr>
          <w:p w14:paraId="59E46789" w14:textId="77777777" w:rsidR="001B1226" w:rsidRPr="00A4338B" w:rsidRDefault="001B1226" w:rsidP="00741A1A">
            <w:pPr>
              <w:pStyle w:val="NormalLeft"/>
              <w:rPr>
                <w:lang w:val="en-GB"/>
              </w:rPr>
            </w:pPr>
            <w:r w:rsidRPr="00A4338B">
              <w:rPr>
                <w:lang w:val="en-GB"/>
              </w:rPr>
              <w:t>R0390/C0050</w:t>
            </w:r>
          </w:p>
        </w:tc>
        <w:tc>
          <w:tcPr>
            <w:tcW w:w="2507" w:type="dxa"/>
            <w:tcBorders>
              <w:top w:val="single" w:sz="2" w:space="0" w:color="auto"/>
              <w:left w:val="single" w:sz="2" w:space="0" w:color="auto"/>
              <w:bottom w:val="single" w:sz="2" w:space="0" w:color="auto"/>
              <w:right w:val="single" w:sz="2" w:space="0" w:color="auto"/>
            </w:tcBorders>
          </w:tcPr>
          <w:p w14:paraId="2A64EA22" w14:textId="77777777" w:rsidR="001B1226" w:rsidRPr="00A4338B" w:rsidRDefault="001B1226" w:rsidP="00741A1A">
            <w:pPr>
              <w:pStyle w:val="NormalLeft"/>
              <w:rPr>
                <w:lang w:val="en-GB"/>
              </w:rPr>
            </w:pPr>
            <w:r w:rsidRPr="00A4338B">
              <w:rPr>
                <w:lang w:val="en-GB"/>
              </w:rPr>
              <w:t>Other ancillary own funds — tier 3</w:t>
            </w:r>
          </w:p>
        </w:tc>
        <w:tc>
          <w:tcPr>
            <w:tcW w:w="4643" w:type="dxa"/>
            <w:tcBorders>
              <w:top w:val="single" w:sz="2" w:space="0" w:color="auto"/>
              <w:left w:val="single" w:sz="2" w:space="0" w:color="auto"/>
              <w:bottom w:val="single" w:sz="2" w:space="0" w:color="auto"/>
              <w:right w:val="single" w:sz="2" w:space="0" w:color="auto"/>
            </w:tcBorders>
          </w:tcPr>
          <w:p w14:paraId="7C76DB63" w14:textId="77777777" w:rsidR="001B1226" w:rsidRPr="00A4338B" w:rsidRDefault="001B1226" w:rsidP="00741A1A">
            <w:pPr>
              <w:pStyle w:val="NormalLeft"/>
              <w:rPr>
                <w:lang w:val="en-GB"/>
              </w:rPr>
            </w:pPr>
            <w:r w:rsidRPr="00A4338B">
              <w:rPr>
                <w:lang w:val="en-GB"/>
              </w:rPr>
              <w:t>This is the amount of other ancillary own funds that meet criteria for Tier 3.</w:t>
            </w:r>
          </w:p>
        </w:tc>
      </w:tr>
      <w:tr w:rsidR="001B1226" w:rsidRPr="00A4338B" w14:paraId="327B1A4D" w14:textId="77777777" w:rsidTr="00EA0D67">
        <w:tc>
          <w:tcPr>
            <w:tcW w:w="2136" w:type="dxa"/>
            <w:tcBorders>
              <w:top w:val="single" w:sz="2" w:space="0" w:color="auto"/>
              <w:left w:val="single" w:sz="2" w:space="0" w:color="auto"/>
              <w:bottom w:val="single" w:sz="2" w:space="0" w:color="auto"/>
              <w:right w:val="single" w:sz="2" w:space="0" w:color="auto"/>
            </w:tcBorders>
          </w:tcPr>
          <w:p w14:paraId="72068A9C" w14:textId="77777777" w:rsidR="001B1226" w:rsidRPr="00A4338B" w:rsidRDefault="001B1226" w:rsidP="00741A1A">
            <w:pPr>
              <w:pStyle w:val="NormalLeft"/>
              <w:rPr>
                <w:lang w:val="en-GB"/>
              </w:rPr>
            </w:pPr>
            <w:r w:rsidRPr="00A4338B">
              <w:rPr>
                <w:lang w:val="en-GB"/>
              </w:rPr>
              <w:t>R0400/C0010</w:t>
            </w:r>
          </w:p>
        </w:tc>
        <w:tc>
          <w:tcPr>
            <w:tcW w:w="2507" w:type="dxa"/>
            <w:tcBorders>
              <w:top w:val="single" w:sz="2" w:space="0" w:color="auto"/>
              <w:left w:val="single" w:sz="2" w:space="0" w:color="auto"/>
              <w:bottom w:val="single" w:sz="2" w:space="0" w:color="auto"/>
              <w:right w:val="single" w:sz="2" w:space="0" w:color="auto"/>
            </w:tcBorders>
          </w:tcPr>
          <w:p w14:paraId="00007564" w14:textId="77777777" w:rsidR="001B1226" w:rsidRPr="00A4338B" w:rsidRDefault="001B1226" w:rsidP="00741A1A">
            <w:pPr>
              <w:pStyle w:val="NormalLeft"/>
              <w:rPr>
                <w:lang w:val="en-GB"/>
              </w:rPr>
            </w:pPr>
            <w:r w:rsidRPr="00A4338B">
              <w:rPr>
                <w:lang w:val="en-GB"/>
              </w:rPr>
              <w:t>Total ancillary own funds</w:t>
            </w:r>
          </w:p>
        </w:tc>
        <w:tc>
          <w:tcPr>
            <w:tcW w:w="4643" w:type="dxa"/>
            <w:tcBorders>
              <w:top w:val="single" w:sz="2" w:space="0" w:color="auto"/>
              <w:left w:val="single" w:sz="2" w:space="0" w:color="auto"/>
              <w:bottom w:val="single" w:sz="2" w:space="0" w:color="auto"/>
              <w:right w:val="single" w:sz="2" w:space="0" w:color="auto"/>
            </w:tcBorders>
          </w:tcPr>
          <w:p w14:paraId="2CA43467" w14:textId="77777777" w:rsidR="001B1226" w:rsidRPr="00A4338B" w:rsidRDefault="001B1226" w:rsidP="00741A1A">
            <w:pPr>
              <w:pStyle w:val="NormalLeft"/>
              <w:rPr>
                <w:lang w:val="en-GB"/>
              </w:rPr>
            </w:pPr>
            <w:r w:rsidRPr="00A4338B">
              <w:rPr>
                <w:lang w:val="en-GB"/>
              </w:rPr>
              <w:t>This is the total amount of ancillary own fund items.</w:t>
            </w:r>
          </w:p>
        </w:tc>
      </w:tr>
      <w:tr w:rsidR="001B1226" w:rsidRPr="00A4338B" w14:paraId="313E9C9C" w14:textId="77777777" w:rsidTr="00EA0D67">
        <w:tc>
          <w:tcPr>
            <w:tcW w:w="2136" w:type="dxa"/>
            <w:tcBorders>
              <w:top w:val="single" w:sz="2" w:space="0" w:color="auto"/>
              <w:left w:val="single" w:sz="2" w:space="0" w:color="auto"/>
              <w:bottom w:val="single" w:sz="2" w:space="0" w:color="auto"/>
              <w:right w:val="single" w:sz="2" w:space="0" w:color="auto"/>
            </w:tcBorders>
          </w:tcPr>
          <w:p w14:paraId="37ACDD28" w14:textId="77777777" w:rsidR="001B1226" w:rsidRPr="00A4338B" w:rsidRDefault="001B1226" w:rsidP="00741A1A">
            <w:pPr>
              <w:pStyle w:val="NormalLeft"/>
              <w:rPr>
                <w:lang w:val="en-GB"/>
              </w:rPr>
            </w:pPr>
            <w:r w:rsidRPr="00A4338B">
              <w:rPr>
                <w:lang w:val="en-GB"/>
              </w:rPr>
              <w:t>R0400/C0040</w:t>
            </w:r>
          </w:p>
        </w:tc>
        <w:tc>
          <w:tcPr>
            <w:tcW w:w="2507" w:type="dxa"/>
            <w:tcBorders>
              <w:top w:val="single" w:sz="2" w:space="0" w:color="auto"/>
              <w:left w:val="single" w:sz="2" w:space="0" w:color="auto"/>
              <w:bottom w:val="single" w:sz="2" w:space="0" w:color="auto"/>
              <w:right w:val="single" w:sz="2" w:space="0" w:color="auto"/>
            </w:tcBorders>
          </w:tcPr>
          <w:p w14:paraId="7DAD118F" w14:textId="77777777" w:rsidR="001B1226" w:rsidRPr="00A4338B" w:rsidRDefault="001B1226" w:rsidP="00741A1A">
            <w:pPr>
              <w:pStyle w:val="NormalLeft"/>
              <w:rPr>
                <w:lang w:val="en-GB"/>
              </w:rPr>
            </w:pPr>
            <w:r w:rsidRPr="00A4338B">
              <w:rPr>
                <w:lang w:val="en-GB"/>
              </w:rPr>
              <w:t>Total ancillary own funds tier 2</w:t>
            </w:r>
          </w:p>
        </w:tc>
        <w:tc>
          <w:tcPr>
            <w:tcW w:w="4643" w:type="dxa"/>
            <w:tcBorders>
              <w:top w:val="single" w:sz="2" w:space="0" w:color="auto"/>
              <w:left w:val="single" w:sz="2" w:space="0" w:color="auto"/>
              <w:bottom w:val="single" w:sz="2" w:space="0" w:color="auto"/>
              <w:right w:val="single" w:sz="2" w:space="0" w:color="auto"/>
            </w:tcBorders>
          </w:tcPr>
          <w:p w14:paraId="73878678" w14:textId="77777777" w:rsidR="001B1226" w:rsidRPr="00A4338B" w:rsidRDefault="001B1226" w:rsidP="00741A1A">
            <w:pPr>
              <w:pStyle w:val="NormalLeft"/>
              <w:rPr>
                <w:lang w:val="en-GB"/>
              </w:rPr>
            </w:pPr>
            <w:r w:rsidRPr="00A4338B">
              <w:rPr>
                <w:lang w:val="en-GB"/>
              </w:rPr>
              <w:t>This is the amount of ancillary own fund items that meet the criteria for Tier 2.</w:t>
            </w:r>
          </w:p>
        </w:tc>
      </w:tr>
      <w:tr w:rsidR="001B1226" w:rsidRPr="00A4338B" w14:paraId="3F064181" w14:textId="77777777" w:rsidTr="00EA0D67">
        <w:tc>
          <w:tcPr>
            <w:tcW w:w="2136" w:type="dxa"/>
            <w:tcBorders>
              <w:top w:val="single" w:sz="2" w:space="0" w:color="auto"/>
              <w:left w:val="single" w:sz="2" w:space="0" w:color="auto"/>
              <w:bottom w:val="single" w:sz="2" w:space="0" w:color="auto"/>
              <w:right w:val="single" w:sz="2" w:space="0" w:color="auto"/>
            </w:tcBorders>
          </w:tcPr>
          <w:p w14:paraId="4A0ADF9E" w14:textId="77777777" w:rsidR="001B1226" w:rsidRPr="00A4338B" w:rsidRDefault="001B1226" w:rsidP="00741A1A">
            <w:pPr>
              <w:pStyle w:val="NormalLeft"/>
              <w:rPr>
                <w:lang w:val="en-GB"/>
              </w:rPr>
            </w:pPr>
            <w:r w:rsidRPr="00A4338B">
              <w:rPr>
                <w:lang w:val="en-GB"/>
              </w:rPr>
              <w:t>R0400/C0050</w:t>
            </w:r>
          </w:p>
        </w:tc>
        <w:tc>
          <w:tcPr>
            <w:tcW w:w="2507" w:type="dxa"/>
            <w:tcBorders>
              <w:top w:val="single" w:sz="2" w:space="0" w:color="auto"/>
              <w:left w:val="single" w:sz="2" w:space="0" w:color="auto"/>
              <w:bottom w:val="single" w:sz="2" w:space="0" w:color="auto"/>
              <w:right w:val="single" w:sz="2" w:space="0" w:color="auto"/>
            </w:tcBorders>
          </w:tcPr>
          <w:p w14:paraId="1E318D29" w14:textId="77777777" w:rsidR="001B1226" w:rsidRPr="00A4338B" w:rsidRDefault="001B1226" w:rsidP="00741A1A">
            <w:pPr>
              <w:pStyle w:val="NormalLeft"/>
              <w:rPr>
                <w:lang w:val="en-GB"/>
              </w:rPr>
            </w:pPr>
            <w:r w:rsidRPr="00A4338B">
              <w:rPr>
                <w:lang w:val="en-GB"/>
              </w:rPr>
              <w:t>Total ancillary own funds — tier 3</w:t>
            </w:r>
          </w:p>
        </w:tc>
        <w:tc>
          <w:tcPr>
            <w:tcW w:w="4643" w:type="dxa"/>
            <w:tcBorders>
              <w:top w:val="single" w:sz="2" w:space="0" w:color="auto"/>
              <w:left w:val="single" w:sz="2" w:space="0" w:color="auto"/>
              <w:bottom w:val="single" w:sz="2" w:space="0" w:color="auto"/>
              <w:right w:val="single" w:sz="2" w:space="0" w:color="auto"/>
            </w:tcBorders>
          </w:tcPr>
          <w:p w14:paraId="6E0132C9" w14:textId="77777777" w:rsidR="001B1226" w:rsidRPr="00A4338B" w:rsidRDefault="001B1226" w:rsidP="00741A1A">
            <w:pPr>
              <w:pStyle w:val="NormalLeft"/>
              <w:rPr>
                <w:lang w:val="en-GB"/>
              </w:rPr>
            </w:pPr>
            <w:r w:rsidRPr="00A4338B">
              <w:rPr>
                <w:lang w:val="en-GB"/>
              </w:rPr>
              <w:t>This is the amount of ancillary own fund items that meet the criteria for Tier 3.</w:t>
            </w:r>
          </w:p>
        </w:tc>
      </w:tr>
      <w:tr w:rsidR="001B1226" w:rsidRPr="00A4338B" w14:paraId="0CDB1DF9" w14:textId="77777777" w:rsidTr="00EA0D67">
        <w:tc>
          <w:tcPr>
            <w:tcW w:w="2136" w:type="dxa"/>
            <w:tcBorders>
              <w:top w:val="single" w:sz="2" w:space="0" w:color="auto"/>
              <w:left w:val="single" w:sz="2" w:space="0" w:color="auto"/>
              <w:bottom w:val="single" w:sz="2" w:space="0" w:color="auto"/>
              <w:right w:val="single" w:sz="2" w:space="0" w:color="auto"/>
            </w:tcBorders>
          </w:tcPr>
          <w:p w14:paraId="6E0BCEB2" w14:textId="77777777" w:rsidR="001B1226" w:rsidRPr="00A4338B" w:rsidRDefault="001B1226" w:rsidP="00741A1A">
            <w:pPr>
              <w:pStyle w:val="NormalCentered"/>
              <w:rPr>
                <w:lang w:val="en-GB"/>
              </w:rPr>
            </w:pPr>
            <w:r w:rsidRPr="00A4338B">
              <w:rPr>
                <w:i/>
                <w:lang w:val="en-GB"/>
              </w:rPr>
              <w:t>Own funds of other financial sectors</w:t>
            </w:r>
          </w:p>
        </w:tc>
        <w:tc>
          <w:tcPr>
            <w:tcW w:w="2507" w:type="dxa"/>
            <w:tcBorders>
              <w:top w:val="single" w:sz="2" w:space="0" w:color="auto"/>
              <w:left w:val="single" w:sz="2" w:space="0" w:color="auto"/>
              <w:bottom w:val="single" w:sz="2" w:space="0" w:color="auto"/>
              <w:right w:val="single" w:sz="2" w:space="0" w:color="auto"/>
            </w:tcBorders>
          </w:tcPr>
          <w:p w14:paraId="560584E3" w14:textId="77777777" w:rsidR="001B1226" w:rsidRPr="00A4338B" w:rsidRDefault="001B1226" w:rsidP="00741A1A">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2CC7ECFB" w14:textId="77777777" w:rsidR="001B1226" w:rsidRPr="00A4338B" w:rsidRDefault="001B1226" w:rsidP="00741A1A">
            <w:pPr>
              <w:pStyle w:val="NormalCentered"/>
              <w:rPr>
                <w:lang w:val="en-GB"/>
              </w:rPr>
            </w:pPr>
          </w:p>
        </w:tc>
      </w:tr>
      <w:tr w:rsidR="001B1226" w:rsidRPr="00A4338B" w14:paraId="7E03F9E8" w14:textId="77777777" w:rsidTr="00EA0D67">
        <w:tc>
          <w:tcPr>
            <w:tcW w:w="2136" w:type="dxa"/>
            <w:tcBorders>
              <w:top w:val="single" w:sz="2" w:space="0" w:color="auto"/>
              <w:left w:val="single" w:sz="2" w:space="0" w:color="auto"/>
              <w:bottom w:val="single" w:sz="2" w:space="0" w:color="auto"/>
              <w:right w:val="single" w:sz="2" w:space="0" w:color="auto"/>
            </w:tcBorders>
          </w:tcPr>
          <w:p w14:paraId="4D198331" w14:textId="3DAF672C" w:rsidR="001B1226" w:rsidRPr="00A4338B" w:rsidRDefault="001B1226" w:rsidP="00741A1A">
            <w:pPr>
              <w:pStyle w:val="NormalRight"/>
              <w:rPr>
                <w:lang w:val="en-GB"/>
              </w:rPr>
            </w:pPr>
            <w:r w:rsidRPr="00A4338B">
              <w:rPr>
                <w:i/>
                <w:lang w:val="en-GB"/>
              </w:rPr>
              <w:t>The following items are applicable also in case of D&amp;A</w:t>
            </w:r>
            <w:ins w:id="231" w:author="Author">
              <w:r w:rsidR="00C421DF" w:rsidRPr="00A4338B">
                <w:rPr>
                  <w:i/>
                  <w:lang w:val="en-GB"/>
                </w:rPr>
                <w:t xml:space="preserve"> method</w:t>
              </w:r>
            </w:ins>
            <w:r w:rsidRPr="00A4338B">
              <w:rPr>
                <w:i/>
                <w:lang w:val="en-GB"/>
              </w:rPr>
              <w:t xml:space="preserve"> and combination of methods</w:t>
            </w:r>
          </w:p>
        </w:tc>
        <w:tc>
          <w:tcPr>
            <w:tcW w:w="2507" w:type="dxa"/>
            <w:tcBorders>
              <w:top w:val="single" w:sz="2" w:space="0" w:color="auto"/>
              <w:left w:val="single" w:sz="2" w:space="0" w:color="auto"/>
              <w:bottom w:val="single" w:sz="2" w:space="0" w:color="auto"/>
              <w:right w:val="single" w:sz="2" w:space="0" w:color="auto"/>
            </w:tcBorders>
          </w:tcPr>
          <w:p w14:paraId="66CACF4E" w14:textId="77777777" w:rsidR="001B1226" w:rsidRPr="00A4338B" w:rsidRDefault="001B1226" w:rsidP="00741A1A">
            <w:pPr>
              <w:pStyle w:val="NormalRight"/>
              <w:rPr>
                <w:lang w:val="en-GB"/>
              </w:rPr>
            </w:pPr>
          </w:p>
        </w:tc>
        <w:tc>
          <w:tcPr>
            <w:tcW w:w="4643" w:type="dxa"/>
            <w:tcBorders>
              <w:top w:val="single" w:sz="2" w:space="0" w:color="auto"/>
              <w:left w:val="single" w:sz="2" w:space="0" w:color="auto"/>
              <w:bottom w:val="single" w:sz="2" w:space="0" w:color="auto"/>
              <w:right w:val="single" w:sz="2" w:space="0" w:color="auto"/>
            </w:tcBorders>
          </w:tcPr>
          <w:p w14:paraId="0D7FE1BE" w14:textId="77777777" w:rsidR="001B1226" w:rsidRPr="00A4338B" w:rsidRDefault="001B1226" w:rsidP="00741A1A">
            <w:pPr>
              <w:pStyle w:val="NormalRight"/>
              <w:rPr>
                <w:lang w:val="en-GB"/>
              </w:rPr>
            </w:pPr>
          </w:p>
        </w:tc>
      </w:tr>
      <w:tr w:rsidR="001B1226" w:rsidRPr="00A4338B" w14:paraId="1E59F7C6" w14:textId="77777777" w:rsidTr="00EA0D67">
        <w:tc>
          <w:tcPr>
            <w:tcW w:w="2136" w:type="dxa"/>
            <w:tcBorders>
              <w:top w:val="single" w:sz="2" w:space="0" w:color="auto"/>
              <w:left w:val="single" w:sz="2" w:space="0" w:color="auto"/>
              <w:bottom w:val="single" w:sz="2" w:space="0" w:color="auto"/>
              <w:right w:val="single" w:sz="2" w:space="0" w:color="auto"/>
            </w:tcBorders>
          </w:tcPr>
          <w:p w14:paraId="799728D9" w14:textId="77777777" w:rsidR="001B1226" w:rsidRPr="00A4338B" w:rsidRDefault="001B1226" w:rsidP="00741A1A">
            <w:pPr>
              <w:pStyle w:val="NormalLeft"/>
              <w:rPr>
                <w:lang w:val="en-GB"/>
              </w:rPr>
            </w:pPr>
            <w:r w:rsidRPr="00A4338B">
              <w:rPr>
                <w:lang w:val="en-GB"/>
              </w:rPr>
              <w:t>R0410/C0010</w:t>
            </w:r>
          </w:p>
        </w:tc>
        <w:tc>
          <w:tcPr>
            <w:tcW w:w="2507" w:type="dxa"/>
            <w:tcBorders>
              <w:top w:val="single" w:sz="2" w:space="0" w:color="auto"/>
              <w:left w:val="single" w:sz="2" w:space="0" w:color="auto"/>
              <w:bottom w:val="single" w:sz="2" w:space="0" w:color="auto"/>
              <w:right w:val="single" w:sz="2" w:space="0" w:color="auto"/>
            </w:tcBorders>
          </w:tcPr>
          <w:p w14:paraId="3706F881" w14:textId="77777777" w:rsidR="001B1226" w:rsidRPr="00A4338B" w:rsidRDefault="001B1226" w:rsidP="00741A1A">
            <w:pPr>
              <w:pStyle w:val="NormalLeft"/>
              <w:rPr>
                <w:lang w:val="en-GB"/>
              </w:rPr>
            </w:pPr>
            <w:r w:rsidRPr="00A4338B">
              <w:rPr>
                <w:lang w:val="en-GB"/>
              </w:rPr>
              <w:t>Credit institutions, investment firms, financial institutions, alternative investment fund managers, UCITS management companies — total</w:t>
            </w:r>
          </w:p>
        </w:tc>
        <w:tc>
          <w:tcPr>
            <w:tcW w:w="4643" w:type="dxa"/>
            <w:tcBorders>
              <w:top w:val="single" w:sz="2" w:space="0" w:color="auto"/>
              <w:left w:val="single" w:sz="2" w:space="0" w:color="auto"/>
              <w:bottom w:val="single" w:sz="2" w:space="0" w:color="auto"/>
              <w:right w:val="single" w:sz="2" w:space="0" w:color="auto"/>
            </w:tcBorders>
          </w:tcPr>
          <w:p w14:paraId="21784774" w14:textId="0FE7CBAA" w:rsidR="001B1226" w:rsidRPr="00A4338B" w:rsidRDefault="001B1226" w:rsidP="0089487C">
            <w:pPr>
              <w:pStyle w:val="NormalLeft"/>
              <w:rPr>
                <w:lang w:val="en-GB"/>
              </w:rPr>
            </w:pPr>
            <w:r w:rsidRPr="00A4338B">
              <w:rPr>
                <w:lang w:val="en-GB"/>
              </w:rPr>
              <w:t xml:space="preserve">Total of own funds in credit institutions, investment firms, financial institutions, alternative investment fund managers, UCITS management companies already net of any relevant Intragroup Transaction. </w:t>
            </w:r>
            <w:ins w:id="232" w:author="Author">
              <w:r w:rsidR="000A7725" w:rsidRPr="00A4338B">
                <w:rPr>
                  <w:lang w:val="en-GB"/>
                </w:rPr>
                <w:t>The inclusion of other financial sectors follow Article 329 of the Delegated Regulation</w:t>
              </w:r>
              <w:r w:rsidR="0089487C" w:rsidRPr="00A4338B">
                <w:rPr>
                  <w:lang w:val="en-GB"/>
                </w:rPr>
                <w:t>,</w:t>
              </w:r>
              <w:r w:rsidR="00227010" w:rsidRPr="00A4338B">
                <w:rPr>
                  <w:lang w:val="en-GB"/>
                </w:rPr>
                <w:t xml:space="preserve"> </w:t>
              </w:r>
              <w:del w:id="233" w:author="Author">
                <w:r w:rsidR="000A7725" w:rsidRPr="00A4338B" w:rsidDel="0089487C">
                  <w:rPr>
                    <w:lang w:val="en-GB"/>
                  </w:rPr>
                  <w:delText>. I</w:delText>
                </w:r>
              </w:del>
              <w:r w:rsidR="0089487C" w:rsidRPr="00A4338B">
                <w:rPr>
                  <w:lang w:val="en-GB"/>
                </w:rPr>
                <w:t>i</w:t>
              </w:r>
              <w:r w:rsidR="000A7725" w:rsidRPr="00A4338B">
                <w:rPr>
                  <w:lang w:val="en-GB"/>
                </w:rPr>
                <w:t xml:space="preserve">f not deducted </w:t>
              </w:r>
            </w:ins>
            <w:del w:id="234" w:author="Author">
              <w:r w:rsidRPr="00A4338B">
                <w:rPr>
                  <w:lang w:val="en-GB"/>
                </w:rPr>
                <w:delText xml:space="preserve">Those items should be also deducted of any non–available own funds according to the relevant sectoral rules and deducted of own funds </w:delText>
              </w:r>
            </w:del>
            <w:r w:rsidRPr="00A4338B">
              <w:rPr>
                <w:lang w:val="en-GB"/>
              </w:rPr>
              <w:t>according to article 228, paragraph 2 of the Directive 2009/138/EC.</w:t>
            </w:r>
          </w:p>
        </w:tc>
      </w:tr>
      <w:tr w:rsidR="001B1226" w:rsidRPr="00A4338B" w14:paraId="00E48527" w14:textId="77777777" w:rsidTr="00EA0D67">
        <w:tc>
          <w:tcPr>
            <w:tcW w:w="2136" w:type="dxa"/>
            <w:tcBorders>
              <w:top w:val="single" w:sz="2" w:space="0" w:color="auto"/>
              <w:left w:val="single" w:sz="2" w:space="0" w:color="auto"/>
              <w:bottom w:val="single" w:sz="2" w:space="0" w:color="auto"/>
              <w:right w:val="single" w:sz="2" w:space="0" w:color="auto"/>
            </w:tcBorders>
          </w:tcPr>
          <w:p w14:paraId="7C83171B" w14:textId="77777777" w:rsidR="001B1226" w:rsidRPr="00A4338B" w:rsidRDefault="001B1226" w:rsidP="00741A1A">
            <w:pPr>
              <w:pStyle w:val="NormalLeft"/>
              <w:rPr>
                <w:lang w:val="en-GB"/>
              </w:rPr>
            </w:pPr>
            <w:r w:rsidRPr="00A4338B">
              <w:rPr>
                <w:lang w:val="en-GB"/>
              </w:rPr>
              <w:lastRenderedPageBreak/>
              <w:t>R0410/C0020</w:t>
            </w:r>
          </w:p>
        </w:tc>
        <w:tc>
          <w:tcPr>
            <w:tcW w:w="2507" w:type="dxa"/>
            <w:tcBorders>
              <w:top w:val="single" w:sz="2" w:space="0" w:color="auto"/>
              <w:left w:val="single" w:sz="2" w:space="0" w:color="auto"/>
              <w:bottom w:val="single" w:sz="2" w:space="0" w:color="auto"/>
              <w:right w:val="single" w:sz="2" w:space="0" w:color="auto"/>
            </w:tcBorders>
          </w:tcPr>
          <w:p w14:paraId="4C1A5F25" w14:textId="77777777" w:rsidR="001B1226" w:rsidRPr="00A4338B" w:rsidRDefault="001B1226" w:rsidP="00741A1A">
            <w:pPr>
              <w:pStyle w:val="NormalLeft"/>
              <w:rPr>
                <w:lang w:val="en-GB"/>
              </w:rPr>
            </w:pPr>
            <w:r w:rsidRPr="00A4338B">
              <w:rPr>
                <w:lang w:val="en-GB"/>
              </w:rPr>
              <w:t>Credit institutions, investment firms, financial institutions, alternative investment fund managers, UCITS management companies — Tier 1 unrestricted</w:t>
            </w:r>
          </w:p>
        </w:tc>
        <w:tc>
          <w:tcPr>
            <w:tcW w:w="4643" w:type="dxa"/>
            <w:tcBorders>
              <w:top w:val="single" w:sz="2" w:space="0" w:color="auto"/>
              <w:left w:val="single" w:sz="2" w:space="0" w:color="auto"/>
              <w:bottom w:val="single" w:sz="2" w:space="0" w:color="auto"/>
              <w:right w:val="single" w:sz="2" w:space="0" w:color="auto"/>
            </w:tcBorders>
          </w:tcPr>
          <w:p w14:paraId="2AC0DD7E" w14:textId="77777777" w:rsidR="001B1226" w:rsidRPr="00A4338B" w:rsidRDefault="001B1226" w:rsidP="00741A1A">
            <w:pPr>
              <w:pStyle w:val="NormalLeft"/>
              <w:rPr>
                <w:lang w:val="en-GB"/>
              </w:rPr>
            </w:pPr>
            <w:r w:rsidRPr="00A4338B">
              <w:rPr>
                <w:lang w:val="en-GB"/>
              </w:rPr>
              <w:t>Own funds in credit institutions, investment firms, financial institutions, alternative investment fund managers, UCITS management companies already net of any relevant Intragroup Transaction — tier 1 unrestricted.</w:t>
            </w:r>
          </w:p>
          <w:p w14:paraId="43FDF673" w14:textId="77777777" w:rsidR="001B1226" w:rsidRPr="00A4338B" w:rsidRDefault="001B1226" w:rsidP="00741A1A">
            <w:pPr>
              <w:pStyle w:val="NormalLeft"/>
              <w:rPr>
                <w:lang w:val="en-GB"/>
              </w:rPr>
            </w:pPr>
            <w:r w:rsidRPr="00A4338B">
              <w:rPr>
                <w:lang w:val="en-GB"/>
              </w:rPr>
              <w:t>Those items should be also deducted of any non–available own funds according to the relevant sectoral rules and deducted of own funds according to article 228, paragraph 2 of the Directive 2009/138/EC.</w:t>
            </w:r>
          </w:p>
        </w:tc>
      </w:tr>
      <w:tr w:rsidR="001B1226" w:rsidRPr="00A4338B" w14:paraId="3EB577A8" w14:textId="77777777" w:rsidTr="00EA0D67">
        <w:tc>
          <w:tcPr>
            <w:tcW w:w="2136" w:type="dxa"/>
            <w:tcBorders>
              <w:top w:val="single" w:sz="2" w:space="0" w:color="auto"/>
              <w:left w:val="single" w:sz="2" w:space="0" w:color="auto"/>
              <w:bottom w:val="single" w:sz="2" w:space="0" w:color="auto"/>
              <w:right w:val="single" w:sz="2" w:space="0" w:color="auto"/>
            </w:tcBorders>
          </w:tcPr>
          <w:p w14:paraId="59D4E7CF" w14:textId="77777777" w:rsidR="001B1226" w:rsidRPr="00A4338B" w:rsidRDefault="001B1226" w:rsidP="00741A1A">
            <w:pPr>
              <w:pStyle w:val="NormalLeft"/>
              <w:rPr>
                <w:lang w:val="en-GB"/>
              </w:rPr>
            </w:pPr>
            <w:r w:rsidRPr="00A4338B">
              <w:rPr>
                <w:lang w:val="en-GB"/>
              </w:rPr>
              <w:t>R0410/C0030</w:t>
            </w:r>
          </w:p>
        </w:tc>
        <w:tc>
          <w:tcPr>
            <w:tcW w:w="2507" w:type="dxa"/>
            <w:tcBorders>
              <w:top w:val="single" w:sz="2" w:space="0" w:color="auto"/>
              <w:left w:val="single" w:sz="2" w:space="0" w:color="auto"/>
              <w:bottom w:val="single" w:sz="2" w:space="0" w:color="auto"/>
              <w:right w:val="single" w:sz="2" w:space="0" w:color="auto"/>
            </w:tcBorders>
          </w:tcPr>
          <w:p w14:paraId="57CDC458" w14:textId="77777777" w:rsidR="001B1226" w:rsidRPr="00A4338B" w:rsidRDefault="001B1226" w:rsidP="00741A1A">
            <w:pPr>
              <w:pStyle w:val="NormalLeft"/>
              <w:rPr>
                <w:lang w:val="en-GB"/>
              </w:rPr>
            </w:pPr>
            <w:r w:rsidRPr="00A4338B">
              <w:rPr>
                <w:lang w:val="en-GB"/>
              </w:rPr>
              <w:t>Credit institutions, investment firms, financial institutions, alternative investment fund managers, UCITS management companies — Tier 1 restricted</w:t>
            </w:r>
          </w:p>
        </w:tc>
        <w:tc>
          <w:tcPr>
            <w:tcW w:w="4643" w:type="dxa"/>
            <w:tcBorders>
              <w:top w:val="single" w:sz="2" w:space="0" w:color="auto"/>
              <w:left w:val="single" w:sz="2" w:space="0" w:color="auto"/>
              <w:bottom w:val="single" w:sz="2" w:space="0" w:color="auto"/>
              <w:right w:val="single" w:sz="2" w:space="0" w:color="auto"/>
            </w:tcBorders>
          </w:tcPr>
          <w:p w14:paraId="0BF2489A" w14:textId="77777777" w:rsidR="001B1226" w:rsidRPr="00A4338B" w:rsidRDefault="001B1226" w:rsidP="00741A1A">
            <w:pPr>
              <w:pStyle w:val="NormalLeft"/>
              <w:rPr>
                <w:lang w:val="en-GB"/>
              </w:rPr>
            </w:pPr>
            <w:r w:rsidRPr="00A4338B">
              <w:rPr>
                <w:lang w:val="en-GB"/>
              </w:rPr>
              <w:t>Own funds in credit institutions, investment firms, financial institutions, alternative investment fund managers, UCITS management companies already net of any relevant Intragroup Transaction — tier 1 restricted.</w:t>
            </w:r>
          </w:p>
          <w:p w14:paraId="68D7ED3F" w14:textId="77777777" w:rsidR="001B1226" w:rsidRPr="00A4338B" w:rsidRDefault="001B1226" w:rsidP="00741A1A">
            <w:pPr>
              <w:pStyle w:val="NormalLeft"/>
              <w:rPr>
                <w:lang w:val="en-GB"/>
              </w:rPr>
            </w:pPr>
            <w:r w:rsidRPr="00A4338B">
              <w:rPr>
                <w:lang w:val="en-GB"/>
              </w:rPr>
              <w:t>Those items should be also deducted of any non–available own funds according to the relevant sectoral rules and deducted of own funds according to article 228, paragraph 2 of the Directive 2009/138/EC.</w:t>
            </w:r>
          </w:p>
        </w:tc>
      </w:tr>
      <w:tr w:rsidR="001B1226" w:rsidRPr="00A4338B" w14:paraId="5D336550" w14:textId="77777777" w:rsidTr="00EA0D67">
        <w:tc>
          <w:tcPr>
            <w:tcW w:w="2136" w:type="dxa"/>
            <w:tcBorders>
              <w:top w:val="single" w:sz="2" w:space="0" w:color="auto"/>
              <w:left w:val="single" w:sz="2" w:space="0" w:color="auto"/>
              <w:bottom w:val="single" w:sz="2" w:space="0" w:color="auto"/>
              <w:right w:val="single" w:sz="2" w:space="0" w:color="auto"/>
            </w:tcBorders>
          </w:tcPr>
          <w:p w14:paraId="52BC45D7" w14:textId="77777777" w:rsidR="001B1226" w:rsidRPr="00A4338B" w:rsidRDefault="001B1226" w:rsidP="00741A1A">
            <w:pPr>
              <w:pStyle w:val="NormalLeft"/>
              <w:rPr>
                <w:lang w:val="en-GB"/>
              </w:rPr>
            </w:pPr>
            <w:r w:rsidRPr="00A4338B">
              <w:rPr>
                <w:lang w:val="en-GB"/>
              </w:rPr>
              <w:t>R0410/C0040</w:t>
            </w:r>
          </w:p>
        </w:tc>
        <w:tc>
          <w:tcPr>
            <w:tcW w:w="2507" w:type="dxa"/>
            <w:tcBorders>
              <w:top w:val="single" w:sz="2" w:space="0" w:color="auto"/>
              <w:left w:val="single" w:sz="2" w:space="0" w:color="auto"/>
              <w:bottom w:val="single" w:sz="2" w:space="0" w:color="auto"/>
              <w:right w:val="single" w:sz="2" w:space="0" w:color="auto"/>
            </w:tcBorders>
          </w:tcPr>
          <w:p w14:paraId="1BD032D5" w14:textId="77777777" w:rsidR="001B1226" w:rsidRPr="00A4338B" w:rsidRDefault="001B1226" w:rsidP="00741A1A">
            <w:pPr>
              <w:pStyle w:val="NormalLeft"/>
              <w:rPr>
                <w:lang w:val="en-GB"/>
              </w:rPr>
            </w:pPr>
            <w:r w:rsidRPr="00A4338B">
              <w:rPr>
                <w:lang w:val="en-GB"/>
              </w:rPr>
              <w:t>Credit institutions, investment firms, financial institutions, alternative investment fund managers, UCITS management companies — Tier 2</w:t>
            </w:r>
          </w:p>
        </w:tc>
        <w:tc>
          <w:tcPr>
            <w:tcW w:w="4643" w:type="dxa"/>
            <w:tcBorders>
              <w:top w:val="single" w:sz="2" w:space="0" w:color="auto"/>
              <w:left w:val="single" w:sz="2" w:space="0" w:color="auto"/>
              <w:bottom w:val="single" w:sz="2" w:space="0" w:color="auto"/>
              <w:right w:val="single" w:sz="2" w:space="0" w:color="auto"/>
            </w:tcBorders>
          </w:tcPr>
          <w:p w14:paraId="1D3AD42C" w14:textId="77777777" w:rsidR="001B1226" w:rsidRPr="00A4338B" w:rsidRDefault="001B1226" w:rsidP="00741A1A">
            <w:pPr>
              <w:pStyle w:val="NormalLeft"/>
              <w:rPr>
                <w:lang w:val="en-GB"/>
              </w:rPr>
            </w:pPr>
            <w:r w:rsidRPr="00A4338B">
              <w:rPr>
                <w:lang w:val="en-GB"/>
              </w:rPr>
              <w:t>Own funds in credit institutions, investment firms, financial institutions, alternative investment fund managers, UCITS management companies already net of any relevant Intragroup Transaction — tier 2.</w:t>
            </w:r>
          </w:p>
          <w:p w14:paraId="74EA57B3" w14:textId="77777777" w:rsidR="001B1226" w:rsidRPr="00A4338B" w:rsidRDefault="001B1226" w:rsidP="00741A1A">
            <w:pPr>
              <w:pStyle w:val="NormalLeft"/>
              <w:rPr>
                <w:lang w:val="en-GB"/>
              </w:rPr>
            </w:pPr>
            <w:r w:rsidRPr="00A4338B">
              <w:rPr>
                <w:lang w:val="en-GB"/>
              </w:rPr>
              <w:t>Those items should be also deducted of any non–available own funds according to the relevant sectoral rules and deducted of own funds according to article 228, paragraph 2 of the Directive 2009/138/EC.</w:t>
            </w:r>
          </w:p>
        </w:tc>
      </w:tr>
      <w:tr w:rsidR="001B1226" w:rsidRPr="00A4338B" w14:paraId="40C6ECF5" w14:textId="77777777" w:rsidTr="00EA0D67">
        <w:tc>
          <w:tcPr>
            <w:tcW w:w="2136" w:type="dxa"/>
            <w:tcBorders>
              <w:top w:val="single" w:sz="2" w:space="0" w:color="auto"/>
              <w:left w:val="single" w:sz="2" w:space="0" w:color="auto"/>
              <w:bottom w:val="single" w:sz="2" w:space="0" w:color="auto"/>
              <w:right w:val="single" w:sz="2" w:space="0" w:color="auto"/>
            </w:tcBorders>
          </w:tcPr>
          <w:p w14:paraId="17C28E7F" w14:textId="77777777" w:rsidR="001B1226" w:rsidRPr="00A4338B" w:rsidRDefault="001B1226" w:rsidP="00741A1A">
            <w:pPr>
              <w:pStyle w:val="NormalLeft"/>
              <w:rPr>
                <w:lang w:val="en-GB"/>
              </w:rPr>
            </w:pPr>
            <w:r w:rsidRPr="00A4338B">
              <w:rPr>
                <w:lang w:val="en-GB"/>
              </w:rPr>
              <w:t>R0420/C0010</w:t>
            </w:r>
          </w:p>
        </w:tc>
        <w:tc>
          <w:tcPr>
            <w:tcW w:w="2507" w:type="dxa"/>
            <w:tcBorders>
              <w:top w:val="single" w:sz="2" w:space="0" w:color="auto"/>
              <w:left w:val="single" w:sz="2" w:space="0" w:color="auto"/>
              <w:bottom w:val="single" w:sz="2" w:space="0" w:color="auto"/>
              <w:right w:val="single" w:sz="2" w:space="0" w:color="auto"/>
            </w:tcBorders>
          </w:tcPr>
          <w:p w14:paraId="1DE16F36" w14:textId="77777777" w:rsidR="001B1226" w:rsidRPr="00A4338B" w:rsidRDefault="001B1226" w:rsidP="00741A1A">
            <w:pPr>
              <w:pStyle w:val="NormalLeft"/>
              <w:rPr>
                <w:lang w:val="en-GB"/>
              </w:rPr>
            </w:pPr>
            <w:r w:rsidRPr="00A4338B">
              <w:rPr>
                <w:lang w:val="en-GB"/>
              </w:rPr>
              <w:t>Institutions for occupational retirement provision — total</w:t>
            </w:r>
          </w:p>
        </w:tc>
        <w:tc>
          <w:tcPr>
            <w:tcW w:w="4643" w:type="dxa"/>
            <w:tcBorders>
              <w:top w:val="single" w:sz="2" w:space="0" w:color="auto"/>
              <w:left w:val="single" w:sz="2" w:space="0" w:color="auto"/>
              <w:bottom w:val="single" w:sz="2" w:space="0" w:color="auto"/>
              <w:right w:val="single" w:sz="2" w:space="0" w:color="auto"/>
            </w:tcBorders>
          </w:tcPr>
          <w:p w14:paraId="6C74329F" w14:textId="77777777" w:rsidR="001B1226" w:rsidRPr="00A4338B" w:rsidRDefault="001B1226" w:rsidP="00741A1A">
            <w:pPr>
              <w:pStyle w:val="NormalLeft"/>
              <w:rPr>
                <w:lang w:val="en-GB"/>
              </w:rPr>
            </w:pPr>
            <w:r w:rsidRPr="00A4338B">
              <w:rPr>
                <w:lang w:val="en-GB"/>
              </w:rPr>
              <w:t>Total of own funds in institutions for occupational retirement provision, already net of any relevant Intragroup Transaction. Those items should be also deducted of any non–available own funds according to the relevant sectoral rules</w:t>
            </w:r>
            <w:ins w:id="235" w:author="Author">
              <w:r w:rsidR="00176675" w:rsidRPr="00A4338B">
                <w:rPr>
                  <w:lang w:val="en-GB"/>
                </w:rPr>
                <w:t>.</w:t>
              </w:r>
            </w:ins>
            <w:r w:rsidRPr="00A4338B">
              <w:rPr>
                <w:lang w:val="en-GB"/>
              </w:rPr>
              <w:t xml:space="preserve"> </w:t>
            </w:r>
            <w:del w:id="236" w:author="Author">
              <w:r w:rsidRPr="00A4338B">
                <w:rPr>
                  <w:lang w:val="en-GB"/>
                </w:rPr>
                <w:delText>and deducted of own funds according to article 228, paragraph 2 of the Directive 2009/138/EC.</w:delText>
              </w:r>
            </w:del>
          </w:p>
        </w:tc>
      </w:tr>
      <w:tr w:rsidR="001B1226" w:rsidRPr="00A4338B" w14:paraId="1A4B22EA" w14:textId="77777777" w:rsidTr="00EA0D67">
        <w:tc>
          <w:tcPr>
            <w:tcW w:w="2136" w:type="dxa"/>
            <w:tcBorders>
              <w:top w:val="single" w:sz="2" w:space="0" w:color="auto"/>
              <w:left w:val="single" w:sz="2" w:space="0" w:color="auto"/>
              <w:bottom w:val="single" w:sz="2" w:space="0" w:color="auto"/>
              <w:right w:val="single" w:sz="2" w:space="0" w:color="auto"/>
            </w:tcBorders>
          </w:tcPr>
          <w:p w14:paraId="2A7D3BC3" w14:textId="77777777" w:rsidR="001B1226" w:rsidRPr="00A4338B" w:rsidRDefault="001B1226" w:rsidP="00741A1A">
            <w:pPr>
              <w:pStyle w:val="NormalLeft"/>
              <w:rPr>
                <w:lang w:val="en-GB"/>
              </w:rPr>
            </w:pPr>
            <w:r w:rsidRPr="00A4338B">
              <w:rPr>
                <w:lang w:val="en-GB"/>
              </w:rPr>
              <w:t>R0420/C0020</w:t>
            </w:r>
          </w:p>
        </w:tc>
        <w:tc>
          <w:tcPr>
            <w:tcW w:w="2507" w:type="dxa"/>
            <w:tcBorders>
              <w:top w:val="single" w:sz="2" w:space="0" w:color="auto"/>
              <w:left w:val="single" w:sz="2" w:space="0" w:color="auto"/>
              <w:bottom w:val="single" w:sz="2" w:space="0" w:color="auto"/>
              <w:right w:val="single" w:sz="2" w:space="0" w:color="auto"/>
            </w:tcBorders>
          </w:tcPr>
          <w:p w14:paraId="216A69A1" w14:textId="77777777" w:rsidR="001B1226" w:rsidRPr="00A4338B" w:rsidRDefault="001B1226" w:rsidP="00741A1A">
            <w:pPr>
              <w:pStyle w:val="NormalLeft"/>
              <w:rPr>
                <w:lang w:val="en-GB"/>
              </w:rPr>
            </w:pPr>
            <w:r w:rsidRPr="00A4338B">
              <w:rPr>
                <w:lang w:val="en-GB"/>
              </w:rPr>
              <w:t xml:space="preserve">Institutions for occupational retirement </w:t>
            </w:r>
            <w:r w:rsidRPr="00A4338B">
              <w:rPr>
                <w:lang w:val="en-GB"/>
              </w:rPr>
              <w:lastRenderedPageBreak/>
              <w:t>provision –tier 1 unrestricted</w:t>
            </w:r>
          </w:p>
        </w:tc>
        <w:tc>
          <w:tcPr>
            <w:tcW w:w="4643" w:type="dxa"/>
            <w:tcBorders>
              <w:top w:val="single" w:sz="2" w:space="0" w:color="auto"/>
              <w:left w:val="single" w:sz="2" w:space="0" w:color="auto"/>
              <w:bottom w:val="single" w:sz="2" w:space="0" w:color="auto"/>
              <w:right w:val="single" w:sz="2" w:space="0" w:color="auto"/>
            </w:tcBorders>
          </w:tcPr>
          <w:p w14:paraId="0A630B66" w14:textId="77777777" w:rsidR="001B1226" w:rsidRPr="00A4338B" w:rsidRDefault="001B1226" w:rsidP="00741A1A">
            <w:pPr>
              <w:pStyle w:val="NormalLeft"/>
              <w:rPr>
                <w:lang w:val="en-GB"/>
              </w:rPr>
            </w:pPr>
            <w:r w:rsidRPr="00A4338B">
              <w:rPr>
                <w:lang w:val="en-GB"/>
              </w:rPr>
              <w:lastRenderedPageBreak/>
              <w:t xml:space="preserve">Own funds in institutions for occupational retirement provision, already net of any </w:t>
            </w:r>
            <w:r w:rsidRPr="00A4338B">
              <w:rPr>
                <w:lang w:val="en-GB"/>
              </w:rPr>
              <w:lastRenderedPageBreak/>
              <w:t>relevant Intragroup Transaction– tier 1 unrestricted.</w:t>
            </w:r>
          </w:p>
          <w:p w14:paraId="14B90D97" w14:textId="3BC71166" w:rsidR="001B1226" w:rsidRPr="00A4338B" w:rsidRDefault="001B1226" w:rsidP="0089487C">
            <w:pPr>
              <w:pStyle w:val="NormalLeft"/>
              <w:rPr>
                <w:lang w:val="en-GB"/>
              </w:rPr>
            </w:pPr>
            <w:r w:rsidRPr="00A4338B">
              <w:rPr>
                <w:lang w:val="en-GB"/>
              </w:rPr>
              <w:t xml:space="preserve">Those items should be also deducted of any non–available own funds according to the relevant sectoral rules </w:t>
            </w:r>
            <w:del w:id="237" w:author="Author">
              <w:r w:rsidRPr="00A4338B" w:rsidDel="0089487C">
                <w:rPr>
                  <w:lang w:val="en-GB"/>
                </w:rPr>
                <w:delText>and deducted of own funds according to article 228, paragraph 2 of the Directive 2009/138/EC</w:delText>
              </w:r>
            </w:del>
          </w:p>
        </w:tc>
      </w:tr>
      <w:tr w:rsidR="001B1226" w:rsidRPr="00A4338B" w14:paraId="6A72FDC0" w14:textId="77777777" w:rsidTr="00EA0D67">
        <w:tc>
          <w:tcPr>
            <w:tcW w:w="2136" w:type="dxa"/>
            <w:tcBorders>
              <w:top w:val="single" w:sz="2" w:space="0" w:color="auto"/>
              <w:left w:val="single" w:sz="2" w:space="0" w:color="auto"/>
              <w:bottom w:val="single" w:sz="2" w:space="0" w:color="auto"/>
              <w:right w:val="single" w:sz="2" w:space="0" w:color="auto"/>
            </w:tcBorders>
          </w:tcPr>
          <w:p w14:paraId="4F87224E" w14:textId="77777777" w:rsidR="001B1226" w:rsidRPr="00A4338B" w:rsidRDefault="001B1226" w:rsidP="00741A1A">
            <w:pPr>
              <w:pStyle w:val="NormalLeft"/>
              <w:rPr>
                <w:lang w:val="en-GB"/>
              </w:rPr>
            </w:pPr>
            <w:r w:rsidRPr="00A4338B">
              <w:rPr>
                <w:lang w:val="en-GB"/>
              </w:rPr>
              <w:lastRenderedPageBreak/>
              <w:t>R0420/C0030</w:t>
            </w:r>
          </w:p>
        </w:tc>
        <w:tc>
          <w:tcPr>
            <w:tcW w:w="2507" w:type="dxa"/>
            <w:tcBorders>
              <w:top w:val="single" w:sz="2" w:space="0" w:color="auto"/>
              <w:left w:val="single" w:sz="2" w:space="0" w:color="auto"/>
              <w:bottom w:val="single" w:sz="2" w:space="0" w:color="auto"/>
              <w:right w:val="single" w:sz="2" w:space="0" w:color="auto"/>
            </w:tcBorders>
          </w:tcPr>
          <w:p w14:paraId="0E3BE620" w14:textId="77777777" w:rsidR="001B1226" w:rsidRPr="00A4338B" w:rsidRDefault="001B1226" w:rsidP="00741A1A">
            <w:pPr>
              <w:pStyle w:val="NormalLeft"/>
              <w:rPr>
                <w:lang w:val="en-GB"/>
              </w:rPr>
            </w:pPr>
            <w:r w:rsidRPr="00A4338B">
              <w:rPr>
                <w:lang w:val="en-GB"/>
              </w:rPr>
              <w:t>Institutions for occupational retirement provision –tier 1 restricted</w:t>
            </w:r>
          </w:p>
        </w:tc>
        <w:tc>
          <w:tcPr>
            <w:tcW w:w="4643" w:type="dxa"/>
            <w:tcBorders>
              <w:top w:val="single" w:sz="2" w:space="0" w:color="auto"/>
              <w:left w:val="single" w:sz="2" w:space="0" w:color="auto"/>
              <w:bottom w:val="single" w:sz="2" w:space="0" w:color="auto"/>
              <w:right w:val="single" w:sz="2" w:space="0" w:color="auto"/>
            </w:tcBorders>
          </w:tcPr>
          <w:p w14:paraId="2AF820A9" w14:textId="77777777" w:rsidR="001B1226" w:rsidRPr="00A4338B" w:rsidRDefault="001B1226" w:rsidP="00741A1A">
            <w:pPr>
              <w:pStyle w:val="NormalLeft"/>
              <w:rPr>
                <w:lang w:val="en-GB"/>
              </w:rPr>
            </w:pPr>
            <w:r w:rsidRPr="00A4338B">
              <w:rPr>
                <w:lang w:val="en-GB"/>
              </w:rPr>
              <w:t>Own funds in institutions for occupational retirement provision, already net of any relevant Intragroup Transaction– tier 1 restricted.</w:t>
            </w:r>
          </w:p>
          <w:p w14:paraId="0C09AE5E" w14:textId="0D00DB35" w:rsidR="001B1226" w:rsidRPr="00A4338B" w:rsidRDefault="001B1226" w:rsidP="0089487C">
            <w:pPr>
              <w:pStyle w:val="NormalLeft"/>
              <w:rPr>
                <w:lang w:val="en-GB"/>
              </w:rPr>
            </w:pPr>
            <w:r w:rsidRPr="00A4338B">
              <w:rPr>
                <w:lang w:val="en-GB"/>
              </w:rPr>
              <w:t xml:space="preserve">Those items should be also deducted of any non–available own funds according to the relevant sectoral rules </w:t>
            </w:r>
            <w:del w:id="238" w:author="Author">
              <w:r w:rsidRPr="00A4338B" w:rsidDel="0089487C">
                <w:rPr>
                  <w:lang w:val="en-GB"/>
                </w:rPr>
                <w:delText>and deducted of own funds according to Article 228, paragraph 2 of the Directive 2009/138/EC</w:delText>
              </w:r>
            </w:del>
          </w:p>
        </w:tc>
      </w:tr>
      <w:tr w:rsidR="001B1226" w:rsidRPr="00A4338B" w14:paraId="2A4F9378" w14:textId="77777777" w:rsidTr="00EA0D67">
        <w:tc>
          <w:tcPr>
            <w:tcW w:w="2136" w:type="dxa"/>
            <w:tcBorders>
              <w:top w:val="single" w:sz="2" w:space="0" w:color="auto"/>
              <w:left w:val="single" w:sz="2" w:space="0" w:color="auto"/>
              <w:bottom w:val="single" w:sz="2" w:space="0" w:color="auto"/>
              <w:right w:val="single" w:sz="2" w:space="0" w:color="auto"/>
            </w:tcBorders>
          </w:tcPr>
          <w:p w14:paraId="587D9207" w14:textId="77777777" w:rsidR="001B1226" w:rsidRPr="00A4338B" w:rsidRDefault="001B1226" w:rsidP="00741A1A">
            <w:pPr>
              <w:pStyle w:val="NormalLeft"/>
              <w:rPr>
                <w:lang w:val="en-GB"/>
              </w:rPr>
            </w:pPr>
            <w:r w:rsidRPr="00A4338B">
              <w:rPr>
                <w:lang w:val="en-GB"/>
              </w:rPr>
              <w:t>R0420/C0040</w:t>
            </w:r>
          </w:p>
        </w:tc>
        <w:tc>
          <w:tcPr>
            <w:tcW w:w="2507" w:type="dxa"/>
            <w:tcBorders>
              <w:top w:val="single" w:sz="2" w:space="0" w:color="auto"/>
              <w:left w:val="single" w:sz="2" w:space="0" w:color="auto"/>
              <w:bottom w:val="single" w:sz="2" w:space="0" w:color="auto"/>
              <w:right w:val="single" w:sz="2" w:space="0" w:color="auto"/>
            </w:tcBorders>
          </w:tcPr>
          <w:p w14:paraId="64580A3B" w14:textId="77777777" w:rsidR="001B1226" w:rsidRPr="00A4338B" w:rsidRDefault="001B1226" w:rsidP="00741A1A">
            <w:pPr>
              <w:pStyle w:val="NormalLeft"/>
              <w:rPr>
                <w:lang w:val="en-GB"/>
              </w:rPr>
            </w:pPr>
            <w:r w:rsidRPr="00A4338B">
              <w:rPr>
                <w:lang w:val="en-GB"/>
              </w:rPr>
              <w:t>Institutions for occupational retirement provision –tier 2</w:t>
            </w:r>
          </w:p>
        </w:tc>
        <w:tc>
          <w:tcPr>
            <w:tcW w:w="4643" w:type="dxa"/>
            <w:tcBorders>
              <w:top w:val="single" w:sz="2" w:space="0" w:color="auto"/>
              <w:left w:val="single" w:sz="2" w:space="0" w:color="auto"/>
              <w:bottom w:val="single" w:sz="2" w:space="0" w:color="auto"/>
              <w:right w:val="single" w:sz="2" w:space="0" w:color="auto"/>
            </w:tcBorders>
          </w:tcPr>
          <w:p w14:paraId="208D64A9" w14:textId="77777777" w:rsidR="001B1226" w:rsidRPr="00A4338B" w:rsidRDefault="001B1226" w:rsidP="00741A1A">
            <w:pPr>
              <w:pStyle w:val="NormalLeft"/>
              <w:rPr>
                <w:lang w:val="en-GB"/>
              </w:rPr>
            </w:pPr>
            <w:r w:rsidRPr="00A4338B">
              <w:rPr>
                <w:lang w:val="en-GB"/>
              </w:rPr>
              <w:t>Own funds in institutions for occupational retirement provision, already net of any relevant Intragroup Transaction– tier 2.</w:t>
            </w:r>
          </w:p>
          <w:p w14:paraId="6B5B5818" w14:textId="52128C09" w:rsidR="001B1226" w:rsidRPr="00A4338B" w:rsidRDefault="001B1226" w:rsidP="0089487C">
            <w:pPr>
              <w:pStyle w:val="NormalLeft"/>
              <w:rPr>
                <w:lang w:val="en-GB"/>
              </w:rPr>
            </w:pPr>
            <w:r w:rsidRPr="00A4338B">
              <w:rPr>
                <w:lang w:val="en-GB"/>
              </w:rPr>
              <w:t xml:space="preserve">Those items should be also deducted of any non–available own funds according to the relevant sectoral rules </w:t>
            </w:r>
            <w:del w:id="239" w:author="Author">
              <w:r w:rsidRPr="00A4338B" w:rsidDel="0089487C">
                <w:rPr>
                  <w:lang w:val="en-GB"/>
                </w:rPr>
                <w:delText>and deducted of own funds according to article 228, paragraph 2 of the Directive 2009/138/EC</w:delText>
              </w:r>
            </w:del>
          </w:p>
        </w:tc>
      </w:tr>
      <w:tr w:rsidR="001B1226" w:rsidRPr="00A4338B" w14:paraId="081029AE" w14:textId="77777777" w:rsidTr="00EA0D67">
        <w:tc>
          <w:tcPr>
            <w:tcW w:w="2136" w:type="dxa"/>
            <w:tcBorders>
              <w:top w:val="single" w:sz="2" w:space="0" w:color="auto"/>
              <w:left w:val="single" w:sz="2" w:space="0" w:color="auto"/>
              <w:bottom w:val="single" w:sz="2" w:space="0" w:color="auto"/>
              <w:right w:val="single" w:sz="2" w:space="0" w:color="auto"/>
            </w:tcBorders>
          </w:tcPr>
          <w:p w14:paraId="49D93B15" w14:textId="77777777" w:rsidR="001B1226" w:rsidRPr="00A4338B" w:rsidRDefault="001B1226" w:rsidP="00741A1A">
            <w:pPr>
              <w:pStyle w:val="NormalLeft"/>
              <w:rPr>
                <w:lang w:val="en-GB"/>
              </w:rPr>
            </w:pPr>
            <w:r w:rsidRPr="00A4338B">
              <w:rPr>
                <w:lang w:val="en-GB"/>
              </w:rPr>
              <w:t>R0420/C0050</w:t>
            </w:r>
          </w:p>
        </w:tc>
        <w:tc>
          <w:tcPr>
            <w:tcW w:w="2507" w:type="dxa"/>
            <w:tcBorders>
              <w:top w:val="single" w:sz="2" w:space="0" w:color="auto"/>
              <w:left w:val="single" w:sz="2" w:space="0" w:color="auto"/>
              <w:bottom w:val="single" w:sz="2" w:space="0" w:color="auto"/>
              <w:right w:val="single" w:sz="2" w:space="0" w:color="auto"/>
            </w:tcBorders>
          </w:tcPr>
          <w:p w14:paraId="2DBC8253" w14:textId="77777777" w:rsidR="001B1226" w:rsidRPr="00A4338B" w:rsidRDefault="001B1226" w:rsidP="00741A1A">
            <w:pPr>
              <w:pStyle w:val="NormalLeft"/>
              <w:rPr>
                <w:lang w:val="en-GB"/>
              </w:rPr>
            </w:pPr>
            <w:r w:rsidRPr="00A4338B">
              <w:rPr>
                <w:lang w:val="en-GB"/>
              </w:rPr>
              <w:t>Institutions for occupational retirement provision –tier 3</w:t>
            </w:r>
          </w:p>
        </w:tc>
        <w:tc>
          <w:tcPr>
            <w:tcW w:w="4643" w:type="dxa"/>
            <w:tcBorders>
              <w:top w:val="single" w:sz="2" w:space="0" w:color="auto"/>
              <w:left w:val="single" w:sz="2" w:space="0" w:color="auto"/>
              <w:bottom w:val="single" w:sz="2" w:space="0" w:color="auto"/>
              <w:right w:val="single" w:sz="2" w:space="0" w:color="auto"/>
            </w:tcBorders>
          </w:tcPr>
          <w:p w14:paraId="33E080FF" w14:textId="77777777" w:rsidR="001B1226" w:rsidRPr="00A4338B" w:rsidRDefault="001B1226" w:rsidP="00741A1A">
            <w:pPr>
              <w:pStyle w:val="NormalLeft"/>
              <w:rPr>
                <w:lang w:val="en-GB"/>
              </w:rPr>
            </w:pPr>
            <w:r w:rsidRPr="00A4338B">
              <w:rPr>
                <w:lang w:val="en-GB"/>
              </w:rPr>
              <w:t>Own funds in institutions for occupational retirement provision, already net of any relevant Intragroup Transaction– tier 3.</w:t>
            </w:r>
          </w:p>
          <w:p w14:paraId="46C17E1E" w14:textId="7000FDA2" w:rsidR="001B1226" w:rsidRPr="00A4338B" w:rsidRDefault="001B1226" w:rsidP="0089487C">
            <w:pPr>
              <w:pStyle w:val="NormalLeft"/>
              <w:rPr>
                <w:lang w:val="en-GB"/>
              </w:rPr>
            </w:pPr>
            <w:r w:rsidRPr="00A4338B">
              <w:rPr>
                <w:lang w:val="en-GB"/>
              </w:rPr>
              <w:t xml:space="preserve">Those items should be also deducted of any non–available own funds according to the relevant sectoral rules </w:t>
            </w:r>
            <w:del w:id="240" w:author="Author">
              <w:r w:rsidRPr="00A4338B" w:rsidDel="0089487C">
                <w:rPr>
                  <w:lang w:val="en-GB"/>
                </w:rPr>
                <w:delText>and deducted of own funds according to Article 228, paragraph 2 of the Directive 2009/138/EC</w:delText>
              </w:r>
            </w:del>
          </w:p>
        </w:tc>
      </w:tr>
      <w:tr w:rsidR="001B1226" w:rsidRPr="00A4338B" w14:paraId="67B925BE" w14:textId="77777777" w:rsidTr="00EA0D67">
        <w:tc>
          <w:tcPr>
            <w:tcW w:w="2136" w:type="dxa"/>
            <w:tcBorders>
              <w:top w:val="single" w:sz="2" w:space="0" w:color="auto"/>
              <w:left w:val="single" w:sz="2" w:space="0" w:color="auto"/>
              <w:bottom w:val="single" w:sz="2" w:space="0" w:color="auto"/>
              <w:right w:val="single" w:sz="2" w:space="0" w:color="auto"/>
            </w:tcBorders>
          </w:tcPr>
          <w:p w14:paraId="6F1BB773" w14:textId="77777777" w:rsidR="001B1226" w:rsidRPr="00A4338B" w:rsidRDefault="001B1226" w:rsidP="00741A1A">
            <w:pPr>
              <w:pStyle w:val="NormalLeft"/>
              <w:rPr>
                <w:lang w:val="en-GB"/>
              </w:rPr>
            </w:pPr>
            <w:r w:rsidRPr="00A4338B">
              <w:rPr>
                <w:lang w:val="en-GB"/>
              </w:rPr>
              <w:t>R0430/C0010</w:t>
            </w:r>
          </w:p>
        </w:tc>
        <w:tc>
          <w:tcPr>
            <w:tcW w:w="2507" w:type="dxa"/>
            <w:tcBorders>
              <w:top w:val="single" w:sz="2" w:space="0" w:color="auto"/>
              <w:left w:val="single" w:sz="2" w:space="0" w:color="auto"/>
              <w:bottom w:val="single" w:sz="2" w:space="0" w:color="auto"/>
              <w:right w:val="single" w:sz="2" w:space="0" w:color="auto"/>
            </w:tcBorders>
          </w:tcPr>
          <w:p w14:paraId="15599C4F" w14:textId="77777777" w:rsidR="001B1226" w:rsidRPr="00A4338B" w:rsidRDefault="001B1226" w:rsidP="00741A1A">
            <w:pPr>
              <w:pStyle w:val="NormalLeft"/>
              <w:rPr>
                <w:lang w:val="en-GB"/>
              </w:rPr>
            </w:pPr>
            <w:r w:rsidRPr="00A4338B">
              <w:rPr>
                <w:lang w:val="en-GB"/>
              </w:rPr>
              <w:t xml:space="preserve">Non–regulated </w:t>
            </w:r>
            <w:del w:id="241" w:author="Author">
              <w:r w:rsidRPr="00A4338B">
                <w:rPr>
                  <w:lang w:val="en-GB"/>
                </w:rPr>
                <w:delText xml:space="preserve">entities </w:delText>
              </w:r>
            </w:del>
            <w:ins w:id="242" w:author="Author">
              <w:r w:rsidR="006638E5" w:rsidRPr="00A4338B">
                <w:rPr>
                  <w:lang w:val="en-GB"/>
                </w:rPr>
                <w:t xml:space="preserve">undertakings </w:t>
              </w:r>
            </w:ins>
            <w:r w:rsidRPr="00A4338B">
              <w:rPr>
                <w:lang w:val="en-GB"/>
              </w:rPr>
              <w:t>carrying out financial activities — total</w:t>
            </w:r>
          </w:p>
        </w:tc>
        <w:tc>
          <w:tcPr>
            <w:tcW w:w="4643" w:type="dxa"/>
            <w:tcBorders>
              <w:top w:val="single" w:sz="2" w:space="0" w:color="auto"/>
              <w:left w:val="single" w:sz="2" w:space="0" w:color="auto"/>
              <w:bottom w:val="single" w:sz="2" w:space="0" w:color="auto"/>
              <w:right w:val="single" w:sz="2" w:space="0" w:color="auto"/>
            </w:tcBorders>
          </w:tcPr>
          <w:p w14:paraId="29CE3AF9" w14:textId="77777777" w:rsidR="001B1226" w:rsidRPr="00A4338B" w:rsidRDefault="001B1226" w:rsidP="00741A1A">
            <w:pPr>
              <w:pStyle w:val="NormalLeft"/>
              <w:rPr>
                <w:lang w:val="en-GB"/>
              </w:rPr>
            </w:pPr>
            <w:r w:rsidRPr="00A4338B">
              <w:rPr>
                <w:lang w:val="en-GB"/>
              </w:rPr>
              <w:t>Total of own funds in non–regulated entities carrying out financial activities, already net of any relevant Intragroup Transaction. Those items should be also deducted of any non–available own funds according to the relevant sectoral rules and deducted of own funds according to article 228, paragraph 2 of the Directive 2009/138/EC.</w:t>
            </w:r>
          </w:p>
        </w:tc>
      </w:tr>
      <w:tr w:rsidR="001B1226" w:rsidRPr="00A4338B" w14:paraId="138BECAE" w14:textId="77777777" w:rsidTr="00EA0D67">
        <w:tc>
          <w:tcPr>
            <w:tcW w:w="2136" w:type="dxa"/>
            <w:tcBorders>
              <w:top w:val="single" w:sz="2" w:space="0" w:color="auto"/>
              <w:left w:val="single" w:sz="2" w:space="0" w:color="auto"/>
              <w:bottom w:val="single" w:sz="2" w:space="0" w:color="auto"/>
              <w:right w:val="single" w:sz="2" w:space="0" w:color="auto"/>
            </w:tcBorders>
          </w:tcPr>
          <w:p w14:paraId="44E9C835" w14:textId="77777777" w:rsidR="001B1226" w:rsidRPr="00A4338B" w:rsidRDefault="001B1226" w:rsidP="00741A1A">
            <w:pPr>
              <w:pStyle w:val="NormalLeft"/>
              <w:rPr>
                <w:lang w:val="en-GB"/>
              </w:rPr>
            </w:pPr>
            <w:r w:rsidRPr="00A4338B">
              <w:rPr>
                <w:lang w:val="en-GB"/>
              </w:rPr>
              <w:t>R0430/C0020</w:t>
            </w:r>
          </w:p>
        </w:tc>
        <w:tc>
          <w:tcPr>
            <w:tcW w:w="2507" w:type="dxa"/>
            <w:tcBorders>
              <w:top w:val="single" w:sz="2" w:space="0" w:color="auto"/>
              <w:left w:val="single" w:sz="2" w:space="0" w:color="auto"/>
              <w:bottom w:val="single" w:sz="2" w:space="0" w:color="auto"/>
              <w:right w:val="single" w:sz="2" w:space="0" w:color="auto"/>
            </w:tcBorders>
          </w:tcPr>
          <w:p w14:paraId="57B27F74" w14:textId="3BB37423" w:rsidR="001B1226" w:rsidRPr="00A4338B" w:rsidRDefault="001B1226" w:rsidP="00741A1A">
            <w:pPr>
              <w:pStyle w:val="NormalLeft"/>
              <w:rPr>
                <w:lang w:val="en-GB"/>
              </w:rPr>
            </w:pPr>
            <w:r w:rsidRPr="00A4338B">
              <w:rPr>
                <w:lang w:val="en-GB"/>
              </w:rPr>
              <w:t xml:space="preserve">Non–regulated </w:t>
            </w:r>
            <w:del w:id="243" w:author="Author">
              <w:r w:rsidRPr="00A4338B" w:rsidDel="001342B2">
                <w:rPr>
                  <w:lang w:val="en-GB"/>
                </w:rPr>
                <w:delText xml:space="preserve">entities </w:delText>
              </w:r>
            </w:del>
            <w:ins w:id="244" w:author="Author">
              <w:r w:rsidR="001342B2" w:rsidRPr="00A4338B">
                <w:rPr>
                  <w:lang w:val="en-GB"/>
                </w:rPr>
                <w:t xml:space="preserve">undertakings </w:t>
              </w:r>
            </w:ins>
            <w:r w:rsidRPr="00A4338B">
              <w:rPr>
                <w:lang w:val="en-GB"/>
              </w:rPr>
              <w:t xml:space="preserve">carrying </w:t>
            </w:r>
            <w:r w:rsidRPr="00A4338B">
              <w:rPr>
                <w:lang w:val="en-GB"/>
              </w:rPr>
              <w:lastRenderedPageBreak/>
              <w:t>out financial activities — tier 1 unrestricted</w:t>
            </w:r>
          </w:p>
        </w:tc>
        <w:tc>
          <w:tcPr>
            <w:tcW w:w="4643" w:type="dxa"/>
            <w:tcBorders>
              <w:top w:val="single" w:sz="2" w:space="0" w:color="auto"/>
              <w:left w:val="single" w:sz="2" w:space="0" w:color="auto"/>
              <w:bottom w:val="single" w:sz="2" w:space="0" w:color="auto"/>
              <w:right w:val="single" w:sz="2" w:space="0" w:color="auto"/>
            </w:tcBorders>
          </w:tcPr>
          <w:p w14:paraId="75D07C0D" w14:textId="77777777" w:rsidR="001B1226" w:rsidRPr="00A4338B" w:rsidRDefault="001B1226" w:rsidP="00741A1A">
            <w:pPr>
              <w:pStyle w:val="NormalLeft"/>
              <w:rPr>
                <w:lang w:val="en-GB"/>
              </w:rPr>
            </w:pPr>
            <w:r w:rsidRPr="00A4338B">
              <w:rPr>
                <w:lang w:val="en-GB"/>
              </w:rPr>
              <w:lastRenderedPageBreak/>
              <w:t xml:space="preserve">Own funds in non–regulated entities carrying out financial activities, already net of any </w:t>
            </w:r>
            <w:r w:rsidRPr="00A4338B">
              <w:rPr>
                <w:lang w:val="en-GB"/>
              </w:rPr>
              <w:lastRenderedPageBreak/>
              <w:t>relevant Intragroup Transaction — tier 1 unrestricted.</w:t>
            </w:r>
          </w:p>
          <w:p w14:paraId="5A33E2AD" w14:textId="77777777" w:rsidR="001B1226" w:rsidRPr="00A4338B" w:rsidRDefault="001B1226" w:rsidP="00741A1A">
            <w:pPr>
              <w:pStyle w:val="NormalLeft"/>
              <w:rPr>
                <w:lang w:val="en-GB"/>
              </w:rPr>
            </w:pPr>
            <w:r w:rsidRPr="00A4338B">
              <w:rPr>
                <w:lang w:val="en-GB"/>
              </w:rPr>
              <w:t>Those items should be also deducted of any non–available own funds according to the relevant sectoral rules and deducted of own funds according to Article 228, paragraph 2 of the Directive 2009/138/EC.</w:t>
            </w:r>
          </w:p>
        </w:tc>
      </w:tr>
      <w:tr w:rsidR="001B1226" w:rsidRPr="00A4338B" w14:paraId="44AF52BC" w14:textId="77777777" w:rsidTr="00EA0D67">
        <w:tc>
          <w:tcPr>
            <w:tcW w:w="2136" w:type="dxa"/>
            <w:tcBorders>
              <w:top w:val="single" w:sz="2" w:space="0" w:color="auto"/>
              <w:left w:val="single" w:sz="2" w:space="0" w:color="auto"/>
              <w:bottom w:val="single" w:sz="2" w:space="0" w:color="auto"/>
              <w:right w:val="single" w:sz="2" w:space="0" w:color="auto"/>
            </w:tcBorders>
          </w:tcPr>
          <w:p w14:paraId="7A037CEA" w14:textId="77777777" w:rsidR="001B1226" w:rsidRPr="00A4338B" w:rsidRDefault="001B1226" w:rsidP="00741A1A">
            <w:pPr>
              <w:pStyle w:val="NormalLeft"/>
              <w:rPr>
                <w:lang w:val="en-GB"/>
              </w:rPr>
            </w:pPr>
            <w:r w:rsidRPr="00A4338B">
              <w:rPr>
                <w:lang w:val="en-GB"/>
              </w:rPr>
              <w:lastRenderedPageBreak/>
              <w:t>R0430/C0030</w:t>
            </w:r>
          </w:p>
        </w:tc>
        <w:tc>
          <w:tcPr>
            <w:tcW w:w="2507" w:type="dxa"/>
            <w:tcBorders>
              <w:top w:val="single" w:sz="2" w:space="0" w:color="auto"/>
              <w:left w:val="single" w:sz="2" w:space="0" w:color="auto"/>
              <w:bottom w:val="single" w:sz="2" w:space="0" w:color="auto"/>
              <w:right w:val="single" w:sz="2" w:space="0" w:color="auto"/>
            </w:tcBorders>
          </w:tcPr>
          <w:p w14:paraId="72DC1591" w14:textId="55A2CF0D" w:rsidR="001B1226" w:rsidRPr="00A4338B" w:rsidRDefault="001B1226" w:rsidP="00741A1A">
            <w:pPr>
              <w:pStyle w:val="NormalLeft"/>
              <w:rPr>
                <w:lang w:val="en-GB"/>
              </w:rPr>
            </w:pPr>
            <w:r w:rsidRPr="00A4338B">
              <w:rPr>
                <w:lang w:val="en-GB"/>
              </w:rPr>
              <w:t xml:space="preserve">Non–regulated </w:t>
            </w:r>
            <w:del w:id="245" w:author="Author">
              <w:r w:rsidRPr="00A4338B" w:rsidDel="001342B2">
                <w:rPr>
                  <w:lang w:val="en-GB"/>
                </w:rPr>
                <w:delText xml:space="preserve">entities </w:delText>
              </w:r>
            </w:del>
            <w:ins w:id="246" w:author="Author">
              <w:r w:rsidR="001342B2" w:rsidRPr="00A4338B">
                <w:rPr>
                  <w:lang w:val="en-GB"/>
                </w:rPr>
                <w:t xml:space="preserve">undertakings </w:t>
              </w:r>
            </w:ins>
            <w:r w:rsidRPr="00A4338B">
              <w:rPr>
                <w:lang w:val="en-GB"/>
              </w:rPr>
              <w:t>carrying out financial activities — tier 1 restricted</w:t>
            </w:r>
          </w:p>
        </w:tc>
        <w:tc>
          <w:tcPr>
            <w:tcW w:w="4643" w:type="dxa"/>
            <w:tcBorders>
              <w:top w:val="single" w:sz="2" w:space="0" w:color="auto"/>
              <w:left w:val="single" w:sz="2" w:space="0" w:color="auto"/>
              <w:bottom w:val="single" w:sz="2" w:space="0" w:color="auto"/>
              <w:right w:val="single" w:sz="2" w:space="0" w:color="auto"/>
            </w:tcBorders>
          </w:tcPr>
          <w:p w14:paraId="00343F8F" w14:textId="77777777" w:rsidR="001B1226" w:rsidRPr="00A4338B" w:rsidRDefault="001B1226" w:rsidP="00741A1A">
            <w:pPr>
              <w:pStyle w:val="NormalLeft"/>
              <w:rPr>
                <w:lang w:val="en-GB"/>
              </w:rPr>
            </w:pPr>
            <w:r w:rsidRPr="00A4338B">
              <w:rPr>
                <w:lang w:val="en-GB"/>
              </w:rPr>
              <w:t>Own funds in non–regulated entities carrying out financial activities, already net of any relevant Intragroup Transaction — tier 1 restricted.</w:t>
            </w:r>
          </w:p>
          <w:p w14:paraId="6F77095E" w14:textId="77777777" w:rsidR="001B1226" w:rsidRPr="00A4338B" w:rsidRDefault="001B1226" w:rsidP="00741A1A">
            <w:pPr>
              <w:pStyle w:val="NormalLeft"/>
              <w:rPr>
                <w:lang w:val="en-GB"/>
              </w:rPr>
            </w:pPr>
            <w:r w:rsidRPr="00A4338B">
              <w:rPr>
                <w:lang w:val="en-GB"/>
              </w:rPr>
              <w:t>Those items should be also deducted of any non–available own funds according to the relevant sectoral rules and deducted of own funds according to article 228, paragraph 2 of the Directive 2009/138/EC.</w:t>
            </w:r>
          </w:p>
        </w:tc>
      </w:tr>
      <w:tr w:rsidR="001B1226" w:rsidRPr="00A4338B" w14:paraId="1EA717EF" w14:textId="77777777" w:rsidTr="00EA0D67">
        <w:tc>
          <w:tcPr>
            <w:tcW w:w="2136" w:type="dxa"/>
            <w:tcBorders>
              <w:top w:val="single" w:sz="2" w:space="0" w:color="auto"/>
              <w:left w:val="single" w:sz="2" w:space="0" w:color="auto"/>
              <w:bottom w:val="single" w:sz="2" w:space="0" w:color="auto"/>
              <w:right w:val="single" w:sz="2" w:space="0" w:color="auto"/>
            </w:tcBorders>
          </w:tcPr>
          <w:p w14:paraId="1505DAA1" w14:textId="77777777" w:rsidR="001B1226" w:rsidRPr="00A4338B" w:rsidRDefault="001B1226" w:rsidP="00741A1A">
            <w:pPr>
              <w:pStyle w:val="NormalLeft"/>
              <w:rPr>
                <w:lang w:val="en-GB"/>
              </w:rPr>
            </w:pPr>
            <w:r w:rsidRPr="00A4338B">
              <w:rPr>
                <w:lang w:val="en-GB"/>
              </w:rPr>
              <w:t>R0430/C0040</w:t>
            </w:r>
          </w:p>
        </w:tc>
        <w:tc>
          <w:tcPr>
            <w:tcW w:w="2507" w:type="dxa"/>
            <w:tcBorders>
              <w:top w:val="single" w:sz="2" w:space="0" w:color="auto"/>
              <w:left w:val="single" w:sz="2" w:space="0" w:color="auto"/>
              <w:bottom w:val="single" w:sz="2" w:space="0" w:color="auto"/>
              <w:right w:val="single" w:sz="2" w:space="0" w:color="auto"/>
            </w:tcBorders>
          </w:tcPr>
          <w:p w14:paraId="1CA10E49" w14:textId="04F1F3E0" w:rsidR="001B1226" w:rsidRPr="00A4338B" w:rsidRDefault="001B1226" w:rsidP="00741A1A">
            <w:pPr>
              <w:pStyle w:val="NormalLeft"/>
              <w:rPr>
                <w:lang w:val="en-GB"/>
              </w:rPr>
            </w:pPr>
            <w:r w:rsidRPr="00A4338B">
              <w:rPr>
                <w:lang w:val="en-GB"/>
              </w:rPr>
              <w:t xml:space="preserve">Non–regulated </w:t>
            </w:r>
            <w:del w:id="247" w:author="Author">
              <w:r w:rsidRPr="00A4338B" w:rsidDel="00D232FE">
                <w:rPr>
                  <w:lang w:val="en-GB"/>
                </w:rPr>
                <w:delText xml:space="preserve">entities </w:delText>
              </w:r>
            </w:del>
            <w:ins w:id="248" w:author="Author">
              <w:r w:rsidR="00D232FE" w:rsidRPr="00A4338B">
                <w:rPr>
                  <w:lang w:val="en-GB"/>
                </w:rPr>
                <w:t xml:space="preserve">undertakings </w:t>
              </w:r>
            </w:ins>
            <w:r w:rsidRPr="00A4338B">
              <w:rPr>
                <w:lang w:val="en-GB"/>
              </w:rPr>
              <w:t>carrying out financial activities — tier 2</w:t>
            </w:r>
          </w:p>
        </w:tc>
        <w:tc>
          <w:tcPr>
            <w:tcW w:w="4643" w:type="dxa"/>
            <w:tcBorders>
              <w:top w:val="single" w:sz="2" w:space="0" w:color="auto"/>
              <w:left w:val="single" w:sz="2" w:space="0" w:color="auto"/>
              <w:bottom w:val="single" w:sz="2" w:space="0" w:color="auto"/>
              <w:right w:val="single" w:sz="2" w:space="0" w:color="auto"/>
            </w:tcBorders>
          </w:tcPr>
          <w:p w14:paraId="69ADB80B" w14:textId="77777777" w:rsidR="001B1226" w:rsidRPr="00A4338B" w:rsidRDefault="001B1226" w:rsidP="00741A1A">
            <w:pPr>
              <w:pStyle w:val="NormalLeft"/>
              <w:rPr>
                <w:lang w:val="en-GB"/>
              </w:rPr>
            </w:pPr>
            <w:r w:rsidRPr="00A4338B">
              <w:rPr>
                <w:lang w:val="en-GB"/>
              </w:rPr>
              <w:t>Own funds in non–regulated entities carrying out financial activities, already net of any relevant Intragroup Transaction — tier 2.</w:t>
            </w:r>
          </w:p>
          <w:p w14:paraId="487A80AC" w14:textId="77777777" w:rsidR="001B1226" w:rsidRPr="00A4338B" w:rsidRDefault="001B1226" w:rsidP="00741A1A">
            <w:pPr>
              <w:pStyle w:val="NormalLeft"/>
              <w:rPr>
                <w:lang w:val="en-GB"/>
              </w:rPr>
            </w:pPr>
            <w:r w:rsidRPr="00A4338B">
              <w:rPr>
                <w:lang w:val="en-GB"/>
              </w:rPr>
              <w:t>Those items should be also deducted of any non–available own funds according to the relevant sectoral rules and deducted of own funds according to article 228, paragraph 2 of the Directive 2009/138/EC.</w:t>
            </w:r>
          </w:p>
        </w:tc>
      </w:tr>
      <w:tr w:rsidR="001B1226" w:rsidRPr="00A4338B" w14:paraId="587E9052" w14:textId="77777777" w:rsidTr="00EA0D67">
        <w:tc>
          <w:tcPr>
            <w:tcW w:w="2136" w:type="dxa"/>
            <w:tcBorders>
              <w:top w:val="single" w:sz="2" w:space="0" w:color="auto"/>
              <w:left w:val="single" w:sz="2" w:space="0" w:color="auto"/>
              <w:bottom w:val="single" w:sz="2" w:space="0" w:color="auto"/>
              <w:right w:val="single" w:sz="2" w:space="0" w:color="auto"/>
            </w:tcBorders>
          </w:tcPr>
          <w:p w14:paraId="0B4DF050" w14:textId="77777777" w:rsidR="001B1226" w:rsidRPr="00A4338B" w:rsidRDefault="001B1226" w:rsidP="00741A1A">
            <w:pPr>
              <w:pStyle w:val="NormalLeft"/>
              <w:rPr>
                <w:lang w:val="en-GB"/>
              </w:rPr>
            </w:pPr>
            <w:r w:rsidRPr="00A4338B">
              <w:rPr>
                <w:lang w:val="en-GB"/>
              </w:rPr>
              <w:t>R0440/C0010</w:t>
            </w:r>
          </w:p>
        </w:tc>
        <w:tc>
          <w:tcPr>
            <w:tcW w:w="2507" w:type="dxa"/>
            <w:tcBorders>
              <w:top w:val="single" w:sz="2" w:space="0" w:color="auto"/>
              <w:left w:val="single" w:sz="2" w:space="0" w:color="auto"/>
              <w:bottom w:val="single" w:sz="2" w:space="0" w:color="auto"/>
              <w:right w:val="single" w:sz="2" w:space="0" w:color="auto"/>
            </w:tcBorders>
          </w:tcPr>
          <w:p w14:paraId="4808E14A" w14:textId="77777777" w:rsidR="001B1226" w:rsidRPr="00A4338B" w:rsidRDefault="001B1226" w:rsidP="00741A1A">
            <w:pPr>
              <w:pStyle w:val="NormalLeft"/>
              <w:rPr>
                <w:lang w:val="en-GB"/>
              </w:rPr>
            </w:pPr>
            <w:r w:rsidRPr="00A4338B">
              <w:rPr>
                <w:lang w:val="en-GB"/>
              </w:rPr>
              <w:t>Total own funds of other financial sectors — total</w:t>
            </w:r>
          </w:p>
        </w:tc>
        <w:tc>
          <w:tcPr>
            <w:tcW w:w="4643" w:type="dxa"/>
            <w:tcBorders>
              <w:top w:val="single" w:sz="2" w:space="0" w:color="auto"/>
              <w:left w:val="single" w:sz="2" w:space="0" w:color="auto"/>
              <w:bottom w:val="single" w:sz="2" w:space="0" w:color="auto"/>
              <w:right w:val="single" w:sz="2" w:space="0" w:color="auto"/>
            </w:tcBorders>
          </w:tcPr>
          <w:p w14:paraId="17B79E84" w14:textId="77777777" w:rsidR="001B1226" w:rsidRPr="00A4338B" w:rsidRDefault="001B1226" w:rsidP="00741A1A">
            <w:pPr>
              <w:pStyle w:val="NormalLeft"/>
              <w:rPr>
                <w:lang w:val="en-GB"/>
              </w:rPr>
            </w:pPr>
            <w:r w:rsidRPr="00A4338B">
              <w:rPr>
                <w:lang w:val="en-GB"/>
              </w:rPr>
              <w:t>Total of own funds in other financial sectors.</w:t>
            </w:r>
          </w:p>
          <w:p w14:paraId="3A125882" w14:textId="045D9E36" w:rsidR="00B908A7" w:rsidRPr="00A4338B" w:rsidRDefault="00B908A7" w:rsidP="00741A1A">
            <w:pPr>
              <w:pStyle w:val="NormalLeft"/>
              <w:rPr>
                <w:ins w:id="249" w:author="Author"/>
                <w:lang w:val="en-GB"/>
              </w:rPr>
            </w:pPr>
            <w:ins w:id="250" w:author="Author">
              <w:r w:rsidRPr="00A4338B">
                <w:rPr>
                  <w:lang w:val="en-GB"/>
                </w:rPr>
                <w:t>The value of the</w:t>
              </w:r>
              <w:r w:rsidRPr="00A4338B">
                <w:rPr>
                  <w:u w:val="single"/>
                  <w:lang w:val="en-GB"/>
                </w:rPr>
                <w:t xml:space="preserve"> participation in the </w:t>
              </w:r>
              <w:r w:rsidR="00C0660D" w:rsidRPr="00A4338B">
                <w:rPr>
                  <w:u w:val="single"/>
                  <w:lang w:val="en-GB"/>
                </w:rPr>
                <w:t>o</w:t>
              </w:r>
              <w:del w:id="251" w:author="Author">
                <w:r w:rsidRPr="00A4338B" w:rsidDel="00C0660D">
                  <w:rPr>
                    <w:u w:val="single"/>
                    <w:lang w:val="en-GB"/>
                  </w:rPr>
                  <w:delText>O</w:delText>
                </w:r>
              </w:del>
              <w:r w:rsidRPr="00A4338B">
                <w:rPr>
                  <w:u w:val="single"/>
                  <w:lang w:val="en-GB"/>
                </w:rPr>
                <w:t xml:space="preserve">ther </w:t>
              </w:r>
              <w:r w:rsidR="00C0660D" w:rsidRPr="00A4338B">
                <w:rPr>
                  <w:u w:val="single"/>
                  <w:lang w:val="en-GB"/>
                </w:rPr>
                <w:t>f</w:t>
              </w:r>
              <w:del w:id="252" w:author="Author">
                <w:r w:rsidRPr="00A4338B" w:rsidDel="00C0660D">
                  <w:rPr>
                    <w:u w:val="single"/>
                    <w:lang w:val="en-GB"/>
                  </w:rPr>
                  <w:delText>F</w:delText>
                </w:r>
              </w:del>
              <w:r w:rsidRPr="00A4338B">
                <w:rPr>
                  <w:u w:val="single"/>
                  <w:lang w:val="en-GB"/>
                </w:rPr>
                <w:t xml:space="preserve">inancial </w:t>
              </w:r>
              <w:r w:rsidR="00C0660D" w:rsidRPr="00A4338B">
                <w:rPr>
                  <w:u w:val="single"/>
                  <w:lang w:val="en-GB"/>
                </w:rPr>
                <w:t>s</w:t>
              </w:r>
              <w:del w:id="253" w:author="Author">
                <w:r w:rsidRPr="00A4338B" w:rsidDel="00C0660D">
                  <w:rPr>
                    <w:u w:val="single"/>
                    <w:lang w:val="en-GB"/>
                  </w:rPr>
                  <w:delText>S</w:delText>
                </w:r>
              </w:del>
              <w:r w:rsidRPr="00A4338B">
                <w:rPr>
                  <w:u w:val="single"/>
                  <w:lang w:val="en-GB"/>
                </w:rPr>
                <w:t>ectors</w:t>
              </w:r>
              <w:r w:rsidRPr="00A4338B">
                <w:rPr>
                  <w:lang w:val="en-GB"/>
                </w:rPr>
                <w:t xml:space="preserve"> is deducted in R0230, and the own funds </w:t>
              </w:r>
              <w:r w:rsidR="00FC11CE" w:rsidRPr="00A4338B">
                <w:rPr>
                  <w:lang w:val="en-GB"/>
                </w:rPr>
                <w:t xml:space="preserve">according to the own sectoral rule of own funds </w:t>
              </w:r>
              <w:r w:rsidRPr="00A4338B">
                <w:rPr>
                  <w:lang w:val="en-GB"/>
                </w:rPr>
                <w:t xml:space="preserve">of such undertakings are reported in R0440. </w:t>
              </w:r>
            </w:ins>
          </w:p>
          <w:p w14:paraId="7A48DE21" w14:textId="77777777" w:rsidR="001B1226" w:rsidRPr="00A4338B" w:rsidRDefault="001B1226" w:rsidP="00741A1A">
            <w:pPr>
              <w:pStyle w:val="NormalLeft"/>
              <w:rPr>
                <w:lang w:val="en-GB"/>
              </w:rPr>
            </w:pPr>
            <w:del w:id="254" w:author="Author">
              <w:r w:rsidRPr="00A4338B">
                <w:rPr>
                  <w:lang w:val="en-GB"/>
                </w:rPr>
                <w:delText>The total own funds deducted in cell R0230/C0010 are brought back here after the adjustment for non– available own funds according to the relevant sectoral rules and after the deduction according to Article 228, paragraph 2 of the Directive 2009/138/EC</w:delText>
              </w:r>
            </w:del>
            <w:r w:rsidRPr="00A4338B">
              <w:rPr>
                <w:lang w:val="en-GB"/>
              </w:rPr>
              <w:t>.</w:t>
            </w:r>
          </w:p>
        </w:tc>
      </w:tr>
      <w:tr w:rsidR="001B1226" w:rsidRPr="00A4338B" w14:paraId="7FF113ED" w14:textId="77777777" w:rsidTr="00EA0D67">
        <w:tc>
          <w:tcPr>
            <w:tcW w:w="2136" w:type="dxa"/>
            <w:tcBorders>
              <w:top w:val="single" w:sz="2" w:space="0" w:color="auto"/>
              <w:left w:val="single" w:sz="2" w:space="0" w:color="auto"/>
              <w:bottom w:val="single" w:sz="2" w:space="0" w:color="auto"/>
              <w:right w:val="single" w:sz="2" w:space="0" w:color="auto"/>
            </w:tcBorders>
          </w:tcPr>
          <w:p w14:paraId="0A738F35" w14:textId="77777777" w:rsidR="001B1226" w:rsidRPr="00A4338B" w:rsidRDefault="001B1226" w:rsidP="00741A1A">
            <w:pPr>
              <w:pStyle w:val="NormalLeft"/>
              <w:rPr>
                <w:lang w:val="en-GB"/>
              </w:rPr>
            </w:pPr>
            <w:r w:rsidRPr="00A4338B">
              <w:rPr>
                <w:lang w:val="en-GB"/>
              </w:rPr>
              <w:t>R0440/C0020</w:t>
            </w:r>
          </w:p>
        </w:tc>
        <w:tc>
          <w:tcPr>
            <w:tcW w:w="2507" w:type="dxa"/>
            <w:tcBorders>
              <w:top w:val="single" w:sz="2" w:space="0" w:color="auto"/>
              <w:left w:val="single" w:sz="2" w:space="0" w:color="auto"/>
              <w:bottom w:val="single" w:sz="2" w:space="0" w:color="auto"/>
              <w:right w:val="single" w:sz="2" w:space="0" w:color="auto"/>
            </w:tcBorders>
          </w:tcPr>
          <w:p w14:paraId="0E498992" w14:textId="77777777" w:rsidR="001B1226" w:rsidRPr="00A4338B" w:rsidRDefault="001B1226" w:rsidP="00741A1A">
            <w:pPr>
              <w:pStyle w:val="NormalLeft"/>
              <w:rPr>
                <w:lang w:val="en-GB"/>
              </w:rPr>
            </w:pPr>
            <w:r w:rsidRPr="00A4338B">
              <w:rPr>
                <w:lang w:val="en-GB"/>
              </w:rPr>
              <w:t>Total own funds of other financial sectors — tier 1 unrestricted</w:t>
            </w:r>
          </w:p>
        </w:tc>
        <w:tc>
          <w:tcPr>
            <w:tcW w:w="4643" w:type="dxa"/>
            <w:tcBorders>
              <w:top w:val="single" w:sz="2" w:space="0" w:color="auto"/>
              <w:left w:val="single" w:sz="2" w:space="0" w:color="auto"/>
              <w:bottom w:val="single" w:sz="2" w:space="0" w:color="auto"/>
              <w:right w:val="single" w:sz="2" w:space="0" w:color="auto"/>
            </w:tcBorders>
          </w:tcPr>
          <w:p w14:paraId="362F6B0D" w14:textId="6CFD4DB0" w:rsidR="001B1226" w:rsidRPr="00A4338B" w:rsidRDefault="001B1226" w:rsidP="00741A1A">
            <w:pPr>
              <w:pStyle w:val="NormalLeft"/>
              <w:rPr>
                <w:ins w:id="255" w:author="Author"/>
                <w:lang w:val="en-GB"/>
              </w:rPr>
            </w:pPr>
            <w:r w:rsidRPr="00A4338B">
              <w:rPr>
                <w:lang w:val="en-GB"/>
              </w:rPr>
              <w:t>Total of own funds in other financial sectors –tier 1 unrestricted.</w:t>
            </w:r>
          </w:p>
          <w:p w14:paraId="3EDD371F" w14:textId="53BE32D0" w:rsidR="00B37E4D" w:rsidRPr="00A4338B" w:rsidRDefault="00B37E4D" w:rsidP="00B37E4D">
            <w:pPr>
              <w:pStyle w:val="NormalLeft"/>
              <w:rPr>
                <w:ins w:id="256" w:author="Author"/>
                <w:lang w:val="en-GB"/>
              </w:rPr>
            </w:pPr>
            <w:ins w:id="257" w:author="Author">
              <w:r w:rsidRPr="00A4338B">
                <w:rPr>
                  <w:lang w:val="en-GB"/>
                </w:rPr>
                <w:t>The value of the</w:t>
              </w:r>
              <w:r w:rsidRPr="00A4338B">
                <w:rPr>
                  <w:u w:val="single"/>
                  <w:lang w:val="en-GB"/>
                </w:rPr>
                <w:t xml:space="preserve"> participation in the </w:t>
              </w:r>
              <w:r w:rsidR="00C0660D" w:rsidRPr="00A4338B">
                <w:rPr>
                  <w:u w:val="single"/>
                  <w:lang w:val="en-GB"/>
                </w:rPr>
                <w:t>o</w:t>
              </w:r>
              <w:del w:id="258" w:author="Author">
                <w:r w:rsidRPr="00A4338B" w:rsidDel="00C0660D">
                  <w:rPr>
                    <w:u w:val="single"/>
                    <w:lang w:val="en-GB"/>
                  </w:rPr>
                  <w:delText>O</w:delText>
                </w:r>
              </w:del>
              <w:r w:rsidRPr="00A4338B">
                <w:rPr>
                  <w:u w:val="single"/>
                  <w:lang w:val="en-GB"/>
                </w:rPr>
                <w:t xml:space="preserve">ther </w:t>
              </w:r>
              <w:r w:rsidR="00C0660D" w:rsidRPr="00A4338B">
                <w:rPr>
                  <w:u w:val="single"/>
                  <w:lang w:val="en-GB"/>
                </w:rPr>
                <w:t>f</w:t>
              </w:r>
              <w:del w:id="259" w:author="Author">
                <w:r w:rsidRPr="00A4338B" w:rsidDel="00C0660D">
                  <w:rPr>
                    <w:u w:val="single"/>
                    <w:lang w:val="en-GB"/>
                  </w:rPr>
                  <w:delText>F</w:delText>
                </w:r>
              </w:del>
              <w:r w:rsidRPr="00A4338B">
                <w:rPr>
                  <w:u w:val="single"/>
                  <w:lang w:val="en-GB"/>
                </w:rPr>
                <w:t xml:space="preserve">inancial </w:t>
              </w:r>
              <w:r w:rsidR="00C0660D" w:rsidRPr="00A4338B">
                <w:rPr>
                  <w:u w:val="single"/>
                  <w:lang w:val="en-GB"/>
                </w:rPr>
                <w:t>s</w:t>
              </w:r>
              <w:del w:id="260" w:author="Author">
                <w:r w:rsidRPr="00A4338B" w:rsidDel="00C0660D">
                  <w:rPr>
                    <w:u w:val="single"/>
                    <w:lang w:val="en-GB"/>
                  </w:rPr>
                  <w:delText>S</w:delText>
                </w:r>
              </w:del>
              <w:r w:rsidRPr="00A4338B">
                <w:rPr>
                  <w:u w:val="single"/>
                  <w:lang w:val="en-GB"/>
                </w:rPr>
                <w:t>ectors</w:t>
              </w:r>
              <w:r w:rsidRPr="00A4338B">
                <w:rPr>
                  <w:lang w:val="en-GB"/>
                </w:rPr>
                <w:t xml:space="preserve"> is deducted in R0230, and the own funds according to the own sectoral </w:t>
              </w:r>
              <w:r w:rsidRPr="00A4338B">
                <w:rPr>
                  <w:lang w:val="en-GB"/>
                </w:rPr>
                <w:lastRenderedPageBreak/>
                <w:t xml:space="preserve">rule of own funds of such undertakings are reported in R0440. </w:t>
              </w:r>
            </w:ins>
          </w:p>
          <w:p w14:paraId="4C9A4BE1" w14:textId="77777777" w:rsidR="00B37E4D" w:rsidRPr="00A4338B" w:rsidRDefault="00B37E4D" w:rsidP="00741A1A">
            <w:pPr>
              <w:pStyle w:val="NormalLeft"/>
              <w:rPr>
                <w:lang w:val="en-GB"/>
              </w:rPr>
            </w:pPr>
          </w:p>
          <w:p w14:paraId="542A905D" w14:textId="6DDCA110" w:rsidR="001B1226" w:rsidRPr="00A4338B" w:rsidRDefault="001B1226" w:rsidP="00741A1A">
            <w:pPr>
              <w:pStyle w:val="NormalLeft"/>
              <w:rPr>
                <w:lang w:val="en-GB"/>
              </w:rPr>
            </w:pPr>
            <w:del w:id="261" w:author="Author">
              <w:r w:rsidRPr="00A4338B" w:rsidDel="00B37E4D">
                <w:rPr>
                  <w:lang w:val="en-GB"/>
                </w:rPr>
                <w:delText>The total own funds deducted in cell R0230/C0010 are brought back here after the adjustment for non– available own funds according to the relevant sectoral rules and after the deduction according to Article 228, paragraph 2 of the Directive 2009/138/EC</w:delText>
              </w:r>
            </w:del>
            <w:r w:rsidRPr="00A4338B">
              <w:rPr>
                <w:lang w:val="en-GB"/>
              </w:rPr>
              <w:t>.</w:t>
            </w:r>
          </w:p>
        </w:tc>
      </w:tr>
      <w:tr w:rsidR="001B1226" w:rsidRPr="00A4338B" w14:paraId="715EF1A5" w14:textId="77777777" w:rsidTr="00EA0D67">
        <w:tc>
          <w:tcPr>
            <w:tcW w:w="2136" w:type="dxa"/>
            <w:tcBorders>
              <w:top w:val="single" w:sz="2" w:space="0" w:color="auto"/>
              <w:left w:val="single" w:sz="2" w:space="0" w:color="auto"/>
              <w:bottom w:val="single" w:sz="2" w:space="0" w:color="auto"/>
              <w:right w:val="single" w:sz="2" w:space="0" w:color="auto"/>
            </w:tcBorders>
          </w:tcPr>
          <w:p w14:paraId="5E966AA0" w14:textId="77777777" w:rsidR="001B1226" w:rsidRPr="00A4338B" w:rsidRDefault="001B1226" w:rsidP="00741A1A">
            <w:pPr>
              <w:pStyle w:val="NormalLeft"/>
              <w:rPr>
                <w:lang w:val="en-GB"/>
              </w:rPr>
            </w:pPr>
            <w:r w:rsidRPr="00A4338B">
              <w:rPr>
                <w:lang w:val="en-GB"/>
              </w:rPr>
              <w:lastRenderedPageBreak/>
              <w:t>R0440/C0030</w:t>
            </w:r>
          </w:p>
        </w:tc>
        <w:tc>
          <w:tcPr>
            <w:tcW w:w="2507" w:type="dxa"/>
            <w:tcBorders>
              <w:top w:val="single" w:sz="2" w:space="0" w:color="auto"/>
              <w:left w:val="single" w:sz="2" w:space="0" w:color="auto"/>
              <w:bottom w:val="single" w:sz="2" w:space="0" w:color="auto"/>
              <w:right w:val="single" w:sz="2" w:space="0" w:color="auto"/>
            </w:tcBorders>
          </w:tcPr>
          <w:p w14:paraId="4B855BF5" w14:textId="77777777" w:rsidR="001B1226" w:rsidRPr="00A4338B" w:rsidRDefault="001B1226" w:rsidP="00741A1A">
            <w:pPr>
              <w:pStyle w:val="NormalLeft"/>
              <w:rPr>
                <w:lang w:val="en-GB"/>
              </w:rPr>
            </w:pPr>
            <w:r w:rsidRPr="00A4338B">
              <w:rPr>
                <w:lang w:val="en-GB"/>
              </w:rPr>
              <w:t>Total own funds of other financial sectors — tier 1 restricted</w:t>
            </w:r>
          </w:p>
        </w:tc>
        <w:tc>
          <w:tcPr>
            <w:tcW w:w="4643" w:type="dxa"/>
            <w:tcBorders>
              <w:top w:val="single" w:sz="2" w:space="0" w:color="auto"/>
              <w:left w:val="single" w:sz="2" w:space="0" w:color="auto"/>
              <w:bottom w:val="single" w:sz="2" w:space="0" w:color="auto"/>
              <w:right w:val="single" w:sz="2" w:space="0" w:color="auto"/>
            </w:tcBorders>
          </w:tcPr>
          <w:p w14:paraId="5625AC0E" w14:textId="77777777" w:rsidR="001B1226" w:rsidRPr="00A4338B" w:rsidRDefault="001B1226" w:rsidP="00741A1A">
            <w:pPr>
              <w:pStyle w:val="NormalLeft"/>
              <w:rPr>
                <w:lang w:val="en-GB"/>
              </w:rPr>
            </w:pPr>
            <w:r w:rsidRPr="00A4338B">
              <w:rPr>
                <w:lang w:val="en-GB"/>
              </w:rPr>
              <w:t>Total of own funds in other financial sectors –tier 1 restricted.</w:t>
            </w:r>
          </w:p>
          <w:p w14:paraId="0815FB63" w14:textId="24287BDC" w:rsidR="00B37E4D" w:rsidRPr="00A4338B" w:rsidRDefault="00B37E4D" w:rsidP="00FF5CA9">
            <w:pPr>
              <w:pStyle w:val="NormalLeft"/>
              <w:rPr>
                <w:ins w:id="262" w:author="Author"/>
                <w:lang w:val="en-GB"/>
              </w:rPr>
            </w:pPr>
            <w:ins w:id="263" w:author="Author">
              <w:r w:rsidRPr="00A4338B">
                <w:rPr>
                  <w:lang w:val="en-GB"/>
                </w:rPr>
                <w:t>The value of the</w:t>
              </w:r>
              <w:r w:rsidRPr="00A4338B">
                <w:rPr>
                  <w:u w:val="single"/>
                  <w:lang w:val="en-GB"/>
                </w:rPr>
                <w:t xml:space="preserve"> participation in the </w:t>
              </w:r>
              <w:r w:rsidR="00C0660D" w:rsidRPr="00A4338B">
                <w:rPr>
                  <w:u w:val="single"/>
                  <w:lang w:val="en-GB"/>
                </w:rPr>
                <w:t>o</w:t>
              </w:r>
              <w:del w:id="264" w:author="Author">
                <w:r w:rsidRPr="00A4338B" w:rsidDel="00C0660D">
                  <w:rPr>
                    <w:u w:val="single"/>
                    <w:lang w:val="en-GB"/>
                  </w:rPr>
                  <w:delText>O</w:delText>
                </w:r>
              </w:del>
              <w:r w:rsidRPr="00A4338B">
                <w:rPr>
                  <w:u w:val="single"/>
                  <w:lang w:val="en-GB"/>
                </w:rPr>
                <w:t xml:space="preserve">ther </w:t>
              </w:r>
              <w:r w:rsidR="00C0660D" w:rsidRPr="00A4338B">
                <w:rPr>
                  <w:u w:val="single"/>
                  <w:lang w:val="en-GB"/>
                </w:rPr>
                <w:t>f</w:t>
              </w:r>
              <w:del w:id="265" w:author="Author">
                <w:r w:rsidRPr="00A4338B" w:rsidDel="00C0660D">
                  <w:rPr>
                    <w:u w:val="single"/>
                    <w:lang w:val="en-GB"/>
                  </w:rPr>
                  <w:delText>F</w:delText>
                </w:r>
              </w:del>
              <w:r w:rsidRPr="00A4338B">
                <w:rPr>
                  <w:u w:val="single"/>
                  <w:lang w:val="en-GB"/>
                </w:rPr>
                <w:t xml:space="preserve">inancial </w:t>
              </w:r>
              <w:r w:rsidR="00C0660D" w:rsidRPr="00A4338B">
                <w:rPr>
                  <w:u w:val="single"/>
                  <w:lang w:val="en-GB"/>
                </w:rPr>
                <w:t>s</w:t>
              </w:r>
              <w:del w:id="266" w:author="Author">
                <w:r w:rsidRPr="00A4338B" w:rsidDel="00C0660D">
                  <w:rPr>
                    <w:u w:val="single"/>
                    <w:lang w:val="en-GB"/>
                  </w:rPr>
                  <w:delText>S</w:delText>
                </w:r>
              </w:del>
              <w:r w:rsidRPr="00A4338B">
                <w:rPr>
                  <w:u w:val="single"/>
                  <w:lang w:val="en-GB"/>
                </w:rPr>
                <w:t>ectors</w:t>
              </w:r>
              <w:r w:rsidRPr="00A4338B">
                <w:rPr>
                  <w:lang w:val="en-GB"/>
                </w:rPr>
                <w:t xml:space="preserve"> is deducted in R0230, and the own funds according to the own sectoral rule of own funds of such undertakings are reported in R0440. </w:t>
              </w:r>
            </w:ins>
          </w:p>
          <w:p w14:paraId="7E467E0F" w14:textId="6DBD092D" w:rsidR="001B1226" w:rsidRPr="00A4338B" w:rsidRDefault="001B1226" w:rsidP="00B37E4D">
            <w:pPr>
              <w:pStyle w:val="NormalLeft"/>
              <w:rPr>
                <w:lang w:val="en-GB"/>
              </w:rPr>
            </w:pPr>
            <w:del w:id="267" w:author="Author">
              <w:r w:rsidRPr="00A4338B" w:rsidDel="00B37E4D">
                <w:rPr>
                  <w:lang w:val="en-GB"/>
                </w:rPr>
                <w:delText>The total own funds deducted in cell R0230/C0010 are brought back here after the adjustment for non– available own funds according to the relevant sectoral rules and after the deduction according to Article 228, paragraph 2 of the Directive 2009/138/EC.</w:delText>
              </w:r>
            </w:del>
          </w:p>
        </w:tc>
      </w:tr>
      <w:tr w:rsidR="001B1226" w:rsidRPr="00A4338B" w14:paraId="59A71C89" w14:textId="77777777" w:rsidTr="00EA0D67">
        <w:tc>
          <w:tcPr>
            <w:tcW w:w="2136" w:type="dxa"/>
            <w:tcBorders>
              <w:top w:val="single" w:sz="2" w:space="0" w:color="auto"/>
              <w:left w:val="single" w:sz="2" w:space="0" w:color="auto"/>
              <w:bottom w:val="single" w:sz="2" w:space="0" w:color="auto"/>
              <w:right w:val="single" w:sz="2" w:space="0" w:color="auto"/>
            </w:tcBorders>
          </w:tcPr>
          <w:p w14:paraId="62692BDE" w14:textId="77777777" w:rsidR="001B1226" w:rsidRPr="00A4338B" w:rsidRDefault="001B1226" w:rsidP="00741A1A">
            <w:pPr>
              <w:pStyle w:val="NormalLeft"/>
              <w:rPr>
                <w:lang w:val="en-GB"/>
              </w:rPr>
            </w:pPr>
            <w:r w:rsidRPr="00A4338B">
              <w:rPr>
                <w:lang w:val="en-GB"/>
              </w:rPr>
              <w:t>R0440/C0040</w:t>
            </w:r>
          </w:p>
        </w:tc>
        <w:tc>
          <w:tcPr>
            <w:tcW w:w="2507" w:type="dxa"/>
            <w:tcBorders>
              <w:top w:val="single" w:sz="2" w:space="0" w:color="auto"/>
              <w:left w:val="single" w:sz="2" w:space="0" w:color="auto"/>
              <w:bottom w:val="single" w:sz="2" w:space="0" w:color="auto"/>
              <w:right w:val="single" w:sz="2" w:space="0" w:color="auto"/>
            </w:tcBorders>
          </w:tcPr>
          <w:p w14:paraId="77C4D742" w14:textId="77777777" w:rsidR="001B1226" w:rsidRPr="00A4338B" w:rsidRDefault="001B1226" w:rsidP="00741A1A">
            <w:pPr>
              <w:pStyle w:val="NormalLeft"/>
              <w:rPr>
                <w:lang w:val="en-GB"/>
              </w:rPr>
            </w:pPr>
            <w:r w:rsidRPr="00A4338B">
              <w:rPr>
                <w:lang w:val="en-GB"/>
              </w:rPr>
              <w:t>Total own funds of other financial sectors — tier 2</w:t>
            </w:r>
          </w:p>
        </w:tc>
        <w:tc>
          <w:tcPr>
            <w:tcW w:w="4643" w:type="dxa"/>
            <w:tcBorders>
              <w:top w:val="single" w:sz="2" w:space="0" w:color="auto"/>
              <w:left w:val="single" w:sz="2" w:space="0" w:color="auto"/>
              <w:bottom w:val="single" w:sz="2" w:space="0" w:color="auto"/>
              <w:right w:val="single" w:sz="2" w:space="0" w:color="auto"/>
            </w:tcBorders>
          </w:tcPr>
          <w:p w14:paraId="55830998" w14:textId="77777777" w:rsidR="001B1226" w:rsidRPr="00A4338B" w:rsidRDefault="001B1226" w:rsidP="00741A1A">
            <w:pPr>
              <w:pStyle w:val="NormalLeft"/>
              <w:rPr>
                <w:lang w:val="en-GB"/>
              </w:rPr>
            </w:pPr>
            <w:r w:rsidRPr="00A4338B">
              <w:rPr>
                <w:lang w:val="en-GB"/>
              </w:rPr>
              <w:t>Total of own funds in other financial sectors –tier 2.</w:t>
            </w:r>
          </w:p>
          <w:p w14:paraId="19FE15E0" w14:textId="6F4D8F16" w:rsidR="00B37E4D" w:rsidRPr="00A4338B" w:rsidRDefault="00B37E4D" w:rsidP="00B37E4D">
            <w:pPr>
              <w:pStyle w:val="NormalLeft"/>
              <w:rPr>
                <w:ins w:id="268" w:author="Author"/>
                <w:lang w:val="en-GB"/>
              </w:rPr>
            </w:pPr>
            <w:ins w:id="269" w:author="Author">
              <w:r w:rsidRPr="00A4338B">
                <w:rPr>
                  <w:lang w:val="en-GB"/>
                </w:rPr>
                <w:t>The value of the</w:t>
              </w:r>
              <w:r w:rsidRPr="00A4338B">
                <w:rPr>
                  <w:u w:val="single"/>
                  <w:lang w:val="en-GB"/>
                </w:rPr>
                <w:t xml:space="preserve"> participation in the </w:t>
              </w:r>
              <w:r w:rsidR="00C0660D" w:rsidRPr="00A4338B">
                <w:rPr>
                  <w:u w:val="single"/>
                  <w:lang w:val="en-GB"/>
                </w:rPr>
                <w:t>o</w:t>
              </w:r>
              <w:del w:id="270" w:author="Author">
                <w:r w:rsidRPr="00A4338B" w:rsidDel="00C0660D">
                  <w:rPr>
                    <w:u w:val="single"/>
                    <w:lang w:val="en-GB"/>
                  </w:rPr>
                  <w:delText>O</w:delText>
                </w:r>
              </w:del>
              <w:r w:rsidRPr="00A4338B">
                <w:rPr>
                  <w:u w:val="single"/>
                  <w:lang w:val="en-GB"/>
                </w:rPr>
                <w:t xml:space="preserve">ther </w:t>
              </w:r>
              <w:r w:rsidR="00C0660D" w:rsidRPr="00A4338B">
                <w:rPr>
                  <w:u w:val="single"/>
                  <w:lang w:val="en-GB"/>
                </w:rPr>
                <w:t>f</w:t>
              </w:r>
              <w:del w:id="271" w:author="Author">
                <w:r w:rsidRPr="00A4338B" w:rsidDel="00C0660D">
                  <w:rPr>
                    <w:u w:val="single"/>
                    <w:lang w:val="en-GB"/>
                  </w:rPr>
                  <w:delText>F</w:delText>
                </w:r>
              </w:del>
              <w:r w:rsidRPr="00A4338B">
                <w:rPr>
                  <w:u w:val="single"/>
                  <w:lang w:val="en-GB"/>
                </w:rPr>
                <w:t xml:space="preserve">inancial </w:t>
              </w:r>
              <w:r w:rsidR="00C0660D" w:rsidRPr="00A4338B">
                <w:rPr>
                  <w:u w:val="single"/>
                  <w:lang w:val="en-GB"/>
                </w:rPr>
                <w:t>s</w:t>
              </w:r>
              <w:del w:id="272" w:author="Author">
                <w:r w:rsidRPr="00A4338B" w:rsidDel="00C0660D">
                  <w:rPr>
                    <w:u w:val="single"/>
                    <w:lang w:val="en-GB"/>
                  </w:rPr>
                  <w:delText>S</w:delText>
                </w:r>
              </w:del>
              <w:r w:rsidRPr="00A4338B">
                <w:rPr>
                  <w:u w:val="single"/>
                  <w:lang w:val="en-GB"/>
                </w:rPr>
                <w:t>ectors</w:t>
              </w:r>
              <w:r w:rsidRPr="00A4338B">
                <w:rPr>
                  <w:lang w:val="en-GB"/>
                </w:rPr>
                <w:t xml:space="preserve"> is deducted in R0230, and the own funds according to the own sectoral rule of own funds of such undertakings are reported in R0440. </w:t>
              </w:r>
            </w:ins>
          </w:p>
          <w:p w14:paraId="1F13E78F" w14:textId="7BA0705D" w:rsidR="001B1226" w:rsidRPr="00A4338B" w:rsidRDefault="001B1226" w:rsidP="00741A1A">
            <w:pPr>
              <w:pStyle w:val="NormalLeft"/>
              <w:rPr>
                <w:lang w:val="en-GB"/>
              </w:rPr>
            </w:pPr>
            <w:del w:id="273" w:author="Author">
              <w:r w:rsidRPr="00A4338B" w:rsidDel="00B37E4D">
                <w:rPr>
                  <w:lang w:val="en-GB"/>
                </w:rPr>
                <w:delText>The total own funds deducted in cell R0230/C0010 are brought back here after the adjustment for non– available own funds according to the relevant sectoral rules and after the deduction according to Article 228, paragraph 2 of the Directive 2009/138/EC.</w:delText>
              </w:r>
            </w:del>
          </w:p>
        </w:tc>
      </w:tr>
      <w:tr w:rsidR="001B1226" w:rsidRPr="00A4338B" w14:paraId="771AB2CC" w14:textId="77777777" w:rsidTr="00EA0D67">
        <w:tc>
          <w:tcPr>
            <w:tcW w:w="2136" w:type="dxa"/>
            <w:tcBorders>
              <w:top w:val="single" w:sz="2" w:space="0" w:color="auto"/>
              <w:left w:val="single" w:sz="2" w:space="0" w:color="auto"/>
              <w:bottom w:val="single" w:sz="2" w:space="0" w:color="auto"/>
              <w:right w:val="single" w:sz="2" w:space="0" w:color="auto"/>
            </w:tcBorders>
          </w:tcPr>
          <w:p w14:paraId="7AFE8776" w14:textId="47648D84" w:rsidR="001B1226" w:rsidRPr="00A4338B" w:rsidRDefault="001B1226" w:rsidP="00741A1A">
            <w:pPr>
              <w:pStyle w:val="NormalLeft"/>
              <w:rPr>
                <w:lang w:val="en-GB"/>
              </w:rPr>
            </w:pPr>
            <w:r w:rsidRPr="00A4338B">
              <w:rPr>
                <w:lang w:val="en-GB"/>
              </w:rPr>
              <w:t>R0440/C0050 </w:t>
            </w:r>
            <w:r w:rsidR="001346F1" w:rsidRPr="00A4338B">
              <w:rPr>
                <w:lang w:val="en-GB"/>
              </w:rPr>
              <w:t xml:space="preserve"> </w:t>
            </w:r>
          </w:p>
        </w:tc>
        <w:tc>
          <w:tcPr>
            <w:tcW w:w="2507" w:type="dxa"/>
            <w:tcBorders>
              <w:top w:val="single" w:sz="2" w:space="0" w:color="auto"/>
              <w:left w:val="single" w:sz="2" w:space="0" w:color="auto"/>
              <w:bottom w:val="single" w:sz="2" w:space="0" w:color="auto"/>
              <w:right w:val="single" w:sz="2" w:space="0" w:color="auto"/>
            </w:tcBorders>
          </w:tcPr>
          <w:p w14:paraId="119FB5F4" w14:textId="51FBB13E" w:rsidR="001B1226" w:rsidRPr="00A4338B" w:rsidRDefault="001B1226" w:rsidP="00741A1A">
            <w:pPr>
              <w:pStyle w:val="NormalLeft"/>
              <w:rPr>
                <w:lang w:val="en-GB"/>
              </w:rPr>
            </w:pPr>
            <w:r w:rsidRPr="00A4338B">
              <w:rPr>
                <w:lang w:val="en-GB"/>
              </w:rPr>
              <w:t>Total own funds of other financial sectors — Tier 3 </w:t>
            </w:r>
            <w:r w:rsidR="001346F1" w:rsidRPr="00A4338B">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3713FD53" w14:textId="5126EDB9" w:rsidR="001B1226" w:rsidRPr="00A4338B" w:rsidRDefault="001B1226" w:rsidP="00741A1A">
            <w:pPr>
              <w:pStyle w:val="NormalLeft"/>
              <w:rPr>
                <w:lang w:val="en-GB"/>
              </w:rPr>
            </w:pPr>
            <w:r w:rsidRPr="00A4338B">
              <w:rPr>
                <w:lang w:val="en-GB"/>
              </w:rPr>
              <w:t>Total of own funds in other financial sectors –Tier 3.</w:t>
            </w:r>
          </w:p>
          <w:p w14:paraId="41C5EB63" w14:textId="6942A6C1" w:rsidR="00B37E4D" w:rsidRPr="00A4338B" w:rsidRDefault="00B37E4D" w:rsidP="00B37E4D">
            <w:pPr>
              <w:pStyle w:val="NormalLeft"/>
              <w:rPr>
                <w:ins w:id="274" w:author="Author"/>
                <w:lang w:val="en-GB"/>
              </w:rPr>
            </w:pPr>
            <w:ins w:id="275" w:author="Author">
              <w:r w:rsidRPr="00A4338B">
                <w:rPr>
                  <w:lang w:val="en-GB"/>
                </w:rPr>
                <w:t>The value of the</w:t>
              </w:r>
              <w:r w:rsidRPr="00A4338B">
                <w:rPr>
                  <w:u w:val="single"/>
                  <w:lang w:val="en-GB"/>
                </w:rPr>
                <w:t xml:space="preserve"> participation in the </w:t>
              </w:r>
              <w:r w:rsidR="00C0660D" w:rsidRPr="00A4338B">
                <w:rPr>
                  <w:u w:val="single"/>
                  <w:lang w:val="en-GB"/>
                </w:rPr>
                <w:t>o</w:t>
              </w:r>
              <w:del w:id="276" w:author="Author">
                <w:r w:rsidRPr="00A4338B" w:rsidDel="00C0660D">
                  <w:rPr>
                    <w:u w:val="single"/>
                    <w:lang w:val="en-GB"/>
                  </w:rPr>
                  <w:delText>O</w:delText>
                </w:r>
              </w:del>
              <w:r w:rsidRPr="00A4338B">
                <w:rPr>
                  <w:u w:val="single"/>
                  <w:lang w:val="en-GB"/>
                </w:rPr>
                <w:t xml:space="preserve">ther </w:t>
              </w:r>
              <w:r w:rsidR="00C0660D" w:rsidRPr="00A4338B">
                <w:rPr>
                  <w:u w:val="single"/>
                  <w:lang w:val="en-GB"/>
                </w:rPr>
                <w:t>f</w:t>
              </w:r>
              <w:del w:id="277" w:author="Author">
                <w:r w:rsidRPr="00A4338B" w:rsidDel="00C0660D">
                  <w:rPr>
                    <w:u w:val="single"/>
                    <w:lang w:val="en-GB"/>
                  </w:rPr>
                  <w:delText>F</w:delText>
                </w:r>
              </w:del>
              <w:r w:rsidRPr="00A4338B">
                <w:rPr>
                  <w:u w:val="single"/>
                  <w:lang w:val="en-GB"/>
                </w:rPr>
                <w:t xml:space="preserve">inancial </w:t>
              </w:r>
              <w:r w:rsidR="00C0660D" w:rsidRPr="00A4338B">
                <w:rPr>
                  <w:u w:val="single"/>
                  <w:lang w:val="en-GB"/>
                </w:rPr>
                <w:t>s</w:t>
              </w:r>
              <w:del w:id="278" w:author="Author">
                <w:r w:rsidRPr="00A4338B" w:rsidDel="00C0660D">
                  <w:rPr>
                    <w:u w:val="single"/>
                    <w:lang w:val="en-GB"/>
                  </w:rPr>
                  <w:delText>S</w:delText>
                </w:r>
              </w:del>
              <w:r w:rsidRPr="00A4338B">
                <w:rPr>
                  <w:u w:val="single"/>
                  <w:lang w:val="en-GB"/>
                </w:rPr>
                <w:t>ectors</w:t>
              </w:r>
              <w:r w:rsidRPr="00A4338B">
                <w:rPr>
                  <w:lang w:val="en-GB"/>
                </w:rPr>
                <w:t xml:space="preserve"> is deducted in R0230, and the own funds according to the own sectoral rule of own funds of such undertakings are reported in R0440. </w:t>
              </w:r>
            </w:ins>
          </w:p>
          <w:p w14:paraId="14EA2F06" w14:textId="74BC0C5F" w:rsidR="001B1226" w:rsidRPr="00A4338B" w:rsidRDefault="001B1226" w:rsidP="00741A1A">
            <w:pPr>
              <w:pStyle w:val="NormalLeft"/>
              <w:rPr>
                <w:lang w:val="en-GB"/>
              </w:rPr>
            </w:pPr>
            <w:del w:id="279" w:author="Author">
              <w:r w:rsidRPr="00A4338B" w:rsidDel="00B37E4D">
                <w:rPr>
                  <w:lang w:val="en-GB"/>
                </w:rPr>
                <w:lastRenderedPageBreak/>
                <w:delText>The total own funds deducted in cell R0230/C0010 are brought back here after the adjustment for non-available own funds according to the relevant sectoral rules and after the deduction according to Article 228, paragraph 2 of the Directive 2009/138/EC. </w:delText>
              </w:r>
              <w:r w:rsidR="001346F1" w:rsidRPr="00A4338B" w:rsidDel="00B37E4D">
                <w:rPr>
                  <w:lang w:val="en-GB"/>
                </w:rPr>
                <w:delText xml:space="preserve"> </w:delText>
              </w:r>
            </w:del>
          </w:p>
        </w:tc>
      </w:tr>
      <w:tr w:rsidR="001B1226" w:rsidRPr="00A4338B" w14:paraId="6117D843" w14:textId="77777777" w:rsidTr="00EA0D67">
        <w:tc>
          <w:tcPr>
            <w:tcW w:w="2136" w:type="dxa"/>
            <w:tcBorders>
              <w:top w:val="single" w:sz="2" w:space="0" w:color="auto"/>
              <w:left w:val="single" w:sz="2" w:space="0" w:color="auto"/>
              <w:bottom w:val="single" w:sz="2" w:space="0" w:color="auto"/>
              <w:right w:val="single" w:sz="2" w:space="0" w:color="auto"/>
            </w:tcBorders>
          </w:tcPr>
          <w:p w14:paraId="564A3019" w14:textId="238E5C82" w:rsidR="001B1226" w:rsidRPr="00A4338B" w:rsidRDefault="001B1226" w:rsidP="00741A1A">
            <w:pPr>
              <w:pStyle w:val="NormalCentered"/>
              <w:rPr>
                <w:lang w:val="en-GB"/>
              </w:rPr>
            </w:pPr>
            <w:r w:rsidRPr="00A4338B">
              <w:rPr>
                <w:i/>
                <w:lang w:val="en-GB"/>
              </w:rPr>
              <w:lastRenderedPageBreak/>
              <w:t xml:space="preserve">Own funds when using the </w:t>
            </w:r>
            <w:del w:id="280" w:author="Author">
              <w:r w:rsidRPr="00A4338B">
                <w:rPr>
                  <w:i/>
                  <w:lang w:val="en-GB"/>
                </w:rPr>
                <w:delText>D&amp;A</w:delText>
              </w:r>
            </w:del>
            <w:ins w:id="281" w:author="Author">
              <w:r w:rsidR="006C38A4" w:rsidRPr="00A4338B">
                <w:rPr>
                  <w:i/>
                  <w:iCs/>
                  <w:lang w:val="en-GB"/>
                </w:rPr>
                <w:t>Deduction and Aggregation</w:t>
              </w:r>
              <w:r w:rsidR="00CF223E" w:rsidRPr="00A4338B">
                <w:rPr>
                  <w:i/>
                  <w:iCs/>
                  <w:lang w:val="en-GB"/>
                </w:rPr>
                <w:t xml:space="preserve"> method</w:t>
              </w:r>
              <w:r w:rsidR="00E261B3" w:rsidRPr="00A4338B">
                <w:rPr>
                  <w:i/>
                  <w:iCs/>
                  <w:lang w:val="en-GB"/>
                </w:rPr>
                <w:t xml:space="preserve"> (D&amp;A)</w:t>
              </w:r>
            </w:ins>
            <w:del w:id="282" w:author="Author">
              <w:r w:rsidRPr="00A4338B">
                <w:rPr>
                  <w:i/>
                  <w:lang w:val="en-GB"/>
                </w:rPr>
                <w:delText>,</w:delText>
              </w:r>
            </w:del>
            <w:r w:rsidRPr="00A4338B">
              <w:rPr>
                <w:i/>
                <w:lang w:val="en-GB"/>
              </w:rPr>
              <w:t xml:space="preserve"> exclusively</w:t>
            </w:r>
            <w:ins w:id="283" w:author="Author">
              <w:r w:rsidR="00CF223E" w:rsidRPr="00A4338B">
                <w:rPr>
                  <w:i/>
                  <w:iCs/>
                  <w:lang w:val="en-GB"/>
                </w:rPr>
                <w:t>,</w:t>
              </w:r>
            </w:ins>
            <w:r w:rsidRPr="00A4338B">
              <w:rPr>
                <w:i/>
                <w:lang w:val="en-GB"/>
              </w:rPr>
              <w:t xml:space="preserve"> or in combination </w:t>
            </w:r>
            <w:del w:id="284" w:author="Author">
              <w:r w:rsidRPr="00A4338B">
                <w:rPr>
                  <w:i/>
                  <w:lang w:val="en-GB"/>
                </w:rPr>
                <w:delText xml:space="preserve">of </w:delText>
              </w:r>
            </w:del>
            <w:ins w:id="285" w:author="Author">
              <w:r w:rsidR="00CF223E" w:rsidRPr="00A4338B">
                <w:rPr>
                  <w:i/>
                  <w:iCs/>
                  <w:lang w:val="en-GB"/>
                </w:rPr>
                <w:t xml:space="preserve">with </w:t>
              </w:r>
            </w:ins>
            <w:r w:rsidRPr="00A4338B">
              <w:rPr>
                <w:i/>
                <w:lang w:val="en-GB"/>
              </w:rPr>
              <w:t>method 1</w:t>
            </w:r>
          </w:p>
        </w:tc>
        <w:tc>
          <w:tcPr>
            <w:tcW w:w="2507" w:type="dxa"/>
            <w:tcBorders>
              <w:top w:val="single" w:sz="2" w:space="0" w:color="auto"/>
              <w:left w:val="single" w:sz="2" w:space="0" w:color="auto"/>
              <w:bottom w:val="single" w:sz="2" w:space="0" w:color="auto"/>
              <w:right w:val="single" w:sz="2" w:space="0" w:color="auto"/>
            </w:tcBorders>
          </w:tcPr>
          <w:p w14:paraId="77240FD0" w14:textId="77777777" w:rsidR="001B1226" w:rsidRPr="00A4338B" w:rsidRDefault="001B1226" w:rsidP="00741A1A">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3D7F8B82" w14:textId="6DAFD12D" w:rsidR="001B1226" w:rsidRPr="00A4338B" w:rsidRDefault="001B1226" w:rsidP="00EA0D67">
            <w:pPr>
              <w:pStyle w:val="NormalLeft"/>
              <w:rPr>
                <w:lang w:val="en-GB"/>
              </w:rPr>
            </w:pPr>
          </w:p>
        </w:tc>
      </w:tr>
      <w:tr w:rsidR="001B1226" w:rsidRPr="00A4338B" w14:paraId="10ED441D" w14:textId="77777777" w:rsidTr="00EA0D67">
        <w:tc>
          <w:tcPr>
            <w:tcW w:w="2136" w:type="dxa"/>
            <w:tcBorders>
              <w:top w:val="single" w:sz="2" w:space="0" w:color="auto"/>
              <w:left w:val="single" w:sz="2" w:space="0" w:color="auto"/>
              <w:bottom w:val="single" w:sz="2" w:space="0" w:color="auto"/>
              <w:right w:val="single" w:sz="2" w:space="0" w:color="auto"/>
            </w:tcBorders>
          </w:tcPr>
          <w:p w14:paraId="6AD05A9A" w14:textId="77777777" w:rsidR="001B1226" w:rsidRPr="00A4338B" w:rsidRDefault="001B1226" w:rsidP="00741A1A">
            <w:pPr>
              <w:pStyle w:val="NormalLeft"/>
              <w:rPr>
                <w:lang w:val="en-GB"/>
              </w:rPr>
            </w:pPr>
            <w:r w:rsidRPr="00A4338B">
              <w:rPr>
                <w:lang w:val="en-GB"/>
              </w:rPr>
              <w:t>R0450/C0010</w:t>
            </w:r>
          </w:p>
        </w:tc>
        <w:tc>
          <w:tcPr>
            <w:tcW w:w="2507" w:type="dxa"/>
            <w:tcBorders>
              <w:top w:val="single" w:sz="2" w:space="0" w:color="auto"/>
              <w:left w:val="single" w:sz="2" w:space="0" w:color="auto"/>
              <w:bottom w:val="single" w:sz="2" w:space="0" w:color="auto"/>
              <w:right w:val="single" w:sz="2" w:space="0" w:color="auto"/>
            </w:tcBorders>
          </w:tcPr>
          <w:p w14:paraId="5630C519" w14:textId="77777777" w:rsidR="001B1226" w:rsidRPr="00A4338B" w:rsidRDefault="001B1226" w:rsidP="00741A1A">
            <w:pPr>
              <w:pStyle w:val="NormalLeft"/>
              <w:rPr>
                <w:lang w:val="en-GB"/>
              </w:rPr>
            </w:pPr>
            <w:r w:rsidRPr="00A4338B">
              <w:rPr>
                <w:lang w:val="en-GB"/>
              </w:rPr>
              <w:t xml:space="preserve">Own funds aggregated when using the </w:t>
            </w:r>
            <w:del w:id="286" w:author="Author">
              <w:r w:rsidRPr="00A4338B">
                <w:rPr>
                  <w:lang w:val="en-GB"/>
                </w:rPr>
                <w:delText>D&amp;A</w:delText>
              </w:r>
            </w:del>
            <w:ins w:id="287" w:author="Author">
              <w:r w:rsidR="006C38A4" w:rsidRPr="00A4338B">
                <w:rPr>
                  <w:lang w:val="en-GB"/>
                </w:rPr>
                <w:t>Deduction</w:t>
              </w:r>
              <w:r w:rsidRPr="00A4338B">
                <w:rPr>
                  <w:lang w:val="en-GB"/>
                </w:rPr>
                <w:t xml:space="preserve"> and </w:t>
              </w:r>
              <w:r w:rsidR="006C38A4" w:rsidRPr="00A4338B">
                <w:rPr>
                  <w:lang w:val="en-GB"/>
                </w:rPr>
                <w:t>Aggregation</w:t>
              </w:r>
              <w:r w:rsidR="00CF223E" w:rsidRPr="00A4338B">
                <w:rPr>
                  <w:lang w:val="en-GB"/>
                </w:rPr>
                <w:t xml:space="preserve"> method</w:t>
              </w:r>
              <w:r w:rsidRPr="00A4338B">
                <w:rPr>
                  <w:lang w:val="en-GB"/>
                </w:rPr>
                <w:t xml:space="preserve"> </w:t>
              </w:r>
            </w:ins>
            <w:del w:id="288" w:author="Author">
              <w:r w:rsidRPr="00A4338B" w:rsidDel="00D443F2">
                <w:rPr>
                  <w:lang w:val="en-GB"/>
                </w:rPr>
                <w:delText xml:space="preserve">and </w:delText>
              </w:r>
            </w:del>
            <w:ins w:id="289" w:author="Author">
              <w:r w:rsidR="00D443F2" w:rsidRPr="00A4338B">
                <w:rPr>
                  <w:lang w:val="en-GB"/>
                </w:rPr>
                <w:t xml:space="preserve">or </w:t>
              </w:r>
            </w:ins>
            <w:r w:rsidRPr="00A4338B">
              <w:rPr>
                <w:lang w:val="en-GB"/>
              </w:rPr>
              <w:t xml:space="preserve">combination of </w:t>
            </w:r>
            <w:ins w:id="290" w:author="Author">
              <w:r w:rsidRPr="00A4338B">
                <w:rPr>
                  <w:lang w:val="en-GB"/>
                </w:rPr>
                <w:t>method</w:t>
              </w:r>
              <w:r w:rsidR="00CF223E" w:rsidRPr="00A4338B">
                <w:rPr>
                  <w:lang w:val="en-GB"/>
                </w:rPr>
                <w:t>s</w:t>
              </w:r>
            </w:ins>
            <w:del w:id="291" w:author="Author">
              <w:r w:rsidRPr="00A4338B">
                <w:rPr>
                  <w:lang w:val="en-GB"/>
                </w:rPr>
                <w:delText>method</w:delText>
              </w:r>
            </w:del>
            <w:r w:rsidRPr="00A4338B">
              <w:rPr>
                <w:lang w:val="en-GB"/>
              </w:rPr>
              <w:t xml:space="preserve"> — Total</w:t>
            </w:r>
            <w:del w:id="292" w:author="Author">
              <w:r w:rsidRPr="00A4338B" w:rsidDel="00046F6D">
                <w:rPr>
                  <w:lang w:val="en-GB"/>
                </w:rPr>
                <w:delText xml:space="preserve"> —</w:delText>
              </w:r>
            </w:del>
          </w:p>
        </w:tc>
        <w:tc>
          <w:tcPr>
            <w:tcW w:w="4643" w:type="dxa"/>
            <w:tcBorders>
              <w:top w:val="single" w:sz="2" w:space="0" w:color="auto"/>
              <w:left w:val="single" w:sz="2" w:space="0" w:color="auto"/>
              <w:bottom w:val="single" w:sz="2" w:space="0" w:color="auto"/>
              <w:right w:val="single" w:sz="2" w:space="0" w:color="auto"/>
            </w:tcBorders>
          </w:tcPr>
          <w:p w14:paraId="2041C424" w14:textId="77777777" w:rsidR="006C38A4" w:rsidRPr="00A4338B" w:rsidRDefault="006C38A4" w:rsidP="00741A1A">
            <w:pPr>
              <w:pStyle w:val="NormalLeft"/>
              <w:rPr>
                <w:ins w:id="293" w:author="Author"/>
                <w:lang w:val="en-GB"/>
              </w:rPr>
            </w:pPr>
          </w:p>
          <w:p w14:paraId="0B9B6519" w14:textId="6E391E06" w:rsidR="001B1226" w:rsidRPr="00A4338B" w:rsidRDefault="001B1226" w:rsidP="00741A1A">
            <w:pPr>
              <w:pStyle w:val="NormalLeft"/>
              <w:rPr>
                <w:ins w:id="294" w:author="Author"/>
                <w:lang w:val="en-GB"/>
              </w:rPr>
            </w:pPr>
            <w:r w:rsidRPr="00A4338B">
              <w:rPr>
                <w:lang w:val="en-GB"/>
              </w:rPr>
              <w:t>These are the total eligible own funds of the related undertakings that have to be added for the calculation of the aggregated own funds when using the Deduction and aggregation </w:t>
            </w:r>
            <w:ins w:id="295" w:author="Author">
              <w:r w:rsidR="00CF223E" w:rsidRPr="00A4338B">
                <w:rPr>
                  <w:lang w:val="en-GB"/>
                </w:rPr>
                <w:t xml:space="preserve">method </w:t>
              </w:r>
            </w:ins>
            <w:r w:rsidRPr="00A4338B">
              <w:rPr>
                <w:lang w:val="en-GB"/>
              </w:rPr>
              <w:t>or a combination of methods; after the deduction of non–available own funds at group level.</w:t>
            </w:r>
          </w:p>
          <w:p w14:paraId="2806335D" w14:textId="20426DE7" w:rsidR="001B1226" w:rsidRPr="00A4338B" w:rsidRDefault="001B1226" w:rsidP="00741A1A">
            <w:pPr>
              <w:pStyle w:val="NormalLeft"/>
              <w:rPr>
                <w:lang w:val="en-GB"/>
              </w:rPr>
            </w:pPr>
          </w:p>
        </w:tc>
      </w:tr>
      <w:tr w:rsidR="001B1226" w:rsidRPr="00A4338B" w14:paraId="7E9CC270" w14:textId="77777777" w:rsidTr="00EA0D67">
        <w:tc>
          <w:tcPr>
            <w:tcW w:w="2136" w:type="dxa"/>
            <w:tcBorders>
              <w:top w:val="single" w:sz="2" w:space="0" w:color="auto"/>
              <w:left w:val="single" w:sz="2" w:space="0" w:color="auto"/>
              <w:bottom w:val="single" w:sz="2" w:space="0" w:color="auto"/>
              <w:right w:val="single" w:sz="2" w:space="0" w:color="auto"/>
            </w:tcBorders>
          </w:tcPr>
          <w:p w14:paraId="795AD164" w14:textId="77777777" w:rsidR="001B1226" w:rsidRPr="00A4338B" w:rsidRDefault="001B1226" w:rsidP="00741A1A">
            <w:pPr>
              <w:pStyle w:val="NormalLeft"/>
              <w:rPr>
                <w:lang w:val="en-GB"/>
              </w:rPr>
            </w:pPr>
            <w:r w:rsidRPr="00A4338B">
              <w:rPr>
                <w:lang w:val="en-GB"/>
              </w:rPr>
              <w:t>R0450/C0020</w:t>
            </w:r>
          </w:p>
        </w:tc>
        <w:tc>
          <w:tcPr>
            <w:tcW w:w="2507" w:type="dxa"/>
            <w:tcBorders>
              <w:top w:val="single" w:sz="2" w:space="0" w:color="auto"/>
              <w:left w:val="single" w:sz="2" w:space="0" w:color="auto"/>
              <w:bottom w:val="single" w:sz="2" w:space="0" w:color="auto"/>
              <w:right w:val="single" w:sz="2" w:space="0" w:color="auto"/>
            </w:tcBorders>
          </w:tcPr>
          <w:p w14:paraId="2C1FE6C2" w14:textId="77777777" w:rsidR="001B1226" w:rsidRPr="00A4338B" w:rsidRDefault="001B1226" w:rsidP="00741A1A">
            <w:pPr>
              <w:pStyle w:val="NormalLeft"/>
              <w:rPr>
                <w:lang w:val="en-GB"/>
              </w:rPr>
            </w:pPr>
            <w:r w:rsidRPr="00A4338B">
              <w:rPr>
                <w:lang w:val="en-GB"/>
              </w:rPr>
              <w:t xml:space="preserve">Own funds aggregated when using the </w:t>
            </w:r>
            <w:del w:id="296" w:author="Author">
              <w:r w:rsidRPr="00A4338B">
                <w:rPr>
                  <w:lang w:val="en-GB"/>
                </w:rPr>
                <w:delText>D&amp;A</w:delText>
              </w:r>
            </w:del>
            <w:ins w:id="297" w:author="Author">
              <w:r w:rsidR="005F18FA" w:rsidRPr="00A4338B">
                <w:rPr>
                  <w:lang w:val="en-GB"/>
                </w:rPr>
                <w:t>Deduction</w:t>
              </w:r>
              <w:r w:rsidRPr="00A4338B">
                <w:rPr>
                  <w:lang w:val="en-GB"/>
                </w:rPr>
                <w:t xml:space="preserve"> and </w:t>
              </w:r>
              <w:r w:rsidR="005F18FA" w:rsidRPr="00A4338B">
                <w:rPr>
                  <w:lang w:val="en-GB"/>
                </w:rPr>
                <w:t>Aggregation</w:t>
              </w:r>
              <w:r w:rsidRPr="00A4338B">
                <w:rPr>
                  <w:lang w:val="en-GB"/>
                </w:rPr>
                <w:t xml:space="preserve"> </w:t>
              </w:r>
              <w:r w:rsidR="00CF223E" w:rsidRPr="00A4338B">
                <w:rPr>
                  <w:lang w:val="en-GB"/>
                </w:rPr>
                <w:t xml:space="preserve">method </w:t>
              </w:r>
            </w:ins>
            <w:del w:id="298" w:author="Author">
              <w:r w:rsidRPr="00A4338B" w:rsidDel="00D443F2">
                <w:rPr>
                  <w:lang w:val="en-GB"/>
                </w:rPr>
                <w:delText xml:space="preserve">and </w:delText>
              </w:r>
            </w:del>
            <w:ins w:id="299" w:author="Author">
              <w:r w:rsidR="00D443F2" w:rsidRPr="00A4338B">
                <w:rPr>
                  <w:lang w:val="en-GB"/>
                </w:rPr>
                <w:t xml:space="preserve">or </w:t>
              </w:r>
            </w:ins>
            <w:r w:rsidRPr="00A4338B">
              <w:rPr>
                <w:lang w:val="en-GB"/>
              </w:rPr>
              <w:t xml:space="preserve">combination of </w:t>
            </w:r>
            <w:ins w:id="300" w:author="Author">
              <w:r w:rsidRPr="00A4338B">
                <w:rPr>
                  <w:lang w:val="en-GB"/>
                </w:rPr>
                <w:t>method</w:t>
              </w:r>
              <w:r w:rsidR="00CF223E" w:rsidRPr="00A4338B">
                <w:rPr>
                  <w:lang w:val="en-GB"/>
                </w:rPr>
                <w:t>s</w:t>
              </w:r>
            </w:ins>
            <w:del w:id="301" w:author="Author">
              <w:r w:rsidRPr="00A4338B">
                <w:rPr>
                  <w:lang w:val="en-GB"/>
                </w:rPr>
                <w:delText>method</w:delText>
              </w:r>
            </w:del>
            <w:r w:rsidRPr="00A4338B">
              <w:rPr>
                <w:lang w:val="en-GB"/>
              </w:rPr>
              <w:t xml:space="preserve"> — Tier 1 unrestricted</w:t>
            </w:r>
          </w:p>
        </w:tc>
        <w:tc>
          <w:tcPr>
            <w:tcW w:w="4643" w:type="dxa"/>
            <w:tcBorders>
              <w:top w:val="single" w:sz="2" w:space="0" w:color="auto"/>
              <w:left w:val="single" w:sz="2" w:space="0" w:color="auto"/>
              <w:bottom w:val="single" w:sz="2" w:space="0" w:color="auto"/>
              <w:right w:val="single" w:sz="2" w:space="0" w:color="auto"/>
            </w:tcBorders>
          </w:tcPr>
          <w:p w14:paraId="5EE47D03" w14:textId="749A5795" w:rsidR="001B1226" w:rsidRPr="00A4338B" w:rsidRDefault="001B1226" w:rsidP="00741A1A">
            <w:pPr>
              <w:pStyle w:val="NormalLeft"/>
              <w:rPr>
                <w:lang w:val="en-GB"/>
              </w:rPr>
            </w:pPr>
            <w:r w:rsidRPr="00A4338B">
              <w:rPr>
                <w:lang w:val="en-GB"/>
              </w:rPr>
              <w:t>These are the eligible own funds of the related undertakings that have to be added for the calculation of the aggregated own funds when using the Deduction and aggregation </w:t>
            </w:r>
            <w:ins w:id="302" w:author="Author">
              <w:r w:rsidR="00CF223E" w:rsidRPr="00A4338B">
                <w:rPr>
                  <w:lang w:val="en-GB"/>
                </w:rPr>
                <w:t xml:space="preserve">method </w:t>
              </w:r>
            </w:ins>
            <w:r w:rsidRPr="00A4338B">
              <w:rPr>
                <w:lang w:val="en-GB"/>
              </w:rPr>
              <w:t>or a combination of methods, classified as Tier 1 unrestricted after the deduction of non–available own funds at group level</w:t>
            </w:r>
          </w:p>
        </w:tc>
      </w:tr>
      <w:tr w:rsidR="001B1226" w:rsidRPr="00A4338B" w14:paraId="516A8084" w14:textId="77777777" w:rsidTr="00EA0D67">
        <w:tc>
          <w:tcPr>
            <w:tcW w:w="2136" w:type="dxa"/>
            <w:tcBorders>
              <w:top w:val="single" w:sz="2" w:space="0" w:color="auto"/>
              <w:left w:val="single" w:sz="2" w:space="0" w:color="auto"/>
              <w:bottom w:val="single" w:sz="2" w:space="0" w:color="auto"/>
              <w:right w:val="single" w:sz="2" w:space="0" w:color="auto"/>
            </w:tcBorders>
          </w:tcPr>
          <w:p w14:paraId="5EDC4789" w14:textId="77777777" w:rsidR="001B1226" w:rsidRPr="00A4338B" w:rsidRDefault="001B1226" w:rsidP="00741A1A">
            <w:pPr>
              <w:pStyle w:val="NormalLeft"/>
              <w:rPr>
                <w:lang w:val="en-GB"/>
              </w:rPr>
            </w:pPr>
            <w:r w:rsidRPr="00A4338B">
              <w:rPr>
                <w:lang w:val="en-GB"/>
              </w:rPr>
              <w:t>R0450/C0030</w:t>
            </w:r>
          </w:p>
        </w:tc>
        <w:tc>
          <w:tcPr>
            <w:tcW w:w="2507" w:type="dxa"/>
            <w:tcBorders>
              <w:top w:val="single" w:sz="2" w:space="0" w:color="auto"/>
              <w:left w:val="single" w:sz="2" w:space="0" w:color="auto"/>
              <w:bottom w:val="single" w:sz="2" w:space="0" w:color="auto"/>
              <w:right w:val="single" w:sz="2" w:space="0" w:color="auto"/>
            </w:tcBorders>
          </w:tcPr>
          <w:p w14:paraId="43B12E8F" w14:textId="77777777" w:rsidR="001B1226" w:rsidRPr="00A4338B" w:rsidRDefault="001B1226" w:rsidP="00741A1A">
            <w:pPr>
              <w:pStyle w:val="NormalLeft"/>
              <w:rPr>
                <w:lang w:val="en-GB"/>
              </w:rPr>
            </w:pPr>
            <w:r w:rsidRPr="00A4338B">
              <w:rPr>
                <w:lang w:val="en-GB"/>
              </w:rPr>
              <w:t xml:space="preserve">Own funds aggregated when using the </w:t>
            </w:r>
            <w:del w:id="303" w:author="Author">
              <w:r w:rsidRPr="00A4338B">
                <w:rPr>
                  <w:lang w:val="en-GB"/>
                </w:rPr>
                <w:delText>D&amp;A</w:delText>
              </w:r>
            </w:del>
            <w:ins w:id="304" w:author="Author">
              <w:r w:rsidR="005F18FA" w:rsidRPr="00A4338B">
                <w:rPr>
                  <w:lang w:val="en-GB"/>
                </w:rPr>
                <w:t>Deduction and Aggregation</w:t>
              </w:r>
              <w:r w:rsidR="00CF223E" w:rsidRPr="00A4338B">
                <w:rPr>
                  <w:lang w:val="en-GB"/>
                </w:rPr>
                <w:t xml:space="preserve"> method</w:t>
              </w:r>
              <w:r w:rsidR="006739C1" w:rsidRPr="00A4338B">
                <w:rPr>
                  <w:lang w:val="en-GB"/>
                </w:rPr>
                <w:t>,</w:t>
              </w:r>
            </w:ins>
            <w:r w:rsidRPr="00A4338B">
              <w:rPr>
                <w:lang w:val="en-GB"/>
              </w:rPr>
              <w:t xml:space="preserve"> and combination of method — Tier 1 restricted</w:t>
            </w:r>
          </w:p>
        </w:tc>
        <w:tc>
          <w:tcPr>
            <w:tcW w:w="4643" w:type="dxa"/>
            <w:tcBorders>
              <w:top w:val="single" w:sz="2" w:space="0" w:color="auto"/>
              <w:left w:val="single" w:sz="2" w:space="0" w:color="auto"/>
              <w:bottom w:val="single" w:sz="2" w:space="0" w:color="auto"/>
              <w:right w:val="single" w:sz="2" w:space="0" w:color="auto"/>
            </w:tcBorders>
          </w:tcPr>
          <w:p w14:paraId="7F53EAFA" w14:textId="0C4225DA" w:rsidR="001B1226" w:rsidRPr="00A4338B" w:rsidRDefault="001B1226" w:rsidP="00741A1A">
            <w:pPr>
              <w:pStyle w:val="NormalLeft"/>
              <w:rPr>
                <w:lang w:val="en-GB"/>
              </w:rPr>
            </w:pPr>
            <w:r w:rsidRPr="00A4338B">
              <w:rPr>
                <w:lang w:val="en-GB"/>
              </w:rPr>
              <w:t>These are the eligible own funds of the related undertakings that have to be added for the calculation of the aggregated own funds when using the Deduction and aggregation </w:t>
            </w:r>
            <w:ins w:id="305" w:author="Author">
              <w:r w:rsidR="00CF223E" w:rsidRPr="00A4338B">
                <w:rPr>
                  <w:lang w:val="en-GB"/>
                </w:rPr>
                <w:t xml:space="preserve">method </w:t>
              </w:r>
            </w:ins>
            <w:r w:rsidRPr="00A4338B">
              <w:rPr>
                <w:lang w:val="en-GB"/>
              </w:rPr>
              <w:t xml:space="preserve">or a combination of methods, classified as Tier 1 restricted after the deduction of </w:t>
            </w:r>
            <w:del w:id="306" w:author="Author">
              <w:r w:rsidRPr="00A4338B" w:rsidDel="00046F6D">
                <w:rPr>
                  <w:lang w:val="en-GB"/>
                </w:rPr>
                <w:delText>non available</w:delText>
              </w:r>
            </w:del>
            <w:ins w:id="307" w:author="Author">
              <w:r w:rsidR="00046F6D" w:rsidRPr="00A4338B">
                <w:rPr>
                  <w:lang w:val="en-GB"/>
                </w:rPr>
                <w:t>non-available</w:t>
              </w:r>
            </w:ins>
            <w:r w:rsidRPr="00A4338B">
              <w:rPr>
                <w:lang w:val="en-GB"/>
              </w:rPr>
              <w:t xml:space="preserve"> own funds at group level</w:t>
            </w:r>
          </w:p>
        </w:tc>
      </w:tr>
      <w:tr w:rsidR="001B1226" w:rsidRPr="00A4338B" w14:paraId="3CD8B771" w14:textId="77777777" w:rsidTr="00EA0D67">
        <w:tc>
          <w:tcPr>
            <w:tcW w:w="2136" w:type="dxa"/>
            <w:tcBorders>
              <w:top w:val="single" w:sz="2" w:space="0" w:color="auto"/>
              <w:left w:val="single" w:sz="2" w:space="0" w:color="auto"/>
              <w:bottom w:val="single" w:sz="2" w:space="0" w:color="auto"/>
              <w:right w:val="single" w:sz="2" w:space="0" w:color="auto"/>
            </w:tcBorders>
          </w:tcPr>
          <w:p w14:paraId="7DD11FFE" w14:textId="77777777" w:rsidR="001B1226" w:rsidRPr="00A4338B" w:rsidRDefault="001B1226" w:rsidP="00741A1A">
            <w:pPr>
              <w:pStyle w:val="NormalLeft"/>
              <w:rPr>
                <w:lang w:val="en-GB"/>
              </w:rPr>
            </w:pPr>
            <w:r w:rsidRPr="00A4338B">
              <w:rPr>
                <w:lang w:val="en-GB"/>
              </w:rPr>
              <w:t>R0450/C0040</w:t>
            </w:r>
          </w:p>
        </w:tc>
        <w:tc>
          <w:tcPr>
            <w:tcW w:w="2507" w:type="dxa"/>
            <w:tcBorders>
              <w:top w:val="single" w:sz="2" w:space="0" w:color="auto"/>
              <w:left w:val="single" w:sz="2" w:space="0" w:color="auto"/>
              <w:bottom w:val="single" w:sz="2" w:space="0" w:color="auto"/>
              <w:right w:val="single" w:sz="2" w:space="0" w:color="auto"/>
            </w:tcBorders>
          </w:tcPr>
          <w:p w14:paraId="5AC53D85" w14:textId="77777777" w:rsidR="001B1226" w:rsidRPr="00A4338B" w:rsidRDefault="001B1226" w:rsidP="00741A1A">
            <w:pPr>
              <w:pStyle w:val="NormalLeft"/>
              <w:rPr>
                <w:lang w:val="en-GB"/>
              </w:rPr>
            </w:pPr>
            <w:r w:rsidRPr="00A4338B">
              <w:rPr>
                <w:lang w:val="en-GB"/>
              </w:rPr>
              <w:t xml:space="preserve">Own funds aggregated when using the </w:t>
            </w:r>
            <w:ins w:id="308" w:author="Author">
              <w:r w:rsidR="005F18FA" w:rsidRPr="00A4338B">
                <w:rPr>
                  <w:lang w:val="en-GB"/>
                </w:rPr>
                <w:t xml:space="preserve">Deduction and Aggregation </w:t>
              </w:r>
            </w:ins>
            <w:del w:id="309" w:author="Author">
              <w:r w:rsidRPr="00A4338B">
                <w:rPr>
                  <w:lang w:val="en-GB"/>
                </w:rPr>
                <w:delText xml:space="preserve">D&amp;A </w:delText>
              </w:r>
            </w:del>
            <w:ins w:id="310" w:author="Author">
              <w:r w:rsidR="00CF223E" w:rsidRPr="00A4338B">
                <w:rPr>
                  <w:lang w:val="en-GB"/>
                </w:rPr>
                <w:lastRenderedPageBreak/>
                <w:t xml:space="preserve">method </w:t>
              </w:r>
            </w:ins>
            <w:r w:rsidRPr="00A4338B">
              <w:rPr>
                <w:lang w:val="en-GB"/>
              </w:rPr>
              <w:t>and combination of method — Tier 2</w:t>
            </w:r>
          </w:p>
        </w:tc>
        <w:tc>
          <w:tcPr>
            <w:tcW w:w="4643" w:type="dxa"/>
            <w:tcBorders>
              <w:top w:val="single" w:sz="2" w:space="0" w:color="auto"/>
              <w:left w:val="single" w:sz="2" w:space="0" w:color="auto"/>
              <w:bottom w:val="single" w:sz="2" w:space="0" w:color="auto"/>
              <w:right w:val="single" w:sz="2" w:space="0" w:color="auto"/>
            </w:tcBorders>
          </w:tcPr>
          <w:p w14:paraId="5BD60708" w14:textId="076E115B" w:rsidR="001B1226" w:rsidRPr="00A4338B" w:rsidRDefault="001B1226" w:rsidP="00741A1A">
            <w:pPr>
              <w:pStyle w:val="NormalLeft"/>
              <w:rPr>
                <w:lang w:val="en-GB"/>
              </w:rPr>
            </w:pPr>
            <w:r w:rsidRPr="00A4338B">
              <w:rPr>
                <w:lang w:val="en-GB"/>
              </w:rPr>
              <w:lastRenderedPageBreak/>
              <w:t>These are the eligible own funds of the related undertakings that have to be added for the calculation of the aggregated own funds when using the Deduction and aggregation</w:t>
            </w:r>
            <w:ins w:id="311" w:author="Author">
              <w:r w:rsidR="00CF223E" w:rsidRPr="00A4338B">
                <w:rPr>
                  <w:lang w:val="en-GB"/>
                </w:rPr>
                <w:t xml:space="preserve"> </w:t>
              </w:r>
              <w:r w:rsidR="00CF223E" w:rsidRPr="00A4338B">
                <w:rPr>
                  <w:lang w:val="en-GB"/>
                </w:rPr>
                <w:lastRenderedPageBreak/>
                <w:t>method</w:t>
              </w:r>
            </w:ins>
            <w:r w:rsidRPr="00A4338B">
              <w:rPr>
                <w:lang w:val="en-GB"/>
              </w:rPr>
              <w:t xml:space="preserve"> or a combination of methods, classified as Tier 2 after the deduction of </w:t>
            </w:r>
            <w:del w:id="312" w:author="Author">
              <w:r w:rsidRPr="00A4338B" w:rsidDel="00046F6D">
                <w:rPr>
                  <w:lang w:val="en-GB"/>
                </w:rPr>
                <w:delText>non available</w:delText>
              </w:r>
            </w:del>
            <w:ins w:id="313" w:author="Author">
              <w:r w:rsidR="00046F6D" w:rsidRPr="00A4338B">
                <w:rPr>
                  <w:lang w:val="en-GB"/>
                </w:rPr>
                <w:t>non-available</w:t>
              </w:r>
            </w:ins>
            <w:r w:rsidRPr="00A4338B">
              <w:rPr>
                <w:lang w:val="en-GB"/>
              </w:rPr>
              <w:t xml:space="preserve"> own funds at group level.</w:t>
            </w:r>
          </w:p>
        </w:tc>
      </w:tr>
      <w:tr w:rsidR="001B1226" w:rsidRPr="00A4338B" w14:paraId="2559E7B8" w14:textId="77777777" w:rsidTr="00EA0D67">
        <w:tc>
          <w:tcPr>
            <w:tcW w:w="2136" w:type="dxa"/>
            <w:tcBorders>
              <w:top w:val="single" w:sz="2" w:space="0" w:color="auto"/>
              <w:left w:val="single" w:sz="2" w:space="0" w:color="auto"/>
              <w:bottom w:val="single" w:sz="2" w:space="0" w:color="auto"/>
              <w:right w:val="single" w:sz="2" w:space="0" w:color="auto"/>
            </w:tcBorders>
          </w:tcPr>
          <w:p w14:paraId="6102355A" w14:textId="77777777" w:rsidR="001B1226" w:rsidRPr="00A4338B" w:rsidRDefault="001B1226" w:rsidP="00741A1A">
            <w:pPr>
              <w:pStyle w:val="NormalLeft"/>
              <w:rPr>
                <w:lang w:val="en-GB"/>
              </w:rPr>
            </w:pPr>
            <w:r w:rsidRPr="00A4338B">
              <w:rPr>
                <w:lang w:val="en-GB"/>
              </w:rPr>
              <w:lastRenderedPageBreak/>
              <w:t>R0450/C0050</w:t>
            </w:r>
          </w:p>
        </w:tc>
        <w:tc>
          <w:tcPr>
            <w:tcW w:w="2507" w:type="dxa"/>
            <w:tcBorders>
              <w:top w:val="single" w:sz="2" w:space="0" w:color="auto"/>
              <w:left w:val="single" w:sz="2" w:space="0" w:color="auto"/>
              <w:bottom w:val="single" w:sz="2" w:space="0" w:color="auto"/>
              <w:right w:val="single" w:sz="2" w:space="0" w:color="auto"/>
            </w:tcBorders>
          </w:tcPr>
          <w:p w14:paraId="2CC5AC97" w14:textId="77777777" w:rsidR="001B1226" w:rsidRPr="00A4338B" w:rsidRDefault="001B1226" w:rsidP="00741A1A">
            <w:pPr>
              <w:pStyle w:val="NormalLeft"/>
              <w:rPr>
                <w:lang w:val="en-GB"/>
              </w:rPr>
            </w:pPr>
            <w:r w:rsidRPr="00A4338B">
              <w:rPr>
                <w:lang w:val="en-GB"/>
              </w:rPr>
              <w:t xml:space="preserve">Own funds aggregated when using the </w:t>
            </w:r>
            <w:ins w:id="314" w:author="Author">
              <w:r w:rsidR="005F18FA" w:rsidRPr="00A4338B">
                <w:rPr>
                  <w:lang w:val="en-GB"/>
                </w:rPr>
                <w:t xml:space="preserve">Deduction and Aggregation </w:t>
              </w:r>
            </w:ins>
            <w:del w:id="315" w:author="Author">
              <w:r w:rsidRPr="00A4338B">
                <w:rPr>
                  <w:lang w:val="en-GB"/>
                </w:rPr>
                <w:delText xml:space="preserve">D&amp;A </w:delText>
              </w:r>
            </w:del>
            <w:ins w:id="316" w:author="Author">
              <w:r w:rsidR="00CF223E" w:rsidRPr="00A4338B">
                <w:rPr>
                  <w:lang w:val="en-GB"/>
                </w:rPr>
                <w:t xml:space="preserve">method </w:t>
              </w:r>
            </w:ins>
            <w:r w:rsidRPr="00A4338B">
              <w:rPr>
                <w:lang w:val="en-GB"/>
              </w:rPr>
              <w:t>and combination of method — Tier 3</w:t>
            </w:r>
          </w:p>
        </w:tc>
        <w:tc>
          <w:tcPr>
            <w:tcW w:w="4643" w:type="dxa"/>
            <w:tcBorders>
              <w:top w:val="single" w:sz="2" w:space="0" w:color="auto"/>
              <w:left w:val="single" w:sz="2" w:space="0" w:color="auto"/>
              <w:bottom w:val="single" w:sz="2" w:space="0" w:color="auto"/>
              <w:right w:val="single" w:sz="2" w:space="0" w:color="auto"/>
            </w:tcBorders>
          </w:tcPr>
          <w:p w14:paraId="367AF01A" w14:textId="7D89211F" w:rsidR="001B1226" w:rsidRPr="00A4338B" w:rsidRDefault="001B1226" w:rsidP="00741A1A">
            <w:pPr>
              <w:pStyle w:val="NormalLeft"/>
              <w:rPr>
                <w:lang w:val="en-GB"/>
              </w:rPr>
            </w:pPr>
            <w:r w:rsidRPr="00A4338B">
              <w:rPr>
                <w:lang w:val="en-GB"/>
              </w:rPr>
              <w:t>These are the eligible own funds of the related undertakings that have to be added for the calculation of the aggregated own funds when using the Deduction and aggregation</w:t>
            </w:r>
            <w:ins w:id="317" w:author="Author">
              <w:r w:rsidR="00CF223E" w:rsidRPr="00A4338B">
                <w:rPr>
                  <w:lang w:val="en-GB"/>
                </w:rPr>
                <w:t xml:space="preserve"> method</w:t>
              </w:r>
            </w:ins>
            <w:r w:rsidRPr="00A4338B">
              <w:rPr>
                <w:lang w:val="en-GB"/>
              </w:rPr>
              <w:t xml:space="preserve"> or a combination of methods, classified as Tier 3 after the deduction of </w:t>
            </w:r>
            <w:del w:id="318" w:author="Author">
              <w:r w:rsidRPr="00A4338B" w:rsidDel="00046F6D">
                <w:rPr>
                  <w:lang w:val="en-GB"/>
                </w:rPr>
                <w:delText>non available</w:delText>
              </w:r>
            </w:del>
            <w:ins w:id="319" w:author="Author">
              <w:r w:rsidR="00046F6D" w:rsidRPr="00A4338B">
                <w:rPr>
                  <w:lang w:val="en-GB"/>
                </w:rPr>
                <w:t>non-available</w:t>
              </w:r>
            </w:ins>
            <w:r w:rsidRPr="00A4338B">
              <w:rPr>
                <w:lang w:val="en-GB"/>
              </w:rPr>
              <w:t xml:space="preserve"> own funds at group level.</w:t>
            </w:r>
          </w:p>
        </w:tc>
      </w:tr>
      <w:tr w:rsidR="001B1226" w:rsidRPr="00A4338B" w14:paraId="199DC90B" w14:textId="77777777" w:rsidTr="00EA0D67">
        <w:tc>
          <w:tcPr>
            <w:tcW w:w="2136" w:type="dxa"/>
            <w:tcBorders>
              <w:top w:val="single" w:sz="2" w:space="0" w:color="auto"/>
              <w:left w:val="single" w:sz="2" w:space="0" w:color="auto"/>
              <w:bottom w:val="single" w:sz="2" w:space="0" w:color="auto"/>
              <w:right w:val="single" w:sz="2" w:space="0" w:color="auto"/>
            </w:tcBorders>
          </w:tcPr>
          <w:p w14:paraId="051B4242" w14:textId="77777777" w:rsidR="001B1226" w:rsidRPr="00A4338B" w:rsidRDefault="001B1226" w:rsidP="00741A1A">
            <w:pPr>
              <w:pStyle w:val="NormalLeft"/>
              <w:rPr>
                <w:lang w:val="en-GB"/>
              </w:rPr>
            </w:pPr>
            <w:r w:rsidRPr="00A4338B">
              <w:rPr>
                <w:lang w:val="en-GB"/>
              </w:rPr>
              <w:t>R0460/C0010</w:t>
            </w:r>
          </w:p>
        </w:tc>
        <w:tc>
          <w:tcPr>
            <w:tcW w:w="2507" w:type="dxa"/>
            <w:tcBorders>
              <w:top w:val="single" w:sz="2" w:space="0" w:color="auto"/>
              <w:left w:val="single" w:sz="2" w:space="0" w:color="auto"/>
              <w:bottom w:val="single" w:sz="2" w:space="0" w:color="auto"/>
              <w:right w:val="single" w:sz="2" w:space="0" w:color="auto"/>
            </w:tcBorders>
          </w:tcPr>
          <w:p w14:paraId="01C98B3D" w14:textId="77777777" w:rsidR="001B1226" w:rsidRPr="00A4338B" w:rsidRDefault="001B1226" w:rsidP="00741A1A">
            <w:pPr>
              <w:pStyle w:val="NormalLeft"/>
              <w:rPr>
                <w:lang w:val="en-GB"/>
              </w:rPr>
            </w:pPr>
            <w:r w:rsidRPr="00A4338B">
              <w:rPr>
                <w:lang w:val="en-GB"/>
              </w:rPr>
              <w:t xml:space="preserve">Own funds aggregated when using the </w:t>
            </w:r>
            <w:ins w:id="320" w:author="Author">
              <w:r w:rsidR="005F18FA" w:rsidRPr="00A4338B">
                <w:rPr>
                  <w:lang w:val="en-GB"/>
                </w:rPr>
                <w:t xml:space="preserve">Deduction and Aggregation </w:t>
              </w:r>
            </w:ins>
            <w:del w:id="321" w:author="Author">
              <w:r w:rsidRPr="00A4338B" w:rsidDel="005F18FA">
                <w:rPr>
                  <w:lang w:val="en-GB"/>
                </w:rPr>
                <w:delText xml:space="preserve">D&amp;A </w:delText>
              </w:r>
            </w:del>
            <w:ins w:id="322" w:author="Author">
              <w:r w:rsidR="00CF223E" w:rsidRPr="00A4338B">
                <w:rPr>
                  <w:lang w:val="en-GB"/>
                </w:rPr>
                <w:t>method</w:t>
              </w:r>
              <w:r w:rsidR="00CE7B66" w:rsidRPr="00A4338B">
                <w:rPr>
                  <w:lang w:val="en-GB"/>
                </w:rPr>
                <w:t>,</w:t>
              </w:r>
            </w:ins>
            <w:del w:id="323" w:author="Author">
              <w:r w:rsidRPr="00A4338B">
                <w:rPr>
                  <w:lang w:val="en-GB"/>
                </w:rPr>
                <w:delText>D&amp;A</w:delText>
              </w:r>
            </w:del>
            <w:ins w:id="324" w:author="Author">
              <w:r w:rsidRPr="00A4338B">
                <w:rPr>
                  <w:lang w:val="en-GB"/>
                </w:rPr>
                <w:t xml:space="preserve"> </w:t>
              </w:r>
            </w:ins>
            <w:r w:rsidRPr="00A4338B">
              <w:rPr>
                <w:lang w:val="en-GB"/>
              </w:rPr>
              <w:t>and combination of method net of IGT — Total</w:t>
            </w:r>
          </w:p>
        </w:tc>
        <w:tc>
          <w:tcPr>
            <w:tcW w:w="4643" w:type="dxa"/>
            <w:tcBorders>
              <w:top w:val="single" w:sz="2" w:space="0" w:color="auto"/>
              <w:left w:val="single" w:sz="2" w:space="0" w:color="auto"/>
              <w:bottom w:val="single" w:sz="2" w:space="0" w:color="auto"/>
              <w:right w:val="single" w:sz="2" w:space="0" w:color="auto"/>
            </w:tcBorders>
          </w:tcPr>
          <w:p w14:paraId="2BEF4B8C" w14:textId="77777777" w:rsidR="001B1226" w:rsidRPr="00A4338B" w:rsidRDefault="001B1226" w:rsidP="00741A1A">
            <w:pPr>
              <w:pStyle w:val="NormalLeft"/>
              <w:rPr>
                <w:lang w:val="en-GB"/>
              </w:rPr>
            </w:pPr>
            <w:r w:rsidRPr="00A4338B">
              <w:rPr>
                <w:lang w:val="en-GB"/>
              </w:rPr>
              <w:t>These are the total eligible own funds after the elimination of the intra–group transactions for the calculation of the aggregated group eligible own funds.</w:t>
            </w:r>
          </w:p>
          <w:p w14:paraId="16321008" w14:textId="1F2F23E0" w:rsidR="001B1226" w:rsidRPr="00A4338B" w:rsidRDefault="001B1226" w:rsidP="00741A1A">
            <w:pPr>
              <w:pStyle w:val="NormalLeft"/>
              <w:rPr>
                <w:lang w:val="en-GB"/>
              </w:rPr>
            </w:pPr>
            <w:r w:rsidRPr="00A4338B">
              <w:rPr>
                <w:lang w:val="en-GB"/>
              </w:rPr>
              <w:t xml:space="preserve">The own funds figure reported here shall be net of </w:t>
            </w:r>
            <w:del w:id="325" w:author="Author">
              <w:r w:rsidRPr="00A4338B" w:rsidDel="00046F6D">
                <w:rPr>
                  <w:lang w:val="en-GB"/>
                </w:rPr>
                <w:delText>non available</w:delText>
              </w:r>
            </w:del>
            <w:ins w:id="326" w:author="Author">
              <w:r w:rsidR="00046F6D" w:rsidRPr="00A4338B">
                <w:rPr>
                  <w:lang w:val="en-GB"/>
                </w:rPr>
                <w:t>non-available</w:t>
              </w:r>
            </w:ins>
            <w:r w:rsidRPr="00A4338B">
              <w:rPr>
                <w:lang w:val="en-GB"/>
              </w:rPr>
              <w:t xml:space="preserve"> own funds and net of IGTs.</w:t>
            </w:r>
          </w:p>
        </w:tc>
      </w:tr>
      <w:tr w:rsidR="001B1226" w:rsidRPr="00A4338B" w14:paraId="2A60D970" w14:textId="77777777" w:rsidTr="00EA0D67">
        <w:tc>
          <w:tcPr>
            <w:tcW w:w="2136" w:type="dxa"/>
            <w:tcBorders>
              <w:top w:val="single" w:sz="2" w:space="0" w:color="auto"/>
              <w:left w:val="single" w:sz="2" w:space="0" w:color="auto"/>
              <w:bottom w:val="single" w:sz="2" w:space="0" w:color="auto"/>
              <w:right w:val="single" w:sz="2" w:space="0" w:color="auto"/>
            </w:tcBorders>
          </w:tcPr>
          <w:p w14:paraId="55365F12" w14:textId="77777777" w:rsidR="001B1226" w:rsidRPr="00A4338B" w:rsidRDefault="001B1226" w:rsidP="00741A1A">
            <w:pPr>
              <w:pStyle w:val="NormalLeft"/>
              <w:rPr>
                <w:lang w:val="en-GB"/>
              </w:rPr>
            </w:pPr>
            <w:r w:rsidRPr="00A4338B">
              <w:rPr>
                <w:lang w:val="en-GB"/>
              </w:rPr>
              <w:t>R0460/C0020</w:t>
            </w:r>
          </w:p>
        </w:tc>
        <w:tc>
          <w:tcPr>
            <w:tcW w:w="2507" w:type="dxa"/>
            <w:tcBorders>
              <w:top w:val="single" w:sz="2" w:space="0" w:color="auto"/>
              <w:left w:val="single" w:sz="2" w:space="0" w:color="auto"/>
              <w:bottom w:val="single" w:sz="2" w:space="0" w:color="auto"/>
              <w:right w:val="single" w:sz="2" w:space="0" w:color="auto"/>
            </w:tcBorders>
          </w:tcPr>
          <w:p w14:paraId="21EA1899" w14:textId="77777777" w:rsidR="001B1226" w:rsidRPr="00A4338B" w:rsidRDefault="001B1226" w:rsidP="00741A1A">
            <w:pPr>
              <w:pStyle w:val="NormalLeft"/>
              <w:rPr>
                <w:lang w:val="en-GB"/>
              </w:rPr>
            </w:pPr>
            <w:r w:rsidRPr="00A4338B">
              <w:rPr>
                <w:lang w:val="en-GB"/>
              </w:rPr>
              <w:t xml:space="preserve">Own funds aggregated when using the </w:t>
            </w:r>
            <w:ins w:id="327" w:author="Author">
              <w:r w:rsidR="005F18FA" w:rsidRPr="00A4338B">
                <w:rPr>
                  <w:lang w:val="en-GB"/>
                </w:rPr>
                <w:t>Deduction and Aggregation</w:t>
              </w:r>
              <w:r w:rsidR="00CE7B66" w:rsidRPr="00A4338B">
                <w:rPr>
                  <w:lang w:val="en-GB"/>
                </w:rPr>
                <w:t xml:space="preserve"> method, </w:t>
              </w:r>
              <w:r w:rsidR="005F18FA" w:rsidRPr="00A4338B">
                <w:rPr>
                  <w:lang w:val="en-GB"/>
                </w:rPr>
                <w:t xml:space="preserve"> </w:t>
              </w:r>
            </w:ins>
            <w:del w:id="328" w:author="Author">
              <w:r w:rsidRPr="00A4338B">
                <w:rPr>
                  <w:lang w:val="en-GB"/>
                </w:rPr>
                <w:delText xml:space="preserve">D&amp;A </w:delText>
              </w:r>
            </w:del>
            <w:r w:rsidRPr="00A4338B">
              <w:rPr>
                <w:lang w:val="en-GB"/>
              </w:rPr>
              <w:t>and combination of method net of IGT — Tier 1 unrestricted</w:t>
            </w:r>
          </w:p>
        </w:tc>
        <w:tc>
          <w:tcPr>
            <w:tcW w:w="4643" w:type="dxa"/>
            <w:tcBorders>
              <w:top w:val="single" w:sz="2" w:space="0" w:color="auto"/>
              <w:left w:val="single" w:sz="2" w:space="0" w:color="auto"/>
              <w:bottom w:val="single" w:sz="2" w:space="0" w:color="auto"/>
              <w:right w:val="single" w:sz="2" w:space="0" w:color="auto"/>
            </w:tcBorders>
          </w:tcPr>
          <w:p w14:paraId="2CBE5E01" w14:textId="77777777" w:rsidR="001B1226" w:rsidRPr="00A4338B" w:rsidRDefault="001B1226" w:rsidP="00741A1A">
            <w:pPr>
              <w:pStyle w:val="NormalLeft"/>
              <w:rPr>
                <w:lang w:val="en-GB"/>
              </w:rPr>
            </w:pPr>
            <w:r w:rsidRPr="00A4338B">
              <w:rPr>
                <w:lang w:val="en-GB"/>
              </w:rPr>
              <w:t>These are the eligible own funds after the elimination of the intra–group transactions for the calculation of the aggregated group eligible own funds, classified as Tier 1 unrestricted items.</w:t>
            </w:r>
          </w:p>
          <w:p w14:paraId="1E291D97" w14:textId="7A606EB6" w:rsidR="001B1226" w:rsidRPr="00A4338B" w:rsidRDefault="001B1226" w:rsidP="00741A1A">
            <w:pPr>
              <w:pStyle w:val="NormalLeft"/>
              <w:rPr>
                <w:lang w:val="en-GB"/>
              </w:rPr>
            </w:pPr>
            <w:r w:rsidRPr="00A4338B">
              <w:rPr>
                <w:lang w:val="en-GB"/>
              </w:rPr>
              <w:t xml:space="preserve">The own funds figure reported here shall be net of </w:t>
            </w:r>
            <w:del w:id="329" w:author="Author">
              <w:r w:rsidRPr="00A4338B" w:rsidDel="00046F6D">
                <w:rPr>
                  <w:lang w:val="en-GB"/>
                </w:rPr>
                <w:delText>non available</w:delText>
              </w:r>
            </w:del>
            <w:ins w:id="330" w:author="Author">
              <w:r w:rsidR="00046F6D" w:rsidRPr="00A4338B">
                <w:rPr>
                  <w:lang w:val="en-GB"/>
                </w:rPr>
                <w:t>non-available</w:t>
              </w:r>
            </w:ins>
            <w:r w:rsidRPr="00A4338B">
              <w:rPr>
                <w:lang w:val="en-GB"/>
              </w:rPr>
              <w:t xml:space="preserve"> own funds and net of IGTs.</w:t>
            </w:r>
          </w:p>
        </w:tc>
      </w:tr>
      <w:tr w:rsidR="001B1226" w:rsidRPr="00A4338B" w14:paraId="26EA74E8" w14:textId="77777777" w:rsidTr="00EA0D67">
        <w:tc>
          <w:tcPr>
            <w:tcW w:w="2136" w:type="dxa"/>
            <w:tcBorders>
              <w:top w:val="single" w:sz="2" w:space="0" w:color="auto"/>
              <w:left w:val="single" w:sz="2" w:space="0" w:color="auto"/>
              <w:bottom w:val="single" w:sz="2" w:space="0" w:color="auto"/>
              <w:right w:val="single" w:sz="2" w:space="0" w:color="auto"/>
            </w:tcBorders>
          </w:tcPr>
          <w:p w14:paraId="60825E46" w14:textId="77777777" w:rsidR="001B1226" w:rsidRPr="00A4338B" w:rsidRDefault="001B1226" w:rsidP="00741A1A">
            <w:pPr>
              <w:pStyle w:val="NormalLeft"/>
              <w:rPr>
                <w:lang w:val="en-GB"/>
              </w:rPr>
            </w:pPr>
            <w:r w:rsidRPr="00A4338B">
              <w:rPr>
                <w:lang w:val="en-GB"/>
              </w:rPr>
              <w:t>R0460/C0030</w:t>
            </w:r>
          </w:p>
        </w:tc>
        <w:tc>
          <w:tcPr>
            <w:tcW w:w="2507" w:type="dxa"/>
            <w:tcBorders>
              <w:top w:val="single" w:sz="2" w:space="0" w:color="auto"/>
              <w:left w:val="single" w:sz="2" w:space="0" w:color="auto"/>
              <w:bottom w:val="single" w:sz="2" w:space="0" w:color="auto"/>
              <w:right w:val="single" w:sz="2" w:space="0" w:color="auto"/>
            </w:tcBorders>
          </w:tcPr>
          <w:p w14:paraId="0467934D" w14:textId="77777777" w:rsidR="001B1226" w:rsidRPr="00A4338B" w:rsidRDefault="001B1226" w:rsidP="00741A1A">
            <w:pPr>
              <w:pStyle w:val="NormalLeft"/>
              <w:rPr>
                <w:lang w:val="en-GB"/>
              </w:rPr>
            </w:pPr>
            <w:r w:rsidRPr="00A4338B">
              <w:rPr>
                <w:lang w:val="en-GB"/>
              </w:rPr>
              <w:t xml:space="preserve">Own funds aggregated when using the </w:t>
            </w:r>
            <w:ins w:id="331" w:author="Author">
              <w:r w:rsidR="00CE7B66" w:rsidRPr="00A4338B">
                <w:rPr>
                  <w:lang w:val="en-GB"/>
                </w:rPr>
                <w:t xml:space="preserve">Deduction and Aggregation method, </w:t>
              </w:r>
            </w:ins>
            <w:del w:id="332" w:author="Author">
              <w:r w:rsidRPr="00A4338B">
                <w:rPr>
                  <w:lang w:val="en-GB"/>
                </w:rPr>
                <w:delText xml:space="preserve">D&amp;A </w:delText>
              </w:r>
            </w:del>
            <w:r w:rsidRPr="00A4338B">
              <w:rPr>
                <w:lang w:val="en-GB"/>
              </w:rPr>
              <w:t>and combination of method net of IGT — Tier 1 restricted</w:t>
            </w:r>
          </w:p>
        </w:tc>
        <w:tc>
          <w:tcPr>
            <w:tcW w:w="4643" w:type="dxa"/>
            <w:tcBorders>
              <w:top w:val="single" w:sz="2" w:space="0" w:color="auto"/>
              <w:left w:val="single" w:sz="2" w:space="0" w:color="auto"/>
              <w:bottom w:val="single" w:sz="2" w:space="0" w:color="auto"/>
              <w:right w:val="single" w:sz="2" w:space="0" w:color="auto"/>
            </w:tcBorders>
          </w:tcPr>
          <w:p w14:paraId="148AABB8" w14:textId="678C63C8" w:rsidR="001B1226" w:rsidRPr="00A4338B" w:rsidRDefault="001B1226" w:rsidP="00741A1A">
            <w:pPr>
              <w:pStyle w:val="NormalLeft"/>
              <w:rPr>
                <w:lang w:val="en-GB"/>
              </w:rPr>
            </w:pPr>
            <w:r w:rsidRPr="00A4338B">
              <w:rPr>
                <w:lang w:val="en-GB"/>
              </w:rPr>
              <w:t xml:space="preserve">These are the eligible own funds after the elimination of the intra–group transactions for the calculation of the aggregated group eligible own funds, classified as Tier 1 restricted. The own funds figure reported here shall be net of </w:t>
            </w:r>
            <w:del w:id="333" w:author="Author">
              <w:r w:rsidRPr="00A4338B" w:rsidDel="00046F6D">
                <w:rPr>
                  <w:lang w:val="en-GB"/>
                </w:rPr>
                <w:delText>non available</w:delText>
              </w:r>
            </w:del>
            <w:ins w:id="334" w:author="Author">
              <w:r w:rsidR="00046F6D" w:rsidRPr="00A4338B">
                <w:rPr>
                  <w:lang w:val="en-GB"/>
                </w:rPr>
                <w:t>non-available</w:t>
              </w:r>
            </w:ins>
            <w:r w:rsidRPr="00A4338B">
              <w:rPr>
                <w:lang w:val="en-GB"/>
              </w:rPr>
              <w:t xml:space="preserve"> own funds and net of IGTs.</w:t>
            </w:r>
          </w:p>
        </w:tc>
      </w:tr>
      <w:tr w:rsidR="001B1226" w:rsidRPr="00A4338B" w14:paraId="1A640166" w14:textId="77777777" w:rsidTr="00EA0D67">
        <w:tc>
          <w:tcPr>
            <w:tcW w:w="2136" w:type="dxa"/>
            <w:tcBorders>
              <w:top w:val="single" w:sz="2" w:space="0" w:color="auto"/>
              <w:left w:val="single" w:sz="2" w:space="0" w:color="auto"/>
              <w:bottom w:val="single" w:sz="2" w:space="0" w:color="auto"/>
              <w:right w:val="single" w:sz="2" w:space="0" w:color="auto"/>
            </w:tcBorders>
          </w:tcPr>
          <w:p w14:paraId="0B93B191" w14:textId="77777777" w:rsidR="001B1226" w:rsidRPr="00A4338B" w:rsidRDefault="001B1226" w:rsidP="00741A1A">
            <w:pPr>
              <w:pStyle w:val="NormalLeft"/>
              <w:rPr>
                <w:lang w:val="en-GB"/>
              </w:rPr>
            </w:pPr>
            <w:r w:rsidRPr="00A4338B">
              <w:rPr>
                <w:lang w:val="en-GB"/>
              </w:rPr>
              <w:t>R0460/C0040</w:t>
            </w:r>
          </w:p>
        </w:tc>
        <w:tc>
          <w:tcPr>
            <w:tcW w:w="2507" w:type="dxa"/>
            <w:tcBorders>
              <w:top w:val="single" w:sz="2" w:space="0" w:color="auto"/>
              <w:left w:val="single" w:sz="2" w:space="0" w:color="auto"/>
              <w:bottom w:val="single" w:sz="2" w:space="0" w:color="auto"/>
              <w:right w:val="single" w:sz="2" w:space="0" w:color="auto"/>
            </w:tcBorders>
          </w:tcPr>
          <w:p w14:paraId="3C0FAD84" w14:textId="77777777" w:rsidR="001B1226" w:rsidRPr="00A4338B" w:rsidRDefault="001B1226" w:rsidP="00741A1A">
            <w:pPr>
              <w:pStyle w:val="NormalLeft"/>
              <w:rPr>
                <w:lang w:val="en-GB"/>
              </w:rPr>
            </w:pPr>
            <w:r w:rsidRPr="00A4338B">
              <w:rPr>
                <w:lang w:val="en-GB"/>
              </w:rPr>
              <w:t xml:space="preserve">Own funds aggregated when using the </w:t>
            </w:r>
            <w:ins w:id="335" w:author="Author">
              <w:r w:rsidR="00CE7B66" w:rsidRPr="00A4338B">
                <w:rPr>
                  <w:lang w:val="en-GB"/>
                </w:rPr>
                <w:t xml:space="preserve">Deduction and Aggregation </w:t>
              </w:r>
            </w:ins>
            <w:del w:id="336" w:author="Author">
              <w:r w:rsidRPr="00A4338B" w:rsidDel="00CE7B66">
                <w:rPr>
                  <w:lang w:val="en-GB"/>
                </w:rPr>
                <w:delText xml:space="preserve">D&amp;A </w:delText>
              </w:r>
            </w:del>
            <w:ins w:id="337" w:author="Author">
              <w:r w:rsidR="00CE7B66" w:rsidRPr="00A4338B">
                <w:rPr>
                  <w:lang w:val="en-GB"/>
                </w:rPr>
                <w:t>method,</w:t>
              </w:r>
            </w:ins>
            <w:del w:id="338" w:author="Author">
              <w:r w:rsidRPr="00A4338B">
                <w:rPr>
                  <w:lang w:val="en-GB"/>
                </w:rPr>
                <w:delText>D&amp;A</w:delText>
              </w:r>
            </w:del>
            <w:ins w:id="339" w:author="Author">
              <w:r w:rsidRPr="00A4338B">
                <w:rPr>
                  <w:lang w:val="en-GB"/>
                </w:rPr>
                <w:t xml:space="preserve"> </w:t>
              </w:r>
            </w:ins>
            <w:r w:rsidRPr="00A4338B">
              <w:rPr>
                <w:lang w:val="en-GB"/>
              </w:rPr>
              <w:t>and combination of method net of IGT — Tier 2</w:t>
            </w:r>
          </w:p>
        </w:tc>
        <w:tc>
          <w:tcPr>
            <w:tcW w:w="4643" w:type="dxa"/>
            <w:tcBorders>
              <w:top w:val="single" w:sz="2" w:space="0" w:color="auto"/>
              <w:left w:val="single" w:sz="2" w:space="0" w:color="auto"/>
              <w:bottom w:val="single" w:sz="2" w:space="0" w:color="auto"/>
              <w:right w:val="single" w:sz="2" w:space="0" w:color="auto"/>
            </w:tcBorders>
          </w:tcPr>
          <w:p w14:paraId="40807061" w14:textId="11293107" w:rsidR="001B1226" w:rsidRPr="00A4338B" w:rsidRDefault="001B1226" w:rsidP="00741A1A">
            <w:pPr>
              <w:pStyle w:val="NormalLeft"/>
              <w:rPr>
                <w:lang w:val="en-GB"/>
              </w:rPr>
            </w:pPr>
            <w:r w:rsidRPr="00A4338B">
              <w:rPr>
                <w:lang w:val="en-GB"/>
              </w:rPr>
              <w:t xml:space="preserve">These are the eligible own funds after the elimination of the intra–group transactions for the calculation of the aggregated group eligible own funds, classified as Tier 2. The own funds figure reported here shall be net of </w:t>
            </w:r>
            <w:del w:id="340" w:author="Author">
              <w:r w:rsidRPr="00A4338B" w:rsidDel="00046F6D">
                <w:rPr>
                  <w:lang w:val="en-GB"/>
                </w:rPr>
                <w:delText>non available</w:delText>
              </w:r>
            </w:del>
            <w:ins w:id="341" w:author="Author">
              <w:r w:rsidR="00046F6D" w:rsidRPr="00A4338B">
                <w:rPr>
                  <w:lang w:val="en-GB"/>
                </w:rPr>
                <w:t>non-available</w:t>
              </w:r>
            </w:ins>
            <w:r w:rsidRPr="00A4338B">
              <w:rPr>
                <w:lang w:val="en-GB"/>
              </w:rPr>
              <w:t xml:space="preserve"> own funds and net of IGTs.</w:t>
            </w:r>
          </w:p>
        </w:tc>
      </w:tr>
      <w:tr w:rsidR="001B1226" w:rsidRPr="00A4338B" w14:paraId="1FEE62F2" w14:textId="77777777" w:rsidTr="00EA0D67">
        <w:tc>
          <w:tcPr>
            <w:tcW w:w="2136" w:type="dxa"/>
            <w:tcBorders>
              <w:top w:val="single" w:sz="2" w:space="0" w:color="auto"/>
              <w:left w:val="single" w:sz="2" w:space="0" w:color="auto"/>
              <w:bottom w:val="single" w:sz="2" w:space="0" w:color="auto"/>
              <w:right w:val="single" w:sz="2" w:space="0" w:color="auto"/>
            </w:tcBorders>
          </w:tcPr>
          <w:p w14:paraId="09965676" w14:textId="77777777" w:rsidR="001B1226" w:rsidRPr="00A4338B" w:rsidRDefault="001B1226" w:rsidP="00741A1A">
            <w:pPr>
              <w:pStyle w:val="NormalLeft"/>
              <w:rPr>
                <w:lang w:val="en-GB"/>
              </w:rPr>
            </w:pPr>
            <w:r w:rsidRPr="00A4338B">
              <w:rPr>
                <w:lang w:val="en-GB"/>
              </w:rPr>
              <w:lastRenderedPageBreak/>
              <w:t>R0460/C0050</w:t>
            </w:r>
          </w:p>
        </w:tc>
        <w:tc>
          <w:tcPr>
            <w:tcW w:w="2507" w:type="dxa"/>
            <w:tcBorders>
              <w:top w:val="single" w:sz="2" w:space="0" w:color="auto"/>
              <w:left w:val="single" w:sz="2" w:space="0" w:color="auto"/>
              <w:bottom w:val="single" w:sz="2" w:space="0" w:color="auto"/>
              <w:right w:val="single" w:sz="2" w:space="0" w:color="auto"/>
            </w:tcBorders>
          </w:tcPr>
          <w:p w14:paraId="677FAD61" w14:textId="77777777" w:rsidR="001B1226" w:rsidRPr="00A4338B" w:rsidRDefault="001B1226" w:rsidP="00741A1A">
            <w:pPr>
              <w:pStyle w:val="NormalLeft"/>
              <w:rPr>
                <w:lang w:val="en-GB"/>
              </w:rPr>
            </w:pPr>
            <w:r w:rsidRPr="00A4338B">
              <w:rPr>
                <w:lang w:val="en-GB"/>
              </w:rPr>
              <w:t xml:space="preserve">Own funds aggregated when using the </w:t>
            </w:r>
            <w:ins w:id="342" w:author="Author">
              <w:r w:rsidR="006739C1" w:rsidRPr="00A4338B">
                <w:rPr>
                  <w:lang w:val="en-GB"/>
                </w:rPr>
                <w:t>Deduction and Aggregation method</w:t>
              </w:r>
              <w:r w:rsidR="006739C1" w:rsidRPr="00A4338B" w:rsidDel="006739C1">
                <w:rPr>
                  <w:lang w:val="en-GB"/>
                </w:rPr>
                <w:t xml:space="preserve"> </w:t>
              </w:r>
            </w:ins>
            <w:del w:id="343" w:author="Author">
              <w:r w:rsidRPr="00A4338B">
                <w:rPr>
                  <w:lang w:val="en-GB"/>
                </w:rPr>
                <w:delText>D&amp;A</w:delText>
              </w:r>
            </w:del>
            <w:ins w:id="344" w:author="Author">
              <w:r w:rsidR="006739C1" w:rsidRPr="00A4338B">
                <w:rPr>
                  <w:lang w:val="en-GB"/>
                </w:rPr>
                <w:t>,</w:t>
              </w:r>
            </w:ins>
            <w:del w:id="345" w:author="Author">
              <w:r w:rsidRPr="00A4338B">
                <w:rPr>
                  <w:lang w:val="en-GB"/>
                </w:rPr>
                <w:delText xml:space="preserve"> </w:delText>
              </w:r>
            </w:del>
            <w:r w:rsidRPr="00A4338B">
              <w:rPr>
                <w:lang w:val="en-GB"/>
              </w:rPr>
              <w:t>and combination of method net of IGT — Tier 3</w:t>
            </w:r>
          </w:p>
        </w:tc>
        <w:tc>
          <w:tcPr>
            <w:tcW w:w="4643" w:type="dxa"/>
            <w:tcBorders>
              <w:top w:val="single" w:sz="2" w:space="0" w:color="auto"/>
              <w:left w:val="single" w:sz="2" w:space="0" w:color="auto"/>
              <w:bottom w:val="single" w:sz="2" w:space="0" w:color="auto"/>
              <w:right w:val="single" w:sz="2" w:space="0" w:color="auto"/>
            </w:tcBorders>
          </w:tcPr>
          <w:p w14:paraId="282B4B24" w14:textId="04226C0B" w:rsidR="001B1226" w:rsidRPr="00A4338B" w:rsidRDefault="001B1226" w:rsidP="00741A1A">
            <w:pPr>
              <w:pStyle w:val="NormalLeft"/>
              <w:rPr>
                <w:lang w:val="en-GB"/>
              </w:rPr>
            </w:pPr>
            <w:r w:rsidRPr="00A4338B">
              <w:rPr>
                <w:lang w:val="en-GB"/>
              </w:rPr>
              <w:t xml:space="preserve">These are the eligible own funds after the elimination of the intra–group transactions for the calculation of the aggregated group eligible own funds, classified as Tier 3. The own funds figure reported here shall be net of </w:t>
            </w:r>
            <w:del w:id="346" w:author="Author">
              <w:r w:rsidRPr="00A4338B" w:rsidDel="00046F6D">
                <w:rPr>
                  <w:lang w:val="en-GB"/>
                </w:rPr>
                <w:delText>non available</w:delText>
              </w:r>
            </w:del>
            <w:ins w:id="347" w:author="Author">
              <w:r w:rsidR="00046F6D" w:rsidRPr="00A4338B">
                <w:rPr>
                  <w:lang w:val="en-GB"/>
                </w:rPr>
                <w:t>non-available</w:t>
              </w:r>
            </w:ins>
            <w:r w:rsidRPr="00A4338B">
              <w:rPr>
                <w:lang w:val="en-GB"/>
              </w:rPr>
              <w:t xml:space="preserve"> own funds and net of IGTs.</w:t>
            </w:r>
          </w:p>
        </w:tc>
      </w:tr>
      <w:tr w:rsidR="001B1226" w:rsidRPr="00A4338B" w14:paraId="0F63CBB8" w14:textId="77777777" w:rsidTr="00EA0D67">
        <w:tc>
          <w:tcPr>
            <w:tcW w:w="2136" w:type="dxa"/>
            <w:tcBorders>
              <w:top w:val="single" w:sz="2" w:space="0" w:color="auto"/>
              <w:left w:val="single" w:sz="2" w:space="0" w:color="auto"/>
              <w:bottom w:val="single" w:sz="2" w:space="0" w:color="auto"/>
              <w:right w:val="single" w:sz="2" w:space="0" w:color="auto"/>
            </w:tcBorders>
          </w:tcPr>
          <w:p w14:paraId="1756A09A" w14:textId="77777777" w:rsidR="001B1226" w:rsidRPr="00A4338B" w:rsidRDefault="001B1226" w:rsidP="00741A1A">
            <w:pPr>
              <w:pStyle w:val="NormalLeft"/>
              <w:rPr>
                <w:lang w:val="en-GB"/>
              </w:rPr>
            </w:pPr>
            <w:r w:rsidRPr="00A4338B">
              <w:rPr>
                <w:lang w:val="en-GB"/>
              </w:rPr>
              <w:t>R0520/C0010</w:t>
            </w:r>
          </w:p>
        </w:tc>
        <w:tc>
          <w:tcPr>
            <w:tcW w:w="2507" w:type="dxa"/>
            <w:tcBorders>
              <w:top w:val="single" w:sz="2" w:space="0" w:color="auto"/>
              <w:left w:val="single" w:sz="2" w:space="0" w:color="auto"/>
              <w:bottom w:val="single" w:sz="2" w:space="0" w:color="auto"/>
              <w:right w:val="single" w:sz="2" w:space="0" w:color="auto"/>
            </w:tcBorders>
          </w:tcPr>
          <w:p w14:paraId="715C00BE" w14:textId="3B1AD23E" w:rsidR="001B1226" w:rsidRPr="00A4338B" w:rsidRDefault="001B1226" w:rsidP="00E261B3">
            <w:pPr>
              <w:pStyle w:val="NormalLeft"/>
              <w:rPr>
                <w:lang w:val="en-GB"/>
              </w:rPr>
            </w:pPr>
            <w:r w:rsidRPr="00A4338B">
              <w:rPr>
                <w:lang w:val="en-GB"/>
              </w:rPr>
              <w:t>Total available own funds to meet the consolidated</w:t>
            </w:r>
            <w:ins w:id="348" w:author="Author">
              <w:r w:rsidR="002962AB" w:rsidRPr="00A4338B">
                <w:rPr>
                  <w:lang w:val="en-GB"/>
                </w:rPr>
                <w:t xml:space="preserve"> part of </w:t>
              </w:r>
              <w:r w:rsidR="000C4DFB" w:rsidRPr="00A4338B">
                <w:rPr>
                  <w:lang w:val="en-GB"/>
                </w:rPr>
                <w:t>the</w:t>
              </w:r>
            </w:ins>
            <w:r w:rsidRPr="00A4338B">
              <w:rPr>
                <w:lang w:val="en-GB"/>
              </w:rPr>
              <w:t xml:space="preserve"> group SCR (excluding</w:t>
            </w:r>
            <w:ins w:id="349" w:author="Author">
              <w:r w:rsidR="002962AB" w:rsidRPr="00A4338B">
                <w:rPr>
                  <w:lang w:val="en-GB"/>
                </w:rPr>
                <w:t xml:space="preserve"> own funds from</w:t>
              </w:r>
            </w:ins>
            <w:del w:id="350" w:author="Author">
              <w:r w:rsidRPr="00A4338B" w:rsidDel="002962AB">
                <w:rPr>
                  <w:lang w:val="en-GB"/>
                </w:rPr>
                <w:delText xml:space="preserve"> the</w:delText>
              </w:r>
            </w:del>
            <w:r w:rsidRPr="00A4338B">
              <w:rPr>
                <w:lang w:val="en-GB"/>
              </w:rPr>
              <w:t xml:space="preserve"> other financial </w:t>
            </w:r>
            <w:ins w:id="351" w:author="Author">
              <w:r w:rsidRPr="00A4338B">
                <w:rPr>
                  <w:lang w:val="en-GB"/>
                </w:rPr>
                <w:t>sector</w:t>
              </w:r>
              <w:r w:rsidR="007000A3" w:rsidRPr="00A4338B">
                <w:rPr>
                  <w:lang w:val="en-GB"/>
                </w:rPr>
                <w:t>s</w:t>
              </w:r>
              <w:del w:id="352" w:author="Author">
                <w:r w:rsidR="007000A3" w:rsidRPr="00A4338B" w:rsidDel="0076081B">
                  <w:rPr>
                    <w:lang w:val="en-GB"/>
                  </w:rPr>
                  <w:delText>,</w:delText>
                </w:r>
              </w:del>
            </w:ins>
            <w:del w:id="353" w:author="Author">
              <w:r w:rsidRPr="00A4338B">
                <w:rPr>
                  <w:lang w:val="en-GB"/>
                </w:rPr>
                <w:delText>sector</w:delText>
              </w:r>
            </w:del>
            <w:r w:rsidRPr="00A4338B">
              <w:rPr>
                <w:lang w:val="en-GB"/>
              </w:rPr>
              <w:t xml:space="preserve"> and </w:t>
            </w:r>
            <w:ins w:id="354" w:author="Author">
              <w:r w:rsidR="00C0660D" w:rsidRPr="00A4338B">
                <w:rPr>
                  <w:lang w:val="en-GB"/>
                </w:rPr>
                <w:t xml:space="preserve">own funds </w:t>
              </w:r>
              <w:r w:rsidR="002962AB" w:rsidRPr="00A4338B">
                <w:rPr>
                  <w:lang w:val="en-GB"/>
                </w:rPr>
                <w:t xml:space="preserve">from </w:t>
              </w:r>
            </w:ins>
            <w:del w:id="355" w:author="Author">
              <w:r w:rsidRPr="00A4338B" w:rsidDel="00620595">
                <w:rPr>
                  <w:lang w:val="en-GB"/>
                </w:rPr>
                <w:delText xml:space="preserve">the </w:delText>
              </w:r>
            </w:del>
            <w:r w:rsidRPr="00A4338B">
              <w:rPr>
                <w:lang w:val="en-GB"/>
              </w:rPr>
              <w:t xml:space="preserve">undertakings included via </w:t>
            </w:r>
            <w:ins w:id="356" w:author="Author">
              <w:del w:id="357" w:author="Author">
                <w:r w:rsidR="00EC56DA" w:rsidRPr="00A4338B" w:rsidDel="00C421DF">
                  <w:rPr>
                    <w:lang w:val="en-GB"/>
                  </w:rPr>
                  <w:delText>Deduction and Aggregation Method</w:delText>
                </w:r>
              </w:del>
            </w:ins>
            <w:del w:id="358" w:author="Author">
              <w:r w:rsidRPr="00A4338B" w:rsidDel="00EC56DA">
                <w:rPr>
                  <w:lang w:val="en-GB"/>
                </w:rPr>
                <w:delText>D&amp;</w:delText>
              </w:r>
              <w:r w:rsidRPr="00A4338B" w:rsidDel="00E261B3">
                <w:rPr>
                  <w:lang w:val="en-GB"/>
                </w:rPr>
                <w:delText>A)</w:delText>
              </w:r>
            </w:del>
            <w:ins w:id="359" w:author="Author">
              <w:r w:rsidR="00C421DF" w:rsidRPr="00A4338B">
                <w:rPr>
                  <w:lang w:val="en-GB"/>
                </w:rPr>
                <w:t xml:space="preserve"> D&amp;A method</w:t>
              </w:r>
              <w:r w:rsidR="00E261B3" w:rsidRPr="00A4338B">
                <w:rPr>
                  <w:lang w:val="en-GB"/>
                </w:rPr>
                <w:t>)</w:t>
              </w:r>
            </w:ins>
            <w:r w:rsidRPr="00A4338B">
              <w:rPr>
                <w:lang w:val="en-GB"/>
              </w:rPr>
              <w:t xml:space="preserve"> –total</w:t>
            </w:r>
          </w:p>
        </w:tc>
        <w:tc>
          <w:tcPr>
            <w:tcW w:w="4643" w:type="dxa"/>
            <w:tcBorders>
              <w:top w:val="single" w:sz="2" w:space="0" w:color="auto"/>
              <w:left w:val="single" w:sz="2" w:space="0" w:color="auto"/>
              <w:bottom w:val="single" w:sz="2" w:space="0" w:color="auto"/>
              <w:right w:val="single" w:sz="2" w:space="0" w:color="auto"/>
            </w:tcBorders>
          </w:tcPr>
          <w:p w14:paraId="71958031" w14:textId="1B65F292" w:rsidR="001B1226" w:rsidRPr="00A4338B" w:rsidRDefault="001B1226" w:rsidP="00741A1A">
            <w:pPr>
              <w:pStyle w:val="NormalLeft"/>
              <w:rPr>
                <w:lang w:val="en-GB"/>
              </w:rPr>
            </w:pPr>
            <w:r w:rsidRPr="00A4338B">
              <w:rPr>
                <w:lang w:val="en-GB"/>
              </w:rPr>
              <w:t xml:space="preserve">This is the total own funds of the undertaking, comprising basic own funds after deductions, plus ancillary own funds, that are available to meet the consolidated </w:t>
            </w:r>
            <w:ins w:id="360" w:author="Author">
              <w:r w:rsidR="00D13E2E" w:rsidRPr="00A4338B">
                <w:rPr>
                  <w:lang w:val="en-GB"/>
                </w:rPr>
                <w:t xml:space="preserve">part of the </w:t>
              </w:r>
            </w:ins>
            <w:r w:rsidRPr="00A4338B">
              <w:rPr>
                <w:lang w:val="en-GB"/>
              </w:rPr>
              <w:t xml:space="preserve">group SCR but excluding the own funds from other financial </w:t>
            </w:r>
            <w:ins w:id="361" w:author="Author">
              <w:r w:rsidRPr="00A4338B">
                <w:rPr>
                  <w:lang w:val="en-GB"/>
                </w:rPr>
                <w:t>sector</w:t>
              </w:r>
              <w:r w:rsidR="00856B04" w:rsidRPr="00A4338B">
                <w:rPr>
                  <w:lang w:val="en-GB"/>
                </w:rPr>
                <w:t>s,</w:t>
              </w:r>
            </w:ins>
            <w:del w:id="362" w:author="Author">
              <w:r w:rsidRPr="00A4338B">
                <w:rPr>
                  <w:lang w:val="en-GB"/>
                </w:rPr>
                <w:delText>sector</w:delText>
              </w:r>
            </w:del>
            <w:r w:rsidRPr="00A4338B">
              <w:rPr>
                <w:lang w:val="en-GB"/>
              </w:rPr>
              <w:t xml:space="preserve"> and </w:t>
            </w:r>
            <w:ins w:id="363" w:author="Author">
              <w:r w:rsidR="00561721" w:rsidRPr="00A4338B">
                <w:rPr>
                  <w:lang w:val="en-GB"/>
                </w:rPr>
                <w:t xml:space="preserve">the  own funds </w:t>
              </w:r>
            </w:ins>
            <w:r w:rsidRPr="00A4338B">
              <w:rPr>
                <w:lang w:val="en-GB"/>
              </w:rPr>
              <w:t xml:space="preserve">from the undertakings included via </w:t>
            </w:r>
            <w:r w:rsidR="001346F1" w:rsidRPr="00A4338B">
              <w:rPr>
                <w:lang w:val="en-GB"/>
              </w:rPr>
              <w:t>Deduction and aggregation</w:t>
            </w:r>
            <w:ins w:id="364" w:author="Author">
              <w:r w:rsidR="00A4083B" w:rsidRPr="00A4338B">
                <w:rPr>
                  <w:lang w:val="en-GB"/>
                </w:rPr>
                <w:t xml:space="preserve"> method</w:t>
              </w:r>
              <w:r w:rsidR="003719C7" w:rsidRPr="00A4338B">
                <w:rPr>
                  <w:lang w:val="en-GB"/>
                </w:rPr>
                <w:t xml:space="preserve"> (D&amp;A)</w:t>
              </w:r>
            </w:ins>
            <w:r w:rsidRPr="00A4338B">
              <w:rPr>
                <w:lang w:val="en-GB"/>
              </w:rPr>
              <w:t>. </w:t>
            </w:r>
            <w:r w:rsidR="001346F1" w:rsidRPr="00A4338B">
              <w:rPr>
                <w:lang w:val="en-GB"/>
              </w:rPr>
              <w:t xml:space="preserve"> </w:t>
            </w:r>
          </w:p>
        </w:tc>
      </w:tr>
      <w:tr w:rsidR="001B1226" w:rsidRPr="00A4338B" w14:paraId="39A27D35" w14:textId="77777777" w:rsidTr="00EA0D67">
        <w:tc>
          <w:tcPr>
            <w:tcW w:w="2136" w:type="dxa"/>
            <w:tcBorders>
              <w:top w:val="single" w:sz="2" w:space="0" w:color="auto"/>
              <w:left w:val="single" w:sz="2" w:space="0" w:color="auto"/>
              <w:bottom w:val="single" w:sz="2" w:space="0" w:color="auto"/>
              <w:right w:val="single" w:sz="2" w:space="0" w:color="auto"/>
            </w:tcBorders>
          </w:tcPr>
          <w:p w14:paraId="028B0553" w14:textId="77777777" w:rsidR="001B1226" w:rsidRPr="00A4338B" w:rsidRDefault="001B1226" w:rsidP="00741A1A">
            <w:pPr>
              <w:pStyle w:val="NormalLeft"/>
              <w:rPr>
                <w:lang w:val="en-GB"/>
              </w:rPr>
            </w:pPr>
            <w:r w:rsidRPr="00A4338B">
              <w:rPr>
                <w:lang w:val="en-GB"/>
              </w:rPr>
              <w:t>R0520/C0020</w:t>
            </w:r>
          </w:p>
        </w:tc>
        <w:tc>
          <w:tcPr>
            <w:tcW w:w="2507" w:type="dxa"/>
            <w:tcBorders>
              <w:top w:val="single" w:sz="2" w:space="0" w:color="auto"/>
              <w:left w:val="single" w:sz="2" w:space="0" w:color="auto"/>
              <w:bottom w:val="single" w:sz="2" w:space="0" w:color="auto"/>
              <w:right w:val="single" w:sz="2" w:space="0" w:color="auto"/>
            </w:tcBorders>
          </w:tcPr>
          <w:p w14:paraId="2A57EC76" w14:textId="38B604DF" w:rsidR="001B1226" w:rsidRPr="00A4338B" w:rsidRDefault="001B1226" w:rsidP="000C4DFB">
            <w:pPr>
              <w:pStyle w:val="NormalLeft"/>
              <w:rPr>
                <w:lang w:val="en-GB"/>
              </w:rPr>
            </w:pPr>
            <w:r w:rsidRPr="00A4338B">
              <w:rPr>
                <w:lang w:val="en-GB"/>
              </w:rPr>
              <w:t xml:space="preserve">Total available own funds to meet the consolidated </w:t>
            </w:r>
            <w:ins w:id="365" w:author="Author">
              <w:r w:rsidR="0076081B" w:rsidRPr="00A4338B">
                <w:rPr>
                  <w:lang w:val="en-GB"/>
                </w:rPr>
                <w:t xml:space="preserve">part of the </w:t>
              </w:r>
            </w:ins>
            <w:r w:rsidRPr="00A4338B">
              <w:rPr>
                <w:lang w:val="en-GB"/>
              </w:rPr>
              <w:t xml:space="preserve">group SCR (excluding </w:t>
            </w:r>
            <w:ins w:id="366" w:author="Author">
              <w:r w:rsidR="0076081B" w:rsidRPr="00A4338B">
                <w:rPr>
                  <w:lang w:val="en-GB"/>
                </w:rPr>
                <w:t xml:space="preserve">own funds from </w:t>
              </w:r>
            </w:ins>
            <w:del w:id="367" w:author="Author">
              <w:r w:rsidRPr="00A4338B" w:rsidDel="00EC56DA">
                <w:rPr>
                  <w:lang w:val="en-GB"/>
                </w:rPr>
                <w:delText>the</w:delText>
              </w:r>
            </w:del>
            <w:r w:rsidRPr="00A4338B">
              <w:rPr>
                <w:lang w:val="en-GB"/>
              </w:rPr>
              <w:t xml:space="preserve"> other financial </w:t>
            </w:r>
            <w:ins w:id="368" w:author="Author">
              <w:r w:rsidRPr="00A4338B">
                <w:rPr>
                  <w:lang w:val="en-GB"/>
                </w:rPr>
                <w:t>sector</w:t>
              </w:r>
              <w:r w:rsidR="007000A3" w:rsidRPr="00A4338B">
                <w:rPr>
                  <w:lang w:val="en-GB"/>
                </w:rPr>
                <w:t>s</w:t>
              </w:r>
              <w:del w:id="369" w:author="Author">
                <w:r w:rsidR="007000A3" w:rsidRPr="00A4338B" w:rsidDel="00EC56DA">
                  <w:rPr>
                    <w:lang w:val="en-GB"/>
                  </w:rPr>
                  <w:delText>,</w:delText>
                </w:r>
              </w:del>
            </w:ins>
            <w:del w:id="370" w:author="Author">
              <w:r w:rsidRPr="00A4338B">
                <w:rPr>
                  <w:lang w:val="en-GB"/>
                </w:rPr>
                <w:delText>sector</w:delText>
              </w:r>
            </w:del>
            <w:r w:rsidRPr="00A4338B">
              <w:rPr>
                <w:lang w:val="en-GB"/>
              </w:rPr>
              <w:t xml:space="preserve"> and</w:t>
            </w:r>
            <w:ins w:id="371" w:author="Author">
              <w:r w:rsidR="00EC56DA" w:rsidRPr="00A4338B">
                <w:rPr>
                  <w:lang w:val="en-GB"/>
                </w:rPr>
                <w:t xml:space="preserve"> </w:t>
              </w:r>
              <w:r w:rsidR="00C0660D" w:rsidRPr="00A4338B">
                <w:rPr>
                  <w:lang w:val="en-GB"/>
                </w:rPr>
                <w:t xml:space="preserve">own funds </w:t>
              </w:r>
              <w:r w:rsidR="00EC56DA" w:rsidRPr="00A4338B">
                <w:rPr>
                  <w:lang w:val="en-GB"/>
                </w:rPr>
                <w:t>from</w:t>
              </w:r>
            </w:ins>
            <w:r w:rsidRPr="00A4338B">
              <w:rPr>
                <w:lang w:val="en-GB"/>
              </w:rPr>
              <w:t xml:space="preserve"> </w:t>
            </w:r>
            <w:del w:id="372" w:author="Author">
              <w:r w:rsidRPr="00A4338B" w:rsidDel="00620595">
                <w:rPr>
                  <w:lang w:val="en-GB"/>
                </w:rPr>
                <w:delText xml:space="preserve">the </w:delText>
              </w:r>
            </w:del>
            <w:r w:rsidRPr="00A4338B">
              <w:rPr>
                <w:lang w:val="en-GB"/>
              </w:rPr>
              <w:t xml:space="preserve">undertakings included via </w:t>
            </w:r>
            <w:ins w:id="373" w:author="Author">
              <w:del w:id="374" w:author="Author">
                <w:r w:rsidR="006739C1" w:rsidRPr="00A4338B" w:rsidDel="00C421DF">
                  <w:rPr>
                    <w:lang w:val="en-GB"/>
                  </w:rPr>
                  <w:delText>Deduction and Aggregation</w:delText>
                </w:r>
                <w:r w:rsidR="007000A3" w:rsidRPr="00A4338B" w:rsidDel="00C421DF">
                  <w:rPr>
                    <w:lang w:val="en-GB"/>
                  </w:rPr>
                  <w:delText xml:space="preserve"> Method</w:delText>
                </w:r>
                <w:r w:rsidR="006739C1" w:rsidRPr="00A4338B" w:rsidDel="00C421DF">
                  <w:rPr>
                    <w:lang w:val="en-GB"/>
                  </w:rPr>
                  <w:delText xml:space="preserve"> </w:delText>
                </w:r>
              </w:del>
            </w:ins>
            <w:del w:id="375" w:author="Author">
              <w:r w:rsidRPr="00A4338B" w:rsidDel="00C421DF">
                <w:rPr>
                  <w:lang w:val="en-GB"/>
                </w:rPr>
                <w:delText>D&amp;A</w:delText>
              </w:r>
            </w:del>
            <w:ins w:id="376" w:author="Author">
              <w:r w:rsidR="00C421DF" w:rsidRPr="00A4338B">
                <w:rPr>
                  <w:lang w:val="en-GB"/>
                </w:rPr>
                <w:t>D&amp;A method</w:t>
              </w:r>
            </w:ins>
            <w:r w:rsidRPr="00A4338B">
              <w:rPr>
                <w:lang w:val="en-GB"/>
              </w:rPr>
              <w:t>) — tier 1 unrestricted</w:t>
            </w:r>
          </w:p>
        </w:tc>
        <w:tc>
          <w:tcPr>
            <w:tcW w:w="4643" w:type="dxa"/>
            <w:tcBorders>
              <w:top w:val="single" w:sz="2" w:space="0" w:color="auto"/>
              <w:left w:val="single" w:sz="2" w:space="0" w:color="auto"/>
              <w:bottom w:val="single" w:sz="2" w:space="0" w:color="auto"/>
              <w:right w:val="single" w:sz="2" w:space="0" w:color="auto"/>
            </w:tcBorders>
          </w:tcPr>
          <w:p w14:paraId="0A174443" w14:textId="7803A038" w:rsidR="001B1226" w:rsidRPr="00A4338B" w:rsidRDefault="001B1226" w:rsidP="000C4DFB">
            <w:pPr>
              <w:pStyle w:val="NormalLeft"/>
              <w:rPr>
                <w:lang w:val="en-GB"/>
              </w:rPr>
            </w:pPr>
            <w:r w:rsidRPr="00A4338B">
              <w:rPr>
                <w:lang w:val="en-GB"/>
              </w:rPr>
              <w:t xml:space="preserve">This is the own funds of the undertaking, comprising basic own funds after deductions, that are available to meet the consolidated </w:t>
            </w:r>
            <w:ins w:id="377" w:author="Author">
              <w:r w:rsidR="00D13E2E" w:rsidRPr="00A4338B">
                <w:rPr>
                  <w:lang w:val="en-GB"/>
                </w:rPr>
                <w:t xml:space="preserve">part of the </w:t>
              </w:r>
            </w:ins>
            <w:r w:rsidRPr="00A4338B">
              <w:rPr>
                <w:lang w:val="en-GB"/>
              </w:rPr>
              <w:t xml:space="preserve">group SCR but excluding the own funds from other financial </w:t>
            </w:r>
            <w:ins w:id="378" w:author="Author">
              <w:r w:rsidRPr="00A4338B">
                <w:rPr>
                  <w:lang w:val="en-GB"/>
                </w:rPr>
                <w:t>sector</w:t>
              </w:r>
              <w:r w:rsidR="00856B04" w:rsidRPr="00A4338B">
                <w:rPr>
                  <w:lang w:val="en-GB"/>
                </w:rPr>
                <w:t>s,</w:t>
              </w:r>
            </w:ins>
            <w:del w:id="379" w:author="Author">
              <w:r w:rsidRPr="00A4338B">
                <w:rPr>
                  <w:lang w:val="en-GB"/>
                </w:rPr>
                <w:delText>sector</w:delText>
              </w:r>
            </w:del>
            <w:r w:rsidRPr="00A4338B">
              <w:rPr>
                <w:lang w:val="en-GB"/>
              </w:rPr>
              <w:t xml:space="preserve"> and </w:t>
            </w:r>
            <w:ins w:id="380" w:author="Author">
              <w:r w:rsidR="00561721" w:rsidRPr="00A4338B">
                <w:rPr>
                  <w:lang w:val="en-GB"/>
                </w:rPr>
                <w:t xml:space="preserve">the own funds </w:t>
              </w:r>
            </w:ins>
            <w:r w:rsidRPr="00A4338B">
              <w:rPr>
                <w:lang w:val="en-GB"/>
              </w:rPr>
              <w:t>from the undertakings included via Deduction and aggregation</w:t>
            </w:r>
            <w:ins w:id="381" w:author="Author">
              <w:r w:rsidR="00A4083B" w:rsidRPr="00A4338B">
                <w:rPr>
                  <w:lang w:val="en-GB"/>
                </w:rPr>
                <w:t xml:space="preserve"> method</w:t>
              </w:r>
            </w:ins>
            <w:r w:rsidRPr="00A4338B">
              <w:rPr>
                <w:lang w:val="en-GB"/>
              </w:rPr>
              <w:t xml:space="preserve"> and </w:t>
            </w:r>
            <w:del w:id="382" w:author="Author">
              <w:r w:rsidRPr="00A4338B" w:rsidDel="00227010">
                <w:rPr>
                  <w:lang w:val="en-GB"/>
                </w:rPr>
                <w:delText>tha</w:delText>
              </w:r>
              <w:r w:rsidRPr="00A4338B" w:rsidDel="00F1740B">
                <w:rPr>
                  <w:lang w:val="en-GB"/>
                </w:rPr>
                <w:delText>t</w:delText>
              </w:r>
            </w:del>
            <w:r w:rsidRPr="00A4338B">
              <w:rPr>
                <w:lang w:val="en-GB"/>
              </w:rPr>
              <w:t xml:space="preserve"> meet the criteria to be included in Tier 1 unrestricted items. </w:t>
            </w:r>
            <w:r w:rsidR="001346F1" w:rsidRPr="00A4338B">
              <w:rPr>
                <w:lang w:val="en-GB"/>
              </w:rPr>
              <w:t xml:space="preserve"> </w:t>
            </w:r>
          </w:p>
        </w:tc>
      </w:tr>
      <w:tr w:rsidR="001B1226" w:rsidRPr="00A4338B" w14:paraId="33DE316A" w14:textId="77777777" w:rsidTr="00EA0D67">
        <w:tc>
          <w:tcPr>
            <w:tcW w:w="2136" w:type="dxa"/>
            <w:tcBorders>
              <w:top w:val="single" w:sz="2" w:space="0" w:color="auto"/>
              <w:left w:val="single" w:sz="2" w:space="0" w:color="auto"/>
              <w:bottom w:val="single" w:sz="2" w:space="0" w:color="auto"/>
              <w:right w:val="single" w:sz="2" w:space="0" w:color="auto"/>
            </w:tcBorders>
          </w:tcPr>
          <w:p w14:paraId="29AA1CF1" w14:textId="77777777" w:rsidR="001B1226" w:rsidRPr="00A4338B" w:rsidRDefault="001B1226" w:rsidP="00741A1A">
            <w:pPr>
              <w:pStyle w:val="NormalLeft"/>
              <w:rPr>
                <w:lang w:val="en-GB"/>
              </w:rPr>
            </w:pPr>
            <w:r w:rsidRPr="00A4338B">
              <w:rPr>
                <w:lang w:val="en-GB"/>
              </w:rPr>
              <w:t>R0520/C0030</w:t>
            </w:r>
          </w:p>
        </w:tc>
        <w:tc>
          <w:tcPr>
            <w:tcW w:w="2507" w:type="dxa"/>
            <w:tcBorders>
              <w:top w:val="single" w:sz="2" w:space="0" w:color="auto"/>
              <w:left w:val="single" w:sz="2" w:space="0" w:color="auto"/>
              <w:bottom w:val="single" w:sz="2" w:space="0" w:color="auto"/>
              <w:right w:val="single" w:sz="2" w:space="0" w:color="auto"/>
            </w:tcBorders>
          </w:tcPr>
          <w:p w14:paraId="7E251659" w14:textId="6A6B3802" w:rsidR="001B1226" w:rsidRPr="00A4338B" w:rsidRDefault="001B1226" w:rsidP="000C4DFB">
            <w:pPr>
              <w:pStyle w:val="NormalLeft"/>
              <w:rPr>
                <w:lang w:val="en-GB"/>
              </w:rPr>
            </w:pPr>
            <w:r w:rsidRPr="00A4338B">
              <w:rPr>
                <w:lang w:val="en-GB"/>
              </w:rPr>
              <w:t xml:space="preserve">Total available own funds to meet the consolidated </w:t>
            </w:r>
            <w:ins w:id="383" w:author="Author">
              <w:r w:rsidR="00EC56DA" w:rsidRPr="00A4338B">
                <w:rPr>
                  <w:lang w:val="en-GB"/>
                </w:rPr>
                <w:t xml:space="preserve">part of the </w:t>
              </w:r>
            </w:ins>
            <w:r w:rsidRPr="00A4338B">
              <w:rPr>
                <w:lang w:val="en-GB"/>
              </w:rPr>
              <w:t xml:space="preserve">group SCR (excluding </w:t>
            </w:r>
            <w:ins w:id="384" w:author="Author">
              <w:r w:rsidR="00EC56DA" w:rsidRPr="00A4338B">
                <w:rPr>
                  <w:lang w:val="en-GB"/>
                </w:rPr>
                <w:t>own funds from</w:t>
              </w:r>
            </w:ins>
            <w:del w:id="385" w:author="Author">
              <w:r w:rsidRPr="00A4338B" w:rsidDel="00EC56DA">
                <w:rPr>
                  <w:lang w:val="en-GB"/>
                </w:rPr>
                <w:delText>the</w:delText>
              </w:r>
            </w:del>
            <w:r w:rsidRPr="00A4338B">
              <w:rPr>
                <w:lang w:val="en-GB"/>
              </w:rPr>
              <w:t xml:space="preserve"> other financial </w:t>
            </w:r>
            <w:ins w:id="386" w:author="Author">
              <w:r w:rsidRPr="00A4338B">
                <w:rPr>
                  <w:lang w:val="en-GB"/>
                </w:rPr>
                <w:t>sector</w:t>
              </w:r>
              <w:r w:rsidR="007000A3" w:rsidRPr="00A4338B">
                <w:rPr>
                  <w:lang w:val="en-GB"/>
                </w:rPr>
                <w:t>s</w:t>
              </w:r>
              <w:del w:id="387" w:author="Author">
                <w:r w:rsidR="007000A3" w:rsidRPr="00A4338B" w:rsidDel="00EC56DA">
                  <w:rPr>
                    <w:lang w:val="en-GB"/>
                  </w:rPr>
                  <w:delText>,</w:delText>
                </w:r>
              </w:del>
            </w:ins>
            <w:del w:id="388" w:author="Author">
              <w:r w:rsidRPr="00A4338B">
                <w:rPr>
                  <w:lang w:val="en-GB"/>
                </w:rPr>
                <w:delText>sector</w:delText>
              </w:r>
            </w:del>
            <w:r w:rsidRPr="00A4338B">
              <w:rPr>
                <w:lang w:val="en-GB"/>
              </w:rPr>
              <w:t xml:space="preserve"> and</w:t>
            </w:r>
            <w:ins w:id="389" w:author="Author">
              <w:r w:rsidR="00C0660D" w:rsidRPr="00A4338B">
                <w:rPr>
                  <w:lang w:val="en-GB"/>
                </w:rPr>
                <w:t xml:space="preserve"> own funds</w:t>
              </w:r>
              <w:r w:rsidR="00EC56DA" w:rsidRPr="00A4338B">
                <w:rPr>
                  <w:lang w:val="en-GB"/>
                </w:rPr>
                <w:t xml:space="preserve"> from</w:t>
              </w:r>
            </w:ins>
            <w:r w:rsidRPr="00A4338B">
              <w:rPr>
                <w:lang w:val="en-GB"/>
              </w:rPr>
              <w:t xml:space="preserve"> </w:t>
            </w:r>
            <w:del w:id="390" w:author="Author">
              <w:r w:rsidRPr="00A4338B" w:rsidDel="00620595">
                <w:rPr>
                  <w:lang w:val="en-GB"/>
                </w:rPr>
                <w:delText xml:space="preserve">the </w:delText>
              </w:r>
            </w:del>
            <w:r w:rsidRPr="00A4338B">
              <w:rPr>
                <w:lang w:val="en-GB"/>
              </w:rPr>
              <w:t xml:space="preserve">undertakings included via </w:t>
            </w:r>
            <w:ins w:id="391" w:author="Author">
              <w:r w:rsidR="00A4083B" w:rsidRPr="00A4338B">
                <w:rPr>
                  <w:lang w:val="en-GB"/>
                </w:rPr>
                <w:t>D&amp;A method</w:t>
              </w:r>
            </w:ins>
            <w:del w:id="392" w:author="Author">
              <w:r w:rsidRPr="00A4338B">
                <w:rPr>
                  <w:lang w:val="en-GB"/>
                </w:rPr>
                <w:delText>D</w:delText>
              </w:r>
              <w:r w:rsidRPr="00A4338B" w:rsidDel="00C421DF">
                <w:rPr>
                  <w:lang w:val="en-GB"/>
                </w:rPr>
                <w:delText>&amp;A</w:delText>
              </w:r>
            </w:del>
            <w:ins w:id="393" w:author="Author">
              <w:del w:id="394" w:author="Author">
                <w:r w:rsidR="006739C1" w:rsidRPr="00A4338B" w:rsidDel="00C421DF">
                  <w:rPr>
                    <w:lang w:val="en-GB"/>
                  </w:rPr>
                  <w:delText>Deduction and Aggregation</w:delText>
                </w:r>
                <w:r w:rsidR="007000A3" w:rsidRPr="00A4338B" w:rsidDel="00C421DF">
                  <w:rPr>
                    <w:lang w:val="en-GB"/>
                  </w:rPr>
                  <w:delText xml:space="preserve"> </w:delText>
                </w:r>
                <w:r w:rsidR="007000A3" w:rsidRPr="00A4338B" w:rsidDel="00C421DF">
                  <w:rPr>
                    <w:lang w:val="en-GB"/>
                  </w:rPr>
                  <w:lastRenderedPageBreak/>
                  <w:delText>method</w:delText>
                </w:r>
              </w:del>
            </w:ins>
            <w:r w:rsidRPr="00A4338B">
              <w:rPr>
                <w:lang w:val="en-GB"/>
              </w:rPr>
              <w:t>) — tier 1 restricted</w:t>
            </w:r>
          </w:p>
        </w:tc>
        <w:tc>
          <w:tcPr>
            <w:tcW w:w="4643" w:type="dxa"/>
            <w:tcBorders>
              <w:top w:val="single" w:sz="2" w:space="0" w:color="auto"/>
              <w:left w:val="single" w:sz="2" w:space="0" w:color="auto"/>
              <w:bottom w:val="single" w:sz="2" w:space="0" w:color="auto"/>
              <w:right w:val="single" w:sz="2" w:space="0" w:color="auto"/>
            </w:tcBorders>
          </w:tcPr>
          <w:p w14:paraId="6FD75B80" w14:textId="30E99760" w:rsidR="001B1226" w:rsidRPr="00A4338B" w:rsidRDefault="001B1226" w:rsidP="000C4DFB">
            <w:pPr>
              <w:pStyle w:val="NormalLeft"/>
              <w:rPr>
                <w:lang w:val="en-GB"/>
              </w:rPr>
            </w:pPr>
            <w:r w:rsidRPr="00A4338B">
              <w:rPr>
                <w:lang w:val="en-GB"/>
              </w:rPr>
              <w:lastRenderedPageBreak/>
              <w:t>This is the own funds of the undertaking, comprising basic own funds after deductions, that are available to meet the consolidated</w:t>
            </w:r>
            <w:ins w:id="395" w:author="Author">
              <w:r w:rsidR="00D13E2E" w:rsidRPr="00A4338B">
                <w:rPr>
                  <w:lang w:val="en-GB"/>
                </w:rPr>
                <w:t xml:space="preserve"> part of the </w:t>
              </w:r>
            </w:ins>
            <w:del w:id="396" w:author="Author">
              <w:r w:rsidRPr="00A4338B" w:rsidDel="00D13E2E">
                <w:rPr>
                  <w:lang w:val="en-GB"/>
                </w:rPr>
                <w:delText xml:space="preserve"> </w:delText>
              </w:r>
            </w:del>
            <w:r w:rsidRPr="00A4338B">
              <w:rPr>
                <w:lang w:val="en-GB"/>
              </w:rPr>
              <w:t xml:space="preserve">group SCR but excluding the own funds from other financial </w:t>
            </w:r>
            <w:ins w:id="397" w:author="Author">
              <w:r w:rsidRPr="00A4338B">
                <w:rPr>
                  <w:lang w:val="en-GB"/>
                </w:rPr>
                <w:t>sector</w:t>
              </w:r>
              <w:r w:rsidR="00856B04" w:rsidRPr="00A4338B">
                <w:rPr>
                  <w:lang w:val="en-GB"/>
                </w:rPr>
                <w:t>s,</w:t>
              </w:r>
            </w:ins>
            <w:del w:id="398" w:author="Author">
              <w:r w:rsidRPr="00A4338B">
                <w:rPr>
                  <w:lang w:val="en-GB"/>
                </w:rPr>
                <w:delText>sector</w:delText>
              </w:r>
            </w:del>
            <w:r w:rsidRPr="00A4338B">
              <w:rPr>
                <w:lang w:val="en-GB"/>
              </w:rPr>
              <w:t xml:space="preserve"> and </w:t>
            </w:r>
            <w:ins w:id="399" w:author="Author">
              <w:r w:rsidR="00561721" w:rsidRPr="00A4338B">
                <w:rPr>
                  <w:lang w:val="en-GB"/>
                </w:rPr>
                <w:t xml:space="preserve">own funds </w:t>
              </w:r>
            </w:ins>
            <w:r w:rsidRPr="00A4338B">
              <w:rPr>
                <w:lang w:val="en-GB"/>
              </w:rPr>
              <w:t>from the undertakings included via Deduction and aggregation </w:t>
            </w:r>
            <w:ins w:id="400" w:author="Author">
              <w:r w:rsidR="00E724AA" w:rsidRPr="00A4338B">
                <w:rPr>
                  <w:lang w:val="en-GB"/>
                </w:rPr>
                <w:t xml:space="preserve">method </w:t>
              </w:r>
            </w:ins>
            <w:r w:rsidRPr="00A4338B">
              <w:rPr>
                <w:lang w:val="en-GB"/>
              </w:rPr>
              <w:t>and that meet the criteria to be included in Tier 1 restricted items. </w:t>
            </w:r>
            <w:r w:rsidR="001346F1" w:rsidRPr="00A4338B">
              <w:rPr>
                <w:lang w:val="en-GB"/>
              </w:rPr>
              <w:t xml:space="preserve"> </w:t>
            </w:r>
          </w:p>
        </w:tc>
      </w:tr>
      <w:tr w:rsidR="001B1226" w:rsidRPr="00A4338B" w14:paraId="18603215" w14:textId="77777777" w:rsidTr="00EA0D67">
        <w:tc>
          <w:tcPr>
            <w:tcW w:w="2136" w:type="dxa"/>
            <w:tcBorders>
              <w:top w:val="single" w:sz="2" w:space="0" w:color="auto"/>
              <w:left w:val="single" w:sz="2" w:space="0" w:color="auto"/>
              <w:bottom w:val="single" w:sz="2" w:space="0" w:color="auto"/>
              <w:right w:val="single" w:sz="2" w:space="0" w:color="auto"/>
            </w:tcBorders>
          </w:tcPr>
          <w:p w14:paraId="6E1A8958" w14:textId="77777777" w:rsidR="001B1226" w:rsidRPr="00A4338B" w:rsidRDefault="001B1226" w:rsidP="00741A1A">
            <w:pPr>
              <w:pStyle w:val="NormalLeft"/>
              <w:rPr>
                <w:lang w:val="en-GB"/>
              </w:rPr>
            </w:pPr>
            <w:r w:rsidRPr="00A4338B">
              <w:rPr>
                <w:lang w:val="en-GB"/>
              </w:rPr>
              <w:t>R0520/C0040</w:t>
            </w:r>
          </w:p>
        </w:tc>
        <w:tc>
          <w:tcPr>
            <w:tcW w:w="2507" w:type="dxa"/>
            <w:tcBorders>
              <w:top w:val="single" w:sz="2" w:space="0" w:color="auto"/>
              <w:left w:val="single" w:sz="2" w:space="0" w:color="auto"/>
              <w:bottom w:val="single" w:sz="2" w:space="0" w:color="auto"/>
              <w:right w:val="single" w:sz="2" w:space="0" w:color="auto"/>
            </w:tcBorders>
          </w:tcPr>
          <w:p w14:paraId="0B13ED02" w14:textId="2A4998AE" w:rsidR="001B1226" w:rsidRPr="00A4338B" w:rsidRDefault="001B1226" w:rsidP="000C4DFB">
            <w:pPr>
              <w:pStyle w:val="NormalLeft"/>
              <w:rPr>
                <w:lang w:val="en-GB"/>
              </w:rPr>
            </w:pPr>
            <w:r w:rsidRPr="00A4338B">
              <w:rPr>
                <w:lang w:val="en-GB"/>
              </w:rPr>
              <w:t xml:space="preserve">Total available own funds to meet the consolidated </w:t>
            </w:r>
            <w:ins w:id="401" w:author="Author">
              <w:r w:rsidR="00EC56DA" w:rsidRPr="00A4338B">
                <w:rPr>
                  <w:lang w:val="en-GB"/>
                </w:rPr>
                <w:t xml:space="preserve">part of the </w:t>
              </w:r>
            </w:ins>
            <w:r w:rsidRPr="00A4338B">
              <w:rPr>
                <w:lang w:val="en-GB"/>
              </w:rPr>
              <w:t xml:space="preserve">group SCR (excluding </w:t>
            </w:r>
            <w:ins w:id="402" w:author="Author">
              <w:r w:rsidR="00EC56DA" w:rsidRPr="00A4338B">
                <w:rPr>
                  <w:lang w:val="en-GB"/>
                </w:rPr>
                <w:t>own funds from</w:t>
              </w:r>
            </w:ins>
            <w:del w:id="403" w:author="Author">
              <w:r w:rsidRPr="00A4338B" w:rsidDel="00EC56DA">
                <w:rPr>
                  <w:lang w:val="en-GB"/>
                </w:rPr>
                <w:delText>the</w:delText>
              </w:r>
            </w:del>
            <w:r w:rsidRPr="00A4338B">
              <w:rPr>
                <w:lang w:val="en-GB"/>
              </w:rPr>
              <w:t xml:space="preserve"> other financial </w:t>
            </w:r>
            <w:ins w:id="404" w:author="Author">
              <w:r w:rsidRPr="00A4338B">
                <w:rPr>
                  <w:lang w:val="en-GB"/>
                </w:rPr>
                <w:t>sector</w:t>
              </w:r>
              <w:r w:rsidR="00E724AA" w:rsidRPr="00A4338B">
                <w:rPr>
                  <w:lang w:val="en-GB"/>
                </w:rPr>
                <w:t>s</w:t>
              </w:r>
              <w:del w:id="405" w:author="Author">
                <w:r w:rsidR="00E724AA" w:rsidRPr="00A4338B" w:rsidDel="00EC56DA">
                  <w:rPr>
                    <w:lang w:val="en-GB"/>
                  </w:rPr>
                  <w:delText>,</w:delText>
                </w:r>
              </w:del>
            </w:ins>
            <w:del w:id="406" w:author="Author">
              <w:r w:rsidRPr="00A4338B">
                <w:rPr>
                  <w:lang w:val="en-GB"/>
                </w:rPr>
                <w:delText>sector</w:delText>
              </w:r>
            </w:del>
            <w:r w:rsidRPr="00A4338B">
              <w:rPr>
                <w:lang w:val="en-GB"/>
              </w:rPr>
              <w:t xml:space="preserve"> and</w:t>
            </w:r>
            <w:ins w:id="407" w:author="Author">
              <w:r w:rsidR="00C0660D" w:rsidRPr="00A4338B">
                <w:rPr>
                  <w:lang w:val="en-GB"/>
                </w:rPr>
                <w:t xml:space="preserve"> own funds</w:t>
              </w:r>
              <w:r w:rsidR="00EC56DA" w:rsidRPr="00A4338B">
                <w:rPr>
                  <w:lang w:val="en-GB"/>
                </w:rPr>
                <w:t xml:space="preserve"> from </w:t>
              </w:r>
            </w:ins>
            <w:r w:rsidRPr="00A4338B">
              <w:rPr>
                <w:lang w:val="en-GB"/>
              </w:rPr>
              <w:t xml:space="preserve"> </w:t>
            </w:r>
            <w:del w:id="408" w:author="Author">
              <w:r w:rsidRPr="00A4338B" w:rsidDel="00620595">
                <w:rPr>
                  <w:lang w:val="en-GB"/>
                </w:rPr>
                <w:delText xml:space="preserve">the </w:delText>
              </w:r>
            </w:del>
            <w:r w:rsidRPr="00A4338B">
              <w:rPr>
                <w:lang w:val="en-GB"/>
              </w:rPr>
              <w:t>undertakings included via</w:t>
            </w:r>
            <w:ins w:id="409" w:author="Author">
              <w:r w:rsidR="00A4083B" w:rsidRPr="00A4338B">
                <w:rPr>
                  <w:lang w:val="en-GB"/>
                </w:rPr>
                <w:t xml:space="preserve"> D&amp;A method</w:t>
              </w:r>
            </w:ins>
            <w:r w:rsidRPr="00A4338B">
              <w:rPr>
                <w:lang w:val="en-GB"/>
              </w:rPr>
              <w:t xml:space="preserve"> </w:t>
            </w:r>
            <w:ins w:id="410" w:author="Author">
              <w:del w:id="411" w:author="Author">
                <w:r w:rsidR="00E724AA" w:rsidRPr="00A4338B" w:rsidDel="00A4083B">
                  <w:rPr>
                    <w:lang w:val="en-GB"/>
                  </w:rPr>
                  <w:delText>Deduction and Aggregation method</w:delText>
                </w:r>
              </w:del>
            </w:ins>
            <w:del w:id="412" w:author="Author">
              <w:r w:rsidRPr="00A4338B">
                <w:rPr>
                  <w:lang w:val="en-GB"/>
                </w:rPr>
                <w:delText>D&amp;A</w:delText>
              </w:r>
            </w:del>
            <w:r w:rsidRPr="00A4338B">
              <w:rPr>
                <w:lang w:val="en-GB"/>
              </w:rPr>
              <w:t>) — tier 2</w:t>
            </w:r>
          </w:p>
        </w:tc>
        <w:tc>
          <w:tcPr>
            <w:tcW w:w="4643" w:type="dxa"/>
            <w:tcBorders>
              <w:top w:val="single" w:sz="2" w:space="0" w:color="auto"/>
              <w:left w:val="single" w:sz="2" w:space="0" w:color="auto"/>
              <w:bottom w:val="single" w:sz="2" w:space="0" w:color="auto"/>
              <w:right w:val="single" w:sz="2" w:space="0" w:color="auto"/>
            </w:tcBorders>
          </w:tcPr>
          <w:p w14:paraId="167818E8" w14:textId="0D903CC4" w:rsidR="001B1226" w:rsidRPr="00A4338B" w:rsidRDefault="001B1226" w:rsidP="000C4DFB">
            <w:pPr>
              <w:pStyle w:val="NormalLeft"/>
              <w:rPr>
                <w:lang w:val="en-GB"/>
              </w:rPr>
            </w:pPr>
            <w:r w:rsidRPr="00A4338B">
              <w:rPr>
                <w:lang w:val="en-GB"/>
              </w:rPr>
              <w:t xml:space="preserve">This is the own funds of the undertaking, comprising basic own funds after deductions, plus ancillary own funds, that are available to meet the consolidated </w:t>
            </w:r>
            <w:ins w:id="413" w:author="Author">
              <w:r w:rsidR="00D13E2E" w:rsidRPr="00A4338B">
                <w:rPr>
                  <w:lang w:val="en-GB"/>
                </w:rPr>
                <w:t xml:space="preserve">part of the </w:t>
              </w:r>
            </w:ins>
            <w:r w:rsidRPr="00A4338B">
              <w:rPr>
                <w:lang w:val="en-GB"/>
              </w:rPr>
              <w:t xml:space="preserve">group SCR but excluding the own funds from other financial </w:t>
            </w:r>
            <w:ins w:id="414" w:author="Author">
              <w:r w:rsidRPr="00A4338B">
                <w:rPr>
                  <w:lang w:val="en-GB"/>
                </w:rPr>
                <w:t>sector</w:t>
              </w:r>
              <w:r w:rsidR="00E724AA" w:rsidRPr="00A4338B">
                <w:rPr>
                  <w:lang w:val="en-GB"/>
                </w:rPr>
                <w:t>s,</w:t>
              </w:r>
            </w:ins>
            <w:del w:id="415" w:author="Author">
              <w:r w:rsidRPr="00A4338B">
                <w:rPr>
                  <w:lang w:val="en-GB"/>
                </w:rPr>
                <w:delText>sector</w:delText>
              </w:r>
            </w:del>
            <w:r w:rsidRPr="00A4338B">
              <w:rPr>
                <w:lang w:val="en-GB"/>
              </w:rPr>
              <w:t xml:space="preserve"> and </w:t>
            </w:r>
            <w:ins w:id="416" w:author="Author">
              <w:r w:rsidR="00561721" w:rsidRPr="00A4338B">
                <w:rPr>
                  <w:lang w:val="en-GB"/>
                </w:rPr>
                <w:t xml:space="preserve">own funds </w:t>
              </w:r>
            </w:ins>
            <w:r w:rsidRPr="00A4338B">
              <w:rPr>
                <w:lang w:val="en-GB"/>
              </w:rPr>
              <w:t>from the undertakings included via Deduction and aggregation</w:t>
            </w:r>
            <w:ins w:id="417" w:author="Author">
              <w:r w:rsidR="00E724AA" w:rsidRPr="00A4338B">
                <w:rPr>
                  <w:lang w:val="en-GB"/>
                </w:rPr>
                <w:t xml:space="preserve"> method</w:t>
              </w:r>
            </w:ins>
            <w:r w:rsidRPr="00A4338B">
              <w:rPr>
                <w:lang w:val="en-GB"/>
              </w:rPr>
              <w:t> and that meet the criteria to be included in Tier 2. </w:t>
            </w:r>
            <w:r w:rsidR="001346F1" w:rsidRPr="00A4338B">
              <w:rPr>
                <w:lang w:val="en-GB"/>
              </w:rPr>
              <w:t xml:space="preserve"> </w:t>
            </w:r>
          </w:p>
        </w:tc>
      </w:tr>
      <w:tr w:rsidR="001B1226" w:rsidRPr="00A4338B" w14:paraId="10CC6E86" w14:textId="77777777" w:rsidTr="00EA0D67">
        <w:tc>
          <w:tcPr>
            <w:tcW w:w="2136" w:type="dxa"/>
            <w:tcBorders>
              <w:top w:val="single" w:sz="2" w:space="0" w:color="auto"/>
              <w:left w:val="single" w:sz="2" w:space="0" w:color="auto"/>
              <w:bottom w:val="single" w:sz="2" w:space="0" w:color="auto"/>
              <w:right w:val="single" w:sz="2" w:space="0" w:color="auto"/>
            </w:tcBorders>
          </w:tcPr>
          <w:p w14:paraId="3D6E1324" w14:textId="77777777" w:rsidR="001B1226" w:rsidRPr="00A4338B" w:rsidRDefault="001B1226" w:rsidP="00741A1A">
            <w:pPr>
              <w:pStyle w:val="NormalLeft"/>
              <w:rPr>
                <w:lang w:val="en-GB"/>
              </w:rPr>
            </w:pPr>
            <w:r w:rsidRPr="00A4338B">
              <w:rPr>
                <w:lang w:val="en-GB"/>
              </w:rPr>
              <w:t>R0520/C0050</w:t>
            </w:r>
          </w:p>
        </w:tc>
        <w:tc>
          <w:tcPr>
            <w:tcW w:w="2507" w:type="dxa"/>
            <w:tcBorders>
              <w:top w:val="single" w:sz="2" w:space="0" w:color="auto"/>
              <w:left w:val="single" w:sz="2" w:space="0" w:color="auto"/>
              <w:bottom w:val="single" w:sz="2" w:space="0" w:color="auto"/>
              <w:right w:val="single" w:sz="2" w:space="0" w:color="auto"/>
            </w:tcBorders>
          </w:tcPr>
          <w:p w14:paraId="42E118CE" w14:textId="7F0BFA85" w:rsidR="001B1226" w:rsidRPr="00A4338B" w:rsidRDefault="001B1226" w:rsidP="000C4DFB">
            <w:pPr>
              <w:pStyle w:val="NormalLeft"/>
              <w:rPr>
                <w:lang w:val="en-GB"/>
              </w:rPr>
            </w:pPr>
            <w:r w:rsidRPr="00A4338B">
              <w:rPr>
                <w:lang w:val="en-GB"/>
              </w:rPr>
              <w:t xml:space="preserve">Total available own funds to meet the consolidated </w:t>
            </w:r>
            <w:ins w:id="418" w:author="Author">
              <w:r w:rsidR="00EC56DA" w:rsidRPr="00A4338B">
                <w:rPr>
                  <w:lang w:val="en-GB"/>
                </w:rPr>
                <w:t xml:space="preserve">part of the </w:t>
              </w:r>
            </w:ins>
            <w:r w:rsidRPr="00A4338B">
              <w:rPr>
                <w:lang w:val="en-GB"/>
              </w:rPr>
              <w:t xml:space="preserve">group SCR (excluding </w:t>
            </w:r>
            <w:ins w:id="419" w:author="Author">
              <w:r w:rsidR="00EC56DA" w:rsidRPr="00A4338B">
                <w:rPr>
                  <w:lang w:val="en-GB"/>
                </w:rPr>
                <w:t>own funds from</w:t>
              </w:r>
            </w:ins>
            <w:del w:id="420" w:author="Author">
              <w:r w:rsidRPr="00A4338B" w:rsidDel="00EC56DA">
                <w:rPr>
                  <w:lang w:val="en-GB"/>
                </w:rPr>
                <w:delText>the</w:delText>
              </w:r>
            </w:del>
            <w:r w:rsidRPr="00A4338B">
              <w:rPr>
                <w:lang w:val="en-GB"/>
              </w:rPr>
              <w:t xml:space="preserve"> other financial </w:t>
            </w:r>
            <w:ins w:id="421" w:author="Author">
              <w:r w:rsidRPr="00A4338B">
                <w:rPr>
                  <w:lang w:val="en-GB"/>
                </w:rPr>
                <w:t>sector</w:t>
              </w:r>
              <w:r w:rsidR="00E724AA" w:rsidRPr="00A4338B">
                <w:rPr>
                  <w:lang w:val="en-GB"/>
                </w:rPr>
                <w:t>s</w:t>
              </w:r>
              <w:del w:id="422" w:author="Author">
                <w:r w:rsidR="00E724AA" w:rsidRPr="00A4338B" w:rsidDel="00EC56DA">
                  <w:rPr>
                    <w:lang w:val="en-GB"/>
                  </w:rPr>
                  <w:delText>,</w:delText>
                </w:r>
              </w:del>
            </w:ins>
            <w:del w:id="423" w:author="Author">
              <w:r w:rsidRPr="00A4338B">
                <w:rPr>
                  <w:lang w:val="en-GB"/>
                </w:rPr>
                <w:delText>sector</w:delText>
              </w:r>
            </w:del>
            <w:r w:rsidRPr="00A4338B">
              <w:rPr>
                <w:lang w:val="en-GB"/>
              </w:rPr>
              <w:t xml:space="preserve"> and</w:t>
            </w:r>
            <w:ins w:id="424" w:author="Author">
              <w:r w:rsidR="00C0660D" w:rsidRPr="00A4338B">
                <w:rPr>
                  <w:lang w:val="en-GB"/>
                </w:rPr>
                <w:t xml:space="preserve"> own funds</w:t>
              </w:r>
            </w:ins>
            <w:r w:rsidRPr="00A4338B">
              <w:rPr>
                <w:lang w:val="en-GB"/>
              </w:rPr>
              <w:t xml:space="preserve"> </w:t>
            </w:r>
            <w:ins w:id="425" w:author="Author">
              <w:r w:rsidR="00EC56DA" w:rsidRPr="00A4338B">
                <w:rPr>
                  <w:lang w:val="en-GB"/>
                </w:rPr>
                <w:t xml:space="preserve">from </w:t>
              </w:r>
            </w:ins>
            <w:del w:id="426" w:author="Author">
              <w:r w:rsidRPr="00A4338B" w:rsidDel="00620595">
                <w:rPr>
                  <w:lang w:val="en-GB"/>
                </w:rPr>
                <w:delText xml:space="preserve">the </w:delText>
              </w:r>
            </w:del>
            <w:r w:rsidRPr="00A4338B">
              <w:rPr>
                <w:lang w:val="en-GB"/>
              </w:rPr>
              <w:t xml:space="preserve">undertakings included via </w:t>
            </w:r>
            <w:ins w:id="427" w:author="Author">
              <w:r w:rsidR="00A4083B" w:rsidRPr="00A4338B">
                <w:rPr>
                  <w:lang w:val="en-GB"/>
                </w:rPr>
                <w:t>D&amp;A method</w:t>
              </w:r>
              <w:del w:id="428" w:author="Author">
                <w:r w:rsidR="00E724AA" w:rsidRPr="00A4338B" w:rsidDel="00A4083B">
                  <w:rPr>
                    <w:lang w:val="en-GB"/>
                  </w:rPr>
                  <w:delText>Deduction and Aggregation method</w:delText>
                </w:r>
              </w:del>
            </w:ins>
            <w:del w:id="429" w:author="Author">
              <w:r w:rsidRPr="00A4338B">
                <w:rPr>
                  <w:lang w:val="en-GB"/>
                </w:rPr>
                <w:delText>D&amp;A</w:delText>
              </w:r>
            </w:del>
            <w:r w:rsidRPr="00A4338B">
              <w:rPr>
                <w:lang w:val="en-GB"/>
              </w:rPr>
              <w:t>)– tier 3</w:t>
            </w:r>
          </w:p>
        </w:tc>
        <w:tc>
          <w:tcPr>
            <w:tcW w:w="4643" w:type="dxa"/>
            <w:tcBorders>
              <w:top w:val="single" w:sz="2" w:space="0" w:color="auto"/>
              <w:left w:val="single" w:sz="2" w:space="0" w:color="auto"/>
              <w:bottom w:val="single" w:sz="2" w:space="0" w:color="auto"/>
              <w:right w:val="single" w:sz="2" w:space="0" w:color="auto"/>
            </w:tcBorders>
          </w:tcPr>
          <w:p w14:paraId="508170AD" w14:textId="451C41D5" w:rsidR="001B1226" w:rsidRPr="00A4338B" w:rsidRDefault="001B1226" w:rsidP="00741A1A">
            <w:pPr>
              <w:pStyle w:val="NormalLeft"/>
              <w:rPr>
                <w:lang w:val="en-GB"/>
              </w:rPr>
            </w:pPr>
            <w:r w:rsidRPr="00A4338B">
              <w:rPr>
                <w:lang w:val="en-GB"/>
              </w:rPr>
              <w:t xml:space="preserve">This is the own funds of the undertaking, comprising basic own funds after deductions, plus ancillary own funds, that are available to meet the consolidated </w:t>
            </w:r>
            <w:ins w:id="430" w:author="Author">
              <w:r w:rsidR="00D13E2E" w:rsidRPr="00A4338B">
                <w:rPr>
                  <w:lang w:val="en-GB"/>
                </w:rPr>
                <w:t xml:space="preserve">part of the </w:t>
              </w:r>
            </w:ins>
            <w:r w:rsidRPr="00A4338B">
              <w:rPr>
                <w:lang w:val="en-GB"/>
              </w:rPr>
              <w:t xml:space="preserve">group SCR but excluding the own funds from other financial </w:t>
            </w:r>
            <w:ins w:id="431" w:author="Author">
              <w:r w:rsidRPr="00A4338B">
                <w:rPr>
                  <w:lang w:val="en-GB"/>
                </w:rPr>
                <w:t>sector</w:t>
              </w:r>
              <w:r w:rsidR="00E724AA" w:rsidRPr="00A4338B">
                <w:rPr>
                  <w:lang w:val="en-GB"/>
                </w:rPr>
                <w:t>s,</w:t>
              </w:r>
            </w:ins>
            <w:del w:id="432" w:author="Author">
              <w:r w:rsidRPr="00A4338B">
                <w:rPr>
                  <w:lang w:val="en-GB"/>
                </w:rPr>
                <w:delText>sector</w:delText>
              </w:r>
            </w:del>
            <w:r w:rsidRPr="00A4338B">
              <w:rPr>
                <w:lang w:val="en-GB"/>
              </w:rPr>
              <w:t xml:space="preserve"> and </w:t>
            </w:r>
            <w:ins w:id="433" w:author="Author">
              <w:r w:rsidR="00561721" w:rsidRPr="00A4338B">
                <w:rPr>
                  <w:lang w:val="en-GB"/>
                </w:rPr>
                <w:t xml:space="preserve">own funds from </w:t>
              </w:r>
            </w:ins>
            <w:r w:rsidRPr="00A4338B">
              <w:rPr>
                <w:lang w:val="en-GB"/>
              </w:rPr>
              <w:t>the undertakings included via Deduction and aggregation</w:t>
            </w:r>
            <w:ins w:id="434" w:author="Author">
              <w:r w:rsidR="00E724AA" w:rsidRPr="00A4338B">
                <w:rPr>
                  <w:lang w:val="en-GB"/>
                </w:rPr>
                <w:t xml:space="preserve"> method</w:t>
              </w:r>
            </w:ins>
            <w:r w:rsidRPr="00A4338B">
              <w:rPr>
                <w:lang w:val="en-GB"/>
              </w:rPr>
              <w:t> and that meet the criteria to be included in Tier 3. </w:t>
            </w:r>
            <w:r w:rsidR="001346F1" w:rsidRPr="00A4338B">
              <w:rPr>
                <w:lang w:val="en-GB"/>
              </w:rPr>
              <w:t xml:space="preserve"> </w:t>
            </w:r>
          </w:p>
        </w:tc>
      </w:tr>
      <w:tr w:rsidR="001B1226" w:rsidRPr="00A4338B" w14:paraId="7686512A" w14:textId="2F417EC1" w:rsidTr="00EA0D67">
        <w:tc>
          <w:tcPr>
            <w:tcW w:w="2136" w:type="dxa"/>
            <w:tcBorders>
              <w:top w:val="single" w:sz="2" w:space="0" w:color="auto"/>
              <w:left w:val="single" w:sz="2" w:space="0" w:color="auto"/>
              <w:bottom w:val="single" w:sz="2" w:space="0" w:color="auto"/>
              <w:right w:val="single" w:sz="2" w:space="0" w:color="auto"/>
            </w:tcBorders>
          </w:tcPr>
          <w:p w14:paraId="0DB8BDB6" w14:textId="3077B630" w:rsidR="001B1226" w:rsidRPr="00A4338B" w:rsidRDefault="001B1226" w:rsidP="00741A1A">
            <w:pPr>
              <w:pStyle w:val="NormalLeft"/>
              <w:rPr>
                <w:lang w:val="en-GB"/>
              </w:rPr>
            </w:pPr>
            <w:del w:id="435" w:author="Author">
              <w:r w:rsidRPr="00A4338B" w:rsidDel="00604D24">
                <w:rPr>
                  <w:lang w:val="en-GB"/>
                </w:rPr>
                <w:delText>R0530/C0010</w:delText>
              </w:r>
            </w:del>
          </w:p>
        </w:tc>
        <w:tc>
          <w:tcPr>
            <w:tcW w:w="2507" w:type="dxa"/>
            <w:tcBorders>
              <w:top w:val="single" w:sz="2" w:space="0" w:color="auto"/>
              <w:left w:val="single" w:sz="2" w:space="0" w:color="auto"/>
              <w:bottom w:val="single" w:sz="2" w:space="0" w:color="auto"/>
              <w:right w:val="single" w:sz="2" w:space="0" w:color="auto"/>
            </w:tcBorders>
          </w:tcPr>
          <w:p w14:paraId="035296FC" w14:textId="59F53ED1" w:rsidR="001B1226" w:rsidRPr="00A4338B" w:rsidRDefault="001B1226" w:rsidP="00741A1A">
            <w:pPr>
              <w:pStyle w:val="NormalLeft"/>
              <w:rPr>
                <w:lang w:val="en-GB"/>
              </w:rPr>
            </w:pPr>
            <w:del w:id="436" w:author="Author">
              <w:r w:rsidRPr="00A4338B" w:rsidDel="00604D24">
                <w:rPr>
                  <w:lang w:val="en-GB"/>
                </w:rPr>
                <w:delText>Total available own funds to meet the minimum consolidated group SCR –total</w:delText>
              </w:r>
            </w:del>
          </w:p>
        </w:tc>
        <w:tc>
          <w:tcPr>
            <w:tcW w:w="4643" w:type="dxa"/>
            <w:tcBorders>
              <w:top w:val="single" w:sz="2" w:space="0" w:color="auto"/>
              <w:left w:val="single" w:sz="2" w:space="0" w:color="auto"/>
              <w:bottom w:val="single" w:sz="2" w:space="0" w:color="auto"/>
              <w:right w:val="single" w:sz="2" w:space="0" w:color="auto"/>
            </w:tcBorders>
          </w:tcPr>
          <w:p w14:paraId="1276E6F0" w14:textId="34D49217" w:rsidR="001B1226" w:rsidRPr="00A4338B" w:rsidRDefault="001B1226" w:rsidP="00741A1A">
            <w:pPr>
              <w:pStyle w:val="NormalLeft"/>
              <w:rPr>
                <w:lang w:val="en-GB"/>
              </w:rPr>
            </w:pPr>
            <w:del w:id="437" w:author="Author">
              <w:r w:rsidRPr="00A4338B" w:rsidDel="00604D24">
                <w:rPr>
                  <w:lang w:val="en-GB"/>
                </w:rPr>
                <w:delText xml:space="preserve">This is the total own funds of the undertaking, comprising basic own funds after deductions, that are available to meet the minimum consolidated group SCR, excluding the own funds from other financial </w:delText>
              </w:r>
            </w:del>
            <w:ins w:id="438" w:author="Author">
              <w:del w:id="439" w:author="Author">
                <w:r w:rsidR="00261C26" w:rsidRPr="00A4338B" w:rsidDel="00604D24">
                  <w:rPr>
                    <w:lang w:val="en-GB"/>
                  </w:rPr>
                  <w:delText>s,</w:delText>
                </w:r>
              </w:del>
            </w:ins>
            <w:del w:id="440" w:author="Author">
              <w:r w:rsidRPr="00A4338B" w:rsidDel="00604D24">
                <w:rPr>
                  <w:lang w:val="en-GB"/>
                </w:rPr>
                <w:delText xml:space="preserve">sector and from the undertakings included via </w:delText>
              </w:r>
              <w:r w:rsidR="001346F1" w:rsidRPr="00A4338B" w:rsidDel="00604D24">
                <w:rPr>
                  <w:lang w:val="en-GB"/>
                </w:rPr>
                <w:delText>Deduction and aggregation</w:delText>
              </w:r>
            </w:del>
            <w:ins w:id="441" w:author="Author">
              <w:del w:id="442" w:author="Author">
                <w:r w:rsidR="00261C26" w:rsidRPr="00A4338B" w:rsidDel="00604D24">
                  <w:rPr>
                    <w:lang w:val="en-GB"/>
                  </w:rPr>
                  <w:delText xml:space="preserve"> method</w:delText>
                </w:r>
              </w:del>
            </w:ins>
            <w:del w:id="443" w:author="Author">
              <w:r w:rsidRPr="00A4338B" w:rsidDel="00604D24">
                <w:rPr>
                  <w:lang w:val="en-GB"/>
                </w:rPr>
                <w:delText>. </w:delText>
              </w:r>
              <w:r w:rsidR="001346F1" w:rsidRPr="00A4338B" w:rsidDel="00604D24">
                <w:rPr>
                  <w:lang w:val="en-GB"/>
                </w:rPr>
                <w:delText xml:space="preserve"> </w:delText>
              </w:r>
            </w:del>
          </w:p>
        </w:tc>
      </w:tr>
      <w:tr w:rsidR="001B1226" w:rsidRPr="00A4338B" w14:paraId="2AEC3F8D" w14:textId="663196E5" w:rsidTr="00EA0D67">
        <w:tc>
          <w:tcPr>
            <w:tcW w:w="2136" w:type="dxa"/>
            <w:tcBorders>
              <w:top w:val="single" w:sz="2" w:space="0" w:color="auto"/>
              <w:left w:val="single" w:sz="2" w:space="0" w:color="auto"/>
              <w:bottom w:val="single" w:sz="2" w:space="0" w:color="auto"/>
              <w:right w:val="single" w:sz="2" w:space="0" w:color="auto"/>
            </w:tcBorders>
          </w:tcPr>
          <w:p w14:paraId="19E4B025" w14:textId="563A18F2" w:rsidR="001B1226" w:rsidRPr="00A4338B" w:rsidRDefault="001B1226" w:rsidP="00741A1A">
            <w:pPr>
              <w:pStyle w:val="NormalLeft"/>
              <w:rPr>
                <w:lang w:val="en-GB"/>
              </w:rPr>
            </w:pPr>
            <w:del w:id="444" w:author="Author">
              <w:r w:rsidRPr="00A4338B" w:rsidDel="00604D24">
                <w:rPr>
                  <w:lang w:val="en-GB"/>
                </w:rPr>
                <w:delText>R0530/C0020</w:delText>
              </w:r>
            </w:del>
          </w:p>
        </w:tc>
        <w:tc>
          <w:tcPr>
            <w:tcW w:w="2507" w:type="dxa"/>
            <w:tcBorders>
              <w:top w:val="single" w:sz="2" w:space="0" w:color="auto"/>
              <w:left w:val="single" w:sz="2" w:space="0" w:color="auto"/>
              <w:bottom w:val="single" w:sz="2" w:space="0" w:color="auto"/>
              <w:right w:val="single" w:sz="2" w:space="0" w:color="auto"/>
            </w:tcBorders>
          </w:tcPr>
          <w:p w14:paraId="754646E4" w14:textId="108EED81" w:rsidR="001B1226" w:rsidRPr="00A4338B" w:rsidRDefault="001B1226" w:rsidP="00741A1A">
            <w:pPr>
              <w:pStyle w:val="NormalLeft"/>
              <w:rPr>
                <w:lang w:val="en-GB"/>
              </w:rPr>
            </w:pPr>
            <w:del w:id="445" w:author="Author">
              <w:r w:rsidRPr="00A4338B" w:rsidDel="00604D24">
                <w:rPr>
                  <w:lang w:val="en-GB"/>
                </w:rPr>
                <w:delText>Total available own funds to meet the minimum consolidated group SCR– tier 1 unrestricted</w:delText>
              </w:r>
            </w:del>
          </w:p>
        </w:tc>
        <w:tc>
          <w:tcPr>
            <w:tcW w:w="4643" w:type="dxa"/>
            <w:tcBorders>
              <w:top w:val="single" w:sz="2" w:space="0" w:color="auto"/>
              <w:left w:val="single" w:sz="2" w:space="0" w:color="auto"/>
              <w:bottom w:val="single" w:sz="2" w:space="0" w:color="auto"/>
              <w:right w:val="single" w:sz="2" w:space="0" w:color="auto"/>
            </w:tcBorders>
          </w:tcPr>
          <w:p w14:paraId="241A95A9" w14:textId="6980E2F0" w:rsidR="001B1226" w:rsidRPr="00A4338B" w:rsidRDefault="001B1226">
            <w:pPr>
              <w:pStyle w:val="NormalLeft"/>
              <w:rPr>
                <w:lang w:val="en-GB"/>
              </w:rPr>
            </w:pPr>
            <w:del w:id="446" w:author="Author">
              <w:r w:rsidRPr="00A4338B" w:rsidDel="00604D24">
                <w:rPr>
                  <w:lang w:val="en-GB"/>
                </w:rPr>
                <w:delText>This is the own funds of the undertaking, comprising basic own funds after deductions, that are available to meet the minimum</w:delText>
              </w:r>
            </w:del>
            <w:ins w:id="447" w:author="Author">
              <w:del w:id="448" w:author="Author">
                <w:r w:rsidR="00D13E2E" w:rsidRPr="00A4338B" w:rsidDel="00604D24">
                  <w:rPr>
                    <w:lang w:val="en-GB"/>
                  </w:rPr>
                  <w:delText xml:space="preserve"> consolidated group</w:delText>
                </w:r>
              </w:del>
            </w:ins>
            <w:del w:id="449" w:author="Author">
              <w:r w:rsidRPr="00A4338B" w:rsidDel="00604D24">
                <w:rPr>
                  <w:lang w:val="en-GB"/>
                </w:rPr>
                <w:delText xml:space="preserve"> SCR for a group and that meet the criteria to be included in Tier 1 unrestricted. </w:delText>
              </w:r>
              <w:r w:rsidR="001346F1" w:rsidRPr="00A4338B" w:rsidDel="00604D24">
                <w:rPr>
                  <w:lang w:val="en-GB"/>
                </w:rPr>
                <w:delText xml:space="preserve"> </w:delText>
              </w:r>
            </w:del>
          </w:p>
        </w:tc>
      </w:tr>
      <w:tr w:rsidR="001B1226" w:rsidRPr="00A4338B" w14:paraId="31156D5C" w14:textId="76962BCA" w:rsidTr="00EA0D67">
        <w:tc>
          <w:tcPr>
            <w:tcW w:w="2136" w:type="dxa"/>
            <w:tcBorders>
              <w:top w:val="single" w:sz="2" w:space="0" w:color="auto"/>
              <w:left w:val="single" w:sz="2" w:space="0" w:color="auto"/>
              <w:bottom w:val="single" w:sz="2" w:space="0" w:color="auto"/>
              <w:right w:val="single" w:sz="2" w:space="0" w:color="auto"/>
            </w:tcBorders>
          </w:tcPr>
          <w:p w14:paraId="444EBED1" w14:textId="1FB5E872" w:rsidR="001B1226" w:rsidRPr="00A4338B" w:rsidRDefault="001B1226" w:rsidP="00741A1A">
            <w:pPr>
              <w:pStyle w:val="NormalLeft"/>
              <w:rPr>
                <w:lang w:val="en-GB"/>
              </w:rPr>
            </w:pPr>
            <w:del w:id="450" w:author="Author">
              <w:r w:rsidRPr="00A4338B" w:rsidDel="00604D24">
                <w:rPr>
                  <w:lang w:val="en-GB"/>
                </w:rPr>
                <w:delText>R0530/C0030</w:delText>
              </w:r>
            </w:del>
          </w:p>
        </w:tc>
        <w:tc>
          <w:tcPr>
            <w:tcW w:w="2507" w:type="dxa"/>
            <w:tcBorders>
              <w:top w:val="single" w:sz="2" w:space="0" w:color="auto"/>
              <w:left w:val="single" w:sz="2" w:space="0" w:color="auto"/>
              <w:bottom w:val="single" w:sz="2" w:space="0" w:color="auto"/>
              <w:right w:val="single" w:sz="2" w:space="0" w:color="auto"/>
            </w:tcBorders>
          </w:tcPr>
          <w:p w14:paraId="1BFB336A" w14:textId="750D7106" w:rsidR="001B1226" w:rsidRPr="00A4338B" w:rsidRDefault="001B1226" w:rsidP="00741A1A">
            <w:pPr>
              <w:pStyle w:val="NormalLeft"/>
              <w:rPr>
                <w:lang w:val="en-GB"/>
              </w:rPr>
            </w:pPr>
            <w:del w:id="451" w:author="Author">
              <w:r w:rsidRPr="00A4338B" w:rsidDel="00604D24">
                <w:rPr>
                  <w:lang w:val="en-GB"/>
                </w:rPr>
                <w:delText xml:space="preserve">Total available own funds to meet the minimum consolidated </w:delText>
              </w:r>
              <w:r w:rsidRPr="00A4338B" w:rsidDel="00604D24">
                <w:rPr>
                  <w:lang w:val="en-GB"/>
                </w:rPr>
                <w:lastRenderedPageBreak/>
                <w:delText>group SCR — tier 1 restricted</w:delText>
              </w:r>
            </w:del>
          </w:p>
        </w:tc>
        <w:tc>
          <w:tcPr>
            <w:tcW w:w="4643" w:type="dxa"/>
            <w:tcBorders>
              <w:top w:val="single" w:sz="2" w:space="0" w:color="auto"/>
              <w:left w:val="single" w:sz="2" w:space="0" w:color="auto"/>
              <w:bottom w:val="single" w:sz="2" w:space="0" w:color="auto"/>
              <w:right w:val="single" w:sz="2" w:space="0" w:color="auto"/>
            </w:tcBorders>
          </w:tcPr>
          <w:p w14:paraId="0EF03B08" w14:textId="01354E67" w:rsidR="001B1226" w:rsidRPr="00A4338B" w:rsidRDefault="001B1226">
            <w:pPr>
              <w:pStyle w:val="NormalLeft"/>
              <w:rPr>
                <w:lang w:val="en-GB"/>
              </w:rPr>
            </w:pPr>
            <w:del w:id="452" w:author="Author">
              <w:r w:rsidRPr="00A4338B" w:rsidDel="00604D24">
                <w:rPr>
                  <w:lang w:val="en-GB"/>
                </w:rPr>
                <w:lastRenderedPageBreak/>
                <w:delText xml:space="preserve">This is the own funds of the group, comprising basic own funds after deductions, that are available to meet the minimum </w:delText>
              </w:r>
            </w:del>
            <w:ins w:id="453" w:author="Author">
              <w:del w:id="454" w:author="Author">
                <w:r w:rsidR="00D13E2E" w:rsidRPr="00A4338B" w:rsidDel="00604D24">
                  <w:rPr>
                    <w:lang w:val="en-GB"/>
                  </w:rPr>
                  <w:lastRenderedPageBreak/>
                  <w:delText xml:space="preserve">consolidated group </w:delText>
                </w:r>
              </w:del>
            </w:ins>
            <w:del w:id="455" w:author="Author">
              <w:r w:rsidRPr="00A4338B" w:rsidDel="00604D24">
                <w:rPr>
                  <w:lang w:val="en-GB"/>
                </w:rPr>
                <w:delText>SCR for a group and that meet the criteria to be included in Tier 1 restricted items. </w:delText>
              </w:r>
              <w:r w:rsidR="001346F1" w:rsidRPr="00A4338B" w:rsidDel="00604D24">
                <w:rPr>
                  <w:lang w:val="en-GB"/>
                </w:rPr>
                <w:delText xml:space="preserve"> </w:delText>
              </w:r>
            </w:del>
          </w:p>
        </w:tc>
      </w:tr>
      <w:tr w:rsidR="001B1226" w:rsidRPr="00A4338B" w14:paraId="1E66A7C9" w14:textId="7AA33CC8" w:rsidTr="00EA0D67">
        <w:tc>
          <w:tcPr>
            <w:tcW w:w="2136" w:type="dxa"/>
            <w:tcBorders>
              <w:top w:val="single" w:sz="2" w:space="0" w:color="auto"/>
              <w:left w:val="single" w:sz="2" w:space="0" w:color="auto"/>
              <w:bottom w:val="single" w:sz="2" w:space="0" w:color="auto"/>
              <w:right w:val="single" w:sz="2" w:space="0" w:color="auto"/>
            </w:tcBorders>
          </w:tcPr>
          <w:p w14:paraId="1E1138E4" w14:textId="7F462EE5" w:rsidR="001B1226" w:rsidRPr="00A4338B" w:rsidRDefault="001B1226" w:rsidP="00741A1A">
            <w:pPr>
              <w:pStyle w:val="NormalLeft"/>
              <w:rPr>
                <w:lang w:val="en-GB"/>
              </w:rPr>
            </w:pPr>
            <w:del w:id="456" w:author="Author">
              <w:r w:rsidRPr="00A4338B" w:rsidDel="00604D24">
                <w:rPr>
                  <w:lang w:val="en-GB"/>
                </w:rPr>
                <w:lastRenderedPageBreak/>
                <w:delText>R0530/C0040</w:delText>
              </w:r>
            </w:del>
          </w:p>
        </w:tc>
        <w:tc>
          <w:tcPr>
            <w:tcW w:w="2507" w:type="dxa"/>
            <w:tcBorders>
              <w:top w:val="single" w:sz="2" w:space="0" w:color="auto"/>
              <w:left w:val="single" w:sz="2" w:space="0" w:color="auto"/>
              <w:bottom w:val="single" w:sz="2" w:space="0" w:color="auto"/>
              <w:right w:val="single" w:sz="2" w:space="0" w:color="auto"/>
            </w:tcBorders>
          </w:tcPr>
          <w:p w14:paraId="15C04DD6" w14:textId="5012E0C8" w:rsidR="001B1226" w:rsidRPr="00A4338B" w:rsidRDefault="001B1226" w:rsidP="00741A1A">
            <w:pPr>
              <w:pStyle w:val="NormalLeft"/>
              <w:rPr>
                <w:lang w:val="en-GB"/>
              </w:rPr>
            </w:pPr>
            <w:del w:id="457" w:author="Author">
              <w:r w:rsidRPr="00A4338B" w:rsidDel="00604D24">
                <w:rPr>
                  <w:lang w:val="en-GB"/>
                </w:rPr>
                <w:delText>Total available own funds to meet the minimum consolidated group SCR — tier 2</w:delText>
              </w:r>
            </w:del>
          </w:p>
        </w:tc>
        <w:tc>
          <w:tcPr>
            <w:tcW w:w="4643" w:type="dxa"/>
            <w:tcBorders>
              <w:top w:val="single" w:sz="2" w:space="0" w:color="auto"/>
              <w:left w:val="single" w:sz="2" w:space="0" w:color="auto"/>
              <w:bottom w:val="single" w:sz="2" w:space="0" w:color="auto"/>
              <w:right w:val="single" w:sz="2" w:space="0" w:color="auto"/>
            </w:tcBorders>
          </w:tcPr>
          <w:p w14:paraId="0D76B767" w14:textId="33981B9D" w:rsidR="001B1226" w:rsidRPr="00A4338B" w:rsidRDefault="001B1226">
            <w:pPr>
              <w:pStyle w:val="NormalLeft"/>
              <w:rPr>
                <w:lang w:val="en-GB"/>
              </w:rPr>
            </w:pPr>
            <w:del w:id="458" w:author="Author">
              <w:r w:rsidRPr="00A4338B" w:rsidDel="00604D24">
                <w:rPr>
                  <w:lang w:val="en-GB"/>
                </w:rPr>
                <w:delText xml:space="preserve">This is the own funds of the undertaking, comprising basic own funds after deductions, that are available to meet the minimum </w:delText>
              </w:r>
            </w:del>
            <w:ins w:id="459" w:author="Author">
              <w:del w:id="460" w:author="Author">
                <w:r w:rsidR="00D13E2E" w:rsidRPr="00A4338B" w:rsidDel="00604D24">
                  <w:rPr>
                    <w:lang w:val="en-GB"/>
                  </w:rPr>
                  <w:delText xml:space="preserve">consolidated group </w:delText>
                </w:r>
              </w:del>
            </w:ins>
            <w:del w:id="461" w:author="Author">
              <w:r w:rsidRPr="00A4338B" w:rsidDel="00604D24">
                <w:rPr>
                  <w:lang w:val="en-GB"/>
                </w:rPr>
                <w:delText>SCR for a group and that meet the criteria to be included in Tier 2. </w:delText>
              </w:r>
              <w:r w:rsidR="001346F1" w:rsidRPr="00A4338B" w:rsidDel="00604D24">
                <w:rPr>
                  <w:lang w:val="en-GB"/>
                </w:rPr>
                <w:delText xml:space="preserve"> </w:delText>
              </w:r>
            </w:del>
          </w:p>
        </w:tc>
      </w:tr>
      <w:tr w:rsidR="001B1226" w:rsidRPr="00A4338B" w14:paraId="29B0CDA9" w14:textId="77777777" w:rsidTr="00EA0D67">
        <w:tc>
          <w:tcPr>
            <w:tcW w:w="2136" w:type="dxa"/>
            <w:tcBorders>
              <w:top w:val="single" w:sz="2" w:space="0" w:color="auto"/>
              <w:left w:val="single" w:sz="2" w:space="0" w:color="auto"/>
              <w:bottom w:val="single" w:sz="2" w:space="0" w:color="auto"/>
              <w:right w:val="single" w:sz="2" w:space="0" w:color="auto"/>
            </w:tcBorders>
          </w:tcPr>
          <w:p w14:paraId="633F9ACA" w14:textId="77777777" w:rsidR="001B1226" w:rsidRPr="00A4338B" w:rsidRDefault="001B1226" w:rsidP="00741A1A">
            <w:pPr>
              <w:pStyle w:val="NormalLeft"/>
              <w:rPr>
                <w:lang w:val="en-GB"/>
              </w:rPr>
            </w:pPr>
            <w:r w:rsidRPr="00A4338B">
              <w:rPr>
                <w:lang w:val="en-GB"/>
              </w:rPr>
              <w:t>R0560/C0010</w:t>
            </w:r>
          </w:p>
        </w:tc>
        <w:tc>
          <w:tcPr>
            <w:tcW w:w="2507" w:type="dxa"/>
            <w:tcBorders>
              <w:top w:val="single" w:sz="2" w:space="0" w:color="auto"/>
              <w:left w:val="single" w:sz="2" w:space="0" w:color="auto"/>
              <w:bottom w:val="single" w:sz="2" w:space="0" w:color="auto"/>
              <w:right w:val="single" w:sz="2" w:space="0" w:color="auto"/>
            </w:tcBorders>
          </w:tcPr>
          <w:p w14:paraId="1A22303F" w14:textId="6DD086BF" w:rsidR="001B1226" w:rsidRPr="00A4338B" w:rsidRDefault="001B1226" w:rsidP="000C4DFB">
            <w:pPr>
              <w:pStyle w:val="NormalLeft"/>
              <w:rPr>
                <w:lang w:val="en-GB"/>
              </w:rPr>
            </w:pPr>
            <w:r w:rsidRPr="00A4338B">
              <w:rPr>
                <w:lang w:val="en-GB"/>
              </w:rPr>
              <w:t xml:space="preserve">Total eligible own funds to meet the consolidated </w:t>
            </w:r>
            <w:ins w:id="462" w:author="Author">
              <w:r w:rsidR="00D13E2E" w:rsidRPr="00A4338B">
                <w:rPr>
                  <w:lang w:val="en-GB"/>
                </w:rPr>
                <w:t xml:space="preserve">part of the </w:t>
              </w:r>
            </w:ins>
            <w:r w:rsidRPr="00A4338B">
              <w:rPr>
                <w:lang w:val="en-GB"/>
              </w:rPr>
              <w:t xml:space="preserve">group SCR (excluding own funds from other financial </w:t>
            </w:r>
            <w:ins w:id="463" w:author="Author">
              <w:r w:rsidRPr="00A4338B">
                <w:rPr>
                  <w:lang w:val="en-GB"/>
                </w:rPr>
                <w:t>sector</w:t>
              </w:r>
              <w:r w:rsidR="00E976F5" w:rsidRPr="00A4338B">
                <w:rPr>
                  <w:lang w:val="en-GB"/>
                </w:rPr>
                <w:t>s,</w:t>
              </w:r>
            </w:ins>
            <w:del w:id="464" w:author="Author">
              <w:r w:rsidRPr="00A4338B">
                <w:rPr>
                  <w:lang w:val="en-GB"/>
                </w:rPr>
                <w:delText>sector</w:delText>
              </w:r>
            </w:del>
            <w:r w:rsidRPr="00A4338B">
              <w:rPr>
                <w:lang w:val="en-GB"/>
              </w:rPr>
              <w:t xml:space="preserve"> and </w:t>
            </w:r>
            <w:ins w:id="465" w:author="Author">
              <w:r w:rsidR="00C0660D" w:rsidRPr="00A4338B">
                <w:rPr>
                  <w:lang w:val="en-GB"/>
                </w:rPr>
                <w:t xml:space="preserve">own funds </w:t>
              </w:r>
            </w:ins>
            <w:r w:rsidRPr="00A4338B">
              <w:rPr>
                <w:lang w:val="en-GB"/>
              </w:rPr>
              <w:t xml:space="preserve">from </w:t>
            </w:r>
            <w:del w:id="466" w:author="Author">
              <w:r w:rsidRPr="00A4338B" w:rsidDel="00620595">
                <w:rPr>
                  <w:lang w:val="en-GB"/>
                </w:rPr>
                <w:delText xml:space="preserve">the </w:delText>
              </w:r>
            </w:del>
            <w:r w:rsidRPr="00A4338B">
              <w:rPr>
                <w:lang w:val="en-GB"/>
              </w:rPr>
              <w:t xml:space="preserve">undertakings included via </w:t>
            </w:r>
            <w:ins w:id="467" w:author="Author">
              <w:del w:id="468" w:author="Author">
                <w:r w:rsidR="00261C26" w:rsidRPr="00A4338B" w:rsidDel="00A4083B">
                  <w:rPr>
                    <w:lang w:val="en-GB"/>
                  </w:rPr>
                  <w:delText xml:space="preserve">Deduction and Aggregation method </w:delText>
                </w:r>
              </w:del>
            </w:ins>
            <w:del w:id="469" w:author="Author">
              <w:r w:rsidRPr="00A4338B">
                <w:rPr>
                  <w:lang w:val="en-GB"/>
                </w:rPr>
                <w:delText>D&amp;A</w:delText>
              </w:r>
            </w:del>
            <w:ins w:id="470" w:author="Author">
              <w:del w:id="471" w:author="Author">
                <w:r w:rsidR="007A4545" w:rsidRPr="00A4338B" w:rsidDel="00261C26">
                  <w:rPr>
                    <w:lang w:val="en-GB"/>
                  </w:rPr>
                  <w:delText xml:space="preserve"> </w:delText>
                </w:r>
              </w:del>
              <w:r w:rsidR="00A4083B" w:rsidRPr="00A4338B">
                <w:rPr>
                  <w:lang w:val="en-GB"/>
                </w:rPr>
                <w:t xml:space="preserve">D&amp;A </w:t>
              </w:r>
              <w:r w:rsidR="007A4545" w:rsidRPr="00A4338B">
                <w:rPr>
                  <w:lang w:val="en-GB"/>
                </w:rPr>
                <w:t>method</w:t>
              </w:r>
            </w:ins>
            <w:r w:rsidRPr="00A4338B">
              <w:rPr>
                <w:lang w:val="en-GB"/>
              </w:rPr>
              <w:t>) — total</w:t>
            </w:r>
          </w:p>
        </w:tc>
        <w:tc>
          <w:tcPr>
            <w:tcW w:w="4643" w:type="dxa"/>
            <w:tcBorders>
              <w:top w:val="single" w:sz="2" w:space="0" w:color="auto"/>
              <w:left w:val="single" w:sz="2" w:space="0" w:color="auto"/>
              <w:bottom w:val="single" w:sz="2" w:space="0" w:color="auto"/>
              <w:right w:val="single" w:sz="2" w:space="0" w:color="auto"/>
            </w:tcBorders>
          </w:tcPr>
          <w:p w14:paraId="2CA193D7" w14:textId="611A3D1F" w:rsidR="001B1226" w:rsidRPr="00A4338B" w:rsidRDefault="001B1226" w:rsidP="00741A1A">
            <w:pPr>
              <w:pStyle w:val="NormalLeft"/>
              <w:rPr>
                <w:lang w:val="en-GB"/>
              </w:rPr>
            </w:pPr>
            <w:r w:rsidRPr="00A4338B">
              <w:rPr>
                <w:lang w:val="en-GB"/>
              </w:rPr>
              <w:t>This is the total group own funds which are eligible to cover the consolidated</w:t>
            </w:r>
            <w:ins w:id="472" w:author="Author">
              <w:r w:rsidR="00D13E2E" w:rsidRPr="00A4338B">
                <w:rPr>
                  <w:lang w:val="en-GB"/>
                </w:rPr>
                <w:t xml:space="preserve"> part of the</w:t>
              </w:r>
            </w:ins>
            <w:r w:rsidRPr="00A4338B">
              <w:rPr>
                <w:lang w:val="en-GB"/>
              </w:rPr>
              <w:t xml:space="preserve"> group SCR (excluding own funds from other financial </w:t>
            </w:r>
            <w:ins w:id="473" w:author="Author">
              <w:r w:rsidRPr="00A4338B">
                <w:rPr>
                  <w:lang w:val="en-GB"/>
                </w:rPr>
                <w:t>sector</w:t>
              </w:r>
              <w:r w:rsidR="00261C26" w:rsidRPr="00A4338B">
                <w:rPr>
                  <w:lang w:val="en-GB"/>
                </w:rPr>
                <w:t xml:space="preserve">s, </w:t>
              </w:r>
            </w:ins>
            <w:del w:id="474" w:author="Author">
              <w:r w:rsidRPr="00A4338B">
                <w:rPr>
                  <w:lang w:val="en-GB"/>
                </w:rPr>
                <w:delText>sector</w:delText>
              </w:r>
            </w:del>
            <w:r w:rsidRPr="00A4338B">
              <w:rPr>
                <w:lang w:val="en-GB"/>
              </w:rPr>
              <w:t xml:space="preserve"> and from the undertakings included via</w:t>
            </w:r>
            <w:r w:rsidR="001346F1" w:rsidRPr="00A4338B">
              <w:rPr>
                <w:lang w:val="en-GB"/>
              </w:rPr>
              <w:t> Deduction and aggregation</w:t>
            </w:r>
            <w:ins w:id="475" w:author="Author">
              <w:r w:rsidR="007A4545" w:rsidRPr="00A4338B">
                <w:rPr>
                  <w:lang w:val="en-GB"/>
                </w:rPr>
                <w:t xml:space="preserve"> method</w:t>
              </w:r>
            </w:ins>
            <w:r w:rsidRPr="00A4338B">
              <w:rPr>
                <w:lang w:val="en-GB"/>
              </w:rPr>
              <w:t>) under the limits</w:t>
            </w:r>
          </w:p>
          <w:p w14:paraId="31805C35" w14:textId="77777777" w:rsidR="00D90641" w:rsidRPr="00A4338B" w:rsidRDefault="001B1226">
            <w:pPr>
              <w:pStyle w:val="NormalLeft"/>
              <w:rPr>
                <w:ins w:id="476" w:author="Author"/>
                <w:lang w:val="en-GB"/>
              </w:rPr>
            </w:pPr>
            <w:r w:rsidRPr="00A4338B">
              <w:rPr>
                <w:lang w:val="en-GB"/>
              </w:rPr>
              <w:t>For the purpose of the eligibility of those own fund items the consolidated group SCR shall not include the capital requirements from other financial sectors (Article 336 (c) of the Delegated Regulation (EU) 2015/35) consistently</w:t>
            </w:r>
          </w:p>
          <w:p w14:paraId="4DB1665D" w14:textId="4C609D53" w:rsidR="001B1226" w:rsidRPr="00A4338B" w:rsidRDefault="001B1226">
            <w:pPr>
              <w:pStyle w:val="NormalLeft"/>
              <w:rPr>
                <w:lang w:val="en-GB"/>
              </w:rPr>
            </w:pPr>
            <w:del w:id="477" w:author="Author">
              <w:r w:rsidRPr="00A4338B" w:rsidDel="00D13E2E">
                <w:rPr>
                  <w:lang w:val="en-GB"/>
                </w:rPr>
                <w:delText>.</w:delText>
              </w:r>
            </w:del>
          </w:p>
        </w:tc>
      </w:tr>
      <w:tr w:rsidR="001B1226" w:rsidRPr="00A4338B" w14:paraId="22E5D440" w14:textId="77777777" w:rsidTr="00EA0D67">
        <w:tc>
          <w:tcPr>
            <w:tcW w:w="2136" w:type="dxa"/>
            <w:tcBorders>
              <w:top w:val="single" w:sz="2" w:space="0" w:color="auto"/>
              <w:left w:val="single" w:sz="2" w:space="0" w:color="auto"/>
              <w:bottom w:val="single" w:sz="2" w:space="0" w:color="auto"/>
              <w:right w:val="single" w:sz="2" w:space="0" w:color="auto"/>
            </w:tcBorders>
          </w:tcPr>
          <w:p w14:paraId="7ECE97FE" w14:textId="36726A74" w:rsidR="001B1226" w:rsidRPr="00A4338B" w:rsidRDefault="001B1226" w:rsidP="00764507">
            <w:pPr>
              <w:pStyle w:val="NormalLeft"/>
              <w:rPr>
                <w:lang w:val="en-GB"/>
              </w:rPr>
            </w:pPr>
            <w:r w:rsidRPr="00A4338B">
              <w:rPr>
                <w:lang w:val="en-GB"/>
              </w:rPr>
              <w:t>R0560/C0020</w:t>
            </w:r>
          </w:p>
        </w:tc>
        <w:tc>
          <w:tcPr>
            <w:tcW w:w="2507" w:type="dxa"/>
            <w:tcBorders>
              <w:top w:val="single" w:sz="2" w:space="0" w:color="auto"/>
              <w:left w:val="single" w:sz="2" w:space="0" w:color="auto"/>
              <w:bottom w:val="single" w:sz="2" w:space="0" w:color="auto"/>
              <w:right w:val="single" w:sz="2" w:space="0" w:color="auto"/>
            </w:tcBorders>
          </w:tcPr>
          <w:p w14:paraId="56A9F60A" w14:textId="61C885F5" w:rsidR="001B1226" w:rsidRPr="00A4338B" w:rsidRDefault="001B1226" w:rsidP="005064E5">
            <w:pPr>
              <w:pStyle w:val="NormalLeft"/>
              <w:rPr>
                <w:lang w:val="en-GB"/>
              </w:rPr>
            </w:pPr>
            <w:r w:rsidRPr="00A4338B">
              <w:rPr>
                <w:lang w:val="en-GB"/>
              </w:rPr>
              <w:t xml:space="preserve">Total eligible own funds to meet the consolidated </w:t>
            </w:r>
            <w:ins w:id="478" w:author="Author">
              <w:r w:rsidR="00F1740B" w:rsidRPr="00A4338B">
                <w:rPr>
                  <w:lang w:val="en-GB"/>
                </w:rPr>
                <w:t xml:space="preserve">part of the </w:t>
              </w:r>
            </w:ins>
            <w:r w:rsidRPr="00A4338B">
              <w:rPr>
                <w:lang w:val="en-GB"/>
              </w:rPr>
              <w:t xml:space="preserve">group SCR (excluding own funds from other financial </w:t>
            </w:r>
            <w:ins w:id="479" w:author="Author">
              <w:r w:rsidRPr="00A4338B">
                <w:rPr>
                  <w:lang w:val="en-GB"/>
                </w:rPr>
                <w:t>sector</w:t>
              </w:r>
              <w:r w:rsidR="00E976F5" w:rsidRPr="00A4338B">
                <w:rPr>
                  <w:lang w:val="en-GB"/>
                </w:rPr>
                <w:t>s,</w:t>
              </w:r>
            </w:ins>
            <w:del w:id="480" w:author="Author">
              <w:r w:rsidRPr="00A4338B">
                <w:rPr>
                  <w:lang w:val="en-GB"/>
                </w:rPr>
                <w:delText>sector</w:delText>
              </w:r>
            </w:del>
            <w:r w:rsidRPr="00A4338B">
              <w:rPr>
                <w:lang w:val="en-GB"/>
              </w:rPr>
              <w:t xml:space="preserve"> and </w:t>
            </w:r>
            <w:ins w:id="481" w:author="Author">
              <w:r w:rsidR="00C0660D" w:rsidRPr="00A4338B">
                <w:rPr>
                  <w:lang w:val="en-GB"/>
                </w:rPr>
                <w:t xml:space="preserve">own funds </w:t>
              </w:r>
            </w:ins>
            <w:r w:rsidRPr="00A4338B">
              <w:rPr>
                <w:lang w:val="en-GB"/>
              </w:rPr>
              <w:t xml:space="preserve">from </w:t>
            </w:r>
            <w:del w:id="482" w:author="Author">
              <w:r w:rsidRPr="00A4338B" w:rsidDel="00620595">
                <w:rPr>
                  <w:lang w:val="en-GB"/>
                </w:rPr>
                <w:delText xml:space="preserve">the </w:delText>
              </w:r>
            </w:del>
            <w:r w:rsidRPr="00A4338B">
              <w:rPr>
                <w:lang w:val="en-GB"/>
              </w:rPr>
              <w:t xml:space="preserve">undertakings included via </w:t>
            </w:r>
            <w:ins w:id="483" w:author="Author">
              <w:del w:id="484" w:author="Author">
                <w:r w:rsidR="00261C26" w:rsidRPr="00A4338B" w:rsidDel="00A4083B">
                  <w:rPr>
                    <w:lang w:val="en-GB"/>
                  </w:rPr>
                  <w:delText xml:space="preserve">Deduction and Aggregation method </w:delText>
                </w:r>
              </w:del>
            </w:ins>
            <w:del w:id="485" w:author="Author">
              <w:r w:rsidRPr="00A4338B">
                <w:rPr>
                  <w:lang w:val="en-GB"/>
                </w:rPr>
                <w:delText>D&amp;A</w:delText>
              </w:r>
            </w:del>
            <w:ins w:id="486" w:author="Author">
              <w:del w:id="487" w:author="Author">
                <w:r w:rsidR="007E0F1D" w:rsidRPr="00A4338B" w:rsidDel="00261C26">
                  <w:rPr>
                    <w:lang w:val="en-GB"/>
                  </w:rPr>
                  <w:delText xml:space="preserve"> </w:delText>
                </w:r>
              </w:del>
              <w:r w:rsidR="00A4083B" w:rsidRPr="00A4338B">
                <w:rPr>
                  <w:lang w:val="en-GB"/>
                </w:rPr>
                <w:t xml:space="preserve">D&amp;A </w:t>
              </w:r>
              <w:r w:rsidR="007E0F1D" w:rsidRPr="00A4338B">
                <w:rPr>
                  <w:lang w:val="en-GB"/>
                </w:rPr>
                <w:t>method</w:t>
              </w:r>
            </w:ins>
            <w:r w:rsidRPr="00A4338B">
              <w:rPr>
                <w:lang w:val="en-GB"/>
              </w:rPr>
              <w:t>) — tier 1 unrestricted</w:t>
            </w:r>
          </w:p>
        </w:tc>
        <w:tc>
          <w:tcPr>
            <w:tcW w:w="4643" w:type="dxa"/>
            <w:tcBorders>
              <w:top w:val="single" w:sz="2" w:space="0" w:color="auto"/>
              <w:left w:val="single" w:sz="2" w:space="0" w:color="auto"/>
              <w:bottom w:val="single" w:sz="2" w:space="0" w:color="auto"/>
              <w:right w:val="single" w:sz="2" w:space="0" w:color="auto"/>
            </w:tcBorders>
          </w:tcPr>
          <w:p w14:paraId="5150C6C2" w14:textId="18D26924" w:rsidR="001B1226" w:rsidRPr="00A4338B" w:rsidRDefault="001B1226" w:rsidP="00741A1A">
            <w:pPr>
              <w:pStyle w:val="NormalLeft"/>
              <w:rPr>
                <w:lang w:val="en-GB"/>
              </w:rPr>
            </w:pPr>
            <w:r w:rsidRPr="00A4338B">
              <w:rPr>
                <w:lang w:val="en-GB"/>
              </w:rPr>
              <w:t xml:space="preserve">This is the group own funds which are eligible under the limits set out to meet the consolidated </w:t>
            </w:r>
            <w:ins w:id="488" w:author="Author">
              <w:r w:rsidR="00F1740B" w:rsidRPr="00A4338B">
                <w:rPr>
                  <w:lang w:val="en-GB"/>
                </w:rPr>
                <w:t xml:space="preserve">part of the </w:t>
              </w:r>
            </w:ins>
            <w:r w:rsidRPr="00A4338B">
              <w:rPr>
                <w:lang w:val="en-GB"/>
              </w:rPr>
              <w:t xml:space="preserve">group SCR (excluding own funds from other financial </w:t>
            </w:r>
            <w:ins w:id="489" w:author="Author">
              <w:r w:rsidRPr="00A4338B">
                <w:rPr>
                  <w:lang w:val="en-GB"/>
                </w:rPr>
                <w:t>sector</w:t>
              </w:r>
              <w:r w:rsidR="00261C26" w:rsidRPr="00A4338B">
                <w:rPr>
                  <w:lang w:val="en-GB"/>
                </w:rPr>
                <w:t>s,</w:t>
              </w:r>
            </w:ins>
            <w:del w:id="490" w:author="Author">
              <w:r w:rsidRPr="00A4338B">
                <w:rPr>
                  <w:lang w:val="en-GB"/>
                </w:rPr>
                <w:delText>sector</w:delText>
              </w:r>
            </w:del>
            <w:r w:rsidRPr="00A4338B">
              <w:rPr>
                <w:lang w:val="en-GB"/>
              </w:rPr>
              <w:t xml:space="preserve"> and from the undertakings included via </w:t>
            </w:r>
            <w:r w:rsidR="001346F1" w:rsidRPr="00A4338B">
              <w:rPr>
                <w:lang w:val="en-GB"/>
              </w:rPr>
              <w:t>Deduction and aggregation</w:t>
            </w:r>
            <w:ins w:id="491" w:author="Author">
              <w:r w:rsidR="00261C26" w:rsidRPr="00A4338B">
                <w:rPr>
                  <w:lang w:val="en-GB"/>
                </w:rPr>
                <w:t xml:space="preserve"> method</w:t>
              </w:r>
            </w:ins>
            <w:r w:rsidRPr="00A4338B">
              <w:rPr>
                <w:lang w:val="en-GB"/>
              </w:rPr>
              <w:t>), that meet the criteria for Tier 1 unrestricted items.</w:t>
            </w:r>
          </w:p>
        </w:tc>
      </w:tr>
      <w:tr w:rsidR="001B1226" w:rsidRPr="00A4338B" w14:paraId="0A8DFCF1" w14:textId="77777777" w:rsidTr="00EA0D67">
        <w:tc>
          <w:tcPr>
            <w:tcW w:w="2136" w:type="dxa"/>
            <w:tcBorders>
              <w:top w:val="single" w:sz="2" w:space="0" w:color="auto"/>
              <w:left w:val="single" w:sz="2" w:space="0" w:color="auto"/>
              <w:bottom w:val="single" w:sz="2" w:space="0" w:color="auto"/>
              <w:right w:val="single" w:sz="2" w:space="0" w:color="auto"/>
            </w:tcBorders>
          </w:tcPr>
          <w:p w14:paraId="660C5192" w14:textId="77777777" w:rsidR="001B1226" w:rsidRPr="00A4338B" w:rsidRDefault="001B1226" w:rsidP="00741A1A">
            <w:pPr>
              <w:pStyle w:val="NormalLeft"/>
              <w:rPr>
                <w:lang w:val="en-GB"/>
              </w:rPr>
            </w:pPr>
            <w:r w:rsidRPr="00A4338B">
              <w:rPr>
                <w:lang w:val="en-GB"/>
              </w:rPr>
              <w:t>R0560/C0030</w:t>
            </w:r>
          </w:p>
        </w:tc>
        <w:tc>
          <w:tcPr>
            <w:tcW w:w="2507" w:type="dxa"/>
            <w:tcBorders>
              <w:top w:val="single" w:sz="2" w:space="0" w:color="auto"/>
              <w:left w:val="single" w:sz="2" w:space="0" w:color="auto"/>
              <w:bottom w:val="single" w:sz="2" w:space="0" w:color="auto"/>
              <w:right w:val="single" w:sz="2" w:space="0" w:color="auto"/>
            </w:tcBorders>
          </w:tcPr>
          <w:p w14:paraId="01A24255" w14:textId="0B3E5AF8" w:rsidR="001B1226" w:rsidRPr="00A4338B" w:rsidRDefault="001B1226" w:rsidP="005064E5">
            <w:pPr>
              <w:pStyle w:val="NormalLeft"/>
              <w:rPr>
                <w:lang w:val="en-GB"/>
              </w:rPr>
            </w:pPr>
            <w:r w:rsidRPr="00A4338B">
              <w:rPr>
                <w:lang w:val="en-GB"/>
              </w:rPr>
              <w:t xml:space="preserve">Total eligible own funds to meet the consolidated </w:t>
            </w:r>
            <w:ins w:id="492" w:author="Author">
              <w:r w:rsidR="00F1740B" w:rsidRPr="00A4338B">
                <w:rPr>
                  <w:lang w:val="en-GB"/>
                </w:rPr>
                <w:t xml:space="preserve">part of the </w:t>
              </w:r>
            </w:ins>
            <w:r w:rsidRPr="00A4338B">
              <w:rPr>
                <w:lang w:val="en-GB"/>
              </w:rPr>
              <w:t xml:space="preserve">group SCR (excluding own funds from other financial </w:t>
            </w:r>
            <w:ins w:id="493" w:author="Author">
              <w:r w:rsidRPr="00A4338B">
                <w:rPr>
                  <w:lang w:val="en-GB"/>
                </w:rPr>
                <w:t>sector</w:t>
              </w:r>
              <w:r w:rsidR="00E976F5" w:rsidRPr="00A4338B">
                <w:rPr>
                  <w:lang w:val="en-GB"/>
                </w:rPr>
                <w:t>s,</w:t>
              </w:r>
            </w:ins>
            <w:del w:id="494" w:author="Author">
              <w:r w:rsidRPr="00A4338B">
                <w:rPr>
                  <w:lang w:val="en-GB"/>
                </w:rPr>
                <w:delText>sector</w:delText>
              </w:r>
            </w:del>
            <w:r w:rsidRPr="00A4338B">
              <w:rPr>
                <w:lang w:val="en-GB"/>
              </w:rPr>
              <w:t xml:space="preserve"> and </w:t>
            </w:r>
            <w:ins w:id="495" w:author="Author">
              <w:r w:rsidR="00C0660D" w:rsidRPr="00A4338B">
                <w:rPr>
                  <w:lang w:val="en-GB"/>
                </w:rPr>
                <w:t xml:space="preserve">own funds </w:t>
              </w:r>
            </w:ins>
            <w:r w:rsidRPr="00A4338B">
              <w:rPr>
                <w:lang w:val="en-GB"/>
              </w:rPr>
              <w:t xml:space="preserve">from </w:t>
            </w:r>
            <w:del w:id="496" w:author="Author">
              <w:r w:rsidRPr="00A4338B" w:rsidDel="00620595">
                <w:rPr>
                  <w:lang w:val="en-GB"/>
                </w:rPr>
                <w:delText xml:space="preserve">the </w:delText>
              </w:r>
            </w:del>
            <w:r w:rsidRPr="00A4338B">
              <w:rPr>
                <w:lang w:val="en-GB"/>
              </w:rPr>
              <w:t xml:space="preserve">undertakings included via </w:t>
            </w:r>
            <w:ins w:id="497" w:author="Author">
              <w:del w:id="498" w:author="Author">
                <w:r w:rsidR="00342C79" w:rsidRPr="00A4338B" w:rsidDel="00A4083B">
                  <w:rPr>
                    <w:lang w:val="en-GB"/>
                  </w:rPr>
                  <w:delText xml:space="preserve">Deduction and Aggregation </w:delText>
                </w:r>
                <w:r w:rsidR="00342C79" w:rsidRPr="00A4338B" w:rsidDel="00A4083B">
                  <w:rPr>
                    <w:lang w:val="en-GB"/>
                  </w:rPr>
                  <w:lastRenderedPageBreak/>
                  <w:delText xml:space="preserve">method </w:delText>
                </w:r>
              </w:del>
            </w:ins>
            <w:del w:id="499" w:author="Author">
              <w:r w:rsidRPr="00A4338B">
                <w:rPr>
                  <w:lang w:val="en-GB"/>
                </w:rPr>
                <w:delText>D&amp;A</w:delText>
              </w:r>
            </w:del>
            <w:ins w:id="500" w:author="Author">
              <w:del w:id="501" w:author="Author">
                <w:r w:rsidR="007E0F1D" w:rsidRPr="00A4338B" w:rsidDel="00342C79">
                  <w:rPr>
                    <w:lang w:val="en-GB"/>
                  </w:rPr>
                  <w:delText xml:space="preserve"> </w:delText>
                </w:r>
              </w:del>
              <w:r w:rsidR="00A4083B" w:rsidRPr="00A4338B">
                <w:rPr>
                  <w:lang w:val="en-GB"/>
                </w:rPr>
                <w:t xml:space="preserve">D&amp;A </w:t>
              </w:r>
              <w:r w:rsidR="007E0F1D" w:rsidRPr="00A4338B">
                <w:rPr>
                  <w:lang w:val="en-GB"/>
                </w:rPr>
                <w:t>method</w:t>
              </w:r>
            </w:ins>
            <w:r w:rsidRPr="00A4338B">
              <w:rPr>
                <w:lang w:val="en-GB"/>
              </w:rPr>
              <w:t>) — tier 1 Restricted</w:t>
            </w:r>
          </w:p>
        </w:tc>
        <w:tc>
          <w:tcPr>
            <w:tcW w:w="4643" w:type="dxa"/>
            <w:tcBorders>
              <w:top w:val="single" w:sz="2" w:space="0" w:color="auto"/>
              <w:left w:val="single" w:sz="2" w:space="0" w:color="auto"/>
              <w:bottom w:val="single" w:sz="2" w:space="0" w:color="auto"/>
              <w:right w:val="single" w:sz="2" w:space="0" w:color="auto"/>
            </w:tcBorders>
          </w:tcPr>
          <w:p w14:paraId="48D766C2" w14:textId="1FE99BF5" w:rsidR="001B1226" w:rsidRPr="00A4338B" w:rsidRDefault="001B1226" w:rsidP="00741A1A">
            <w:pPr>
              <w:pStyle w:val="NormalLeft"/>
              <w:rPr>
                <w:lang w:val="en-GB"/>
              </w:rPr>
            </w:pPr>
            <w:r w:rsidRPr="00A4338B">
              <w:rPr>
                <w:lang w:val="en-GB"/>
              </w:rPr>
              <w:lastRenderedPageBreak/>
              <w:t xml:space="preserve">This is the own funds which are eligible under the limits set out to meet the consolidated </w:t>
            </w:r>
            <w:ins w:id="502" w:author="Author">
              <w:r w:rsidR="00F1740B" w:rsidRPr="00A4338B">
                <w:rPr>
                  <w:lang w:val="en-GB"/>
                </w:rPr>
                <w:t xml:space="preserve">part of the </w:t>
              </w:r>
            </w:ins>
            <w:r w:rsidRPr="00A4338B">
              <w:rPr>
                <w:lang w:val="en-GB"/>
              </w:rPr>
              <w:t xml:space="preserve">group SCR (excluding own funds from other financial </w:t>
            </w:r>
            <w:ins w:id="503" w:author="Author">
              <w:r w:rsidRPr="00A4338B">
                <w:rPr>
                  <w:lang w:val="en-GB"/>
                </w:rPr>
                <w:t>sector</w:t>
              </w:r>
              <w:r w:rsidR="00261C26" w:rsidRPr="00A4338B">
                <w:rPr>
                  <w:lang w:val="en-GB"/>
                </w:rPr>
                <w:t>s,</w:t>
              </w:r>
            </w:ins>
            <w:del w:id="504" w:author="Author">
              <w:r w:rsidRPr="00A4338B">
                <w:rPr>
                  <w:lang w:val="en-GB"/>
                </w:rPr>
                <w:delText>sector</w:delText>
              </w:r>
            </w:del>
            <w:r w:rsidRPr="00A4338B">
              <w:rPr>
                <w:lang w:val="en-GB"/>
              </w:rPr>
              <w:t xml:space="preserve"> and from the undertakings included via Deduct</w:t>
            </w:r>
            <w:r w:rsidR="001346F1" w:rsidRPr="00A4338B">
              <w:rPr>
                <w:lang w:val="en-GB"/>
              </w:rPr>
              <w:t>ion and aggregation</w:t>
            </w:r>
            <w:ins w:id="505" w:author="Author">
              <w:r w:rsidR="00261C26" w:rsidRPr="00A4338B">
                <w:rPr>
                  <w:lang w:val="en-GB"/>
                </w:rPr>
                <w:t xml:space="preserve"> method</w:t>
              </w:r>
            </w:ins>
            <w:r w:rsidRPr="00A4338B">
              <w:rPr>
                <w:lang w:val="en-GB"/>
              </w:rPr>
              <w:t>), that meet the criteria for Tier 1 restricted items.</w:t>
            </w:r>
          </w:p>
        </w:tc>
      </w:tr>
      <w:tr w:rsidR="001B1226" w:rsidRPr="00A4338B" w14:paraId="492DA2C4" w14:textId="77777777" w:rsidTr="00EA0D67">
        <w:tc>
          <w:tcPr>
            <w:tcW w:w="2136" w:type="dxa"/>
            <w:tcBorders>
              <w:top w:val="single" w:sz="2" w:space="0" w:color="auto"/>
              <w:left w:val="single" w:sz="2" w:space="0" w:color="auto"/>
              <w:bottom w:val="single" w:sz="2" w:space="0" w:color="auto"/>
              <w:right w:val="single" w:sz="2" w:space="0" w:color="auto"/>
            </w:tcBorders>
          </w:tcPr>
          <w:p w14:paraId="042D6E0A" w14:textId="77777777" w:rsidR="001B1226" w:rsidRPr="00A4338B" w:rsidRDefault="001B1226" w:rsidP="00741A1A">
            <w:pPr>
              <w:pStyle w:val="NormalLeft"/>
              <w:rPr>
                <w:lang w:val="en-GB"/>
              </w:rPr>
            </w:pPr>
            <w:r w:rsidRPr="00A4338B">
              <w:rPr>
                <w:lang w:val="en-GB"/>
              </w:rPr>
              <w:t>R0560/C0040</w:t>
            </w:r>
          </w:p>
        </w:tc>
        <w:tc>
          <w:tcPr>
            <w:tcW w:w="2507" w:type="dxa"/>
            <w:tcBorders>
              <w:top w:val="single" w:sz="2" w:space="0" w:color="auto"/>
              <w:left w:val="single" w:sz="2" w:space="0" w:color="auto"/>
              <w:bottom w:val="single" w:sz="2" w:space="0" w:color="auto"/>
              <w:right w:val="single" w:sz="2" w:space="0" w:color="auto"/>
            </w:tcBorders>
          </w:tcPr>
          <w:p w14:paraId="5DE329DB" w14:textId="03A194C7" w:rsidR="001B1226" w:rsidRPr="00A4338B" w:rsidRDefault="001B1226" w:rsidP="005064E5">
            <w:pPr>
              <w:pStyle w:val="NormalLeft"/>
              <w:rPr>
                <w:lang w:val="en-GB"/>
              </w:rPr>
            </w:pPr>
            <w:r w:rsidRPr="00A4338B">
              <w:rPr>
                <w:lang w:val="en-GB"/>
              </w:rPr>
              <w:t>Total eligible own funds to meet the consolidated</w:t>
            </w:r>
            <w:ins w:id="506" w:author="Author">
              <w:r w:rsidR="00D97584" w:rsidRPr="00A4338B">
                <w:rPr>
                  <w:lang w:val="en-GB"/>
                </w:rPr>
                <w:t xml:space="preserve"> part of the </w:t>
              </w:r>
            </w:ins>
            <w:r w:rsidRPr="00A4338B">
              <w:rPr>
                <w:lang w:val="en-GB"/>
              </w:rPr>
              <w:t xml:space="preserve"> group SCR (excluding own funds from other financial </w:t>
            </w:r>
            <w:ins w:id="507" w:author="Author">
              <w:r w:rsidRPr="00A4338B">
                <w:rPr>
                  <w:lang w:val="en-GB"/>
                </w:rPr>
                <w:t>sector</w:t>
              </w:r>
              <w:r w:rsidR="00E976F5" w:rsidRPr="00A4338B">
                <w:rPr>
                  <w:lang w:val="en-GB"/>
                </w:rPr>
                <w:t>s</w:t>
              </w:r>
              <w:del w:id="508" w:author="Author">
                <w:r w:rsidR="00E976F5" w:rsidRPr="00A4338B" w:rsidDel="00D97584">
                  <w:rPr>
                    <w:lang w:val="en-GB"/>
                  </w:rPr>
                  <w:delText>,</w:delText>
                </w:r>
              </w:del>
            </w:ins>
            <w:del w:id="509" w:author="Author">
              <w:r w:rsidRPr="00A4338B">
                <w:rPr>
                  <w:lang w:val="en-GB"/>
                </w:rPr>
                <w:delText>sector</w:delText>
              </w:r>
            </w:del>
            <w:r w:rsidRPr="00A4338B">
              <w:rPr>
                <w:lang w:val="en-GB"/>
              </w:rPr>
              <w:t xml:space="preserve"> and </w:t>
            </w:r>
            <w:ins w:id="510" w:author="Author">
              <w:r w:rsidR="00C0660D" w:rsidRPr="00A4338B">
                <w:rPr>
                  <w:lang w:val="en-GB"/>
                </w:rPr>
                <w:t xml:space="preserve">own funds </w:t>
              </w:r>
            </w:ins>
            <w:r w:rsidRPr="00A4338B">
              <w:rPr>
                <w:lang w:val="en-GB"/>
              </w:rPr>
              <w:t xml:space="preserve">from </w:t>
            </w:r>
            <w:del w:id="511" w:author="Author">
              <w:r w:rsidRPr="00A4338B" w:rsidDel="00620595">
                <w:rPr>
                  <w:lang w:val="en-GB"/>
                </w:rPr>
                <w:delText xml:space="preserve">the </w:delText>
              </w:r>
            </w:del>
            <w:r w:rsidRPr="00A4338B">
              <w:rPr>
                <w:lang w:val="en-GB"/>
              </w:rPr>
              <w:t xml:space="preserve">undertakings included via </w:t>
            </w:r>
            <w:ins w:id="512" w:author="Author">
              <w:del w:id="513" w:author="Author">
                <w:r w:rsidR="00342C79" w:rsidRPr="00A4338B" w:rsidDel="00A4083B">
                  <w:rPr>
                    <w:lang w:val="en-GB"/>
                  </w:rPr>
                  <w:delText xml:space="preserve">Deduction and Aggregation method </w:delText>
                </w:r>
              </w:del>
            </w:ins>
            <w:del w:id="514" w:author="Author">
              <w:r w:rsidRPr="00A4338B">
                <w:rPr>
                  <w:lang w:val="en-GB"/>
                </w:rPr>
                <w:delText>D&amp;A</w:delText>
              </w:r>
            </w:del>
            <w:ins w:id="515" w:author="Author">
              <w:del w:id="516" w:author="Author">
                <w:r w:rsidR="007E0F1D" w:rsidRPr="00A4338B" w:rsidDel="00342C79">
                  <w:rPr>
                    <w:lang w:val="en-GB"/>
                  </w:rPr>
                  <w:delText xml:space="preserve"> </w:delText>
                </w:r>
              </w:del>
              <w:r w:rsidR="00A4083B" w:rsidRPr="00A4338B">
                <w:rPr>
                  <w:lang w:val="en-GB"/>
                </w:rPr>
                <w:t xml:space="preserve">D&amp;A </w:t>
              </w:r>
              <w:r w:rsidR="007E0F1D" w:rsidRPr="00A4338B">
                <w:rPr>
                  <w:lang w:val="en-GB"/>
                </w:rPr>
                <w:t>method</w:t>
              </w:r>
            </w:ins>
            <w:r w:rsidRPr="00A4338B">
              <w:rPr>
                <w:lang w:val="en-GB"/>
              </w:rPr>
              <w:t>) — tier 2</w:t>
            </w:r>
          </w:p>
        </w:tc>
        <w:tc>
          <w:tcPr>
            <w:tcW w:w="4643" w:type="dxa"/>
            <w:tcBorders>
              <w:top w:val="single" w:sz="2" w:space="0" w:color="auto"/>
              <w:left w:val="single" w:sz="2" w:space="0" w:color="auto"/>
              <w:bottom w:val="single" w:sz="2" w:space="0" w:color="auto"/>
              <w:right w:val="single" w:sz="2" w:space="0" w:color="auto"/>
            </w:tcBorders>
          </w:tcPr>
          <w:p w14:paraId="6EC9A78C" w14:textId="72D30CB0" w:rsidR="001B1226" w:rsidRPr="00A4338B" w:rsidRDefault="001B1226" w:rsidP="002C57CC">
            <w:pPr>
              <w:pStyle w:val="NormalLeft"/>
              <w:rPr>
                <w:lang w:val="en-GB"/>
              </w:rPr>
            </w:pPr>
            <w:r w:rsidRPr="00A4338B">
              <w:rPr>
                <w:lang w:val="en-GB"/>
              </w:rPr>
              <w:t>This is the own funds which are eligible under the limits set out to meet the consolidated</w:t>
            </w:r>
            <w:ins w:id="517" w:author="Author">
              <w:r w:rsidR="002C57CC" w:rsidRPr="00A4338B">
                <w:rPr>
                  <w:lang w:val="en-GB"/>
                </w:rPr>
                <w:t xml:space="preserve"> part of the</w:t>
              </w:r>
            </w:ins>
            <w:r w:rsidRPr="00A4338B">
              <w:rPr>
                <w:lang w:val="en-GB"/>
              </w:rPr>
              <w:t xml:space="preserve"> group SCR (excluding own funds from other financial </w:t>
            </w:r>
            <w:ins w:id="518" w:author="Author">
              <w:r w:rsidRPr="00A4338B">
                <w:rPr>
                  <w:lang w:val="en-GB"/>
                </w:rPr>
                <w:t>sector</w:t>
              </w:r>
              <w:r w:rsidR="00261C26" w:rsidRPr="00A4338B">
                <w:rPr>
                  <w:lang w:val="en-GB"/>
                </w:rPr>
                <w:t>s,</w:t>
              </w:r>
            </w:ins>
            <w:del w:id="519" w:author="Author">
              <w:r w:rsidRPr="00A4338B">
                <w:rPr>
                  <w:lang w:val="en-GB"/>
                </w:rPr>
                <w:delText>sector</w:delText>
              </w:r>
            </w:del>
            <w:r w:rsidRPr="00A4338B">
              <w:rPr>
                <w:lang w:val="en-GB"/>
              </w:rPr>
              <w:t xml:space="preserve"> and </w:t>
            </w:r>
            <w:ins w:id="520" w:author="Author">
              <w:r w:rsidR="0091692A" w:rsidRPr="00A4338B">
                <w:rPr>
                  <w:lang w:val="en-GB"/>
                </w:rPr>
                <w:t xml:space="preserve">own funds </w:t>
              </w:r>
            </w:ins>
            <w:r w:rsidRPr="00A4338B">
              <w:rPr>
                <w:lang w:val="en-GB"/>
              </w:rPr>
              <w:t>from the undertakings included via Deduction and aggregation</w:t>
            </w:r>
            <w:ins w:id="521" w:author="Author">
              <w:r w:rsidR="00261C26" w:rsidRPr="00A4338B">
                <w:rPr>
                  <w:lang w:val="en-GB"/>
                </w:rPr>
                <w:t xml:space="preserve"> method</w:t>
              </w:r>
            </w:ins>
            <w:r w:rsidRPr="00A4338B">
              <w:rPr>
                <w:lang w:val="en-GB"/>
              </w:rPr>
              <w:t>), that meet the criteria for Tier 2.</w:t>
            </w:r>
          </w:p>
        </w:tc>
      </w:tr>
      <w:tr w:rsidR="001B1226" w:rsidRPr="00A4338B" w14:paraId="66165D77" w14:textId="77777777" w:rsidTr="00EA0D67">
        <w:tc>
          <w:tcPr>
            <w:tcW w:w="2136" w:type="dxa"/>
            <w:tcBorders>
              <w:top w:val="single" w:sz="2" w:space="0" w:color="auto"/>
              <w:left w:val="single" w:sz="2" w:space="0" w:color="auto"/>
              <w:bottom w:val="single" w:sz="2" w:space="0" w:color="auto"/>
              <w:right w:val="single" w:sz="2" w:space="0" w:color="auto"/>
            </w:tcBorders>
          </w:tcPr>
          <w:p w14:paraId="76CA0B3F" w14:textId="77777777" w:rsidR="001B1226" w:rsidRPr="00A4338B" w:rsidRDefault="001B1226" w:rsidP="00741A1A">
            <w:pPr>
              <w:pStyle w:val="NormalLeft"/>
              <w:rPr>
                <w:lang w:val="en-GB"/>
              </w:rPr>
            </w:pPr>
            <w:r w:rsidRPr="00A4338B">
              <w:rPr>
                <w:lang w:val="en-GB"/>
              </w:rPr>
              <w:t>R0560/C0050</w:t>
            </w:r>
          </w:p>
        </w:tc>
        <w:tc>
          <w:tcPr>
            <w:tcW w:w="2507" w:type="dxa"/>
            <w:tcBorders>
              <w:top w:val="single" w:sz="2" w:space="0" w:color="auto"/>
              <w:left w:val="single" w:sz="2" w:space="0" w:color="auto"/>
              <w:bottom w:val="single" w:sz="2" w:space="0" w:color="auto"/>
              <w:right w:val="single" w:sz="2" w:space="0" w:color="auto"/>
            </w:tcBorders>
          </w:tcPr>
          <w:p w14:paraId="401E6C1E" w14:textId="6E32D85D" w:rsidR="001B1226" w:rsidRPr="00A4338B" w:rsidRDefault="001B1226" w:rsidP="005064E5">
            <w:pPr>
              <w:pStyle w:val="NormalLeft"/>
              <w:rPr>
                <w:lang w:val="en-GB"/>
              </w:rPr>
            </w:pPr>
            <w:r w:rsidRPr="00A4338B">
              <w:rPr>
                <w:lang w:val="en-GB"/>
              </w:rPr>
              <w:t xml:space="preserve">Total eligible own funds to meet the consolidated </w:t>
            </w:r>
            <w:ins w:id="522" w:author="Author">
              <w:r w:rsidR="00D97584" w:rsidRPr="00A4338B">
                <w:rPr>
                  <w:lang w:val="en-GB"/>
                </w:rPr>
                <w:t xml:space="preserve">part of the </w:t>
              </w:r>
            </w:ins>
            <w:r w:rsidRPr="00A4338B">
              <w:rPr>
                <w:lang w:val="en-GB"/>
              </w:rPr>
              <w:t xml:space="preserve">group SCR (excluding own funds from other financial </w:t>
            </w:r>
            <w:ins w:id="523" w:author="Author">
              <w:r w:rsidRPr="00A4338B">
                <w:rPr>
                  <w:lang w:val="en-GB"/>
                </w:rPr>
                <w:t>sector</w:t>
              </w:r>
              <w:r w:rsidR="00342C79" w:rsidRPr="00A4338B">
                <w:rPr>
                  <w:lang w:val="en-GB"/>
                </w:rPr>
                <w:t>s</w:t>
              </w:r>
              <w:del w:id="524" w:author="Author">
                <w:r w:rsidR="00342C79" w:rsidRPr="00A4338B" w:rsidDel="00D97584">
                  <w:rPr>
                    <w:lang w:val="en-GB"/>
                  </w:rPr>
                  <w:delText>,</w:delText>
                </w:r>
              </w:del>
            </w:ins>
            <w:del w:id="525" w:author="Author">
              <w:r w:rsidRPr="00A4338B">
                <w:rPr>
                  <w:lang w:val="en-GB"/>
                </w:rPr>
                <w:delText>sector</w:delText>
              </w:r>
            </w:del>
            <w:r w:rsidRPr="00A4338B">
              <w:rPr>
                <w:lang w:val="en-GB"/>
              </w:rPr>
              <w:t xml:space="preserve"> and </w:t>
            </w:r>
            <w:ins w:id="526" w:author="Author">
              <w:r w:rsidR="00C0660D" w:rsidRPr="00A4338B">
                <w:rPr>
                  <w:lang w:val="en-GB"/>
                </w:rPr>
                <w:t xml:space="preserve">own funds </w:t>
              </w:r>
            </w:ins>
            <w:r w:rsidRPr="00A4338B">
              <w:rPr>
                <w:lang w:val="en-GB"/>
              </w:rPr>
              <w:t xml:space="preserve">from </w:t>
            </w:r>
            <w:del w:id="527" w:author="Author">
              <w:r w:rsidRPr="00A4338B" w:rsidDel="00620595">
                <w:rPr>
                  <w:lang w:val="en-GB"/>
                </w:rPr>
                <w:delText xml:space="preserve">the </w:delText>
              </w:r>
            </w:del>
            <w:r w:rsidRPr="00A4338B">
              <w:rPr>
                <w:lang w:val="en-GB"/>
              </w:rPr>
              <w:t xml:space="preserve">undertakings included via </w:t>
            </w:r>
            <w:ins w:id="528" w:author="Author">
              <w:del w:id="529" w:author="Author">
                <w:r w:rsidR="00342C79" w:rsidRPr="00A4338B" w:rsidDel="00A4083B">
                  <w:rPr>
                    <w:lang w:val="en-GB"/>
                  </w:rPr>
                  <w:delText xml:space="preserve">Deduction and Aggregation method </w:delText>
                </w:r>
              </w:del>
            </w:ins>
            <w:del w:id="530" w:author="Author">
              <w:r w:rsidRPr="00A4338B">
                <w:rPr>
                  <w:lang w:val="en-GB"/>
                </w:rPr>
                <w:delText>D&amp;A</w:delText>
              </w:r>
            </w:del>
            <w:ins w:id="531" w:author="Author">
              <w:del w:id="532" w:author="Author">
                <w:r w:rsidR="007E0F1D" w:rsidRPr="00A4338B" w:rsidDel="00342C79">
                  <w:rPr>
                    <w:lang w:val="en-GB"/>
                  </w:rPr>
                  <w:delText xml:space="preserve"> </w:delText>
                </w:r>
              </w:del>
              <w:r w:rsidR="00A4083B" w:rsidRPr="00A4338B">
                <w:rPr>
                  <w:lang w:val="en-GB"/>
                </w:rPr>
                <w:t xml:space="preserve">D&amp;A </w:t>
              </w:r>
              <w:r w:rsidR="007E0F1D" w:rsidRPr="00A4338B">
                <w:rPr>
                  <w:lang w:val="en-GB"/>
                </w:rPr>
                <w:t>method</w:t>
              </w:r>
            </w:ins>
            <w:r w:rsidRPr="00A4338B">
              <w:rPr>
                <w:lang w:val="en-GB"/>
              </w:rPr>
              <w:t>) — tier 3</w:t>
            </w:r>
          </w:p>
        </w:tc>
        <w:tc>
          <w:tcPr>
            <w:tcW w:w="4643" w:type="dxa"/>
            <w:tcBorders>
              <w:top w:val="single" w:sz="2" w:space="0" w:color="auto"/>
              <w:left w:val="single" w:sz="2" w:space="0" w:color="auto"/>
              <w:bottom w:val="single" w:sz="2" w:space="0" w:color="auto"/>
              <w:right w:val="single" w:sz="2" w:space="0" w:color="auto"/>
            </w:tcBorders>
          </w:tcPr>
          <w:p w14:paraId="6A269B07" w14:textId="01D4AA50" w:rsidR="001B1226" w:rsidRPr="00A4338B" w:rsidRDefault="001B1226" w:rsidP="00741A1A">
            <w:pPr>
              <w:pStyle w:val="NormalLeft"/>
              <w:rPr>
                <w:lang w:val="en-GB"/>
              </w:rPr>
            </w:pPr>
            <w:r w:rsidRPr="00A4338B">
              <w:rPr>
                <w:lang w:val="en-GB"/>
              </w:rPr>
              <w:t xml:space="preserve">This is the own funds which are eligible under the limits set out to meet the consolidated </w:t>
            </w:r>
            <w:ins w:id="533" w:author="Author">
              <w:r w:rsidR="002C57CC" w:rsidRPr="00A4338B">
                <w:rPr>
                  <w:lang w:val="en-GB"/>
                </w:rPr>
                <w:t xml:space="preserve">part of the </w:t>
              </w:r>
            </w:ins>
            <w:r w:rsidRPr="00A4338B">
              <w:rPr>
                <w:lang w:val="en-GB"/>
              </w:rPr>
              <w:t xml:space="preserve">group SCR (excluding own funds from other financial </w:t>
            </w:r>
            <w:ins w:id="534" w:author="Author">
              <w:r w:rsidRPr="00A4338B">
                <w:rPr>
                  <w:lang w:val="en-GB"/>
                </w:rPr>
                <w:t>sector</w:t>
              </w:r>
              <w:r w:rsidR="00342C79" w:rsidRPr="00A4338B">
                <w:rPr>
                  <w:lang w:val="en-GB"/>
                </w:rPr>
                <w:t>s,</w:t>
              </w:r>
            </w:ins>
            <w:del w:id="535" w:author="Author">
              <w:r w:rsidRPr="00A4338B">
                <w:rPr>
                  <w:lang w:val="en-GB"/>
                </w:rPr>
                <w:delText>sector</w:delText>
              </w:r>
            </w:del>
            <w:r w:rsidRPr="00A4338B">
              <w:rPr>
                <w:lang w:val="en-GB"/>
              </w:rPr>
              <w:t xml:space="preserve"> and </w:t>
            </w:r>
            <w:ins w:id="536" w:author="Author">
              <w:r w:rsidR="00EA406D" w:rsidRPr="00A4338B">
                <w:rPr>
                  <w:lang w:val="en-GB"/>
                </w:rPr>
                <w:t xml:space="preserve">own funds </w:t>
              </w:r>
            </w:ins>
            <w:r w:rsidRPr="00A4338B">
              <w:rPr>
                <w:lang w:val="en-GB"/>
              </w:rPr>
              <w:t xml:space="preserve">from the undertakings included via </w:t>
            </w:r>
            <w:r w:rsidR="001346F1" w:rsidRPr="00A4338B">
              <w:rPr>
                <w:lang w:val="en-GB"/>
              </w:rPr>
              <w:t>Deduction and aggregation</w:t>
            </w:r>
            <w:ins w:id="537" w:author="Author">
              <w:r w:rsidR="00342C79" w:rsidRPr="00A4338B">
                <w:rPr>
                  <w:lang w:val="en-GB"/>
                </w:rPr>
                <w:t xml:space="preserve"> method</w:t>
              </w:r>
            </w:ins>
            <w:r w:rsidRPr="00A4338B">
              <w:rPr>
                <w:lang w:val="en-GB"/>
              </w:rPr>
              <w:t>), that meet the criteria for Tier 3.</w:t>
            </w:r>
          </w:p>
        </w:tc>
      </w:tr>
      <w:tr w:rsidR="00CC6018" w:rsidRPr="00A4338B" w14:paraId="691CD0A3" w14:textId="77777777" w:rsidTr="00B22481">
        <w:trPr>
          <w:ins w:id="538" w:author="Author"/>
        </w:trPr>
        <w:tc>
          <w:tcPr>
            <w:tcW w:w="2136" w:type="dxa"/>
            <w:tcBorders>
              <w:top w:val="single" w:sz="2" w:space="0" w:color="auto"/>
              <w:left w:val="single" w:sz="2" w:space="0" w:color="auto"/>
              <w:bottom w:val="single" w:sz="2" w:space="0" w:color="auto"/>
              <w:right w:val="single" w:sz="2" w:space="0" w:color="auto"/>
            </w:tcBorders>
          </w:tcPr>
          <w:p w14:paraId="13EB3BB4" w14:textId="77777777" w:rsidR="00CC6018" w:rsidRPr="00A4338B" w:rsidRDefault="00CC6018" w:rsidP="00CC6018">
            <w:pPr>
              <w:pStyle w:val="NormalLeft"/>
              <w:rPr>
                <w:ins w:id="539" w:author="Author"/>
                <w:lang w:val="en-GB"/>
              </w:rPr>
            </w:pPr>
            <w:ins w:id="540" w:author="Author">
              <w:r w:rsidRPr="00A4338B">
                <w:rPr>
                  <w:lang w:val="en-GB"/>
                </w:rPr>
                <w:t>R0530/C0010</w:t>
              </w:r>
            </w:ins>
          </w:p>
        </w:tc>
        <w:tc>
          <w:tcPr>
            <w:tcW w:w="2507" w:type="dxa"/>
            <w:tcBorders>
              <w:top w:val="single" w:sz="2" w:space="0" w:color="auto"/>
              <w:left w:val="single" w:sz="2" w:space="0" w:color="auto"/>
              <w:bottom w:val="single" w:sz="2" w:space="0" w:color="auto"/>
              <w:right w:val="single" w:sz="2" w:space="0" w:color="auto"/>
            </w:tcBorders>
          </w:tcPr>
          <w:p w14:paraId="425E2AA1" w14:textId="48C5B4B9" w:rsidR="00CC6018" w:rsidRPr="00A4338B" w:rsidRDefault="00CC6018" w:rsidP="00CC6018">
            <w:pPr>
              <w:pStyle w:val="NormalLeft"/>
              <w:rPr>
                <w:ins w:id="541" w:author="Author"/>
                <w:lang w:val="en-GB"/>
              </w:rPr>
            </w:pPr>
            <w:ins w:id="542" w:author="Author">
              <w:r w:rsidRPr="00A4338B">
                <w:rPr>
                  <w:lang w:val="en-GB"/>
                </w:rPr>
                <w:t>Total available own funds to meet the minimum consolidated group SCR –</w:t>
              </w:r>
              <w:r w:rsidR="00412EAC">
                <w:rPr>
                  <w:lang w:val="en-GB"/>
                </w:rPr>
                <w:t xml:space="preserve"> </w:t>
              </w:r>
              <w:r w:rsidRPr="00A4338B">
                <w:rPr>
                  <w:lang w:val="en-GB"/>
                </w:rPr>
                <w:t>total</w:t>
              </w:r>
            </w:ins>
          </w:p>
        </w:tc>
        <w:tc>
          <w:tcPr>
            <w:tcW w:w="4643" w:type="dxa"/>
            <w:tcBorders>
              <w:top w:val="single" w:sz="2" w:space="0" w:color="auto"/>
              <w:left w:val="single" w:sz="2" w:space="0" w:color="auto"/>
              <w:bottom w:val="single" w:sz="2" w:space="0" w:color="auto"/>
              <w:right w:val="single" w:sz="2" w:space="0" w:color="auto"/>
            </w:tcBorders>
          </w:tcPr>
          <w:p w14:paraId="31962BD8" w14:textId="77777777" w:rsidR="00CC6018" w:rsidRPr="00A4338B" w:rsidRDefault="00CC6018" w:rsidP="00CC6018">
            <w:pPr>
              <w:pStyle w:val="NormalLeft"/>
              <w:rPr>
                <w:ins w:id="543" w:author="Author"/>
                <w:lang w:val="en-GB"/>
              </w:rPr>
            </w:pPr>
            <w:ins w:id="544" w:author="Author">
              <w:r w:rsidRPr="00A4338B">
                <w:rPr>
                  <w:lang w:val="en-GB"/>
                </w:rPr>
                <w:t xml:space="preserve">This is the total own funds of the undertaking, comprising basic own funds after deductions, that are available to meet the minimum consolidated group SCR, excluding the own funds from other financial sectors, and own funds from the undertakings included via Deduction and aggregation method.  </w:t>
              </w:r>
            </w:ins>
          </w:p>
        </w:tc>
      </w:tr>
      <w:tr w:rsidR="00CC6018" w:rsidRPr="00A4338B" w14:paraId="36F5FF5B" w14:textId="77777777" w:rsidTr="00B22481">
        <w:trPr>
          <w:ins w:id="545" w:author="Author"/>
        </w:trPr>
        <w:tc>
          <w:tcPr>
            <w:tcW w:w="2136" w:type="dxa"/>
            <w:tcBorders>
              <w:top w:val="single" w:sz="2" w:space="0" w:color="auto"/>
              <w:left w:val="single" w:sz="2" w:space="0" w:color="auto"/>
              <w:bottom w:val="single" w:sz="2" w:space="0" w:color="auto"/>
              <w:right w:val="single" w:sz="2" w:space="0" w:color="auto"/>
            </w:tcBorders>
          </w:tcPr>
          <w:p w14:paraId="117CEEE2" w14:textId="77777777" w:rsidR="00CC6018" w:rsidRPr="00A4338B" w:rsidRDefault="00CC6018" w:rsidP="00CC6018">
            <w:pPr>
              <w:pStyle w:val="NormalLeft"/>
              <w:rPr>
                <w:ins w:id="546" w:author="Author"/>
                <w:lang w:val="en-GB"/>
              </w:rPr>
            </w:pPr>
            <w:ins w:id="547" w:author="Author">
              <w:r w:rsidRPr="00A4338B">
                <w:rPr>
                  <w:lang w:val="en-GB"/>
                </w:rPr>
                <w:t>R0530/C0020</w:t>
              </w:r>
            </w:ins>
          </w:p>
        </w:tc>
        <w:tc>
          <w:tcPr>
            <w:tcW w:w="2507" w:type="dxa"/>
            <w:tcBorders>
              <w:top w:val="single" w:sz="2" w:space="0" w:color="auto"/>
              <w:left w:val="single" w:sz="2" w:space="0" w:color="auto"/>
              <w:bottom w:val="single" w:sz="2" w:space="0" w:color="auto"/>
              <w:right w:val="single" w:sz="2" w:space="0" w:color="auto"/>
            </w:tcBorders>
          </w:tcPr>
          <w:p w14:paraId="00E51CA3" w14:textId="77777777" w:rsidR="00CC6018" w:rsidRPr="00A4338B" w:rsidRDefault="00CC6018" w:rsidP="00CC6018">
            <w:pPr>
              <w:pStyle w:val="NormalLeft"/>
              <w:rPr>
                <w:ins w:id="548" w:author="Author"/>
                <w:lang w:val="en-GB"/>
              </w:rPr>
            </w:pPr>
            <w:ins w:id="549" w:author="Author">
              <w:r w:rsidRPr="00A4338B">
                <w:rPr>
                  <w:lang w:val="en-GB"/>
                </w:rPr>
                <w:t>Total available own funds to meet the minimum consolidated group SCR– tier 1 unrestricted</w:t>
              </w:r>
            </w:ins>
          </w:p>
        </w:tc>
        <w:tc>
          <w:tcPr>
            <w:tcW w:w="4643" w:type="dxa"/>
            <w:tcBorders>
              <w:top w:val="single" w:sz="2" w:space="0" w:color="auto"/>
              <w:left w:val="single" w:sz="2" w:space="0" w:color="auto"/>
              <w:bottom w:val="single" w:sz="2" w:space="0" w:color="auto"/>
              <w:right w:val="single" w:sz="2" w:space="0" w:color="auto"/>
            </w:tcBorders>
          </w:tcPr>
          <w:p w14:paraId="70884618" w14:textId="6B2F2CED" w:rsidR="00CC6018" w:rsidRPr="00A4338B" w:rsidRDefault="00CC6018" w:rsidP="00B1430F">
            <w:pPr>
              <w:pStyle w:val="NormalLeft"/>
              <w:rPr>
                <w:ins w:id="550" w:author="Author"/>
                <w:lang w:val="en-GB"/>
              </w:rPr>
            </w:pPr>
            <w:ins w:id="551" w:author="Author">
              <w:r w:rsidRPr="00A4338B">
                <w:rPr>
                  <w:lang w:val="en-GB"/>
                </w:rPr>
                <w:t xml:space="preserve">This is the own funds of the undertaking, comprising basic own funds after deductions, that are available to meet the minimum consolidated group </w:t>
              </w:r>
              <w:r w:rsidR="00804DEE" w:rsidRPr="00A4338B">
                <w:rPr>
                  <w:lang w:val="en-GB"/>
                </w:rPr>
                <w:t>SCR, excluding</w:t>
              </w:r>
              <w:r w:rsidR="00D267DE" w:rsidRPr="00A4338B">
                <w:rPr>
                  <w:lang w:val="en-GB"/>
                </w:rPr>
                <w:t xml:space="preserve"> the own funds from other financial sectors, and own funds from the undertakings included via Deduction and aggregation method</w:t>
              </w:r>
              <w:r w:rsidR="00E2175E" w:rsidRPr="00A4338B">
                <w:rPr>
                  <w:lang w:val="en-GB"/>
                </w:rPr>
                <w:t>,</w:t>
              </w:r>
              <w:r w:rsidR="00D267DE" w:rsidRPr="00A4338B">
                <w:rPr>
                  <w:lang w:val="en-GB"/>
                </w:rPr>
                <w:t xml:space="preserve"> </w:t>
              </w:r>
              <w:r w:rsidRPr="00A4338B">
                <w:rPr>
                  <w:lang w:val="en-GB"/>
                </w:rPr>
                <w:t xml:space="preserve"> and that meet the criteria to be included in Tier 1 unrestricted.  </w:t>
              </w:r>
            </w:ins>
          </w:p>
        </w:tc>
      </w:tr>
      <w:tr w:rsidR="00CC6018" w:rsidRPr="00A4338B" w14:paraId="4DEC3054" w14:textId="77777777" w:rsidTr="00B22481">
        <w:trPr>
          <w:ins w:id="552" w:author="Author"/>
        </w:trPr>
        <w:tc>
          <w:tcPr>
            <w:tcW w:w="2136" w:type="dxa"/>
            <w:tcBorders>
              <w:top w:val="single" w:sz="2" w:space="0" w:color="auto"/>
              <w:left w:val="single" w:sz="2" w:space="0" w:color="auto"/>
              <w:bottom w:val="single" w:sz="2" w:space="0" w:color="auto"/>
              <w:right w:val="single" w:sz="2" w:space="0" w:color="auto"/>
            </w:tcBorders>
          </w:tcPr>
          <w:p w14:paraId="16521603" w14:textId="77777777" w:rsidR="00CC6018" w:rsidRPr="00A4338B" w:rsidRDefault="00CC6018" w:rsidP="00CC6018">
            <w:pPr>
              <w:pStyle w:val="NormalLeft"/>
              <w:rPr>
                <w:ins w:id="553" w:author="Author"/>
                <w:lang w:val="en-GB"/>
              </w:rPr>
            </w:pPr>
            <w:ins w:id="554" w:author="Author">
              <w:r w:rsidRPr="00A4338B">
                <w:rPr>
                  <w:lang w:val="en-GB"/>
                </w:rPr>
                <w:lastRenderedPageBreak/>
                <w:t>R0530/C0030</w:t>
              </w:r>
            </w:ins>
          </w:p>
        </w:tc>
        <w:tc>
          <w:tcPr>
            <w:tcW w:w="2507" w:type="dxa"/>
            <w:tcBorders>
              <w:top w:val="single" w:sz="2" w:space="0" w:color="auto"/>
              <w:left w:val="single" w:sz="2" w:space="0" w:color="auto"/>
              <w:bottom w:val="single" w:sz="2" w:space="0" w:color="auto"/>
              <w:right w:val="single" w:sz="2" w:space="0" w:color="auto"/>
            </w:tcBorders>
          </w:tcPr>
          <w:p w14:paraId="66231D4C" w14:textId="77777777" w:rsidR="00CC6018" w:rsidRPr="00A4338B" w:rsidRDefault="00CC6018" w:rsidP="00CC6018">
            <w:pPr>
              <w:pStyle w:val="NormalLeft"/>
              <w:rPr>
                <w:ins w:id="555" w:author="Author"/>
                <w:lang w:val="en-GB"/>
              </w:rPr>
            </w:pPr>
            <w:ins w:id="556" w:author="Author">
              <w:r w:rsidRPr="00A4338B">
                <w:rPr>
                  <w:lang w:val="en-GB"/>
                </w:rPr>
                <w:t>Total available own funds to meet the minimum consolidated group SCR — tier 1 restricted</w:t>
              </w:r>
            </w:ins>
          </w:p>
        </w:tc>
        <w:tc>
          <w:tcPr>
            <w:tcW w:w="4643" w:type="dxa"/>
            <w:tcBorders>
              <w:top w:val="single" w:sz="2" w:space="0" w:color="auto"/>
              <w:left w:val="single" w:sz="2" w:space="0" w:color="auto"/>
              <w:bottom w:val="single" w:sz="2" w:space="0" w:color="auto"/>
              <w:right w:val="single" w:sz="2" w:space="0" w:color="auto"/>
            </w:tcBorders>
          </w:tcPr>
          <w:p w14:paraId="6C27CCE4" w14:textId="6DE7259F" w:rsidR="00CC6018" w:rsidRPr="00A4338B" w:rsidRDefault="00CC6018" w:rsidP="00B1430F">
            <w:pPr>
              <w:pStyle w:val="NormalLeft"/>
              <w:rPr>
                <w:ins w:id="557" w:author="Author"/>
                <w:lang w:val="en-GB"/>
              </w:rPr>
            </w:pPr>
            <w:ins w:id="558" w:author="Author">
              <w:r w:rsidRPr="00A4338B">
                <w:rPr>
                  <w:lang w:val="en-GB"/>
                </w:rPr>
                <w:t xml:space="preserve">This is the own funds of the group, comprising basic own funds after deductions, that are available to meet the minimum consolidated group </w:t>
              </w:r>
              <w:r w:rsidR="00E2175E" w:rsidRPr="00A4338B">
                <w:rPr>
                  <w:lang w:val="en-GB"/>
                </w:rPr>
                <w:t>SCR, excluding</w:t>
              </w:r>
              <w:r w:rsidR="00D267DE" w:rsidRPr="00A4338B">
                <w:rPr>
                  <w:lang w:val="en-GB"/>
                </w:rPr>
                <w:t xml:space="preserve"> the own funds from other financial sectors, and own funds from the undertakings included via Deduction and aggregation method</w:t>
              </w:r>
              <w:r w:rsidR="00E2175E" w:rsidRPr="00A4338B">
                <w:rPr>
                  <w:lang w:val="en-GB"/>
                </w:rPr>
                <w:t>,</w:t>
              </w:r>
              <w:r w:rsidR="00D267DE" w:rsidRPr="00A4338B">
                <w:rPr>
                  <w:lang w:val="en-GB"/>
                </w:rPr>
                <w:t xml:space="preserve">  </w:t>
              </w:r>
              <w:r w:rsidRPr="00A4338B">
                <w:rPr>
                  <w:lang w:val="en-GB"/>
                </w:rPr>
                <w:t xml:space="preserve">and that meet the criteria to be included in Tier 1 restricted items.  </w:t>
              </w:r>
            </w:ins>
          </w:p>
        </w:tc>
      </w:tr>
      <w:tr w:rsidR="00CC6018" w:rsidRPr="00A4338B" w14:paraId="1B755B2B" w14:textId="77777777" w:rsidTr="00B22481">
        <w:trPr>
          <w:ins w:id="559" w:author="Author"/>
        </w:trPr>
        <w:tc>
          <w:tcPr>
            <w:tcW w:w="2136" w:type="dxa"/>
            <w:tcBorders>
              <w:top w:val="single" w:sz="2" w:space="0" w:color="auto"/>
              <w:left w:val="single" w:sz="2" w:space="0" w:color="auto"/>
              <w:bottom w:val="single" w:sz="2" w:space="0" w:color="auto"/>
              <w:right w:val="single" w:sz="2" w:space="0" w:color="auto"/>
            </w:tcBorders>
          </w:tcPr>
          <w:p w14:paraId="7906D6C3" w14:textId="77777777" w:rsidR="00CC6018" w:rsidRPr="00A4338B" w:rsidRDefault="00CC6018" w:rsidP="00CC6018">
            <w:pPr>
              <w:pStyle w:val="NormalLeft"/>
              <w:rPr>
                <w:ins w:id="560" w:author="Author"/>
                <w:lang w:val="en-GB"/>
              </w:rPr>
            </w:pPr>
            <w:ins w:id="561" w:author="Author">
              <w:r w:rsidRPr="00A4338B">
                <w:rPr>
                  <w:lang w:val="en-GB"/>
                </w:rPr>
                <w:t>R0530/C0040</w:t>
              </w:r>
            </w:ins>
          </w:p>
        </w:tc>
        <w:tc>
          <w:tcPr>
            <w:tcW w:w="2507" w:type="dxa"/>
            <w:tcBorders>
              <w:top w:val="single" w:sz="2" w:space="0" w:color="auto"/>
              <w:left w:val="single" w:sz="2" w:space="0" w:color="auto"/>
              <w:bottom w:val="single" w:sz="2" w:space="0" w:color="auto"/>
              <w:right w:val="single" w:sz="2" w:space="0" w:color="auto"/>
            </w:tcBorders>
          </w:tcPr>
          <w:p w14:paraId="1669E549" w14:textId="77777777" w:rsidR="00CC6018" w:rsidRPr="00A4338B" w:rsidRDefault="00CC6018" w:rsidP="00CC6018">
            <w:pPr>
              <w:pStyle w:val="NormalLeft"/>
              <w:rPr>
                <w:ins w:id="562" w:author="Author"/>
                <w:lang w:val="en-GB"/>
              </w:rPr>
            </w:pPr>
            <w:ins w:id="563" w:author="Author">
              <w:r w:rsidRPr="00A4338B">
                <w:rPr>
                  <w:lang w:val="en-GB"/>
                </w:rPr>
                <w:t>Total available own funds to meet the minimum consolidated group SCR — tier 2</w:t>
              </w:r>
            </w:ins>
          </w:p>
        </w:tc>
        <w:tc>
          <w:tcPr>
            <w:tcW w:w="4643" w:type="dxa"/>
            <w:tcBorders>
              <w:top w:val="single" w:sz="2" w:space="0" w:color="auto"/>
              <w:left w:val="single" w:sz="2" w:space="0" w:color="auto"/>
              <w:bottom w:val="single" w:sz="2" w:space="0" w:color="auto"/>
              <w:right w:val="single" w:sz="2" w:space="0" w:color="auto"/>
            </w:tcBorders>
          </w:tcPr>
          <w:p w14:paraId="778DF177" w14:textId="29FF6D42" w:rsidR="00CC6018" w:rsidRPr="00A4338B" w:rsidRDefault="00CC6018" w:rsidP="00CC6018">
            <w:pPr>
              <w:pStyle w:val="NormalLeft"/>
              <w:rPr>
                <w:ins w:id="564" w:author="Author"/>
                <w:lang w:val="en-GB"/>
              </w:rPr>
            </w:pPr>
            <w:ins w:id="565" w:author="Author">
              <w:r w:rsidRPr="00A4338B">
                <w:rPr>
                  <w:lang w:val="en-GB"/>
                </w:rPr>
                <w:t>This is the own funds of the undertaking, comprising basic own funds after deductions, that are available to meet the minimum consolidated group SCR</w:t>
              </w:r>
              <w:r w:rsidR="00E86F19" w:rsidRPr="00A4338B">
                <w:rPr>
                  <w:lang w:val="en-GB"/>
                </w:rPr>
                <w:t>,</w:t>
              </w:r>
              <w:r w:rsidR="00D267DE" w:rsidRPr="00A4338B">
                <w:rPr>
                  <w:lang w:val="en-GB"/>
                </w:rPr>
                <w:t xml:space="preserve"> excluding the own funds from other financial sector</w:t>
              </w:r>
              <w:r w:rsidR="00DE2440" w:rsidRPr="00A4338B">
                <w:rPr>
                  <w:lang w:val="en-GB"/>
                </w:rPr>
                <w:t xml:space="preserve">s </w:t>
              </w:r>
              <w:r w:rsidR="00D267DE" w:rsidRPr="00A4338B">
                <w:rPr>
                  <w:lang w:val="en-GB"/>
                </w:rPr>
                <w:t>and own funds from the undertakings included via Deduction and aggregation method</w:t>
              </w:r>
              <w:r w:rsidR="00E86F19" w:rsidRPr="00A4338B">
                <w:rPr>
                  <w:lang w:val="en-GB"/>
                </w:rPr>
                <w:t>,</w:t>
              </w:r>
              <w:r w:rsidR="00D267DE" w:rsidRPr="00A4338B">
                <w:rPr>
                  <w:lang w:val="en-GB"/>
                </w:rPr>
                <w:t xml:space="preserve"> </w:t>
              </w:r>
              <w:r w:rsidRPr="00A4338B">
                <w:rPr>
                  <w:lang w:val="en-GB"/>
                </w:rPr>
                <w:t xml:space="preserve"> and that meet the criteria to be included in Tier 2.  </w:t>
              </w:r>
            </w:ins>
          </w:p>
        </w:tc>
      </w:tr>
      <w:tr w:rsidR="001B1226" w:rsidRPr="00A4338B" w14:paraId="4F527F1F" w14:textId="77777777" w:rsidTr="00EA0D67">
        <w:tc>
          <w:tcPr>
            <w:tcW w:w="2136" w:type="dxa"/>
            <w:tcBorders>
              <w:top w:val="single" w:sz="2" w:space="0" w:color="auto"/>
              <w:left w:val="single" w:sz="2" w:space="0" w:color="auto"/>
              <w:bottom w:val="single" w:sz="2" w:space="0" w:color="auto"/>
              <w:right w:val="single" w:sz="2" w:space="0" w:color="auto"/>
            </w:tcBorders>
          </w:tcPr>
          <w:p w14:paraId="030C9D17" w14:textId="6101D0F6" w:rsidR="001B1226" w:rsidRPr="00A4338B" w:rsidRDefault="001B1226" w:rsidP="00741A1A">
            <w:pPr>
              <w:pStyle w:val="NormalLeft"/>
              <w:rPr>
                <w:lang w:val="en-GB"/>
              </w:rPr>
            </w:pPr>
            <w:r w:rsidRPr="00A4338B">
              <w:rPr>
                <w:lang w:val="en-GB"/>
              </w:rPr>
              <w:t>R0570/C0010</w:t>
            </w:r>
          </w:p>
        </w:tc>
        <w:tc>
          <w:tcPr>
            <w:tcW w:w="2507" w:type="dxa"/>
            <w:tcBorders>
              <w:top w:val="single" w:sz="2" w:space="0" w:color="auto"/>
              <w:left w:val="single" w:sz="2" w:space="0" w:color="auto"/>
              <w:bottom w:val="single" w:sz="2" w:space="0" w:color="auto"/>
              <w:right w:val="single" w:sz="2" w:space="0" w:color="auto"/>
            </w:tcBorders>
          </w:tcPr>
          <w:p w14:paraId="15F31C54" w14:textId="431F722B" w:rsidR="001B1226" w:rsidRPr="00A4338B" w:rsidRDefault="001B1226" w:rsidP="00741A1A">
            <w:pPr>
              <w:pStyle w:val="NormalLeft"/>
              <w:rPr>
                <w:lang w:val="en-GB"/>
              </w:rPr>
            </w:pPr>
            <w:r w:rsidRPr="00A4338B">
              <w:rPr>
                <w:lang w:val="en-GB"/>
              </w:rPr>
              <w:t>Total eligible own funds to meet the minimum consolidated group SCR</w:t>
            </w:r>
            <w:ins w:id="566" w:author="Author">
              <w:r w:rsidR="001D5C2C">
                <w:rPr>
                  <w:lang w:val="en-GB"/>
                </w:rPr>
                <w:t xml:space="preserve"> </w:t>
              </w:r>
            </w:ins>
            <w:r w:rsidRPr="00A4338B">
              <w:rPr>
                <w:lang w:val="en-GB"/>
              </w:rPr>
              <w:t>– total</w:t>
            </w:r>
          </w:p>
        </w:tc>
        <w:tc>
          <w:tcPr>
            <w:tcW w:w="4643" w:type="dxa"/>
            <w:tcBorders>
              <w:top w:val="single" w:sz="2" w:space="0" w:color="auto"/>
              <w:left w:val="single" w:sz="2" w:space="0" w:color="auto"/>
              <w:bottom w:val="single" w:sz="2" w:space="0" w:color="auto"/>
              <w:right w:val="single" w:sz="2" w:space="0" w:color="auto"/>
            </w:tcBorders>
          </w:tcPr>
          <w:p w14:paraId="2A927300" w14:textId="5BDC7B32" w:rsidR="001B1226" w:rsidRPr="00A4338B" w:rsidRDefault="001B1226" w:rsidP="00741A1A">
            <w:pPr>
              <w:pStyle w:val="NormalLeft"/>
              <w:rPr>
                <w:lang w:val="en-GB"/>
              </w:rPr>
            </w:pPr>
            <w:r w:rsidRPr="00A4338B">
              <w:rPr>
                <w:lang w:val="en-GB"/>
              </w:rPr>
              <w:t>This is the total eligible own funds to meet the minimum consolidated group SCR</w:t>
            </w:r>
            <w:ins w:id="567" w:author="Author">
              <w:r w:rsidR="00DE2440" w:rsidRPr="00A4338B">
                <w:rPr>
                  <w:lang w:val="en-GB"/>
                </w:rPr>
                <w:t xml:space="preserve"> excluding the own funds from other financial sectors and own funds from the undertakings included via Deduction and aggregation method</w:t>
              </w:r>
            </w:ins>
            <w:r w:rsidRPr="00A4338B">
              <w:rPr>
                <w:lang w:val="en-GB"/>
              </w:rPr>
              <w:t>.</w:t>
            </w:r>
          </w:p>
        </w:tc>
      </w:tr>
      <w:tr w:rsidR="001B1226" w:rsidRPr="00A4338B" w14:paraId="29258B54" w14:textId="77777777" w:rsidTr="00EA0D67">
        <w:tc>
          <w:tcPr>
            <w:tcW w:w="2136" w:type="dxa"/>
            <w:tcBorders>
              <w:top w:val="single" w:sz="2" w:space="0" w:color="auto"/>
              <w:left w:val="single" w:sz="2" w:space="0" w:color="auto"/>
              <w:bottom w:val="single" w:sz="2" w:space="0" w:color="auto"/>
              <w:right w:val="single" w:sz="2" w:space="0" w:color="auto"/>
            </w:tcBorders>
          </w:tcPr>
          <w:p w14:paraId="2AE3A3FA" w14:textId="77777777" w:rsidR="001B1226" w:rsidRPr="00A4338B" w:rsidRDefault="001B1226" w:rsidP="00741A1A">
            <w:pPr>
              <w:pStyle w:val="NormalLeft"/>
              <w:rPr>
                <w:lang w:val="en-GB"/>
              </w:rPr>
            </w:pPr>
            <w:r w:rsidRPr="00A4338B">
              <w:rPr>
                <w:lang w:val="en-GB"/>
              </w:rPr>
              <w:t>R0570/C0020</w:t>
            </w:r>
          </w:p>
        </w:tc>
        <w:tc>
          <w:tcPr>
            <w:tcW w:w="2507" w:type="dxa"/>
            <w:tcBorders>
              <w:top w:val="single" w:sz="2" w:space="0" w:color="auto"/>
              <w:left w:val="single" w:sz="2" w:space="0" w:color="auto"/>
              <w:bottom w:val="single" w:sz="2" w:space="0" w:color="auto"/>
              <w:right w:val="single" w:sz="2" w:space="0" w:color="auto"/>
            </w:tcBorders>
          </w:tcPr>
          <w:p w14:paraId="7A166DE1" w14:textId="77777777" w:rsidR="001B1226" w:rsidRPr="00A4338B" w:rsidRDefault="001B1226" w:rsidP="00741A1A">
            <w:pPr>
              <w:pStyle w:val="NormalLeft"/>
              <w:rPr>
                <w:lang w:val="en-GB"/>
              </w:rPr>
            </w:pPr>
            <w:r w:rsidRPr="00A4338B">
              <w:rPr>
                <w:lang w:val="en-GB"/>
              </w:rPr>
              <w:t>Total eligible own funds to meet the minimum consolidated group SCR — tier 1 unrestricted</w:t>
            </w:r>
          </w:p>
        </w:tc>
        <w:tc>
          <w:tcPr>
            <w:tcW w:w="4643" w:type="dxa"/>
            <w:tcBorders>
              <w:top w:val="single" w:sz="2" w:space="0" w:color="auto"/>
              <w:left w:val="single" w:sz="2" w:space="0" w:color="auto"/>
              <w:bottom w:val="single" w:sz="2" w:space="0" w:color="auto"/>
              <w:right w:val="single" w:sz="2" w:space="0" w:color="auto"/>
            </w:tcBorders>
          </w:tcPr>
          <w:p w14:paraId="49825C8E" w14:textId="51DA3A99" w:rsidR="001B1226" w:rsidRPr="00A4338B" w:rsidRDefault="001B1226" w:rsidP="00741A1A">
            <w:pPr>
              <w:pStyle w:val="NormalLeft"/>
              <w:rPr>
                <w:lang w:val="en-GB"/>
              </w:rPr>
            </w:pPr>
            <w:r w:rsidRPr="00A4338B">
              <w:rPr>
                <w:lang w:val="en-GB"/>
              </w:rPr>
              <w:t>This is the eligible own funds of the group, that are available to meet the minimum consolidated group SCR</w:t>
            </w:r>
            <w:ins w:id="568" w:author="Author">
              <w:r w:rsidR="00DE2440" w:rsidRPr="00A4338B">
                <w:rPr>
                  <w:lang w:val="en-GB"/>
                </w:rPr>
                <w:t xml:space="preserve">  excluding the own funds from other financial sectors and own funds from the undertakings included via Deduction and aggregation method,  </w:t>
              </w:r>
            </w:ins>
            <w:r w:rsidRPr="00A4338B">
              <w:rPr>
                <w:lang w:val="en-GB"/>
              </w:rPr>
              <w:t xml:space="preserve"> that meet the criteria to be included in Tier 1 unrestricted items.</w:t>
            </w:r>
          </w:p>
        </w:tc>
      </w:tr>
      <w:tr w:rsidR="001B1226" w:rsidRPr="00A4338B" w14:paraId="366C115B" w14:textId="77777777" w:rsidTr="00EA0D67">
        <w:tc>
          <w:tcPr>
            <w:tcW w:w="2136" w:type="dxa"/>
            <w:tcBorders>
              <w:top w:val="single" w:sz="2" w:space="0" w:color="auto"/>
              <w:left w:val="single" w:sz="2" w:space="0" w:color="auto"/>
              <w:bottom w:val="single" w:sz="2" w:space="0" w:color="auto"/>
              <w:right w:val="single" w:sz="2" w:space="0" w:color="auto"/>
            </w:tcBorders>
          </w:tcPr>
          <w:p w14:paraId="205EE3E5" w14:textId="77777777" w:rsidR="001B1226" w:rsidRPr="00A4338B" w:rsidRDefault="001B1226" w:rsidP="00741A1A">
            <w:pPr>
              <w:pStyle w:val="NormalLeft"/>
              <w:rPr>
                <w:lang w:val="en-GB"/>
              </w:rPr>
            </w:pPr>
            <w:r w:rsidRPr="00A4338B">
              <w:rPr>
                <w:lang w:val="en-GB"/>
              </w:rPr>
              <w:t>R0570/C0030</w:t>
            </w:r>
          </w:p>
        </w:tc>
        <w:tc>
          <w:tcPr>
            <w:tcW w:w="2507" w:type="dxa"/>
            <w:tcBorders>
              <w:top w:val="single" w:sz="2" w:space="0" w:color="auto"/>
              <w:left w:val="single" w:sz="2" w:space="0" w:color="auto"/>
              <w:bottom w:val="single" w:sz="2" w:space="0" w:color="auto"/>
              <w:right w:val="single" w:sz="2" w:space="0" w:color="auto"/>
            </w:tcBorders>
          </w:tcPr>
          <w:p w14:paraId="73597B84" w14:textId="77777777" w:rsidR="001B1226" w:rsidRPr="00A4338B" w:rsidRDefault="001B1226" w:rsidP="00741A1A">
            <w:pPr>
              <w:pStyle w:val="NormalLeft"/>
              <w:rPr>
                <w:lang w:val="en-GB"/>
              </w:rPr>
            </w:pPr>
            <w:r w:rsidRPr="00A4338B">
              <w:rPr>
                <w:lang w:val="en-GB"/>
              </w:rPr>
              <w:t>Total eligible e own funds to meet the minimum consolidated group SCR — tier 1 restricted</w:t>
            </w:r>
          </w:p>
        </w:tc>
        <w:tc>
          <w:tcPr>
            <w:tcW w:w="4643" w:type="dxa"/>
            <w:tcBorders>
              <w:top w:val="single" w:sz="2" w:space="0" w:color="auto"/>
              <w:left w:val="single" w:sz="2" w:space="0" w:color="auto"/>
              <w:bottom w:val="single" w:sz="2" w:space="0" w:color="auto"/>
              <w:right w:val="single" w:sz="2" w:space="0" w:color="auto"/>
            </w:tcBorders>
          </w:tcPr>
          <w:p w14:paraId="4AE4610D" w14:textId="081AB627" w:rsidR="001B1226" w:rsidRPr="00A4338B" w:rsidRDefault="001B1226" w:rsidP="00741A1A">
            <w:pPr>
              <w:pStyle w:val="NormalLeft"/>
              <w:rPr>
                <w:lang w:val="en-GB"/>
              </w:rPr>
            </w:pPr>
            <w:r w:rsidRPr="00A4338B">
              <w:rPr>
                <w:lang w:val="en-GB"/>
              </w:rPr>
              <w:t>This is the eligible own funds of the group, that are available to meet the minimum consolidated group SCR</w:t>
            </w:r>
            <w:ins w:id="569" w:author="Author">
              <w:r w:rsidR="00DE2440" w:rsidRPr="00A4338B">
                <w:rPr>
                  <w:lang w:val="en-GB"/>
                </w:rPr>
                <w:t xml:space="preserve"> excluding the own funds from other financial sectors and own funds from the undertakings included via Deduction and aggregation method,  </w:t>
              </w:r>
            </w:ins>
            <w:r w:rsidRPr="00A4338B">
              <w:rPr>
                <w:lang w:val="en-GB"/>
              </w:rPr>
              <w:t xml:space="preserve"> that meet the criteria to be included in Tier 1 restricted items.</w:t>
            </w:r>
          </w:p>
        </w:tc>
      </w:tr>
      <w:tr w:rsidR="001B1226" w:rsidRPr="00A4338B" w14:paraId="31BB6B82" w14:textId="77777777" w:rsidTr="00EA0D67">
        <w:tc>
          <w:tcPr>
            <w:tcW w:w="2136" w:type="dxa"/>
            <w:tcBorders>
              <w:top w:val="single" w:sz="2" w:space="0" w:color="auto"/>
              <w:left w:val="single" w:sz="2" w:space="0" w:color="auto"/>
              <w:bottom w:val="single" w:sz="2" w:space="0" w:color="auto"/>
              <w:right w:val="single" w:sz="2" w:space="0" w:color="auto"/>
            </w:tcBorders>
          </w:tcPr>
          <w:p w14:paraId="6AE29D88" w14:textId="77777777" w:rsidR="001B1226" w:rsidRPr="00A4338B" w:rsidRDefault="001B1226" w:rsidP="00741A1A">
            <w:pPr>
              <w:pStyle w:val="NormalLeft"/>
              <w:rPr>
                <w:lang w:val="en-GB"/>
              </w:rPr>
            </w:pPr>
            <w:r w:rsidRPr="00A4338B">
              <w:rPr>
                <w:lang w:val="en-GB"/>
              </w:rPr>
              <w:t>R0570/C0040</w:t>
            </w:r>
          </w:p>
        </w:tc>
        <w:tc>
          <w:tcPr>
            <w:tcW w:w="2507" w:type="dxa"/>
            <w:tcBorders>
              <w:top w:val="single" w:sz="2" w:space="0" w:color="auto"/>
              <w:left w:val="single" w:sz="2" w:space="0" w:color="auto"/>
              <w:bottom w:val="single" w:sz="2" w:space="0" w:color="auto"/>
              <w:right w:val="single" w:sz="2" w:space="0" w:color="auto"/>
            </w:tcBorders>
          </w:tcPr>
          <w:p w14:paraId="12C26392" w14:textId="77777777" w:rsidR="001B1226" w:rsidRPr="00A4338B" w:rsidRDefault="001B1226" w:rsidP="00741A1A">
            <w:pPr>
              <w:pStyle w:val="NormalLeft"/>
              <w:rPr>
                <w:lang w:val="en-GB"/>
              </w:rPr>
            </w:pPr>
            <w:r w:rsidRPr="00A4338B">
              <w:rPr>
                <w:lang w:val="en-GB"/>
              </w:rPr>
              <w:t>Total eligible own funds to meet the minimum consolidated group SCR — tier 2</w:t>
            </w:r>
          </w:p>
        </w:tc>
        <w:tc>
          <w:tcPr>
            <w:tcW w:w="4643" w:type="dxa"/>
            <w:tcBorders>
              <w:top w:val="single" w:sz="2" w:space="0" w:color="auto"/>
              <w:left w:val="single" w:sz="2" w:space="0" w:color="auto"/>
              <w:bottom w:val="single" w:sz="2" w:space="0" w:color="auto"/>
              <w:right w:val="single" w:sz="2" w:space="0" w:color="auto"/>
            </w:tcBorders>
          </w:tcPr>
          <w:p w14:paraId="46728093" w14:textId="38C0BFCC" w:rsidR="001B1226" w:rsidRPr="00A4338B" w:rsidRDefault="001B1226" w:rsidP="00741A1A">
            <w:pPr>
              <w:pStyle w:val="NormalLeft"/>
              <w:rPr>
                <w:lang w:val="en-GB"/>
              </w:rPr>
            </w:pPr>
            <w:r w:rsidRPr="00A4338B">
              <w:rPr>
                <w:lang w:val="en-GB"/>
              </w:rPr>
              <w:t>This is the eligible own funds of the group, that are available to meet the minimum consolidated group SCR</w:t>
            </w:r>
            <w:ins w:id="570" w:author="Author">
              <w:r w:rsidR="00DE2440" w:rsidRPr="00A4338B">
                <w:rPr>
                  <w:lang w:val="en-GB"/>
                </w:rPr>
                <w:t xml:space="preserve">, excluding the own funds from other financial sectors and own </w:t>
              </w:r>
              <w:r w:rsidR="00DE2440" w:rsidRPr="00A4338B">
                <w:rPr>
                  <w:lang w:val="en-GB"/>
                </w:rPr>
                <w:lastRenderedPageBreak/>
                <w:t xml:space="preserve">funds from the undertakings included via Deduction and aggregation method,  </w:t>
              </w:r>
            </w:ins>
            <w:r w:rsidRPr="00A4338B">
              <w:rPr>
                <w:lang w:val="en-GB"/>
              </w:rPr>
              <w:t xml:space="preserve"> that meet the criteria to be included in Tier 2.</w:t>
            </w:r>
          </w:p>
        </w:tc>
      </w:tr>
      <w:tr w:rsidR="004368DE" w:rsidRPr="00A4338B" w14:paraId="67F64959" w14:textId="77777777" w:rsidTr="00EA0D67">
        <w:tc>
          <w:tcPr>
            <w:tcW w:w="2136" w:type="dxa"/>
            <w:tcBorders>
              <w:top w:val="single" w:sz="2" w:space="0" w:color="auto"/>
              <w:left w:val="single" w:sz="2" w:space="0" w:color="auto"/>
              <w:bottom w:val="single" w:sz="2" w:space="0" w:color="auto"/>
              <w:right w:val="single" w:sz="2" w:space="0" w:color="auto"/>
            </w:tcBorders>
          </w:tcPr>
          <w:p w14:paraId="0E6292BE" w14:textId="58BE243F" w:rsidR="004368DE" w:rsidRPr="00A4338B" w:rsidRDefault="004368DE" w:rsidP="005064E5">
            <w:pPr>
              <w:pStyle w:val="NormalLeft"/>
              <w:rPr>
                <w:lang w:val="en-GB"/>
              </w:rPr>
            </w:pPr>
            <w:ins w:id="571" w:author="Author">
              <w:r w:rsidRPr="00A4338B">
                <w:rPr>
                  <w:lang w:val="en-GB"/>
                </w:rPr>
                <w:lastRenderedPageBreak/>
                <w:t>R0</w:t>
              </w:r>
              <w:r w:rsidR="00916CE5" w:rsidRPr="00A4338B">
                <w:rPr>
                  <w:lang w:val="en-GB"/>
                </w:rPr>
                <w:t>800</w:t>
              </w:r>
              <w:r w:rsidRPr="00A4338B">
                <w:rPr>
                  <w:lang w:val="en-GB"/>
                </w:rPr>
                <w:t>/C0010</w:t>
              </w:r>
            </w:ins>
          </w:p>
        </w:tc>
        <w:tc>
          <w:tcPr>
            <w:tcW w:w="2507" w:type="dxa"/>
            <w:tcBorders>
              <w:top w:val="single" w:sz="2" w:space="0" w:color="auto"/>
              <w:left w:val="single" w:sz="2" w:space="0" w:color="auto"/>
              <w:bottom w:val="single" w:sz="2" w:space="0" w:color="auto"/>
              <w:right w:val="single" w:sz="2" w:space="0" w:color="auto"/>
            </w:tcBorders>
          </w:tcPr>
          <w:p w14:paraId="76A44854" w14:textId="197D902E" w:rsidR="004368DE" w:rsidRPr="00A4338B" w:rsidRDefault="004368DE" w:rsidP="005064E5">
            <w:pPr>
              <w:pStyle w:val="NormalLeft"/>
              <w:rPr>
                <w:lang w:val="en-GB"/>
              </w:rPr>
            </w:pPr>
            <w:ins w:id="572" w:author="Author">
              <w:r w:rsidRPr="00A4338B">
                <w:rPr>
                  <w:lang w:val="en-GB"/>
                </w:rPr>
                <w:t>Total eligible own funds to meet the consolidated group SCR (</w:t>
              </w:r>
              <w:del w:id="573" w:author="Author">
                <w:r w:rsidRPr="00A4338B" w:rsidDel="009D5EEC">
                  <w:rPr>
                    <w:lang w:val="en-GB"/>
                  </w:rPr>
                  <w:delText xml:space="preserve">i.e </w:delText>
                </w:r>
              </w:del>
              <w:r w:rsidRPr="00A4338B">
                <w:rPr>
                  <w:lang w:val="en-GB"/>
                </w:rPr>
                <w:t xml:space="preserve">including own funds from other financial sectors, excluding own funds from </w:t>
              </w:r>
              <w:del w:id="574" w:author="Author">
                <w:r w:rsidRPr="00A4338B" w:rsidDel="00620595">
                  <w:rPr>
                    <w:lang w:val="en-GB"/>
                  </w:rPr>
                  <w:delText>entities</w:delText>
                </w:r>
              </w:del>
              <w:r w:rsidR="00620595" w:rsidRPr="00A4338B">
                <w:rPr>
                  <w:lang w:val="en-GB"/>
                </w:rPr>
                <w:t>undertakings</w:t>
              </w:r>
              <w:r w:rsidRPr="00A4338B">
                <w:rPr>
                  <w:lang w:val="en-GB"/>
                </w:rPr>
                <w:t xml:space="preserve"> included </w:t>
              </w:r>
            </w:ins>
            <w:r w:rsidRPr="00A4338B">
              <w:rPr>
                <w:lang w:val="en-GB"/>
              </w:rPr>
              <w:t xml:space="preserve">via </w:t>
            </w:r>
            <w:ins w:id="575" w:author="Author">
              <w:del w:id="576" w:author="Author">
                <w:r w:rsidRPr="00A4338B" w:rsidDel="004368DE">
                  <w:rPr>
                    <w:lang w:val="en-GB"/>
                  </w:rPr>
                  <w:delText>by</w:delText>
                </w:r>
              </w:del>
              <w:r w:rsidRPr="00A4338B">
                <w:rPr>
                  <w:lang w:val="en-GB"/>
                </w:rPr>
                <w:t xml:space="preserve"> </w:t>
              </w:r>
              <w:del w:id="577" w:author="Author">
                <w:r w:rsidRPr="00A4338B" w:rsidDel="00A4083B">
                  <w:rPr>
                    <w:lang w:val="en-GB"/>
                  </w:rPr>
                  <w:delText>D</w:delText>
                </w:r>
              </w:del>
            </w:ins>
            <w:del w:id="578" w:author="Author">
              <w:r w:rsidRPr="00A4338B" w:rsidDel="00A4083B">
                <w:rPr>
                  <w:lang w:val="en-GB"/>
                </w:rPr>
                <w:delText xml:space="preserve">eduction and </w:delText>
              </w:r>
            </w:del>
            <w:ins w:id="579" w:author="Author">
              <w:del w:id="580" w:author="Author">
                <w:r w:rsidRPr="00A4338B" w:rsidDel="00A4083B">
                  <w:rPr>
                    <w:lang w:val="en-GB"/>
                  </w:rPr>
                  <w:delText>&amp;A</w:delText>
                </w:r>
              </w:del>
            </w:ins>
            <w:del w:id="581" w:author="Author">
              <w:r w:rsidRPr="00A4338B" w:rsidDel="00A4083B">
                <w:rPr>
                  <w:lang w:val="en-GB"/>
                </w:rPr>
                <w:delText>ggregation</w:delText>
              </w:r>
            </w:del>
            <w:ins w:id="582" w:author="Author">
              <w:r w:rsidR="00A4083B" w:rsidRPr="00A4338B">
                <w:rPr>
                  <w:lang w:val="en-GB"/>
                </w:rPr>
                <w:t>D&amp;A method</w:t>
              </w:r>
              <w:r w:rsidRPr="00A4338B">
                <w:rPr>
                  <w:lang w:val="en-GB"/>
                </w:rPr>
                <w:t>)</w:t>
              </w:r>
            </w:ins>
            <w:r w:rsidRPr="00A4338B">
              <w:rPr>
                <w:lang w:val="en-GB"/>
              </w:rPr>
              <w:t xml:space="preserve"> </w:t>
            </w:r>
            <w:del w:id="583" w:author="Author">
              <w:r w:rsidRPr="00A4338B" w:rsidDel="00DC1B2D">
                <w:rPr>
                  <w:lang w:val="en-GB"/>
                </w:rPr>
                <w:delText>-</w:delText>
              </w:r>
            </w:del>
            <w:ins w:id="584" w:author="Author">
              <w:r w:rsidR="00DC1B2D" w:rsidRPr="00A4338B">
                <w:rPr>
                  <w:lang w:val="en-GB"/>
                </w:rPr>
                <w:t>–</w:t>
              </w:r>
            </w:ins>
            <w:r w:rsidRPr="00A4338B">
              <w:rPr>
                <w:lang w:val="en-GB"/>
              </w:rPr>
              <w:t xml:space="preserve"> Total</w:t>
            </w:r>
          </w:p>
        </w:tc>
        <w:tc>
          <w:tcPr>
            <w:tcW w:w="4643" w:type="dxa"/>
            <w:tcBorders>
              <w:top w:val="single" w:sz="2" w:space="0" w:color="auto"/>
              <w:left w:val="single" w:sz="2" w:space="0" w:color="auto"/>
              <w:bottom w:val="single" w:sz="2" w:space="0" w:color="auto"/>
              <w:right w:val="single" w:sz="2" w:space="0" w:color="auto"/>
            </w:tcBorders>
          </w:tcPr>
          <w:p w14:paraId="1777BF65" w14:textId="19E2B4C6" w:rsidR="004368DE" w:rsidRPr="00A4338B" w:rsidRDefault="004368DE" w:rsidP="00130CE2">
            <w:pPr>
              <w:pStyle w:val="NormalLeft"/>
              <w:rPr>
                <w:lang w:val="en-GB"/>
              </w:rPr>
            </w:pPr>
            <w:ins w:id="585" w:author="Author">
              <w:r w:rsidRPr="00A4338B">
                <w:rPr>
                  <w:lang w:val="en-GB"/>
                </w:rPr>
                <w:t>This is total eligible own funds that are available to meet the consolidated group SCR (</w:t>
              </w:r>
              <w:del w:id="586" w:author="Author">
                <w:r w:rsidRPr="00A4338B" w:rsidDel="00322702">
                  <w:rPr>
                    <w:lang w:val="en-GB"/>
                  </w:rPr>
                  <w:delText xml:space="preserve">i.e </w:delText>
                </w:r>
              </w:del>
              <w:r w:rsidRPr="00A4338B">
                <w:rPr>
                  <w:lang w:val="en-GB"/>
                </w:rPr>
                <w:t xml:space="preserve">including own funds from other financial sectors, excluding own funds from </w:t>
              </w:r>
              <w:del w:id="587" w:author="Author">
                <w:r w:rsidRPr="00A4338B" w:rsidDel="00263B87">
                  <w:rPr>
                    <w:lang w:val="en-GB"/>
                  </w:rPr>
                  <w:delText>entities</w:delText>
                </w:r>
              </w:del>
              <w:r w:rsidR="00263B87" w:rsidRPr="00A4338B">
                <w:rPr>
                  <w:lang w:val="en-GB"/>
                </w:rPr>
                <w:t>undertakings</w:t>
              </w:r>
              <w:r w:rsidRPr="00A4338B">
                <w:rPr>
                  <w:lang w:val="en-GB"/>
                </w:rPr>
                <w:t xml:space="preserve"> included </w:t>
              </w:r>
            </w:ins>
            <w:r w:rsidRPr="00A4338B">
              <w:rPr>
                <w:lang w:val="en-GB"/>
              </w:rPr>
              <w:t>via Deduction and</w:t>
            </w:r>
            <w:ins w:id="588" w:author="Author">
              <w:r w:rsidR="00A4083B" w:rsidRPr="00A4338B">
                <w:rPr>
                  <w:lang w:val="en-GB"/>
                </w:rPr>
                <w:t xml:space="preserve"> aggregation method</w:t>
              </w:r>
            </w:ins>
            <w:del w:id="589" w:author="Author">
              <w:r w:rsidRPr="00A4338B" w:rsidDel="00C14425">
                <w:rPr>
                  <w:lang w:val="en-GB"/>
                </w:rPr>
                <w:delText xml:space="preserve">  </w:delText>
              </w:r>
            </w:del>
            <w:ins w:id="590" w:author="Author">
              <w:del w:id="591" w:author="Author">
                <w:r w:rsidRPr="00A4338B" w:rsidDel="004368DE">
                  <w:rPr>
                    <w:lang w:val="en-GB"/>
                  </w:rPr>
                  <w:delText>by D</w:delText>
                </w:r>
                <w:r w:rsidRPr="00A4338B" w:rsidDel="00744D49">
                  <w:rPr>
                    <w:lang w:val="en-GB"/>
                  </w:rPr>
                  <w:delText>&amp;</w:delText>
                </w:r>
                <w:r w:rsidRPr="00A4338B" w:rsidDel="00C14425">
                  <w:rPr>
                    <w:lang w:val="en-GB"/>
                  </w:rPr>
                  <w:delText>A</w:delText>
                </w:r>
              </w:del>
              <w:r w:rsidRPr="00A4338B">
                <w:rPr>
                  <w:lang w:val="en-GB"/>
                </w:rPr>
                <w:t xml:space="preserve">) </w:t>
              </w:r>
            </w:ins>
            <w:r w:rsidRPr="00A4338B">
              <w:rPr>
                <w:lang w:val="en-GB"/>
              </w:rPr>
              <w:t>- Total</w:t>
            </w:r>
          </w:p>
        </w:tc>
      </w:tr>
      <w:tr w:rsidR="004368DE" w:rsidRPr="00A4338B" w14:paraId="027F5B0B" w14:textId="77777777" w:rsidTr="00EA0D67">
        <w:tc>
          <w:tcPr>
            <w:tcW w:w="2136" w:type="dxa"/>
            <w:tcBorders>
              <w:top w:val="single" w:sz="2" w:space="0" w:color="auto"/>
              <w:left w:val="single" w:sz="2" w:space="0" w:color="auto"/>
              <w:bottom w:val="single" w:sz="2" w:space="0" w:color="auto"/>
              <w:right w:val="single" w:sz="2" w:space="0" w:color="auto"/>
            </w:tcBorders>
          </w:tcPr>
          <w:p w14:paraId="6A17924C" w14:textId="7632A457" w:rsidR="004368DE" w:rsidRPr="00A4338B" w:rsidRDefault="00916CE5" w:rsidP="005064E5">
            <w:pPr>
              <w:pStyle w:val="NormalLeft"/>
              <w:rPr>
                <w:lang w:val="en-GB"/>
              </w:rPr>
            </w:pPr>
            <w:ins w:id="592" w:author="Author">
              <w:r w:rsidRPr="00A4338B">
                <w:rPr>
                  <w:lang w:val="en-GB"/>
                </w:rPr>
                <w:t>R0800</w:t>
              </w:r>
            </w:ins>
            <w:r w:rsidR="004368DE" w:rsidRPr="00A4338B">
              <w:rPr>
                <w:lang w:val="en-GB"/>
              </w:rPr>
              <w:t>/</w:t>
            </w:r>
            <w:r w:rsidR="006B6099" w:rsidRPr="00A4338B">
              <w:rPr>
                <w:lang w:val="en-GB"/>
              </w:rPr>
              <w:t>C002</w:t>
            </w:r>
            <w:r w:rsidR="004368DE" w:rsidRPr="00A4338B">
              <w:rPr>
                <w:lang w:val="en-GB"/>
              </w:rPr>
              <w:t>0</w:t>
            </w:r>
          </w:p>
        </w:tc>
        <w:tc>
          <w:tcPr>
            <w:tcW w:w="2507" w:type="dxa"/>
            <w:tcBorders>
              <w:top w:val="single" w:sz="2" w:space="0" w:color="auto"/>
              <w:left w:val="single" w:sz="2" w:space="0" w:color="auto"/>
              <w:bottom w:val="single" w:sz="2" w:space="0" w:color="auto"/>
              <w:right w:val="single" w:sz="2" w:space="0" w:color="auto"/>
            </w:tcBorders>
          </w:tcPr>
          <w:p w14:paraId="255462F3" w14:textId="088F04F5" w:rsidR="004368DE" w:rsidRPr="00A4338B" w:rsidRDefault="004368DE" w:rsidP="005064E5">
            <w:pPr>
              <w:pStyle w:val="NormalLeft"/>
              <w:rPr>
                <w:lang w:val="en-GB"/>
              </w:rPr>
            </w:pPr>
            <w:r w:rsidRPr="00A4338B">
              <w:rPr>
                <w:lang w:val="en-GB"/>
              </w:rPr>
              <w:t>Total eligible own funds to meet the consolidated group SCR (</w:t>
            </w:r>
            <w:del w:id="593" w:author="Author">
              <w:r w:rsidRPr="00A4338B" w:rsidDel="009D5EEC">
                <w:rPr>
                  <w:lang w:val="en-GB"/>
                </w:rPr>
                <w:delText xml:space="preserve">i.e </w:delText>
              </w:r>
            </w:del>
            <w:r w:rsidRPr="00A4338B">
              <w:rPr>
                <w:lang w:val="en-GB"/>
              </w:rPr>
              <w:t xml:space="preserve">including own funds from other financial sectors, excluding own funds from </w:t>
            </w:r>
            <w:del w:id="594" w:author="Author">
              <w:r w:rsidRPr="00A4338B" w:rsidDel="00620595">
                <w:rPr>
                  <w:lang w:val="en-GB"/>
                </w:rPr>
                <w:delText xml:space="preserve">entities </w:delText>
              </w:r>
            </w:del>
            <w:ins w:id="595" w:author="Author">
              <w:r w:rsidR="00620595" w:rsidRPr="00A4338B">
                <w:rPr>
                  <w:lang w:val="en-GB"/>
                </w:rPr>
                <w:t xml:space="preserve">undertakings </w:t>
              </w:r>
            </w:ins>
            <w:r w:rsidRPr="00A4338B">
              <w:rPr>
                <w:lang w:val="en-GB"/>
              </w:rPr>
              <w:t xml:space="preserve">included </w:t>
            </w:r>
            <w:del w:id="596" w:author="Author">
              <w:r w:rsidRPr="00A4338B" w:rsidDel="00744D49">
                <w:rPr>
                  <w:lang w:val="en-GB"/>
                </w:rPr>
                <w:delText>by D&amp;</w:delText>
              </w:r>
            </w:del>
            <w:ins w:id="597" w:author="Author">
              <w:r w:rsidR="00C14425" w:rsidRPr="00A4338B">
                <w:rPr>
                  <w:lang w:val="en-GB"/>
                </w:rPr>
                <w:t xml:space="preserve"> via  </w:t>
              </w:r>
              <w:r w:rsidR="00A4083B" w:rsidRPr="00A4338B">
                <w:rPr>
                  <w:lang w:val="en-GB"/>
                </w:rPr>
                <w:t>D&amp;A method</w:t>
              </w:r>
              <w:del w:id="598" w:author="Author">
                <w:r w:rsidR="00C14425" w:rsidRPr="00A4338B" w:rsidDel="00A4083B">
                  <w:rPr>
                    <w:lang w:val="en-GB"/>
                  </w:rPr>
                  <w:delText>Deduction and Aggregation</w:delText>
                </w:r>
              </w:del>
            </w:ins>
            <w:del w:id="599" w:author="Author">
              <w:r w:rsidRPr="00A4338B" w:rsidDel="00A4083B">
                <w:rPr>
                  <w:lang w:val="en-GB"/>
                </w:rPr>
                <w:delText>A</w:delText>
              </w:r>
            </w:del>
            <w:r w:rsidRPr="00A4338B">
              <w:rPr>
                <w:lang w:val="en-GB"/>
              </w:rPr>
              <w:t>)</w:t>
            </w:r>
            <w:ins w:id="600" w:author="Author">
              <w:r w:rsidR="001D5C2C">
                <w:rPr>
                  <w:lang w:val="en-GB"/>
                </w:rPr>
                <w:t xml:space="preserve"> - </w:t>
              </w:r>
              <w:r w:rsidR="001D5C2C" w:rsidRPr="00A4338B">
                <w:rPr>
                  <w:lang w:val="en-GB"/>
                </w:rPr>
                <w:t>tier 1 unrestricted</w:t>
              </w:r>
            </w:ins>
          </w:p>
        </w:tc>
        <w:tc>
          <w:tcPr>
            <w:tcW w:w="4643" w:type="dxa"/>
            <w:tcBorders>
              <w:top w:val="single" w:sz="2" w:space="0" w:color="auto"/>
              <w:left w:val="single" w:sz="2" w:space="0" w:color="auto"/>
              <w:bottom w:val="single" w:sz="2" w:space="0" w:color="auto"/>
              <w:right w:val="single" w:sz="2" w:space="0" w:color="auto"/>
            </w:tcBorders>
          </w:tcPr>
          <w:p w14:paraId="3164C8FD" w14:textId="3E267E67" w:rsidR="004368DE" w:rsidRPr="00A4338B" w:rsidRDefault="004368DE" w:rsidP="00604D24">
            <w:pPr>
              <w:pStyle w:val="NormalLeft"/>
              <w:rPr>
                <w:lang w:val="en-GB"/>
              </w:rPr>
            </w:pPr>
            <w:r w:rsidRPr="00A4338B">
              <w:rPr>
                <w:lang w:val="en-GB"/>
              </w:rPr>
              <w:t>This is total eligible own funds that are available to meet the consolidated group SCR (i.e</w:t>
            </w:r>
            <w:ins w:id="601" w:author="Author">
              <w:r w:rsidR="00227010" w:rsidRPr="00A4338B">
                <w:rPr>
                  <w:lang w:val="en-GB"/>
                </w:rPr>
                <w:t>.</w:t>
              </w:r>
            </w:ins>
            <w:r w:rsidRPr="00A4338B">
              <w:rPr>
                <w:lang w:val="en-GB"/>
              </w:rPr>
              <w:t xml:space="preserve"> including own funds from other financial sectors, excluding own funds from </w:t>
            </w:r>
            <w:del w:id="602" w:author="Author">
              <w:r w:rsidRPr="00A4338B" w:rsidDel="00263B87">
                <w:rPr>
                  <w:lang w:val="en-GB"/>
                </w:rPr>
                <w:delText xml:space="preserve">entities </w:delText>
              </w:r>
            </w:del>
            <w:ins w:id="603" w:author="Author">
              <w:r w:rsidR="00263B87" w:rsidRPr="00A4338B">
                <w:rPr>
                  <w:lang w:val="en-GB"/>
                </w:rPr>
                <w:t xml:space="preserve">undertakings </w:t>
              </w:r>
            </w:ins>
            <w:r w:rsidRPr="00A4338B">
              <w:rPr>
                <w:lang w:val="en-GB"/>
              </w:rPr>
              <w:t xml:space="preserve">included </w:t>
            </w:r>
            <w:ins w:id="604" w:author="Author">
              <w:r w:rsidR="00C14425" w:rsidRPr="00A4338B">
                <w:rPr>
                  <w:lang w:val="en-GB"/>
                </w:rPr>
                <w:t>via Deduction and Aggregation</w:t>
              </w:r>
              <w:r w:rsidR="00A4083B" w:rsidRPr="00A4338B">
                <w:rPr>
                  <w:lang w:val="en-GB"/>
                </w:rPr>
                <w:t xml:space="preserve"> method</w:t>
              </w:r>
            </w:ins>
            <w:del w:id="605" w:author="Author">
              <w:r w:rsidRPr="00A4338B" w:rsidDel="00C14425">
                <w:rPr>
                  <w:lang w:val="en-GB"/>
                </w:rPr>
                <w:delText>by D&amp;A</w:delText>
              </w:r>
            </w:del>
            <w:r w:rsidRPr="00A4338B">
              <w:rPr>
                <w:lang w:val="en-GB"/>
              </w:rPr>
              <w:t>) that meet the criteria to be included in Tier 1 unrestricted items.</w:t>
            </w:r>
          </w:p>
        </w:tc>
      </w:tr>
      <w:tr w:rsidR="006B6099" w:rsidRPr="00A4338B" w14:paraId="3927E579" w14:textId="77777777" w:rsidTr="00EA0D67">
        <w:tc>
          <w:tcPr>
            <w:tcW w:w="2136" w:type="dxa"/>
            <w:tcBorders>
              <w:top w:val="single" w:sz="2" w:space="0" w:color="auto"/>
              <w:left w:val="single" w:sz="2" w:space="0" w:color="auto"/>
              <w:bottom w:val="single" w:sz="2" w:space="0" w:color="auto"/>
              <w:right w:val="single" w:sz="2" w:space="0" w:color="auto"/>
            </w:tcBorders>
          </w:tcPr>
          <w:p w14:paraId="13D9BE98" w14:textId="1BB49D63" w:rsidR="006B6099" w:rsidRPr="00A4338B" w:rsidRDefault="006B6099" w:rsidP="00741A1A">
            <w:pPr>
              <w:pStyle w:val="NormalLeft"/>
              <w:rPr>
                <w:lang w:val="en-GB"/>
              </w:rPr>
            </w:pPr>
            <w:ins w:id="606" w:author="Author">
              <w:r w:rsidRPr="00A4338B">
                <w:rPr>
                  <w:lang w:val="en-GB"/>
                </w:rPr>
                <w:t>R0</w:t>
              </w:r>
              <w:r w:rsidR="00916CE5" w:rsidRPr="00A4338B">
                <w:rPr>
                  <w:lang w:val="en-GB"/>
                </w:rPr>
                <w:t>800</w:t>
              </w:r>
              <w:r w:rsidRPr="00A4338B">
                <w:rPr>
                  <w:lang w:val="en-GB"/>
                </w:rPr>
                <w:t>/C00</w:t>
              </w:r>
            </w:ins>
            <w:r w:rsidR="00CE2D5A" w:rsidRPr="00A4338B">
              <w:rPr>
                <w:lang w:val="en-GB"/>
              </w:rPr>
              <w:t>3</w:t>
            </w:r>
            <w:ins w:id="607" w:author="Author">
              <w:r w:rsidRPr="00A4338B">
                <w:rPr>
                  <w:lang w:val="en-GB"/>
                </w:rPr>
                <w:t>0</w:t>
              </w:r>
            </w:ins>
          </w:p>
        </w:tc>
        <w:tc>
          <w:tcPr>
            <w:tcW w:w="2507" w:type="dxa"/>
            <w:tcBorders>
              <w:top w:val="single" w:sz="2" w:space="0" w:color="auto"/>
              <w:left w:val="single" w:sz="2" w:space="0" w:color="auto"/>
              <w:bottom w:val="single" w:sz="2" w:space="0" w:color="auto"/>
              <w:right w:val="single" w:sz="2" w:space="0" w:color="auto"/>
            </w:tcBorders>
          </w:tcPr>
          <w:p w14:paraId="2371960D" w14:textId="35371235" w:rsidR="006B6099" w:rsidRPr="00A4338B" w:rsidRDefault="006B6099" w:rsidP="005064E5">
            <w:pPr>
              <w:pStyle w:val="NormalLeft"/>
              <w:rPr>
                <w:lang w:val="en-GB"/>
              </w:rPr>
            </w:pPr>
            <w:ins w:id="608" w:author="Author">
              <w:r w:rsidRPr="00A4338B">
                <w:rPr>
                  <w:lang w:val="en-GB"/>
                </w:rPr>
                <w:t xml:space="preserve">Total eligible own funds to meet the consolidated group SCR (including own funds from other financial sectors, excluding own funds from </w:t>
              </w:r>
              <w:r w:rsidR="00620595" w:rsidRPr="00A4338B">
                <w:rPr>
                  <w:lang w:val="en-GB"/>
                </w:rPr>
                <w:t>undertakings</w:t>
              </w:r>
              <w:r w:rsidRPr="00A4338B">
                <w:rPr>
                  <w:lang w:val="en-GB"/>
                </w:rPr>
                <w:t xml:space="preserve"> included </w:t>
              </w:r>
              <w:r w:rsidR="00C45D4B" w:rsidRPr="00A4338B">
                <w:rPr>
                  <w:lang w:val="en-GB"/>
                </w:rPr>
                <w:t xml:space="preserve">via  </w:t>
              </w:r>
              <w:r w:rsidR="00A4083B" w:rsidRPr="00A4338B">
                <w:rPr>
                  <w:lang w:val="en-GB"/>
                </w:rPr>
                <w:t>D&amp;A method</w:t>
              </w:r>
              <w:r w:rsidRPr="00A4338B">
                <w:rPr>
                  <w:lang w:val="en-GB"/>
                </w:rPr>
                <w:t>)</w:t>
              </w:r>
              <w:r w:rsidR="00AE1318">
                <w:rPr>
                  <w:lang w:val="en-GB"/>
                </w:rPr>
                <w:t xml:space="preserve"> -</w:t>
              </w:r>
              <w:r w:rsidR="00AE1318" w:rsidRPr="00A4338B">
                <w:rPr>
                  <w:lang w:val="en-GB"/>
                </w:rPr>
                <w:t xml:space="preserve"> tier 1 restricted</w:t>
              </w:r>
            </w:ins>
          </w:p>
        </w:tc>
        <w:tc>
          <w:tcPr>
            <w:tcW w:w="4643" w:type="dxa"/>
            <w:tcBorders>
              <w:top w:val="single" w:sz="2" w:space="0" w:color="auto"/>
              <w:left w:val="single" w:sz="2" w:space="0" w:color="auto"/>
              <w:bottom w:val="single" w:sz="2" w:space="0" w:color="auto"/>
              <w:right w:val="single" w:sz="2" w:space="0" w:color="auto"/>
            </w:tcBorders>
          </w:tcPr>
          <w:p w14:paraId="5796397A" w14:textId="65CC0B35" w:rsidR="006B6099" w:rsidRPr="00A4338B" w:rsidRDefault="006B6099" w:rsidP="00130CE2">
            <w:pPr>
              <w:pStyle w:val="NormalLeft"/>
              <w:rPr>
                <w:lang w:val="en-GB"/>
              </w:rPr>
            </w:pPr>
            <w:ins w:id="609" w:author="Author">
              <w:r w:rsidRPr="00A4338B">
                <w:rPr>
                  <w:lang w:val="en-GB"/>
                </w:rPr>
                <w:t>This is total eligible own funds that are available to meet the consolidated group SCR (i.e</w:t>
              </w:r>
              <w:r w:rsidR="00227010" w:rsidRPr="00A4338B">
                <w:rPr>
                  <w:lang w:val="en-GB"/>
                </w:rPr>
                <w:t>.</w:t>
              </w:r>
              <w:r w:rsidRPr="00A4338B">
                <w:rPr>
                  <w:lang w:val="en-GB"/>
                </w:rPr>
                <w:t xml:space="preserve"> including own funds from other financial sectors, excluding own funds from </w:t>
              </w:r>
              <w:r w:rsidR="00263B87" w:rsidRPr="00A4338B">
                <w:rPr>
                  <w:lang w:val="en-GB"/>
                </w:rPr>
                <w:t>undertakings</w:t>
              </w:r>
              <w:r w:rsidRPr="00A4338B">
                <w:rPr>
                  <w:lang w:val="en-GB"/>
                </w:rPr>
                <w:t xml:space="preserve"> included </w:t>
              </w:r>
              <w:r w:rsidR="00C45D4B" w:rsidRPr="00A4338B">
                <w:rPr>
                  <w:lang w:val="en-GB"/>
                </w:rPr>
                <w:t>via Deduction and Aggregation</w:t>
              </w:r>
              <w:r w:rsidR="00A4083B" w:rsidRPr="00A4338B">
                <w:rPr>
                  <w:lang w:val="en-GB"/>
                </w:rPr>
                <w:t xml:space="preserve"> method</w:t>
              </w:r>
              <w:r w:rsidRPr="00A4338B">
                <w:rPr>
                  <w:lang w:val="en-GB"/>
                </w:rPr>
                <w:t>) that meet the criteria to be included in Tier 1 restricted items.</w:t>
              </w:r>
            </w:ins>
          </w:p>
        </w:tc>
      </w:tr>
      <w:tr w:rsidR="00A47A82" w:rsidRPr="00A4338B" w14:paraId="13796DB2" w14:textId="77777777" w:rsidTr="00EA0D67">
        <w:tc>
          <w:tcPr>
            <w:tcW w:w="2136" w:type="dxa"/>
            <w:tcBorders>
              <w:top w:val="single" w:sz="2" w:space="0" w:color="auto"/>
              <w:left w:val="single" w:sz="2" w:space="0" w:color="auto"/>
              <w:bottom w:val="single" w:sz="2" w:space="0" w:color="auto"/>
              <w:right w:val="single" w:sz="2" w:space="0" w:color="auto"/>
            </w:tcBorders>
          </w:tcPr>
          <w:p w14:paraId="56FDAD27" w14:textId="2D5E06CD" w:rsidR="00A47A82" w:rsidRPr="00A4338B" w:rsidRDefault="00A47A82" w:rsidP="00741A1A">
            <w:pPr>
              <w:pStyle w:val="NormalLeft"/>
              <w:rPr>
                <w:lang w:val="en-GB"/>
              </w:rPr>
            </w:pPr>
            <w:ins w:id="610" w:author="Author">
              <w:r w:rsidRPr="00A4338B">
                <w:rPr>
                  <w:lang w:val="en-GB"/>
                </w:rPr>
                <w:t>R0</w:t>
              </w:r>
              <w:r w:rsidR="00916CE5" w:rsidRPr="00A4338B">
                <w:rPr>
                  <w:lang w:val="en-GB"/>
                </w:rPr>
                <w:t>800</w:t>
              </w:r>
              <w:r w:rsidRPr="00A4338B">
                <w:rPr>
                  <w:lang w:val="en-GB"/>
                </w:rPr>
                <w:t>/C00</w:t>
              </w:r>
            </w:ins>
            <w:r w:rsidRPr="00A4338B">
              <w:rPr>
                <w:lang w:val="en-GB"/>
              </w:rPr>
              <w:t>4</w:t>
            </w:r>
            <w:ins w:id="611" w:author="Author">
              <w:r w:rsidRPr="00A4338B">
                <w:rPr>
                  <w:lang w:val="en-GB"/>
                </w:rPr>
                <w:t>0</w:t>
              </w:r>
            </w:ins>
          </w:p>
        </w:tc>
        <w:tc>
          <w:tcPr>
            <w:tcW w:w="2507" w:type="dxa"/>
            <w:tcBorders>
              <w:top w:val="single" w:sz="2" w:space="0" w:color="auto"/>
              <w:left w:val="single" w:sz="2" w:space="0" w:color="auto"/>
              <w:bottom w:val="single" w:sz="2" w:space="0" w:color="auto"/>
              <w:right w:val="single" w:sz="2" w:space="0" w:color="auto"/>
            </w:tcBorders>
          </w:tcPr>
          <w:p w14:paraId="5CE8A382" w14:textId="37C641BD" w:rsidR="00A47A82" w:rsidRPr="00A4338B" w:rsidRDefault="00A47A82" w:rsidP="005064E5">
            <w:pPr>
              <w:pStyle w:val="NormalLeft"/>
              <w:rPr>
                <w:lang w:val="en-GB"/>
              </w:rPr>
            </w:pPr>
            <w:ins w:id="612" w:author="Author">
              <w:r w:rsidRPr="00A4338B">
                <w:rPr>
                  <w:lang w:val="en-GB"/>
                </w:rPr>
                <w:t>Total eligible own funds to meet the consolidated group SCR (</w:t>
              </w:r>
              <w:del w:id="613" w:author="Author">
                <w:r w:rsidRPr="00A4338B" w:rsidDel="009D5EEC">
                  <w:rPr>
                    <w:lang w:val="en-GB"/>
                  </w:rPr>
                  <w:delText xml:space="preserve">i.e </w:delText>
                </w:r>
              </w:del>
              <w:r w:rsidRPr="00A4338B">
                <w:rPr>
                  <w:lang w:val="en-GB"/>
                </w:rPr>
                <w:t xml:space="preserve">including own </w:t>
              </w:r>
              <w:r w:rsidRPr="00A4338B">
                <w:rPr>
                  <w:lang w:val="en-GB"/>
                </w:rPr>
                <w:lastRenderedPageBreak/>
                <w:t xml:space="preserve">funds from other financial sectors, excluding own funds from </w:t>
              </w:r>
              <w:r w:rsidR="00620595" w:rsidRPr="00A4338B">
                <w:rPr>
                  <w:lang w:val="en-GB"/>
                </w:rPr>
                <w:t>undertakings</w:t>
              </w:r>
              <w:r w:rsidRPr="00A4338B">
                <w:rPr>
                  <w:lang w:val="en-GB"/>
                </w:rPr>
                <w:t xml:space="preserve"> included </w:t>
              </w:r>
              <w:r w:rsidR="00C45D4B" w:rsidRPr="00A4338B">
                <w:rPr>
                  <w:lang w:val="en-GB"/>
                </w:rPr>
                <w:t xml:space="preserve">via </w:t>
              </w:r>
              <w:r w:rsidR="00A4083B" w:rsidRPr="00A4338B">
                <w:rPr>
                  <w:lang w:val="en-GB"/>
                </w:rPr>
                <w:t>D&amp;A method</w:t>
              </w:r>
              <w:del w:id="614" w:author="Author">
                <w:r w:rsidR="00C45D4B" w:rsidRPr="00A4338B" w:rsidDel="00B02EE1">
                  <w:rPr>
                    <w:lang w:val="en-GB"/>
                  </w:rPr>
                  <w:delText xml:space="preserve"> </w:delText>
                </w:r>
              </w:del>
              <w:r w:rsidRPr="00A4338B">
                <w:rPr>
                  <w:lang w:val="en-GB"/>
                </w:rPr>
                <w:t>)</w:t>
              </w:r>
              <w:r w:rsidR="00B02EE1" w:rsidRPr="00A4338B">
                <w:rPr>
                  <w:lang w:val="en-GB"/>
                </w:rPr>
                <w:t xml:space="preserve"> — tier 2</w:t>
              </w:r>
            </w:ins>
          </w:p>
        </w:tc>
        <w:tc>
          <w:tcPr>
            <w:tcW w:w="4643" w:type="dxa"/>
            <w:tcBorders>
              <w:top w:val="single" w:sz="2" w:space="0" w:color="auto"/>
              <w:left w:val="single" w:sz="2" w:space="0" w:color="auto"/>
              <w:bottom w:val="single" w:sz="2" w:space="0" w:color="auto"/>
              <w:right w:val="single" w:sz="2" w:space="0" w:color="auto"/>
            </w:tcBorders>
          </w:tcPr>
          <w:p w14:paraId="63D5931B" w14:textId="5FD6EFA1" w:rsidR="00A47A82" w:rsidRPr="00A4338B" w:rsidRDefault="00A47A82" w:rsidP="00604D24">
            <w:pPr>
              <w:pStyle w:val="NormalLeft"/>
              <w:rPr>
                <w:lang w:val="en-GB"/>
              </w:rPr>
            </w:pPr>
            <w:ins w:id="615" w:author="Author">
              <w:r w:rsidRPr="00A4338B">
                <w:rPr>
                  <w:lang w:val="en-GB"/>
                </w:rPr>
                <w:lastRenderedPageBreak/>
                <w:t>This is total eligible own funds that are available to meet the consolidated group SCR (i.e</w:t>
              </w:r>
              <w:r w:rsidR="00227010" w:rsidRPr="00A4338B">
                <w:rPr>
                  <w:lang w:val="en-GB"/>
                </w:rPr>
                <w:t>.</w:t>
              </w:r>
              <w:r w:rsidRPr="00A4338B">
                <w:rPr>
                  <w:lang w:val="en-GB"/>
                </w:rPr>
                <w:t xml:space="preserve"> including own funds from other financial sectors, excluding own funds from </w:t>
              </w:r>
              <w:r w:rsidR="00263B87" w:rsidRPr="00A4338B">
                <w:rPr>
                  <w:lang w:val="en-GB"/>
                </w:rPr>
                <w:lastRenderedPageBreak/>
                <w:t>undertakings</w:t>
              </w:r>
              <w:r w:rsidRPr="00A4338B">
                <w:rPr>
                  <w:lang w:val="en-GB"/>
                </w:rPr>
                <w:t xml:space="preserve"> included </w:t>
              </w:r>
              <w:r w:rsidR="00C45D4B" w:rsidRPr="00A4338B">
                <w:rPr>
                  <w:lang w:val="en-GB"/>
                </w:rPr>
                <w:t>via Deduction and Aggregation</w:t>
              </w:r>
              <w:r w:rsidR="00A4083B" w:rsidRPr="00A4338B">
                <w:rPr>
                  <w:lang w:val="en-GB"/>
                </w:rPr>
                <w:t xml:space="preserve"> method</w:t>
              </w:r>
              <w:r w:rsidRPr="00A4338B">
                <w:rPr>
                  <w:lang w:val="en-GB"/>
                </w:rPr>
                <w:t xml:space="preserve">) that meet the criteria to be included in Tier </w:t>
              </w:r>
            </w:ins>
            <w:r w:rsidRPr="00A4338B">
              <w:rPr>
                <w:lang w:val="en-GB"/>
              </w:rPr>
              <w:t>2</w:t>
            </w:r>
            <w:ins w:id="616" w:author="Author">
              <w:r w:rsidRPr="00A4338B">
                <w:rPr>
                  <w:lang w:val="en-GB"/>
                </w:rPr>
                <w:t>.</w:t>
              </w:r>
            </w:ins>
          </w:p>
        </w:tc>
      </w:tr>
      <w:tr w:rsidR="00A47A82" w:rsidRPr="00A4338B" w14:paraId="2F53FF85" w14:textId="77777777" w:rsidTr="00EA0D67">
        <w:trPr>
          <w:ins w:id="617" w:author="Author"/>
        </w:trPr>
        <w:tc>
          <w:tcPr>
            <w:tcW w:w="2136" w:type="dxa"/>
            <w:tcBorders>
              <w:top w:val="single" w:sz="2" w:space="0" w:color="auto"/>
              <w:left w:val="single" w:sz="2" w:space="0" w:color="auto"/>
              <w:bottom w:val="single" w:sz="2" w:space="0" w:color="auto"/>
              <w:right w:val="single" w:sz="2" w:space="0" w:color="auto"/>
            </w:tcBorders>
          </w:tcPr>
          <w:p w14:paraId="20703A9C" w14:textId="40DCF476" w:rsidR="00A47A82" w:rsidRPr="00A4338B" w:rsidRDefault="00A47A82" w:rsidP="00741A1A">
            <w:pPr>
              <w:pStyle w:val="NormalLeft"/>
              <w:rPr>
                <w:ins w:id="618" w:author="Author"/>
                <w:lang w:val="en-GB"/>
              </w:rPr>
            </w:pPr>
            <w:ins w:id="619" w:author="Author">
              <w:r w:rsidRPr="00A4338B">
                <w:rPr>
                  <w:lang w:val="en-GB"/>
                </w:rPr>
                <w:lastRenderedPageBreak/>
                <w:t>R0</w:t>
              </w:r>
              <w:r w:rsidR="00916CE5" w:rsidRPr="00A4338B">
                <w:rPr>
                  <w:lang w:val="en-GB"/>
                </w:rPr>
                <w:t>800</w:t>
              </w:r>
              <w:r w:rsidRPr="00A4338B">
                <w:rPr>
                  <w:lang w:val="en-GB"/>
                </w:rPr>
                <w:t>/C0050</w:t>
              </w:r>
            </w:ins>
          </w:p>
        </w:tc>
        <w:tc>
          <w:tcPr>
            <w:tcW w:w="2507" w:type="dxa"/>
            <w:tcBorders>
              <w:top w:val="single" w:sz="2" w:space="0" w:color="auto"/>
              <w:left w:val="single" w:sz="2" w:space="0" w:color="auto"/>
              <w:bottom w:val="single" w:sz="2" w:space="0" w:color="auto"/>
              <w:right w:val="single" w:sz="2" w:space="0" w:color="auto"/>
            </w:tcBorders>
          </w:tcPr>
          <w:p w14:paraId="0C853A28" w14:textId="45473803" w:rsidR="00A47A82" w:rsidRPr="00A4338B" w:rsidRDefault="00A47A82" w:rsidP="005064E5">
            <w:pPr>
              <w:pStyle w:val="NormalLeft"/>
              <w:rPr>
                <w:ins w:id="620" w:author="Author"/>
                <w:lang w:val="en-GB"/>
              </w:rPr>
            </w:pPr>
            <w:ins w:id="621" w:author="Author">
              <w:r w:rsidRPr="00A4338B">
                <w:rPr>
                  <w:lang w:val="en-GB"/>
                </w:rPr>
                <w:t xml:space="preserve">Total eligible own funds to meet the consolidated group SCR (including own funds from other financial sectors, excluding own funds from </w:t>
              </w:r>
              <w:del w:id="622" w:author="Author">
                <w:r w:rsidRPr="00A4338B" w:rsidDel="00620595">
                  <w:rPr>
                    <w:lang w:val="en-GB"/>
                  </w:rPr>
                  <w:delText>entities</w:delText>
                </w:r>
              </w:del>
              <w:r w:rsidR="00620595" w:rsidRPr="00A4338B">
                <w:rPr>
                  <w:lang w:val="en-GB"/>
                </w:rPr>
                <w:t>undertakings</w:t>
              </w:r>
              <w:r w:rsidRPr="00A4338B">
                <w:rPr>
                  <w:lang w:val="en-GB"/>
                </w:rPr>
                <w:t xml:space="preserve"> included </w:t>
              </w:r>
              <w:r w:rsidR="00C45D4B" w:rsidRPr="00A4338B">
                <w:rPr>
                  <w:lang w:val="en-GB"/>
                </w:rPr>
                <w:t xml:space="preserve">via  </w:t>
              </w:r>
              <w:r w:rsidR="00A4083B" w:rsidRPr="00A4338B">
                <w:rPr>
                  <w:lang w:val="en-GB"/>
                </w:rPr>
                <w:t>D&amp;A method</w:t>
              </w:r>
              <w:r w:rsidR="00A308FE" w:rsidRPr="00A4338B">
                <w:rPr>
                  <w:lang w:val="en-GB"/>
                </w:rPr>
                <w:t xml:space="preserve"> method</w:t>
              </w:r>
              <w:r w:rsidRPr="00A4338B">
                <w:rPr>
                  <w:lang w:val="en-GB"/>
                </w:rPr>
                <w:t>)</w:t>
              </w:r>
              <w:r w:rsidR="00D92D36" w:rsidRPr="00A4338B">
                <w:rPr>
                  <w:lang w:val="en-GB"/>
                </w:rPr>
                <w:t xml:space="preserve"> — tier </w:t>
              </w:r>
              <w:r w:rsidR="00D92D36">
                <w:rPr>
                  <w:lang w:val="en-GB"/>
                </w:rPr>
                <w:t>3</w:t>
              </w:r>
            </w:ins>
          </w:p>
        </w:tc>
        <w:tc>
          <w:tcPr>
            <w:tcW w:w="4643" w:type="dxa"/>
            <w:tcBorders>
              <w:top w:val="single" w:sz="2" w:space="0" w:color="auto"/>
              <w:left w:val="single" w:sz="2" w:space="0" w:color="auto"/>
              <w:bottom w:val="single" w:sz="2" w:space="0" w:color="auto"/>
              <w:right w:val="single" w:sz="2" w:space="0" w:color="auto"/>
            </w:tcBorders>
          </w:tcPr>
          <w:p w14:paraId="6E14CEF2" w14:textId="53B3EB99" w:rsidR="00A47A82" w:rsidRPr="00A4338B" w:rsidRDefault="00A47A82" w:rsidP="00130CE2">
            <w:pPr>
              <w:pStyle w:val="NormalLeft"/>
              <w:rPr>
                <w:ins w:id="623" w:author="Author"/>
                <w:lang w:val="en-GB"/>
              </w:rPr>
            </w:pPr>
            <w:ins w:id="624" w:author="Author">
              <w:r w:rsidRPr="00A4338B">
                <w:rPr>
                  <w:lang w:val="en-GB"/>
                </w:rPr>
                <w:t>This is total eligible own funds that are available to meet the consolidated group SCR (i.e</w:t>
              </w:r>
              <w:r w:rsidR="00227010" w:rsidRPr="00A4338B">
                <w:rPr>
                  <w:lang w:val="en-GB"/>
                </w:rPr>
                <w:t>.</w:t>
              </w:r>
              <w:r w:rsidRPr="00A4338B">
                <w:rPr>
                  <w:lang w:val="en-GB"/>
                </w:rPr>
                <w:t xml:space="preserve"> including own funds from other financial sectors, excluding own funds from </w:t>
              </w:r>
              <w:r w:rsidR="00263B87" w:rsidRPr="00A4338B">
                <w:rPr>
                  <w:lang w:val="en-GB"/>
                </w:rPr>
                <w:t>undertakings</w:t>
              </w:r>
              <w:r w:rsidRPr="00A4338B">
                <w:rPr>
                  <w:lang w:val="en-GB"/>
                </w:rPr>
                <w:t xml:space="preserve"> included </w:t>
              </w:r>
              <w:r w:rsidR="00C45D4B" w:rsidRPr="00A4338B">
                <w:rPr>
                  <w:lang w:val="en-GB"/>
                </w:rPr>
                <w:t>via Deduction and Aggregation</w:t>
              </w:r>
              <w:r w:rsidR="00A308FE" w:rsidRPr="00A4338B">
                <w:rPr>
                  <w:lang w:val="en-GB"/>
                </w:rPr>
                <w:t xml:space="preserve"> method</w:t>
              </w:r>
              <w:r w:rsidRPr="00A4338B">
                <w:rPr>
                  <w:lang w:val="en-GB"/>
                </w:rPr>
                <w:t xml:space="preserve">) that meet the criteria to be included in Tier </w:t>
              </w:r>
              <w:r w:rsidR="00996BF9" w:rsidRPr="00A4338B">
                <w:rPr>
                  <w:lang w:val="en-GB"/>
                </w:rPr>
                <w:t>3.</w:t>
              </w:r>
            </w:ins>
          </w:p>
        </w:tc>
      </w:tr>
      <w:tr w:rsidR="00C45D4B" w:rsidRPr="00A4338B" w14:paraId="023475C6" w14:textId="77777777" w:rsidTr="00EA0D67">
        <w:trPr>
          <w:ins w:id="625" w:author="Author"/>
        </w:trPr>
        <w:tc>
          <w:tcPr>
            <w:tcW w:w="2136" w:type="dxa"/>
            <w:tcBorders>
              <w:top w:val="single" w:sz="2" w:space="0" w:color="auto"/>
              <w:left w:val="single" w:sz="2" w:space="0" w:color="auto"/>
              <w:bottom w:val="single" w:sz="2" w:space="0" w:color="auto"/>
              <w:right w:val="single" w:sz="2" w:space="0" w:color="auto"/>
            </w:tcBorders>
          </w:tcPr>
          <w:p w14:paraId="41C3572D" w14:textId="72EDC438" w:rsidR="00C45D4B" w:rsidRPr="00A4338B" w:rsidRDefault="00C45D4B" w:rsidP="005064E5">
            <w:pPr>
              <w:pStyle w:val="NormalLeft"/>
              <w:rPr>
                <w:ins w:id="626" w:author="Author"/>
                <w:lang w:val="en-GB"/>
              </w:rPr>
            </w:pPr>
            <w:ins w:id="627" w:author="Author">
              <w:r w:rsidRPr="00A4338B">
                <w:rPr>
                  <w:lang w:val="en-GB"/>
                </w:rPr>
                <w:t>R0</w:t>
              </w:r>
              <w:r w:rsidR="00916CE5" w:rsidRPr="00A4338B">
                <w:rPr>
                  <w:lang w:val="en-GB"/>
                </w:rPr>
                <w:t>810</w:t>
              </w:r>
              <w:r w:rsidRPr="00A4338B">
                <w:rPr>
                  <w:lang w:val="en-GB"/>
                </w:rPr>
                <w:t>/C0010</w:t>
              </w:r>
            </w:ins>
          </w:p>
        </w:tc>
        <w:tc>
          <w:tcPr>
            <w:tcW w:w="2507" w:type="dxa"/>
            <w:tcBorders>
              <w:top w:val="single" w:sz="2" w:space="0" w:color="auto"/>
              <w:left w:val="single" w:sz="2" w:space="0" w:color="auto"/>
              <w:bottom w:val="single" w:sz="2" w:space="0" w:color="auto"/>
              <w:right w:val="single" w:sz="2" w:space="0" w:color="auto"/>
            </w:tcBorders>
          </w:tcPr>
          <w:p w14:paraId="7DF41FDA" w14:textId="561BF976" w:rsidR="00C45D4B" w:rsidRPr="00A4338B" w:rsidRDefault="00C45D4B" w:rsidP="005064E5">
            <w:pPr>
              <w:pStyle w:val="NormalLeft"/>
              <w:rPr>
                <w:ins w:id="628" w:author="Author"/>
                <w:lang w:val="en-GB"/>
              </w:rPr>
            </w:pPr>
            <w:ins w:id="629" w:author="Author">
              <w:r w:rsidRPr="00A4338B">
                <w:rPr>
                  <w:lang w:val="en-GB"/>
                </w:rPr>
                <w:t>Total</w:t>
              </w:r>
              <w:r w:rsidR="00CB110F" w:rsidRPr="00A4338B">
                <w:rPr>
                  <w:lang w:val="en-GB"/>
                </w:rPr>
                <w:t xml:space="preserve"> eligible own funds to meet the </w:t>
              </w:r>
              <w:r w:rsidRPr="00A4338B">
                <w:rPr>
                  <w:lang w:val="en-GB"/>
                </w:rPr>
                <w:t xml:space="preserve">group SCR (excluding own funds from other financial sectors, including  own funds from </w:t>
              </w:r>
              <w:del w:id="630" w:author="Author">
                <w:r w:rsidRPr="00A4338B" w:rsidDel="00620595">
                  <w:rPr>
                    <w:lang w:val="en-GB"/>
                  </w:rPr>
                  <w:delText xml:space="preserve">the </w:delText>
                </w:r>
                <w:r w:rsidRPr="00A4338B" w:rsidDel="00350BFA">
                  <w:rPr>
                    <w:lang w:val="en-GB"/>
                  </w:rPr>
                  <w:delText>entities</w:delText>
                </w:r>
              </w:del>
              <w:r w:rsidR="00350BFA" w:rsidRPr="00A4338B">
                <w:rPr>
                  <w:lang w:val="en-GB"/>
                </w:rPr>
                <w:t>undertakings</w:t>
              </w:r>
              <w:r w:rsidRPr="00A4338B">
                <w:rPr>
                  <w:lang w:val="en-GB"/>
                </w:rPr>
                <w:t xml:space="preserve"> included via </w:t>
              </w:r>
              <w:r w:rsidR="00350BFA" w:rsidRPr="00A4338B">
                <w:rPr>
                  <w:lang w:val="en-GB"/>
                </w:rPr>
                <w:t>D&amp;A</w:t>
              </w:r>
              <w:r w:rsidR="00A308FE" w:rsidRPr="00A4338B">
                <w:rPr>
                  <w:lang w:val="en-GB"/>
                </w:rPr>
                <w:t xml:space="preserve"> method</w:t>
              </w:r>
              <w:r w:rsidRPr="00A4338B">
                <w:rPr>
                  <w:lang w:val="en-GB"/>
                </w:rPr>
                <w:t>)</w:t>
              </w:r>
              <w:r w:rsidR="0068628F">
                <w:rPr>
                  <w:lang w:val="en-GB"/>
                </w:rPr>
                <w:t xml:space="preserve"> - total</w:t>
              </w:r>
            </w:ins>
          </w:p>
        </w:tc>
        <w:tc>
          <w:tcPr>
            <w:tcW w:w="4643" w:type="dxa"/>
            <w:tcBorders>
              <w:top w:val="single" w:sz="2" w:space="0" w:color="auto"/>
              <w:left w:val="single" w:sz="2" w:space="0" w:color="auto"/>
              <w:bottom w:val="single" w:sz="2" w:space="0" w:color="auto"/>
              <w:right w:val="single" w:sz="2" w:space="0" w:color="auto"/>
            </w:tcBorders>
          </w:tcPr>
          <w:p w14:paraId="1976EB7A" w14:textId="213227AE" w:rsidR="00C45D4B" w:rsidRPr="00A4338B" w:rsidRDefault="00C45D4B" w:rsidP="00130CE2">
            <w:pPr>
              <w:pStyle w:val="NormalLeft"/>
              <w:rPr>
                <w:ins w:id="631" w:author="Author"/>
                <w:lang w:val="en-GB"/>
              </w:rPr>
            </w:pPr>
            <w:ins w:id="632" w:author="Author">
              <w:r w:rsidRPr="00A4338B">
                <w:rPr>
                  <w:lang w:val="en-GB"/>
                </w:rPr>
                <w:t xml:space="preserve">Total eligible own funds to meet the group SCR (excluding own funds from other financial sectors, including  own funds from the </w:t>
              </w:r>
              <w:r w:rsidR="00263B87" w:rsidRPr="00A4338B">
                <w:rPr>
                  <w:lang w:val="en-GB"/>
                </w:rPr>
                <w:t>undertakings</w:t>
              </w:r>
              <w:r w:rsidRPr="00A4338B">
                <w:rPr>
                  <w:lang w:val="en-GB"/>
                </w:rPr>
                <w:t xml:space="preserve"> included via Deduction and Aggregation</w:t>
              </w:r>
              <w:r w:rsidR="00A308FE" w:rsidRPr="00A4338B">
                <w:rPr>
                  <w:lang w:val="en-GB"/>
                </w:rPr>
                <w:t xml:space="preserve"> method</w:t>
              </w:r>
              <w:r w:rsidRPr="00A4338B">
                <w:rPr>
                  <w:lang w:val="en-GB"/>
                </w:rPr>
                <w:t xml:space="preserve">) </w:t>
              </w:r>
              <w:r w:rsidR="00996BF9" w:rsidRPr="00A4338B">
                <w:rPr>
                  <w:lang w:val="en-GB"/>
                </w:rPr>
                <w:t>–</w:t>
              </w:r>
              <w:r w:rsidRPr="00A4338B">
                <w:rPr>
                  <w:lang w:val="en-GB"/>
                </w:rPr>
                <w:t xml:space="preserve"> Total</w:t>
              </w:r>
            </w:ins>
          </w:p>
        </w:tc>
      </w:tr>
      <w:tr w:rsidR="00CB110F" w:rsidRPr="00A4338B" w14:paraId="143EE82F" w14:textId="77777777" w:rsidTr="00EA0D67">
        <w:trPr>
          <w:ins w:id="633" w:author="Author"/>
        </w:trPr>
        <w:tc>
          <w:tcPr>
            <w:tcW w:w="2136" w:type="dxa"/>
            <w:tcBorders>
              <w:top w:val="single" w:sz="2" w:space="0" w:color="auto"/>
              <w:left w:val="single" w:sz="2" w:space="0" w:color="auto"/>
              <w:bottom w:val="single" w:sz="2" w:space="0" w:color="auto"/>
              <w:right w:val="single" w:sz="2" w:space="0" w:color="auto"/>
            </w:tcBorders>
          </w:tcPr>
          <w:p w14:paraId="5C4082E9" w14:textId="43B9AF91" w:rsidR="00CB110F" w:rsidRPr="00A4338B" w:rsidRDefault="00CB110F" w:rsidP="00741A1A">
            <w:pPr>
              <w:pStyle w:val="NormalLeft"/>
              <w:rPr>
                <w:ins w:id="634" w:author="Author"/>
                <w:lang w:val="en-GB"/>
              </w:rPr>
            </w:pPr>
            <w:ins w:id="635" w:author="Author">
              <w:r w:rsidRPr="00A4338B">
                <w:rPr>
                  <w:lang w:val="en-GB"/>
                </w:rPr>
                <w:t>R0</w:t>
              </w:r>
              <w:r w:rsidR="00916CE5" w:rsidRPr="00A4338B">
                <w:rPr>
                  <w:lang w:val="en-GB"/>
                </w:rPr>
                <w:t>810</w:t>
              </w:r>
              <w:r w:rsidRPr="00A4338B">
                <w:rPr>
                  <w:lang w:val="en-GB"/>
                </w:rPr>
                <w:t>/C0020</w:t>
              </w:r>
            </w:ins>
          </w:p>
        </w:tc>
        <w:tc>
          <w:tcPr>
            <w:tcW w:w="2507" w:type="dxa"/>
            <w:tcBorders>
              <w:top w:val="single" w:sz="2" w:space="0" w:color="auto"/>
              <w:left w:val="single" w:sz="2" w:space="0" w:color="auto"/>
              <w:bottom w:val="single" w:sz="2" w:space="0" w:color="auto"/>
              <w:right w:val="single" w:sz="2" w:space="0" w:color="auto"/>
            </w:tcBorders>
          </w:tcPr>
          <w:p w14:paraId="31EB0EF8" w14:textId="3AE21C6B" w:rsidR="00CB110F" w:rsidRPr="00A4338B" w:rsidRDefault="00CB110F" w:rsidP="005064E5">
            <w:pPr>
              <w:pStyle w:val="NormalLeft"/>
              <w:rPr>
                <w:ins w:id="636" w:author="Author"/>
                <w:lang w:val="en-GB"/>
              </w:rPr>
            </w:pPr>
            <w:ins w:id="637" w:author="Author">
              <w:r w:rsidRPr="00A4338B">
                <w:rPr>
                  <w:lang w:val="en-GB"/>
                </w:rPr>
                <w:t xml:space="preserve">Total eligible own funds to meet the group SCR (excluding own funds from other financial sectors, including  own funds from </w:t>
              </w:r>
              <w:del w:id="638" w:author="Author">
                <w:r w:rsidRPr="00A4338B" w:rsidDel="00620595">
                  <w:rPr>
                    <w:lang w:val="en-GB"/>
                  </w:rPr>
                  <w:delText xml:space="preserve">the </w:delText>
                </w:r>
                <w:r w:rsidRPr="00A4338B" w:rsidDel="00350BFA">
                  <w:rPr>
                    <w:lang w:val="en-GB"/>
                  </w:rPr>
                  <w:delText>entities</w:delText>
                </w:r>
              </w:del>
              <w:r w:rsidR="00350BFA" w:rsidRPr="00A4338B">
                <w:rPr>
                  <w:lang w:val="en-GB"/>
                </w:rPr>
                <w:t>undertakings</w:t>
              </w:r>
              <w:r w:rsidRPr="00A4338B">
                <w:rPr>
                  <w:lang w:val="en-GB"/>
                </w:rPr>
                <w:t xml:space="preserve"> included via </w:t>
              </w:r>
              <w:r w:rsidR="00350BFA" w:rsidRPr="00A4338B">
                <w:rPr>
                  <w:lang w:val="en-GB"/>
                </w:rPr>
                <w:t>D&amp;A</w:t>
              </w:r>
              <w:r w:rsidRPr="00A4338B">
                <w:rPr>
                  <w:lang w:val="en-GB"/>
                </w:rPr>
                <w:t xml:space="preserve"> method)</w:t>
              </w:r>
              <w:r w:rsidR="0068628F">
                <w:rPr>
                  <w:lang w:val="en-GB"/>
                </w:rPr>
                <w:t xml:space="preserve"> -</w:t>
              </w:r>
              <w:r w:rsidR="0068628F" w:rsidRPr="00A4338B">
                <w:rPr>
                  <w:lang w:val="en-GB"/>
                </w:rPr>
                <w:t xml:space="preserve"> tier 1 </w:t>
              </w:r>
              <w:r w:rsidR="0068628F">
                <w:rPr>
                  <w:lang w:val="en-GB"/>
                </w:rPr>
                <w:t>un</w:t>
              </w:r>
              <w:r w:rsidR="0068628F" w:rsidRPr="00A4338B">
                <w:rPr>
                  <w:lang w:val="en-GB"/>
                </w:rPr>
                <w:t>restricted</w:t>
              </w:r>
            </w:ins>
          </w:p>
        </w:tc>
        <w:tc>
          <w:tcPr>
            <w:tcW w:w="4643" w:type="dxa"/>
            <w:tcBorders>
              <w:top w:val="single" w:sz="2" w:space="0" w:color="auto"/>
              <w:left w:val="single" w:sz="2" w:space="0" w:color="auto"/>
              <w:bottom w:val="single" w:sz="2" w:space="0" w:color="auto"/>
              <w:right w:val="single" w:sz="2" w:space="0" w:color="auto"/>
            </w:tcBorders>
          </w:tcPr>
          <w:p w14:paraId="21AA1045" w14:textId="32253BE5" w:rsidR="00CB110F" w:rsidRPr="00A4338B" w:rsidRDefault="00CB110F" w:rsidP="00130CE2">
            <w:pPr>
              <w:pStyle w:val="NormalLeft"/>
              <w:rPr>
                <w:ins w:id="639" w:author="Author"/>
                <w:lang w:val="en-GB"/>
              </w:rPr>
            </w:pPr>
            <w:ins w:id="640" w:author="Author">
              <w:r w:rsidRPr="00A4338B">
                <w:rPr>
                  <w:lang w:val="en-GB"/>
                </w:rPr>
                <w:t xml:space="preserve">Total eligible own funds to meet the group SCR (excluding own funds from other financial sectors, including  own funds from the </w:t>
              </w:r>
              <w:r w:rsidR="00263B87" w:rsidRPr="00A4338B">
                <w:rPr>
                  <w:lang w:val="en-GB"/>
                </w:rPr>
                <w:t>undertakings</w:t>
              </w:r>
              <w:r w:rsidRPr="00A4338B">
                <w:rPr>
                  <w:lang w:val="en-GB"/>
                </w:rPr>
                <w:t xml:space="preserve"> included via Deduction and Aggregation method) </w:t>
              </w:r>
              <w:del w:id="641" w:author="Author">
                <w:r w:rsidRPr="00A4338B" w:rsidDel="00CB110F">
                  <w:rPr>
                    <w:lang w:val="en-GB"/>
                  </w:rPr>
                  <w:delText>-</w:delText>
                </w:r>
              </w:del>
              <w:r w:rsidRPr="00A4338B">
                <w:rPr>
                  <w:lang w:val="en-GB"/>
                </w:rPr>
                <w:t xml:space="preserve">– </w:t>
              </w:r>
              <w:r w:rsidR="001376B8" w:rsidRPr="00A4338B">
                <w:rPr>
                  <w:lang w:val="en-GB"/>
                </w:rPr>
                <w:t xml:space="preserve"> that meet the criteria to be included in Tier 1 unrestricted</w:t>
              </w:r>
              <w:r w:rsidR="001376B8" w:rsidRPr="00A4338B" w:rsidDel="00CB110F">
                <w:rPr>
                  <w:lang w:val="en-GB"/>
                </w:rPr>
                <w:t xml:space="preserve"> </w:t>
              </w:r>
              <w:r w:rsidRPr="00A4338B">
                <w:rPr>
                  <w:lang w:val="en-GB"/>
                </w:rPr>
                <w:t>items</w:t>
              </w:r>
            </w:ins>
          </w:p>
        </w:tc>
      </w:tr>
      <w:tr w:rsidR="00CB110F" w:rsidRPr="00A4338B" w14:paraId="3133B842" w14:textId="77777777" w:rsidTr="00EA0D67">
        <w:trPr>
          <w:ins w:id="642" w:author="Author"/>
        </w:trPr>
        <w:tc>
          <w:tcPr>
            <w:tcW w:w="2136" w:type="dxa"/>
            <w:tcBorders>
              <w:top w:val="single" w:sz="2" w:space="0" w:color="auto"/>
              <w:left w:val="single" w:sz="2" w:space="0" w:color="auto"/>
              <w:bottom w:val="single" w:sz="2" w:space="0" w:color="auto"/>
              <w:right w:val="single" w:sz="2" w:space="0" w:color="auto"/>
            </w:tcBorders>
          </w:tcPr>
          <w:p w14:paraId="4A7018A6" w14:textId="7E75AC05" w:rsidR="00CB110F" w:rsidRPr="00A4338B" w:rsidRDefault="00CB110F" w:rsidP="00741A1A">
            <w:pPr>
              <w:pStyle w:val="NormalLeft"/>
              <w:rPr>
                <w:ins w:id="643" w:author="Author"/>
                <w:lang w:val="en-GB"/>
              </w:rPr>
            </w:pPr>
            <w:ins w:id="644" w:author="Author">
              <w:r w:rsidRPr="00A4338B">
                <w:rPr>
                  <w:lang w:val="en-GB"/>
                </w:rPr>
                <w:t>R0</w:t>
              </w:r>
              <w:r w:rsidR="00916CE5" w:rsidRPr="00A4338B">
                <w:rPr>
                  <w:lang w:val="en-GB"/>
                </w:rPr>
                <w:t>810</w:t>
              </w:r>
              <w:r w:rsidRPr="00A4338B">
                <w:rPr>
                  <w:lang w:val="en-GB"/>
                </w:rPr>
                <w:t>/C0030</w:t>
              </w:r>
            </w:ins>
          </w:p>
        </w:tc>
        <w:tc>
          <w:tcPr>
            <w:tcW w:w="2507" w:type="dxa"/>
            <w:tcBorders>
              <w:top w:val="single" w:sz="2" w:space="0" w:color="auto"/>
              <w:left w:val="single" w:sz="2" w:space="0" w:color="auto"/>
              <w:bottom w:val="single" w:sz="2" w:space="0" w:color="auto"/>
              <w:right w:val="single" w:sz="2" w:space="0" w:color="auto"/>
            </w:tcBorders>
          </w:tcPr>
          <w:p w14:paraId="496E76B7" w14:textId="728A8D94" w:rsidR="00CB110F" w:rsidRPr="00A4338B" w:rsidRDefault="00CB110F" w:rsidP="005064E5">
            <w:pPr>
              <w:pStyle w:val="NormalLeft"/>
              <w:rPr>
                <w:ins w:id="645" w:author="Author"/>
                <w:lang w:val="en-GB"/>
              </w:rPr>
            </w:pPr>
            <w:ins w:id="646" w:author="Author">
              <w:r w:rsidRPr="00A4338B">
                <w:rPr>
                  <w:lang w:val="en-GB"/>
                </w:rPr>
                <w:t xml:space="preserve">Total eligible own funds to meet the group SCR (excluding own funds from other financial sectors, </w:t>
              </w:r>
              <w:r w:rsidRPr="00A4338B">
                <w:rPr>
                  <w:lang w:val="en-GB"/>
                </w:rPr>
                <w:lastRenderedPageBreak/>
                <w:t xml:space="preserve">including  own funds from </w:t>
              </w:r>
              <w:r w:rsidR="00350BFA" w:rsidRPr="00A4338B">
                <w:rPr>
                  <w:lang w:val="en-GB"/>
                </w:rPr>
                <w:t>undertakings</w:t>
              </w:r>
              <w:r w:rsidRPr="00A4338B">
                <w:rPr>
                  <w:lang w:val="en-GB"/>
                </w:rPr>
                <w:t xml:space="preserve"> included via </w:t>
              </w:r>
              <w:r w:rsidR="00350BFA" w:rsidRPr="00A4338B">
                <w:rPr>
                  <w:lang w:val="en-GB"/>
                </w:rPr>
                <w:t>D&amp;A</w:t>
              </w:r>
              <w:r w:rsidRPr="00A4338B">
                <w:rPr>
                  <w:lang w:val="en-GB"/>
                </w:rPr>
                <w:t xml:space="preserve"> method)</w:t>
              </w:r>
              <w:r w:rsidR="0068628F">
                <w:rPr>
                  <w:lang w:val="en-GB"/>
                </w:rPr>
                <w:t xml:space="preserve"> -</w:t>
              </w:r>
              <w:r w:rsidR="0068628F" w:rsidRPr="00A4338B">
                <w:rPr>
                  <w:lang w:val="en-GB"/>
                </w:rPr>
                <w:t xml:space="preserve"> tier 1 restricted</w:t>
              </w:r>
            </w:ins>
          </w:p>
        </w:tc>
        <w:tc>
          <w:tcPr>
            <w:tcW w:w="4643" w:type="dxa"/>
            <w:tcBorders>
              <w:top w:val="single" w:sz="2" w:space="0" w:color="auto"/>
              <w:left w:val="single" w:sz="2" w:space="0" w:color="auto"/>
              <w:bottom w:val="single" w:sz="2" w:space="0" w:color="auto"/>
              <w:right w:val="single" w:sz="2" w:space="0" w:color="auto"/>
            </w:tcBorders>
          </w:tcPr>
          <w:p w14:paraId="2DCD1F3A" w14:textId="0CFE8B94" w:rsidR="00CB110F" w:rsidRPr="00A4338B" w:rsidRDefault="00CB110F" w:rsidP="00130CE2">
            <w:pPr>
              <w:pStyle w:val="NormalLeft"/>
              <w:rPr>
                <w:ins w:id="647" w:author="Author"/>
                <w:lang w:val="en-GB"/>
              </w:rPr>
            </w:pPr>
            <w:ins w:id="648" w:author="Author">
              <w:r w:rsidRPr="00A4338B">
                <w:rPr>
                  <w:lang w:val="en-GB"/>
                </w:rPr>
                <w:lastRenderedPageBreak/>
                <w:t xml:space="preserve">Total eligible own funds to meet the group SCR (excluding own funds from other financial sectors, including  own funds from the </w:t>
              </w:r>
              <w:del w:id="649" w:author="Author">
                <w:r w:rsidRPr="00A4338B" w:rsidDel="00263B87">
                  <w:rPr>
                    <w:lang w:val="en-GB"/>
                  </w:rPr>
                  <w:delText>entities</w:delText>
                </w:r>
              </w:del>
              <w:r w:rsidR="00263B87" w:rsidRPr="00A4338B">
                <w:rPr>
                  <w:lang w:val="en-GB"/>
                </w:rPr>
                <w:t>undertakings</w:t>
              </w:r>
              <w:r w:rsidRPr="00A4338B">
                <w:rPr>
                  <w:lang w:val="en-GB"/>
                </w:rPr>
                <w:t xml:space="preserve"> included via Deduction and Aggregation method) – </w:t>
              </w:r>
              <w:r w:rsidR="001376B8" w:rsidRPr="00A4338B">
                <w:rPr>
                  <w:lang w:val="en-GB"/>
                </w:rPr>
                <w:t xml:space="preserve"> that </w:t>
              </w:r>
              <w:r w:rsidR="001376B8" w:rsidRPr="00A4338B">
                <w:rPr>
                  <w:lang w:val="en-GB"/>
                </w:rPr>
                <w:lastRenderedPageBreak/>
                <w:t xml:space="preserve">meet the criteria to be included in </w:t>
              </w:r>
              <w:r w:rsidRPr="00A4338B">
                <w:rPr>
                  <w:lang w:val="en-GB"/>
                </w:rPr>
                <w:t>Tier 1 restricted items</w:t>
              </w:r>
            </w:ins>
          </w:p>
        </w:tc>
      </w:tr>
      <w:tr w:rsidR="00CB110F" w:rsidRPr="00A4338B" w14:paraId="1DFF35D7" w14:textId="77777777" w:rsidTr="00EA0D67">
        <w:trPr>
          <w:ins w:id="650" w:author="Author"/>
        </w:trPr>
        <w:tc>
          <w:tcPr>
            <w:tcW w:w="2136" w:type="dxa"/>
            <w:tcBorders>
              <w:top w:val="single" w:sz="2" w:space="0" w:color="auto"/>
              <w:left w:val="single" w:sz="2" w:space="0" w:color="auto"/>
              <w:bottom w:val="single" w:sz="2" w:space="0" w:color="auto"/>
              <w:right w:val="single" w:sz="2" w:space="0" w:color="auto"/>
            </w:tcBorders>
          </w:tcPr>
          <w:p w14:paraId="546779E5" w14:textId="6FAC8846" w:rsidR="00CB110F" w:rsidRPr="00A4338B" w:rsidRDefault="00CB110F" w:rsidP="00741A1A">
            <w:pPr>
              <w:pStyle w:val="NormalLeft"/>
              <w:rPr>
                <w:ins w:id="651" w:author="Author"/>
                <w:lang w:val="en-GB"/>
              </w:rPr>
            </w:pPr>
            <w:ins w:id="652" w:author="Author">
              <w:r w:rsidRPr="00A4338B">
                <w:rPr>
                  <w:lang w:val="en-GB"/>
                </w:rPr>
                <w:lastRenderedPageBreak/>
                <w:t>R0</w:t>
              </w:r>
              <w:r w:rsidR="00916CE5" w:rsidRPr="00A4338B">
                <w:rPr>
                  <w:lang w:val="en-GB"/>
                </w:rPr>
                <w:t>810</w:t>
              </w:r>
              <w:r w:rsidRPr="00A4338B">
                <w:rPr>
                  <w:lang w:val="en-GB"/>
                </w:rPr>
                <w:t>/C0040</w:t>
              </w:r>
            </w:ins>
          </w:p>
        </w:tc>
        <w:tc>
          <w:tcPr>
            <w:tcW w:w="2507" w:type="dxa"/>
            <w:tcBorders>
              <w:top w:val="single" w:sz="2" w:space="0" w:color="auto"/>
              <w:left w:val="single" w:sz="2" w:space="0" w:color="auto"/>
              <w:bottom w:val="single" w:sz="2" w:space="0" w:color="auto"/>
              <w:right w:val="single" w:sz="2" w:space="0" w:color="auto"/>
            </w:tcBorders>
          </w:tcPr>
          <w:p w14:paraId="20BC383C" w14:textId="7669EF5D" w:rsidR="00CB110F" w:rsidRPr="00A4338B" w:rsidRDefault="00CB110F" w:rsidP="005064E5">
            <w:pPr>
              <w:pStyle w:val="NormalLeft"/>
              <w:rPr>
                <w:ins w:id="653" w:author="Author"/>
                <w:lang w:val="en-GB"/>
              </w:rPr>
            </w:pPr>
            <w:ins w:id="654" w:author="Author">
              <w:r w:rsidRPr="00A4338B">
                <w:rPr>
                  <w:lang w:val="en-GB"/>
                </w:rPr>
                <w:t xml:space="preserve">Total eligible own funds to meet the group SCR (excluding own funds from other financial sectors, including  own funds from </w:t>
              </w:r>
              <w:r w:rsidR="00350BFA" w:rsidRPr="00A4338B">
                <w:rPr>
                  <w:lang w:val="en-GB"/>
                </w:rPr>
                <w:t>undertakings</w:t>
              </w:r>
              <w:r w:rsidRPr="00A4338B">
                <w:rPr>
                  <w:lang w:val="en-GB"/>
                </w:rPr>
                <w:t xml:space="preserve"> included via </w:t>
              </w:r>
              <w:del w:id="655" w:author="Author">
                <w:r w:rsidRPr="00A4338B" w:rsidDel="00350BFA">
                  <w:rPr>
                    <w:lang w:val="en-GB"/>
                  </w:rPr>
                  <w:delText>Deduction and Aggregation</w:delText>
                </w:r>
              </w:del>
              <w:r w:rsidR="00350BFA" w:rsidRPr="00A4338B">
                <w:rPr>
                  <w:lang w:val="en-GB"/>
                </w:rPr>
                <w:t>D&amp;A</w:t>
              </w:r>
              <w:r w:rsidRPr="00A4338B">
                <w:rPr>
                  <w:lang w:val="en-GB"/>
                </w:rPr>
                <w:t xml:space="preserve"> method)</w:t>
              </w:r>
              <w:r w:rsidR="0068628F" w:rsidRPr="00A4338B">
                <w:rPr>
                  <w:lang w:val="en-GB"/>
                </w:rPr>
                <w:t xml:space="preserve"> — tier </w:t>
              </w:r>
              <w:r w:rsidR="0068628F">
                <w:rPr>
                  <w:lang w:val="en-GB"/>
                </w:rPr>
                <w:t>2</w:t>
              </w:r>
            </w:ins>
          </w:p>
        </w:tc>
        <w:tc>
          <w:tcPr>
            <w:tcW w:w="4643" w:type="dxa"/>
            <w:tcBorders>
              <w:top w:val="single" w:sz="2" w:space="0" w:color="auto"/>
              <w:left w:val="single" w:sz="2" w:space="0" w:color="auto"/>
              <w:bottom w:val="single" w:sz="2" w:space="0" w:color="auto"/>
              <w:right w:val="single" w:sz="2" w:space="0" w:color="auto"/>
            </w:tcBorders>
          </w:tcPr>
          <w:p w14:paraId="6FC61ACE" w14:textId="577A3729" w:rsidR="00CB110F" w:rsidRPr="00A4338B" w:rsidRDefault="00CB110F" w:rsidP="00130CE2">
            <w:pPr>
              <w:pStyle w:val="NormalLeft"/>
              <w:rPr>
                <w:ins w:id="656" w:author="Author"/>
                <w:lang w:val="en-GB"/>
              </w:rPr>
            </w:pPr>
            <w:ins w:id="657" w:author="Author">
              <w:r w:rsidRPr="00A4338B">
                <w:rPr>
                  <w:lang w:val="en-GB"/>
                </w:rPr>
                <w:t xml:space="preserve">Total eligible own funds to meet the group SCR (excluding own funds from other financial sectors, including  own funds from the </w:t>
              </w:r>
              <w:r w:rsidR="00263B87" w:rsidRPr="00A4338B">
                <w:rPr>
                  <w:lang w:val="en-GB"/>
                </w:rPr>
                <w:t>undertakings</w:t>
              </w:r>
              <w:r w:rsidRPr="00A4338B">
                <w:rPr>
                  <w:lang w:val="en-GB"/>
                </w:rPr>
                <w:t xml:space="preserve"> included via Deduction and Aggregation method) -</w:t>
              </w:r>
              <w:r w:rsidR="001376B8" w:rsidRPr="00A4338B">
                <w:rPr>
                  <w:lang w:val="en-GB"/>
                </w:rPr>
                <w:t xml:space="preserve">  that meet the criteria to be included in</w:t>
              </w:r>
              <w:r w:rsidRPr="00A4338B">
                <w:rPr>
                  <w:lang w:val="en-GB"/>
                </w:rPr>
                <w:t xml:space="preserve"> Tier 2 </w:t>
              </w:r>
            </w:ins>
          </w:p>
        </w:tc>
      </w:tr>
      <w:tr w:rsidR="00CB110F" w:rsidRPr="00A4338B" w14:paraId="3660AE50" w14:textId="77777777" w:rsidTr="00EA0D67">
        <w:trPr>
          <w:trHeight w:val="2798"/>
          <w:ins w:id="658" w:author="Author"/>
        </w:trPr>
        <w:tc>
          <w:tcPr>
            <w:tcW w:w="2136" w:type="dxa"/>
            <w:tcBorders>
              <w:top w:val="single" w:sz="2" w:space="0" w:color="auto"/>
              <w:left w:val="single" w:sz="2" w:space="0" w:color="auto"/>
              <w:bottom w:val="single" w:sz="2" w:space="0" w:color="auto"/>
              <w:right w:val="single" w:sz="2" w:space="0" w:color="auto"/>
            </w:tcBorders>
          </w:tcPr>
          <w:p w14:paraId="5B1599AE" w14:textId="045EAA3A" w:rsidR="00CB110F" w:rsidRPr="00A4338B" w:rsidRDefault="00CB110F" w:rsidP="00741A1A">
            <w:pPr>
              <w:pStyle w:val="NormalLeft"/>
              <w:rPr>
                <w:ins w:id="659" w:author="Author"/>
                <w:lang w:val="en-GB"/>
              </w:rPr>
            </w:pPr>
            <w:ins w:id="660" w:author="Author">
              <w:r w:rsidRPr="00A4338B">
                <w:rPr>
                  <w:lang w:val="en-GB"/>
                </w:rPr>
                <w:t>R0</w:t>
              </w:r>
              <w:r w:rsidR="00916CE5" w:rsidRPr="00A4338B">
                <w:rPr>
                  <w:lang w:val="en-GB"/>
                </w:rPr>
                <w:t>810</w:t>
              </w:r>
              <w:r w:rsidRPr="00A4338B">
                <w:rPr>
                  <w:lang w:val="en-GB"/>
                </w:rPr>
                <w:t>/C0050</w:t>
              </w:r>
            </w:ins>
          </w:p>
        </w:tc>
        <w:tc>
          <w:tcPr>
            <w:tcW w:w="2507" w:type="dxa"/>
            <w:tcBorders>
              <w:top w:val="single" w:sz="2" w:space="0" w:color="auto"/>
              <w:left w:val="single" w:sz="2" w:space="0" w:color="auto"/>
              <w:bottom w:val="single" w:sz="2" w:space="0" w:color="auto"/>
              <w:right w:val="single" w:sz="2" w:space="0" w:color="auto"/>
            </w:tcBorders>
          </w:tcPr>
          <w:p w14:paraId="66B57DC7" w14:textId="68ED367E" w:rsidR="00CB110F" w:rsidRPr="00A4338B" w:rsidRDefault="00CB110F" w:rsidP="005064E5">
            <w:pPr>
              <w:pStyle w:val="NormalLeft"/>
              <w:rPr>
                <w:ins w:id="661" w:author="Author"/>
                <w:lang w:val="en-GB"/>
              </w:rPr>
            </w:pPr>
            <w:ins w:id="662" w:author="Author">
              <w:r w:rsidRPr="00A4338B">
                <w:rPr>
                  <w:lang w:val="en-GB"/>
                </w:rPr>
                <w:t xml:space="preserve">Total eligible own funds to meet the group SCR (excluding own funds from other financial sectors, including </w:t>
              </w:r>
              <w:del w:id="663" w:author="Author">
                <w:r w:rsidRPr="00A4338B" w:rsidDel="00263B87">
                  <w:rPr>
                    <w:lang w:val="en-GB"/>
                  </w:rPr>
                  <w:delText xml:space="preserve"> </w:delText>
                </w:r>
              </w:del>
              <w:r w:rsidRPr="00A4338B">
                <w:rPr>
                  <w:lang w:val="en-GB"/>
                </w:rPr>
                <w:t xml:space="preserve">own funds from </w:t>
              </w:r>
              <w:r w:rsidR="00350BFA" w:rsidRPr="00A4338B">
                <w:rPr>
                  <w:lang w:val="en-GB"/>
                </w:rPr>
                <w:t>undertakings</w:t>
              </w:r>
              <w:r w:rsidRPr="00A4338B">
                <w:rPr>
                  <w:lang w:val="en-GB"/>
                </w:rPr>
                <w:t xml:space="preserve"> included via </w:t>
              </w:r>
              <w:r w:rsidR="00350BFA" w:rsidRPr="00A4338B">
                <w:rPr>
                  <w:lang w:val="en-GB"/>
                </w:rPr>
                <w:t>D&amp;A</w:t>
              </w:r>
              <w:r w:rsidRPr="00A4338B">
                <w:rPr>
                  <w:lang w:val="en-GB"/>
                </w:rPr>
                <w:t xml:space="preserve"> method)</w:t>
              </w:r>
              <w:r w:rsidR="0068628F" w:rsidRPr="00A4338B">
                <w:rPr>
                  <w:lang w:val="en-GB"/>
                </w:rPr>
                <w:t xml:space="preserve"> — tier </w:t>
              </w:r>
              <w:r w:rsidR="0068628F">
                <w:rPr>
                  <w:lang w:val="en-GB"/>
                </w:rPr>
                <w:t>3</w:t>
              </w:r>
            </w:ins>
          </w:p>
        </w:tc>
        <w:tc>
          <w:tcPr>
            <w:tcW w:w="4643" w:type="dxa"/>
            <w:tcBorders>
              <w:top w:val="single" w:sz="2" w:space="0" w:color="auto"/>
              <w:left w:val="single" w:sz="2" w:space="0" w:color="auto"/>
              <w:bottom w:val="single" w:sz="2" w:space="0" w:color="auto"/>
              <w:right w:val="single" w:sz="2" w:space="0" w:color="auto"/>
            </w:tcBorders>
          </w:tcPr>
          <w:p w14:paraId="5BA725C4" w14:textId="54B7C6EA" w:rsidR="00CB110F" w:rsidRPr="00A4338B" w:rsidRDefault="00CB110F" w:rsidP="00130CE2">
            <w:pPr>
              <w:pStyle w:val="NormalLeft"/>
              <w:rPr>
                <w:ins w:id="664" w:author="Author"/>
                <w:lang w:val="en-GB"/>
              </w:rPr>
            </w:pPr>
            <w:ins w:id="665" w:author="Author">
              <w:r w:rsidRPr="00A4338B">
                <w:rPr>
                  <w:lang w:val="en-GB"/>
                </w:rPr>
                <w:t xml:space="preserve">Total eligible own funds to meet the group SCR (excluding own funds from other financial sectors, including  own funds from the </w:t>
              </w:r>
              <w:r w:rsidR="00263B87" w:rsidRPr="00A4338B">
                <w:rPr>
                  <w:lang w:val="en-GB"/>
                </w:rPr>
                <w:t>undertakings</w:t>
              </w:r>
              <w:r w:rsidRPr="00A4338B">
                <w:rPr>
                  <w:lang w:val="en-GB"/>
                </w:rPr>
                <w:t xml:space="preserve"> included via Deduction and Aggregation method) - </w:t>
              </w:r>
              <w:r w:rsidR="001376B8" w:rsidRPr="00A4338B">
                <w:rPr>
                  <w:lang w:val="en-GB"/>
                </w:rPr>
                <w:t xml:space="preserve"> that meet the criteria to be included in </w:t>
              </w:r>
              <w:r w:rsidRPr="00A4338B">
                <w:rPr>
                  <w:lang w:val="en-GB"/>
                </w:rPr>
                <w:t xml:space="preserve">Tier 3 </w:t>
              </w:r>
            </w:ins>
          </w:p>
        </w:tc>
      </w:tr>
      <w:tr w:rsidR="00B916B2" w:rsidRPr="00A4338B" w14:paraId="6293DB02" w14:textId="77777777" w:rsidTr="00EA0D67">
        <w:trPr>
          <w:trHeight w:val="2798"/>
          <w:ins w:id="666" w:author="Author"/>
        </w:trPr>
        <w:tc>
          <w:tcPr>
            <w:tcW w:w="2136" w:type="dxa"/>
            <w:tcBorders>
              <w:top w:val="single" w:sz="2" w:space="0" w:color="auto"/>
              <w:left w:val="single" w:sz="2" w:space="0" w:color="auto"/>
              <w:bottom w:val="single" w:sz="2" w:space="0" w:color="auto"/>
              <w:right w:val="single" w:sz="2" w:space="0" w:color="auto"/>
            </w:tcBorders>
          </w:tcPr>
          <w:p w14:paraId="0A6BBDA8" w14:textId="1049122F" w:rsidR="00B916B2" w:rsidRPr="00A4338B" w:rsidRDefault="00B916B2" w:rsidP="00741A1A">
            <w:pPr>
              <w:pStyle w:val="NormalLeft"/>
              <w:rPr>
                <w:ins w:id="667" w:author="Author"/>
                <w:lang w:val="en-GB"/>
              </w:rPr>
            </w:pPr>
            <w:ins w:id="668" w:author="Author">
              <w:r w:rsidRPr="00A4338B">
                <w:rPr>
                  <w:lang w:val="en-GB"/>
                </w:rPr>
                <w:t>R0660/C0010</w:t>
              </w:r>
            </w:ins>
          </w:p>
        </w:tc>
        <w:tc>
          <w:tcPr>
            <w:tcW w:w="2507" w:type="dxa"/>
            <w:tcBorders>
              <w:top w:val="single" w:sz="2" w:space="0" w:color="auto"/>
              <w:left w:val="single" w:sz="2" w:space="0" w:color="auto"/>
              <w:bottom w:val="single" w:sz="2" w:space="0" w:color="auto"/>
              <w:right w:val="single" w:sz="2" w:space="0" w:color="auto"/>
            </w:tcBorders>
          </w:tcPr>
          <w:p w14:paraId="62579100" w14:textId="414586DD" w:rsidR="00B916B2" w:rsidRPr="00A4338B" w:rsidRDefault="00B916B2" w:rsidP="005064E5">
            <w:pPr>
              <w:pStyle w:val="NormalLeft"/>
              <w:rPr>
                <w:ins w:id="669" w:author="Author"/>
                <w:lang w:val="en-GB"/>
              </w:rPr>
            </w:pPr>
            <w:ins w:id="670" w:author="Author">
              <w:r w:rsidRPr="00A4338B">
                <w:rPr>
                  <w:lang w:val="en-GB"/>
                </w:rPr>
                <w:t>Total eligible own funds to meet the Total group SCR (including own funds from other financial sectors</w:t>
              </w:r>
              <w:del w:id="671" w:author="Author">
                <w:r w:rsidRPr="00A4338B" w:rsidDel="00350BFA">
                  <w:rPr>
                    <w:lang w:val="en-GB"/>
                  </w:rPr>
                  <w:delText>,</w:delText>
                </w:r>
              </w:del>
              <w:r w:rsidRPr="00A4338B">
                <w:rPr>
                  <w:lang w:val="en-GB"/>
                </w:rPr>
                <w:t xml:space="preserve"> and </w:t>
              </w:r>
              <w:r w:rsidR="00263B87" w:rsidRPr="00A4338B">
                <w:rPr>
                  <w:lang w:val="en-GB"/>
                </w:rPr>
                <w:t xml:space="preserve">own funds </w:t>
              </w:r>
              <w:r w:rsidRPr="00A4338B">
                <w:rPr>
                  <w:lang w:val="en-GB"/>
                </w:rPr>
                <w:t xml:space="preserve">from undertakings included via </w:t>
              </w:r>
              <w:r w:rsidR="00350BFA" w:rsidRPr="00A4338B">
                <w:rPr>
                  <w:lang w:val="en-GB"/>
                </w:rPr>
                <w:t>D&amp;A</w:t>
              </w:r>
              <w:r w:rsidRPr="00A4338B">
                <w:rPr>
                  <w:lang w:val="en-GB"/>
                </w:rPr>
                <w:t xml:space="preserve"> method)</w:t>
              </w:r>
              <w:r w:rsidR="00E31626">
                <w:rPr>
                  <w:lang w:val="en-GB"/>
                </w:rPr>
                <w:t xml:space="preserve"> - total</w:t>
              </w:r>
            </w:ins>
          </w:p>
        </w:tc>
        <w:tc>
          <w:tcPr>
            <w:tcW w:w="4643" w:type="dxa"/>
            <w:tcBorders>
              <w:top w:val="single" w:sz="2" w:space="0" w:color="auto"/>
              <w:left w:val="single" w:sz="2" w:space="0" w:color="auto"/>
              <w:bottom w:val="single" w:sz="2" w:space="0" w:color="auto"/>
              <w:right w:val="single" w:sz="2" w:space="0" w:color="auto"/>
            </w:tcBorders>
          </w:tcPr>
          <w:p w14:paraId="546284F7" w14:textId="0FF2A12D" w:rsidR="00B916B2" w:rsidRPr="00A4338B" w:rsidRDefault="00B916B2" w:rsidP="00741A1A">
            <w:pPr>
              <w:pStyle w:val="NormalLeft"/>
              <w:rPr>
                <w:ins w:id="672" w:author="Author"/>
                <w:lang w:val="en-GB"/>
              </w:rPr>
            </w:pPr>
            <w:ins w:id="673" w:author="Author">
              <w:r w:rsidRPr="00A4338B">
                <w:rPr>
                  <w:lang w:val="en-GB"/>
                </w:rPr>
                <w:t xml:space="preserve">This is the total eligible own funds, including the own funds from the other financial sectors, and </w:t>
              </w:r>
              <w:r w:rsidR="00263B87" w:rsidRPr="00A4338B">
                <w:rPr>
                  <w:lang w:val="en-GB"/>
                </w:rPr>
                <w:t xml:space="preserve">own funds </w:t>
              </w:r>
              <w:r w:rsidRPr="00A4338B">
                <w:rPr>
                  <w:lang w:val="en-GB"/>
                </w:rPr>
                <w:t>from the undertakings included via Deduction and aggregation method, to meet the total group SCR.</w:t>
              </w:r>
            </w:ins>
          </w:p>
        </w:tc>
      </w:tr>
      <w:tr w:rsidR="00B916B2" w:rsidRPr="00A4338B" w14:paraId="0B91ED46" w14:textId="77777777" w:rsidTr="00EA0D67">
        <w:trPr>
          <w:trHeight w:val="2798"/>
          <w:ins w:id="674" w:author="Author"/>
        </w:trPr>
        <w:tc>
          <w:tcPr>
            <w:tcW w:w="2136" w:type="dxa"/>
            <w:tcBorders>
              <w:top w:val="single" w:sz="2" w:space="0" w:color="auto"/>
              <w:left w:val="single" w:sz="2" w:space="0" w:color="auto"/>
              <w:bottom w:val="single" w:sz="2" w:space="0" w:color="auto"/>
              <w:right w:val="single" w:sz="2" w:space="0" w:color="auto"/>
            </w:tcBorders>
          </w:tcPr>
          <w:p w14:paraId="005E0686" w14:textId="477E13EE" w:rsidR="00B916B2" w:rsidRPr="00A4338B" w:rsidRDefault="00B916B2" w:rsidP="00741A1A">
            <w:pPr>
              <w:pStyle w:val="NormalLeft"/>
              <w:rPr>
                <w:ins w:id="675" w:author="Author"/>
                <w:lang w:val="en-GB"/>
              </w:rPr>
            </w:pPr>
            <w:ins w:id="676" w:author="Author">
              <w:r w:rsidRPr="00A4338B">
                <w:rPr>
                  <w:lang w:val="en-GB"/>
                </w:rPr>
                <w:t>R0660/C0020</w:t>
              </w:r>
            </w:ins>
          </w:p>
        </w:tc>
        <w:tc>
          <w:tcPr>
            <w:tcW w:w="2507" w:type="dxa"/>
            <w:tcBorders>
              <w:top w:val="single" w:sz="2" w:space="0" w:color="auto"/>
              <w:left w:val="single" w:sz="2" w:space="0" w:color="auto"/>
              <w:bottom w:val="single" w:sz="2" w:space="0" w:color="auto"/>
              <w:right w:val="single" w:sz="2" w:space="0" w:color="auto"/>
            </w:tcBorders>
          </w:tcPr>
          <w:p w14:paraId="322D0631" w14:textId="5FAB8B96" w:rsidR="00B916B2" w:rsidRPr="00A4338B" w:rsidRDefault="00B916B2" w:rsidP="005064E5">
            <w:pPr>
              <w:pStyle w:val="NormalLeft"/>
              <w:rPr>
                <w:ins w:id="677" w:author="Author"/>
                <w:lang w:val="en-GB"/>
              </w:rPr>
            </w:pPr>
            <w:ins w:id="678" w:author="Author">
              <w:r w:rsidRPr="00A4338B">
                <w:rPr>
                  <w:lang w:val="en-GB"/>
                </w:rPr>
                <w:t>Total eligible own funds to meet the Total group SCR (including own funds from other financial sectors</w:t>
              </w:r>
              <w:del w:id="679" w:author="Author">
                <w:r w:rsidRPr="00A4338B" w:rsidDel="00350BFA">
                  <w:rPr>
                    <w:lang w:val="en-GB"/>
                  </w:rPr>
                  <w:delText>,</w:delText>
                </w:r>
              </w:del>
              <w:r w:rsidRPr="00A4338B">
                <w:rPr>
                  <w:lang w:val="en-GB"/>
                </w:rPr>
                <w:t xml:space="preserve"> and </w:t>
              </w:r>
              <w:r w:rsidR="00263B87" w:rsidRPr="00A4338B">
                <w:rPr>
                  <w:lang w:val="en-GB"/>
                </w:rPr>
                <w:t xml:space="preserve">own funds </w:t>
              </w:r>
              <w:r w:rsidRPr="00A4338B">
                <w:rPr>
                  <w:lang w:val="en-GB"/>
                </w:rPr>
                <w:t xml:space="preserve">from undertakings included via </w:t>
              </w:r>
              <w:r w:rsidR="00350BFA" w:rsidRPr="00A4338B">
                <w:rPr>
                  <w:lang w:val="en-GB"/>
                </w:rPr>
                <w:t>D&amp;A</w:t>
              </w:r>
              <w:r w:rsidRPr="00A4338B">
                <w:rPr>
                  <w:lang w:val="en-GB"/>
                </w:rPr>
                <w:t xml:space="preserve"> method) </w:t>
              </w:r>
              <w:r w:rsidR="00E31626">
                <w:rPr>
                  <w:lang w:val="en-GB"/>
                </w:rPr>
                <w:t>-</w:t>
              </w:r>
              <w:r w:rsidR="00E31626" w:rsidRPr="00A4338B">
                <w:rPr>
                  <w:lang w:val="en-GB"/>
                </w:rPr>
                <w:t xml:space="preserve"> tier 1 </w:t>
              </w:r>
              <w:r w:rsidR="00E31626">
                <w:rPr>
                  <w:lang w:val="en-GB"/>
                </w:rPr>
                <w:t>un</w:t>
              </w:r>
              <w:r w:rsidR="00E31626" w:rsidRPr="00A4338B">
                <w:rPr>
                  <w:lang w:val="en-GB"/>
                </w:rPr>
                <w:t>restricted</w:t>
              </w:r>
            </w:ins>
          </w:p>
        </w:tc>
        <w:tc>
          <w:tcPr>
            <w:tcW w:w="4643" w:type="dxa"/>
            <w:tcBorders>
              <w:top w:val="single" w:sz="2" w:space="0" w:color="auto"/>
              <w:left w:val="single" w:sz="2" w:space="0" w:color="auto"/>
              <w:bottom w:val="single" w:sz="2" w:space="0" w:color="auto"/>
              <w:right w:val="single" w:sz="2" w:space="0" w:color="auto"/>
            </w:tcBorders>
          </w:tcPr>
          <w:p w14:paraId="04535288" w14:textId="262ECE1B" w:rsidR="00B916B2" w:rsidRPr="00A4338B" w:rsidRDefault="00B916B2" w:rsidP="00741A1A">
            <w:pPr>
              <w:pStyle w:val="NormalLeft"/>
              <w:rPr>
                <w:ins w:id="680" w:author="Author"/>
                <w:lang w:val="en-GB"/>
              </w:rPr>
            </w:pPr>
            <w:ins w:id="681" w:author="Author">
              <w:r w:rsidRPr="00A4338B">
                <w:rPr>
                  <w:lang w:val="en-GB"/>
                </w:rPr>
                <w:t xml:space="preserve">This is the eligible own funds, including the own funds from the other financial sectors, and </w:t>
              </w:r>
              <w:r w:rsidR="00263B87" w:rsidRPr="00A4338B">
                <w:rPr>
                  <w:lang w:val="en-GB"/>
                </w:rPr>
                <w:t xml:space="preserve">own funds </w:t>
              </w:r>
              <w:r w:rsidRPr="00A4338B">
                <w:rPr>
                  <w:lang w:val="en-GB"/>
                </w:rPr>
                <w:t>from the undertakings included via Deduction and aggregation method, to meet the total group SCR that meet the criteria to be included in Tier 1 unrestricted</w:t>
              </w:r>
            </w:ins>
          </w:p>
        </w:tc>
      </w:tr>
      <w:tr w:rsidR="00B916B2" w:rsidRPr="00A4338B" w14:paraId="3223E680" w14:textId="77777777" w:rsidTr="00EA0D67">
        <w:trPr>
          <w:trHeight w:val="2798"/>
          <w:ins w:id="682" w:author="Author"/>
        </w:trPr>
        <w:tc>
          <w:tcPr>
            <w:tcW w:w="2136" w:type="dxa"/>
            <w:tcBorders>
              <w:top w:val="single" w:sz="2" w:space="0" w:color="auto"/>
              <w:left w:val="single" w:sz="2" w:space="0" w:color="auto"/>
              <w:bottom w:val="single" w:sz="2" w:space="0" w:color="auto"/>
              <w:right w:val="single" w:sz="2" w:space="0" w:color="auto"/>
            </w:tcBorders>
          </w:tcPr>
          <w:p w14:paraId="7CCA64DA" w14:textId="088DD226" w:rsidR="00B916B2" w:rsidRPr="00A4338B" w:rsidRDefault="00B916B2" w:rsidP="00741A1A">
            <w:pPr>
              <w:pStyle w:val="NormalLeft"/>
              <w:rPr>
                <w:ins w:id="683" w:author="Author"/>
                <w:lang w:val="en-GB"/>
              </w:rPr>
            </w:pPr>
            <w:ins w:id="684" w:author="Author">
              <w:r w:rsidRPr="00A4338B">
                <w:rPr>
                  <w:lang w:val="en-GB"/>
                </w:rPr>
                <w:lastRenderedPageBreak/>
                <w:t>R0660/C0030</w:t>
              </w:r>
            </w:ins>
          </w:p>
        </w:tc>
        <w:tc>
          <w:tcPr>
            <w:tcW w:w="2507" w:type="dxa"/>
            <w:tcBorders>
              <w:top w:val="single" w:sz="2" w:space="0" w:color="auto"/>
              <w:left w:val="single" w:sz="2" w:space="0" w:color="auto"/>
              <w:bottom w:val="single" w:sz="2" w:space="0" w:color="auto"/>
              <w:right w:val="single" w:sz="2" w:space="0" w:color="auto"/>
            </w:tcBorders>
          </w:tcPr>
          <w:p w14:paraId="7B8BEA57" w14:textId="5508C1E8" w:rsidR="00B916B2" w:rsidRPr="00A4338B" w:rsidRDefault="00B916B2" w:rsidP="005064E5">
            <w:pPr>
              <w:pStyle w:val="NormalLeft"/>
              <w:rPr>
                <w:ins w:id="685" w:author="Author"/>
                <w:lang w:val="en-GB"/>
              </w:rPr>
            </w:pPr>
            <w:ins w:id="686" w:author="Author">
              <w:r w:rsidRPr="00A4338B">
                <w:rPr>
                  <w:lang w:val="en-GB"/>
                </w:rPr>
                <w:t>Total eligible own funds to meet the Total group SCR (including own funds from other financial sectors</w:t>
              </w:r>
              <w:del w:id="687" w:author="Author">
                <w:r w:rsidRPr="00A4338B" w:rsidDel="00350BFA">
                  <w:rPr>
                    <w:lang w:val="en-GB"/>
                  </w:rPr>
                  <w:delText>,</w:delText>
                </w:r>
              </w:del>
              <w:r w:rsidRPr="00A4338B">
                <w:rPr>
                  <w:lang w:val="en-GB"/>
                </w:rPr>
                <w:t xml:space="preserve"> and </w:t>
              </w:r>
              <w:r w:rsidR="00263B87" w:rsidRPr="00A4338B">
                <w:rPr>
                  <w:lang w:val="en-GB"/>
                </w:rPr>
                <w:t xml:space="preserve">own funds </w:t>
              </w:r>
              <w:r w:rsidRPr="00A4338B">
                <w:rPr>
                  <w:lang w:val="en-GB"/>
                </w:rPr>
                <w:t xml:space="preserve">from undertakings included via </w:t>
              </w:r>
              <w:r w:rsidR="00350BFA" w:rsidRPr="00A4338B">
                <w:rPr>
                  <w:lang w:val="en-GB"/>
                </w:rPr>
                <w:t>D&amp;A</w:t>
              </w:r>
              <w:r w:rsidRPr="00A4338B">
                <w:rPr>
                  <w:lang w:val="en-GB"/>
                </w:rPr>
                <w:t xml:space="preserve"> method) — tier 1 restricted</w:t>
              </w:r>
            </w:ins>
          </w:p>
        </w:tc>
        <w:tc>
          <w:tcPr>
            <w:tcW w:w="4643" w:type="dxa"/>
            <w:tcBorders>
              <w:top w:val="single" w:sz="2" w:space="0" w:color="auto"/>
              <w:left w:val="single" w:sz="2" w:space="0" w:color="auto"/>
              <w:bottom w:val="single" w:sz="2" w:space="0" w:color="auto"/>
              <w:right w:val="single" w:sz="2" w:space="0" w:color="auto"/>
            </w:tcBorders>
          </w:tcPr>
          <w:p w14:paraId="41AA0238" w14:textId="54699971" w:rsidR="00B916B2" w:rsidRPr="00A4338B" w:rsidRDefault="00B916B2" w:rsidP="00741A1A">
            <w:pPr>
              <w:pStyle w:val="NormalLeft"/>
              <w:rPr>
                <w:ins w:id="688" w:author="Author"/>
                <w:lang w:val="en-GB"/>
              </w:rPr>
            </w:pPr>
            <w:ins w:id="689" w:author="Author">
              <w:r w:rsidRPr="00A4338B">
                <w:rPr>
                  <w:lang w:val="en-GB"/>
                </w:rPr>
                <w:t xml:space="preserve">This is the eligible own funds, including the own funds from the other financial sectors, and </w:t>
              </w:r>
              <w:r w:rsidR="00263B87" w:rsidRPr="00A4338B">
                <w:rPr>
                  <w:lang w:val="en-GB"/>
                </w:rPr>
                <w:t xml:space="preserve">own funds </w:t>
              </w:r>
              <w:r w:rsidRPr="00A4338B">
                <w:rPr>
                  <w:lang w:val="en-GB"/>
                </w:rPr>
                <w:t>from the undertakings included via Deduction and aggregation method to meet the total group SCR that meet the criteria to be included in Tier 1 restricted</w:t>
              </w:r>
            </w:ins>
          </w:p>
        </w:tc>
      </w:tr>
      <w:tr w:rsidR="00B916B2" w:rsidRPr="00A4338B" w14:paraId="19EB813F" w14:textId="77777777" w:rsidTr="00EA0D67">
        <w:trPr>
          <w:trHeight w:val="2798"/>
          <w:ins w:id="690" w:author="Author"/>
        </w:trPr>
        <w:tc>
          <w:tcPr>
            <w:tcW w:w="2136" w:type="dxa"/>
            <w:tcBorders>
              <w:top w:val="single" w:sz="2" w:space="0" w:color="auto"/>
              <w:left w:val="single" w:sz="2" w:space="0" w:color="auto"/>
              <w:bottom w:val="single" w:sz="2" w:space="0" w:color="auto"/>
              <w:right w:val="single" w:sz="2" w:space="0" w:color="auto"/>
            </w:tcBorders>
          </w:tcPr>
          <w:p w14:paraId="33BCA723" w14:textId="0698F046" w:rsidR="00B916B2" w:rsidRPr="00A4338B" w:rsidRDefault="00B916B2" w:rsidP="00741A1A">
            <w:pPr>
              <w:pStyle w:val="NormalLeft"/>
              <w:rPr>
                <w:ins w:id="691" w:author="Author"/>
                <w:lang w:val="en-GB"/>
              </w:rPr>
            </w:pPr>
            <w:ins w:id="692" w:author="Author">
              <w:r w:rsidRPr="00A4338B">
                <w:rPr>
                  <w:lang w:val="en-GB"/>
                </w:rPr>
                <w:t>R0660/C0040</w:t>
              </w:r>
            </w:ins>
          </w:p>
        </w:tc>
        <w:tc>
          <w:tcPr>
            <w:tcW w:w="2507" w:type="dxa"/>
            <w:tcBorders>
              <w:top w:val="single" w:sz="2" w:space="0" w:color="auto"/>
              <w:left w:val="single" w:sz="2" w:space="0" w:color="auto"/>
              <w:bottom w:val="single" w:sz="2" w:space="0" w:color="auto"/>
              <w:right w:val="single" w:sz="2" w:space="0" w:color="auto"/>
            </w:tcBorders>
          </w:tcPr>
          <w:p w14:paraId="6764A6DB" w14:textId="559A6FE8" w:rsidR="00B916B2" w:rsidRPr="00A4338B" w:rsidRDefault="00B916B2" w:rsidP="005064E5">
            <w:pPr>
              <w:pStyle w:val="NormalLeft"/>
              <w:rPr>
                <w:ins w:id="693" w:author="Author"/>
                <w:lang w:val="en-GB"/>
              </w:rPr>
            </w:pPr>
            <w:ins w:id="694" w:author="Author">
              <w:r w:rsidRPr="00A4338B">
                <w:rPr>
                  <w:lang w:val="en-GB"/>
                </w:rPr>
                <w:t>Total eligible own funds to meet the Total group SCR (including own funds from other financial sectors</w:t>
              </w:r>
              <w:del w:id="695" w:author="Author">
                <w:r w:rsidRPr="00A4338B" w:rsidDel="00350BFA">
                  <w:rPr>
                    <w:lang w:val="en-GB"/>
                  </w:rPr>
                  <w:delText>,</w:delText>
                </w:r>
              </w:del>
              <w:r w:rsidRPr="00A4338B">
                <w:rPr>
                  <w:lang w:val="en-GB"/>
                </w:rPr>
                <w:t xml:space="preserve"> and </w:t>
              </w:r>
              <w:r w:rsidR="00263B87" w:rsidRPr="00A4338B">
                <w:rPr>
                  <w:lang w:val="en-GB"/>
                </w:rPr>
                <w:t xml:space="preserve">own funds </w:t>
              </w:r>
              <w:r w:rsidRPr="00A4338B">
                <w:rPr>
                  <w:lang w:val="en-GB"/>
                </w:rPr>
                <w:t xml:space="preserve">from undertakings included via </w:t>
              </w:r>
              <w:r w:rsidR="00350BFA" w:rsidRPr="00A4338B">
                <w:rPr>
                  <w:lang w:val="en-GB"/>
                </w:rPr>
                <w:t>D&amp;A</w:t>
              </w:r>
              <w:r w:rsidRPr="00A4338B">
                <w:rPr>
                  <w:lang w:val="en-GB"/>
                </w:rPr>
                <w:t xml:space="preserve"> method) </w:t>
              </w:r>
              <w:del w:id="696" w:author="Author">
                <w:r w:rsidRPr="00A4338B" w:rsidDel="001376B8">
                  <w:rPr>
                    <w:lang w:val="en-GB"/>
                  </w:rPr>
                  <w:delText xml:space="preserve">— </w:delText>
                </w:r>
              </w:del>
              <w:r w:rsidR="00E31626">
                <w:rPr>
                  <w:lang w:val="en-GB"/>
                </w:rPr>
                <w:t>tier 2</w:t>
              </w:r>
            </w:ins>
          </w:p>
        </w:tc>
        <w:tc>
          <w:tcPr>
            <w:tcW w:w="4643" w:type="dxa"/>
            <w:tcBorders>
              <w:top w:val="single" w:sz="2" w:space="0" w:color="auto"/>
              <w:left w:val="single" w:sz="2" w:space="0" w:color="auto"/>
              <w:bottom w:val="single" w:sz="2" w:space="0" w:color="auto"/>
              <w:right w:val="single" w:sz="2" w:space="0" w:color="auto"/>
            </w:tcBorders>
          </w:tcPr>
          <w:p w14:paraId="1B6201CB" w14:textId="44948B5C" w:rsidR="00B916B2" w:rsidRPr="00A4338B" w:rsidRDefault="00B916B2" w:rsidP="00741A1A">
            <w:pPr>
              <w:pStyle w:val="NormalLeft"/>
              <w:rPr>
                <w:ins w:id="697" w:author="Author"/>
                <w:lang w:val="en-GB"/>
              </w:rPr>
            </w:pPr>
            <w:ins w:id="698" w:author="Author">
              <w:r w:rsidRPr="00A4338B">
                <w:rPr>
                  <w:lang w:val="en-GB"/>
                </w:rPr>
                <w:t xml:space="preserve">This is the eligible own funds, including the own funds from the other financial sectors, and </w:t>
              </w:r>
              <w:r w:rsidR="00263B87" w:rsidRPr="00A4338B">
                <w:rPr>
                  <w:lang w:val="en-GB"/>
                </w:rPr>
                <w:t xml:space="preserve">own funds </w:t>
              </w:r>
              <w:r w:rsidRPr="00A4338B">
                <w:rPr>
                  <w:lang w:val="en-GB"/>
                </w:rPr>
                <w:t>from the undertakings included via Deduction and aggregation method to meet the total group SCR that meet the criteria to be included in Tier 2</w:t>
              </w:r>
            </w:ins>
          </w:p>
        </w:tc>
      </w:tr>
      <w:tr w:rsidR="00B916B2" w:rsidRPr="00A4338B" w14:paraId="59334A5F" w14:textId="77777777" w:rsidTr="00EA0D67">
        <w:trPr>
          <w:trHeight w:val="2798"/>
          <w:ins w:id="699" w:author="Author"/>
        </w:trPr>
        <w:tc>
          <w:tcPr>
            <w:tcW w:w="2136" w:type="dxa"/>
            <w:tcBorders>
              <w:top w:val="single" w:sz="2" w:space="0" w:color="auto"/>
              <w:left w:val="single" w:sz="2" w:space="0" w:color="auto"/>
              <w:bottom w:val="single" w:sz="2" w:space="0" w:color="auto"/>
              <w:right w:val="single" w:sz="2" w:space="0" w:color="auto"/>
            </w:tcBorders>
          </w:tcPr>
          <w:p w14:paraId="647A8B58" w14:textId="333646A4" w:rsidR="00B916B2" w:rsidRPr="00A4338B" w:rsidRDefault="00B916B2" w:rsidP="00741A1A">
            <w:pPr>
              <w:pStyle w:val="NormalLeft"/>
              <w:rPr>
                <w:ins w:id="700" w:author="Author"/>
                <w:lang w:val="en-GB"/>
              </w:rPr>
            </w:pPr>
            <w:ins w:id="701" w:author="Author">
              <w:r w:rsidRPr="00A4338B">
                <w:rPr>
                  <w:lang w:val="en-GB"/>
                </w:rPr>
                <w:t>R0660/C0050</w:t>
              </w:r>
            </w:ins>
          </w:p>
        </w:tc>
        <w:tc>
          <w:tcPr>
            <w:tcW w:w="2507" w:type="dxa"/>
            <w:tcBorders>
              <w:top w:val="single" w:sz="2" w:space="0" w:color="auto"/>
              <w:left w:val="single" w:sz="2" w:space="0" w:color="auto"/>
              <w:bottom w:val="single" w:sz="2" w:space="0" w:color="auto"/>
              <w:right w:val="single" w:sz="2" w:space="0" w:color="auto"/>
            </w:tcBorders>
          </w:tcPr>
          <w:p w14:paraId="4C40910D" w14:textId="3A349443" w:rsidR="00B916B2" w:rsidRPr="00A4338B" w:rsidRDefault="00B916B2" w:rsidP="005064E5">
            <w:pPr>
              <w:pStyle w:val="NormalLeft"/>
              <w:rPr>
                <w:ins w:id="702" w:author="Author"/>
                <w:lang w:val="en-GB"/>
              </w:rPr>
            </w:pPr>
            <w:ins w:id="703" w:author="Author">
              <w:r w:rsidRPr="00A4338B">
                <w:rPr>
                  <w:lang w:val="en-GB"/>
                </w:rPr>
                <w:t>Total eligible own funds to meet the Total group SCR (including own funds from other financial sectors</w:t>
              </w:r>
              <w:del w:id="704" w:author="Author">
                <w:r w:rsidRPr="00A4338B" w:rsidDel="00350BFA">
                  <w:rPr>
                    <w:lang w:val="en-GB"/>
                  </w:rPr>
                  <w:delText>,</w:delText>
                </w:r>
              </w:del>
              <w:r w:rsidRPr="00A4338B">
                <w:rPr>
                  <w:lang w:val="en-GB"/>
                </w:rPr>
                <w:t xml:space="preserve"> and </w:t>
              </w:r>
              <w:r w:rsidR="00263B87" w:rsidRPr="00A4338B">
                <w:rPr>
                  <w:lang w:val="en-GB"/>
                </w:rPr>
                <w:t xml:space="preserve">own funds </w:t>
              </w:r>
              <w:r w:rsidRPr="00A4338B">
                <w:rPr>
                  <w:lang w:val="en-GB"/>
                </w:rPr>
                <w:t xml:space="preserve">from undertakings included via </w:t>
              </w:r>
              <w:r w:rsidR="00350BFA" w:rsidRPr="00A4338B">
                <w:rPr>
                  <w:lang w:val="en-GB"/>
                </w:rPr>
                <w:t>D&amp;A</w:t>
              </w:r>
              <w:r w:rsidRPr="00A4338B">
                <w:rPr>
                  <w:lang w:val="en-GB"/>
                </w:rPr>
                <w:t xml:space="preserve"> method)</w:t>
              </w:r>
              <w:del w:id="705" w:author="Author">
                <w:r w:rsidRPr="00A4338B" w:rsidDel="00E31626">
                  <w:rPr>
                    <w:lang w:val="en-GB"/>
                  </w:rPr>
                  <w:delText xml:space="preserve"> </w:delText>
                </w:r>
              </w:del>
              <w:r w:rsidR="00E31626" w:rsidRPr="00A4338B">
                <w:rPr>
                  <w:lang w:val="en-GB"/>
                </w:rPr>
                <w:t xml:space="preserve"> — tier </w:t>
              </w:r>
              <w:r w:rsidR="00E31626">
                <w:rPr>
                  <w:lang w:val="en-GB"/>
                </w:rPr>
                <w:t>3</w:t>
              </w:r>
            </w:ins>
          </w:p>
        </w:tc>
        <w:tc>
          <w:tcPr>
            <w:tcW w:w="4643" w:type="dxa"/>
            <w:tcBorders>
              <w:top w:val="single" w:sz="2" w:space="0" w:color="auto"/>
              <w:left w:val="single" w:sz="2" w:space="0" w:color="auto"/>
              <w:bottom w:val="single" w:sz="2" w:space="0" w:color="auto"/>
              <w:right w:val="single" w:sz="2" w:space="0" w:color="auto"/>
            </w:tcBorders>
          </w:tcPr>
          <w:p w14:paraId="640970A5" w14:textId="4DB844F9" w:rsidR="00B916B2" w:rsidRPr="00A4338B" w:rsidRDefault="00B916B2" w:rsidP="00741A1A">
            <w:pPr>
              <w:pStyle w:val="NormalLeft"/>
              <w:rPr>
                <w:ins w:id="706" w:author="Author"/>
                <w:lang w:val="en-GB"/>
              </w:rPr>
            </w:pPr>
            <w:ins w:id="707" w:author="Author">
              <w:r w:rsidRPr="00A4338B">
                <w:rPr>
                  <w:lang w:val="en-GB"/>
                </w:rPr>
                <w:t xml:space="preserve">This is the eligible available own funds, including the own funds from the other financial sectors, and </w:t>
              </w:r>
              <w:r w:rsidR="00263B87" w:rsidRPr="00A4338B">
                <w:rPr>
                  <w:lang w:val="en-GB"/>
                </w:rPr>
                <w:t xml:space="preserve">own funds </w:t>
              </w:r>
              <w:r w:rsidRPr="00A4338B">
                <w:rPr>
                  <w:lang w:val="en-GB"/>
                </w:rPr>
                <w:t>from the undertakings included via Deduction and aggregation method to meet the total group SCR that meet the criteria to be included in Tier 3</w:t>
              </w:r>
            </w:ins>
          </w:p>
        </w:tc>
      </w:tr>
      <w:tr w:rsidR="00885288" w:rsidRPr="00A4338B" w14:paraId="2995DCF5" w14:textId="77777777" w:rsidTr="00EA0D67">
        <w:trPr>
          <w:ins w:id="708" w:author="Author"/>
        </w:trPr>
        <w:tc>
          <w:tcPr>
            <w:tcW w:w="2136" w:type="dxa"/>
            <w:tcBorders>
              <w:top w:val="single" w:sz="2" w:space="0" w:color="auto"/>
              <w:left w:val="single" w:sz="2" w:space="0" w:color="auto"/>
              <w:bottom w:val="single" w:sz="2" w:space="0" w:color="auto"/>
              <w:right w:val="single" w:sz="2" w:space="0" w:color="auto"/>
            </w:tcBorders>
          </w:tcPr>
          <w:p w14:paraId="627ECD0A" w14:textId="53325794" w:rsidR="00885288" w:rsidRPr="00A4338B" w:rsidRDefault="00885288" w:rsidP="00741A1A">
            <w:pPr>
              <w:pStyle w:val="NormalLeft"/>
              <w:rPr>
                <w:ins w:id="709" w:author="Author"/>
                <w:lang w:val="en-GB"/>
              </w:rPr>
            </w:pPr>
            <w:ins w:id="710" w:author="Author">
              <w:r w:rsidRPr="00A4338B">
                <w:rPr>
                  <w:lang w:val="en-GB"/>
                </w:rPr>
                <w:t>R0</w:t>
              </w:r>
              <w:r w:rsidR="00350BFA" w:rsidRPr="00A4338B">
                <w:rPr>
                  <w:lang w:val="en-GB"/>
                </w:rPr>
                <w:t>820</w:t>
              </w:r>
              <w:r w:rsidRPr="00A4338B">
                <w:rPr>
                  <w:lang w:val="en-GB"/>
                </w:rPr>
                <w:t>/C0010</w:t>
              </w:r>
            </w:ins>
          </w:p>
        </w:tc>
        <w:tc>
          <w:tcPr>
            <w:tcW w:w="2507" w:type="dxa"/>
            <w:tcBorders>
              <w:top w:val="single" w:sz="2" w:space="0" w:color="auto"/>
              <w:left w:val="single" w:sz="2" w:space="0" w:color="auto"/>
              <w:bottom w:val="single" w:sz="2" w:space="0" w:color="auto"/>
              <w:right w:val="single" w:sz="2" w:space="0" w:color="auto"/>
            </w:tcBorders>
          </w:tcPr>
          <w:p w14:paraId="48D7CD60" w14:textId="39823C88" w:rsidR="00885288" w:rsidRPr="00A4338B" w:rsidRDefault="00885288" w:rsidP="00EA0D67">
            <w:pPr>
              <w:autoSpaceDE/>
              <w:autoSpaceDN/>
              <w:spacing w:before="0" w:after="0"/>
              <w:rPr>
                <w:ins w:id="711" w:author="Author"/>
                <w:lang w:val="en-GB"/>
              </w:rPr>
            </w:pPr>
            <w:ins w:id="712" w:author="Author">
              <w:r w:rsidRPr="00A4338B">
                <w:rPr>
                  <w:lang w:val="en-GB"/>
                </w:rPr>
                <w:t xml:space="preserve">Consolidated part of </w:t>
              </w:r>
              <w:r w:rsidR="00350BFA" w:rsidRPr="00A4338B">
                <w:rPr>
                  <w:lang w:val="en-GB"/>
                </w:rPr>
                <w:t xml:space="preserve">the </w:t>
              </w:r>
              <w:r w:rsidRPr="00A4338B">
                <w:rPr>
                  <w:lang w:val="en-GB"/>
                </w:rPr>
                <w:t>Group SCR</w:t>
              </w:r>
              <w:r w:rsidR="00350BFA" w:rsidRPr="00A4338B">
                <w:rPr>
                  <w:lang w:val="en-GB"/>
                </w:rPr>
                <w:t xml:space="preserve"> (</w:t>
              </w:r>
              <w:del w:id="713" w:author="Author">
                <w:r w:rsidRPr="00A4338B" w:rsidDel="00350BFA">
                  <w:rPr>
                    <w:lang w:val="en-GB"/>
                  </w:rPr>
                  <w:delText>,</w:delText>
                </w:r>
                <w:r w:rsidRPr="00A4338B" w:rsidDel="009D5EEC">
                  <w:rPr>
                    <w:lang w:val="en-GB"/>
                  </w:rPr>
                  <w:delText xml:space="preserve"> i.e </w:delText>
                </w:r>
              </w:del>
              <w:r w:rsidRPr="00A4338B">
                <w:rPr>
                  <w:lang w:val="en-GB"/>
                </w:rPr>
                <w:t>excluding</w:t>
              </w:r>
              <w:r w:rsidR="00322702" w:rsidRPr="00A4338B">
                <w:rPr>
                  <w:lang w:val="en-GB"/>
                </w:rPr>
                <w:t xml:space="preserve"> CR </w:t>
              </w:r>
              <w:r w:rsidR="009C4C08" w:rsidRPr="00A4338B">
                <w:rPr>
                  <w:lang w:val="en-GB"/>
                </w:rPr>
                <w:t>for</w:t>
              </w:r>
              <w:r w:rsidRPr="00A4338B">
                <w:rPr>
                  <w:lang w:val="en-GB"/>
                </w:rPr>
                <w:t xml:space="preserve"> other financial sectors and</w:t>
              </w:r>
              <w:r w:rsidR="00322702" w:rsidRPr="00A4338B">
                <w:rPr>
                  <w:lang w:val="en-GB"/>
                </w:rPr>
                <w:t xml:space="preserve"> SCR </w:t>
              </w:r>
              <w:r w:rsidR="009C4C08" w:rsidRPr="00A4338B">
                <w:rPr>
                  <w:lang w:val="en-GB"/>
                </w:rPr>
                <w:t>for</w:t>
              </w:r>
              <w:r w:rsidRPr="00A4338B">
                <w:rPr>
                  <w:lang w:val="en-GB"/>
                </w:rPr>
                <w:t xml:space="preserve"> undertakings included via D&amp;A method</w:t>
              </w:r>
              <w:r w:rsidR="00D33C72">
                <w:rPr>
                  <w:lang w:val="en-GB"/>
                </w:rPr>
                <w:t>) - total</w:t>
              </w:r>
            </w:ins>
          </w:p>
          <w:p w14:paraId="358CF1F1" w14:textId="77777777" w:rsidR="00885288" w:rsidRPr="00A4338B" w:rsidRDefault="00885288" w:rsidP="00741A1A">
            <w:pPr>
              <w:pStyle w:val="NormalLeft"/>
              <w:rPr>
                <w:ins w:id="714" w:author="Author"/>
                <w:lang w:val="en-GB"/>
              </w:rPr>
            </w:pPr>
          </w:p>
        </w:tc>
        <w:tc>
          <w:tcPr>
            <w:tcW w:w="4643" w:type="dxa"/>
            <w:tcBorders>
              <w:top w:val="single" w:sz="2" w:space="0" w:color="auto"/>
              <w:left w:val="single" w:sz="2" w:space="0" w:color="auto"/>
              <w:bottom w:val="single" w:sz="2" w:space="0" w:color="auto"/>
              <w:right w:val="single" w:sz="2" w:space="0" w:color="auto"/>
            </w:tcBorders>
          </w:tcPr>
          <w:p w14:paraId="3B5C8B7C" w14:textId="2E948C7E" w:rsidR="00885288" w:rsidRPr="00A4338B" w:rsidRDefault="00885288" w:rsidP="00EA0D67">
            <w:pPr>
              <w:autoSpaceDE/>
              <w:autoSpaceDN/>
              <w:spacing w:before="0" w:after="0"/>
              <w:rPr>
                <w:ins w:id="715" w:author="Author"/>
                <w:lang w:val="en-GB"/>
              </w:rPr>
            </w:pPr>
            <w:ins w:id="716" w:author="Author">
              <w:r w:rsidRPr="00A4338B">
                <w:rPr>
                  <w:lang w:val="en-GB"/>
                </w:rPr>
                <w:t xml:space="preserve">Consolidated part of Group SCR, </w:t>
              </w:r>
              <w:del w:id="717" w:author="Author">
                <w:r w:rsidRPr="00A4338B" w:rsidDel="00263B87">
                  <w:rPr>
                    <w:lang w:val="en-GB"/>
                  </w:rPr>
                  <w:delText xml:space="preserve">i.e </w:delText>
                </w:r>
              </w:del>
              <w:r w:rsidRPr="00A4338B">
                <w:rPr>
                  <w:lang w:val="en-GB"/>
                </w:rPr>
                <w:t>excluding</w:t>
              </w:r>
              <w:del w:id="718" w:author="Author">
                <w:r w:rsidRPr="00A4338B" w:rsidDel="00D10878">
                  <w:rPr>
                    <w:lang w:val="en-GB"/>
                  </w:rPr>
                  <w:delText xml:space="preserve"> </w:delText>
                </w:r>
              </w:del>
              <w:r w:rsidR="00322702" w:rsidRPr="00A4338B">
                <w:rPr>
                  <w:lang w:val="en-GB"/>
                </w:rPr>
                <w:t xml:space="preserve"> CR </w:t>
              </w:r>
              <w:r w:rsidR="009C4C08" w:rsidRPr="00A4338B">
                <w:rPr>
                  <w:lang w:val="en-GB"/>
                </w:rPr>
                <w:t>for</w:t>
              </w:r>
              <w:r w:rsidR="00322702" w:rsidRPr="00A4338B">
                <w:rPr>
                  <w:lang w:val="en-GB"/>
                </w:rPr>
                <w:t xml:space="preserve"> </w:t>
              </w:r>
              <w:r w:rsidRPr="00A4338B">
                <w:rPr>
                  <w:lang w:val="en-GB"/>
                </w:rPr>
                <w:t xml:space="preserve">other financial sectors and </w:t>
              </w:r>
              <w:r w:rsidR="00322702" w:rsidRPr="00A4338B">
                <w:rPr>
                  <w:lang w:val="en-GB"/>
                </w:rPr>
                <w:t xml:space="preserve">SCR </w:t>
              </w:r>
              <w:r w:rsidR="003C017A" w:rsidRPr="00A4338B">
                <w:rPr>
                  <w:lang w:val="en-GB"/>
                </w:rPr>
                <w:t>for</w:t>
              </w:r>
              <w:r w:rsidR="00322702" w:rsidRPr="00A4338B">
                <w:rPr>
                  <w:lang w:val="en-GB"/>
                </w:rPr>
                <w:t xml:space="preserve"> </w:t>
              </w:r>
              <w:r w:rsidRPr="00A4338B">
                <w:rPr>
                  <w:lang w:val="en-GB"/>
                </w:rPr>
                <w:t>undertakings included via D</w:t>
              </w:r>
              <w:r w:rsidR="00350BFA" w:rsidRPr="00A4338B">
                <w:rPr>
                  <w:lang w:val="en-GB"/>
                </w:rPr>
                <w:t>eduction and aggregation method.</w:t>
              </w:r>
              <w:del w:id="719" w:author="Author">
                <w:r w:rsidRPr="00A4338B" w:rsidDel="00350BFA">
                  <w:rPr>
                    <w:lang w:val="en-GB"/>
                  </w:rPr>
                  <w:delText>&amp;A</w:delText>
                </w:r>
              </w:del>
            </w:ins>
          </w:p>
          <w:p w14:paraId="33BD2999" w14:textId="7A7FE6EC" w:rsidR="00885288" w:rsidRPr="00A4338B" w:rsidRDefault="00D13E2E">
            <w:pPr>
              <w:pStyle w:val="NormalLeft"/>
              <w:rPr>
                <w:ins w:id="720" w:author="Author"/>
                <w:rFonts w:eastAsia="Times New Roman"/>
                <w:color w:val="1F497D"/>
                <w:lang w:val="en-GB"/>
              </w:rPr>
            </w:pPr>
            <w:ins w:id="721" w:author="Author">
              <w:r w:rsidRPr="00A4338B">
                <w:rPr>
                  <w:rFonts w:eastAsia="Times New Roman"/>
                  <w:color w:val="1F497D"/>
                  <w:lang w:val="en-GB"/>
                </w:rPr>
                <w:t xml:space="preserve">This is </w:t>
              </w:r>
              <w:r w:rsidR="001376B8" w:rsidRPr="00A4338B">
                <w:rPr>
                  <w:rFonts w:eastAsia="Times New Roman"/>
                  <w:color w:val="1F497D"/>
                  <w:lang w:val="en-GB"/>
                </w:rPr>
                <w:t>the SCR based on art 336 (</w:t>
              </w:r>
              <w:r w:rsidRPr="00A4338B">
                <w:rPr>
                  <w:rFonts w:eastAsia="Times New Roman"/>
                  <w:color w:val="1F497D"/>
                  <w:lang w:val="en-GB"/>
                </w:rPr>
                <w:t>a</w:t>
              </w:r>
              <w:r w:rsidR="001376B8" w:rsidRPr="00A4338B">
                <w:rPr>
                  <w:rFonts w:eastAsia="Times New Roman"/>
                  <w:color w:val="1F497D"/>
                  <w:lang w:val="en-GB"/>
                </w:rPr>
                <w:t>)</w:t>
              </w:r>
              <w:r w:rsidRPr="00A4338B">
                <w:rPr>
                  <w:rFonts w:eastAsia="Times New Roman"/>
                  <w:color w:val="1F497D"/>
                  <w:lang w:val="en-GB"/>
                </w:rPr>
                <w:t xml:space="preserve">, </w:t>
              </w:r>
              <w:r w:rsidR="001376B8" w:rsidRPr="00A4338B">
                <w:rPr>
                  <w:rFonts w:eastAsia="Times New Roman"/>
                  <w:color w:val="1F497D"/>
                  <w:lang w:val="en-GB"/>
                </w:rPr>
                <w:t>(</w:t>
              </w:r>
              <w:r w:rsidRPr="00A4338B">
                <w:rPr>
                  <w:rFonts w:eastAsia="Times New Roman"/>
                  <w:color w:val="1F497D"/>
                  <w:lang w:val="en-GB"/>
                </w:rPr>
                <w:t>b</w:t>
              </w:r>
              <w:r w:rsidR="001376B8" w:rsidRPr="00A4338B">
                <w:rPr>
                  <w:rFonts w:eastAsia="Times New Roman"/>
                  <w:color w:val="1F497D"/>
                  <w:lang w:val="en-GB"/>
                </w:rPr>
                <w:t>)</w:t>
              </w:r>
              <w:r w:rsidRPr="00A4338B">
                <w:rPr>
                  <w:rFonts w:eastAsia="Times New Roman"/>
                  <w:color w:val="1F497D"/>
                  <w:lang w:val="en-GB"/>
                </w:rPr>
                <w:t xml:space="preserve">, </w:t>
              </w:r>
              <w:r w:rsidR="001376B8" w:rsidRPr="00A4338B">
                <w:rPr>
                  <w:rFonts w:eastAsia="Times New Roman"/>
                  <w:color w:val="1F497D"/>
                  <w:lang w:val="en-GB"/>
                </w:rPr>
                <w:t>(</w:t>
              </w:r>
              <w:r w:rsidRPr="00A4338B">
                <w:rPr>
                  <w:rFonts w:eastAsia="Times New Roman"/>
                  <w:color w:val="1F497D"/>
                  <w:lang w:val="en-GB"/>
                </w:rPr>
                <w:t>d</w:t>
              </w:r>
              <w:r w:rsidR="001376B8" w:rsidRPr="00A4338B">
                <w:rPr>
                  <w:rFonts w:eastAsia="Times New Roman"/>
                  <w:color w:val="1F497D"/>
                  <w:lang w:val="en-GB"/>
                </w:rPr>
                <w:t>)</w:t>
              </w:r>
              <w:r w:rsidRPr="00A4338B">
                <w:rPr>
                  <w:rFonts w:eastAsia="Times New Roman"/>
                  <w:color w:val="1F497D"/>
                  <w:lang w:val="en-GB"/>
                </w:rPr>
                <w:t xml:space="preserve"> and </w:t>
              </w:r>
              <w:r w:rsidR="00C04B4B" w:rsidRPr="00A4338B">
                <w:rPr>
                  <w:rFonts w:eastAsia="Times New Roman"/>
                  <w:color w:val="1F497D"/>
                  <w:lang w:val="en-GB"/>
                </w:rPr>
                <w:t>(e)</w:t>
              </w:r>
              <w:r w:rsidRPr="00A4338B">
                <w:rPr>
                  <w:rFonts w:eastAsia="Times New Roman"/>
                  <w:color w:val="1F497D"/>
                  <w:lang w:val="en-GB"/>
                </w:rPr>
                <w:t xml:space="preserve"> of </w:t>
              </w:r>
              <w:r w:rsidR="001376B8" w:rsidRPr="00A4338B">
                <w:rPr>
                  <w:lang w:val="en-GB"/>
                </w:rPr>
                <w:t xml:space="preserve"> Delegated Regulation (EU) 2015/35</w:t>
              </w:r>
              <w:r w:rsidR="002342E2" w:rsidRPr="00A4338B">
                <w:rPr>
                  <w:rFonts w:eastAsia="Times New Roman"/>
                  <w:color w:val="1F497D"/>
                  <w:lang w:val="en-GB"/>
                </w:rPr>
                <w:t xml:space="preserve"> including any capital add-on</w:t>
              </w:r>
              <w:del w:id="722" w:author="Author">
                <w:r w:rsidRPr="00A4338B" w:rsidDel="002342E2">
                  <w:rPr>
                    <w:rFonts w:eastAsia="Times New Roman"/>
                    <w:color w:val="1F497D"/>
                    <w:lang w:val="en-GB"/>
                  </w:rPr>
                  <w:delText>.</w:delText>
                </w:r>
                <w:r w:rsidR="00513C60" w:rsidRPr="00A4338B" w:rsidDel="002342E2">
                  <w:rPr>
                    <w:rFonts w:eastAsia="Times New Roman"/>
                    <w:color w:val="1F497D"/>
                    <w:lang w:val="en-GB"/>
                  </w:rPr>
                  <w:delText xml:space="preserve"> </w:delText>
                </w:r>
              </w:del>
            </w:ins>
          </w:p>
          <w:p w14:paraId="7B2A874F" w14:textId="77C78A22" w:rsidR="00C04B4B" w:rsidRPr="00A4338B" w:rsidRDefault="00C04B4B">
            <w:pPr>
              <w:pStyle w:val="NormalLeft"/>
              <w:rPr>
                <w:ins w:id="723" w:author="Author"/>
                <w:lang w:val="en-GB"/>
              </w:rPr>
            </w:pPr>
            <w:ins w:id="724" w:author="Author">
              <w:r w:rsidRPr="00A4338B">
                <w:rPr>
                  <w:lang w:val="en-GB"/>
                </w:rPr>
                <w:t>For quarterly reporting this is the latest SCR to be calculated and reported, either the annual one or a more recent one in case the SCR has been recalculated (e.g. due to a change in risk profile), including capital add on.</w:t>
              </w:r>
            </w:ins>
          </w:p>
        </w:tc>
      </w:tr>
      <w:tr w:rsidR="00AC2AF0" w:rsidRPr="00A4338B" w:rsidDel="00B916B2" w14:paraId="2BCA02F1" w14:textId="77777777" w:rsidTr="008272CC">
        <w:trPr>
          <w:ins w:id="725" w:author="Author"/>
        </w:trPr>
        <w:tc>
          <w:tcPr>
            <w:tcW w:w="2136" w:type="dxa"/>
            <w:tcBorders>
              <w:top w:val="single" w:sz="2" w:space="0" w:color="auto"/>
              <w:left w:val="single" w:sz="2" w:space="0" w:color="auto"/>
              <w:bottom w:val="single" w:sz="2" w:space="0" w:color="auto"/>
              <w:right w:val="single" w:sz="2" w:space="0" w:color="auto"/>
            </w:tcBorders>
          </w:tcPr>
          <w:p w14:paraId="34854089" w14:textId="3C1834A7" w:rsidR="00AC2AF0" w:rsidRPr="00A4338B" w:rsidDel="00B916B2" w:rsidRDefault="00AC2AF0" w:rsidP="00AC2AF0">
            <w:pPr>
              <w:pStyle w:val="NormalLeft"/>
              <w:rPr>
                <w:ins w:id="726" w:author="Author"/>
                <w:lang w:val="en-GB"/>
              </w:rPr>
            </w:pPr>
            <w:ins w:id="727" w:author="Author">
              <w:del w:id="728" w:author="Author">
                <w:r w:rsidRPr="00A4338B" w:rsidDel="00017E7A">
                  <w:rPr>
                    <w:lang w:val="en-GB"/>
                  </w:rPr>
                  <w:lastRenderedPageBreak/>
                  <w:delText>R00860/C0010</w:delText>
                </w:r>
              </w:del>
            </w:ins>
          </w:p>
        </w:tc>
        <w:tc>
          <w:tcPr>
            <w:tcW w:w="2507" w:type="dxa"/>
            <w:tcBorders>
              <w:top w:val="single" w:sz="2" w:space="0" w:color="auto"/>
              <w:left w:val="single" w:sz="2" w:space="0" w:color="auto"/>
              <w:bottom w:val="single" w:sz="2" w:space="0" w:color="auto"/>
              <w:right w:val="single" w:sz="2" w:space="0" w:color="auto"/>
            </w:tcBorders>
          </w:tcPr>
          <w:p w14:paraId="770997B7" w14:textId="05B1668F" w:rsidR="00AC2AF0" w:rsidRPr="00A4338B" w:rsidDel="00B916B2" w:rsidRDefault="00AC2AF0" w:rsidP="00AC2AF0">
            <w:pPr>
              <w:pStyle w:val="NormalLeft"/>
              <w:rPr>
                <w:ins w:id="729" w:author="Author"/>
                <w:lang w:val="en-GB"/>
              </w:rPr>
            </w:pPr>
            <w:ins w:id="730" w:author="Author">
              <w:del w:id="731" w:author="Author">
                <w:r w:rsidRPr="00A4338B" w:rsidDel="00017E7A">
                  <w:rPr>
                    <w:lang w:val="en-GB"/>
                  </w:rPr>
                  <w:delText>Capital requirements (CR) for other financial sectors</w:delText>
                </w:r>
              </w:del>
            </w:ins>
          </w:p>
        </w:tc>
        <w:tc>
          <w:tcPr>
            <w:tcW w:w="4643" w:type="dxa"/>
            <w:tcBorders>
              <w:top w:val="single" w:sz="2" w:space="0" w:color="auto"/>
              <w:left w:val="single" w:sz="2" w:space="0" w:color="auto"/>
              <w:bottom w:val="single" w:sz="2" w:space="0" w:color="auto"/>
              <w:right w:val="single" w:sz="2" w:space="0" w:color="auto"/>
            </w:tcBorders>
          </w:tcPr>
          <w:p w14:paraId="460E406A" w14:textId="544F6A64" w:rsidR="00AC2AF0" w:rsidRPr="00A4338B" w:rsidDel="00B916B2" w:rsidRDefault="00AC2AF0" w:rsidP="00AC2AF0">
            <w:pPr>
              <w:pStyle w:val="NormalLeft"/>
              <w:rPr>
                <w:ins w:id="732" w:author="Author"/>
                <w:lang w:val="en-GB"/>
              </w:rPr>
            </w:pPr>
            <w:ins w:id="733" w:author="Author">
              <w:del w:id="734" w:author="Author">
                <w:r w:rsidRPr="00A4338B" w:rsidDel="00017E7A">
                  <w:rPr>
                    <w:lang w:val="en-GB"/>
                  </w:rPr>
                  <w:delText xml:space="preserve">This is the total capital requirements for related undertakings belonging to other financial sectors, as calculated according to the sectoral rules </w:delText>
                </w:r>
              </w:del>
            </w:ins>
          </w:p>
        </w:tc>
      </w:tr>
      <w:tr w:rsidR="00AC592D" w:rsidRPr="00A4338B" w14:paraId="31120C64" w14:textId="77777777" w:rsidTr="00741A1A">
        <w:trPr>
          <w:ins w:id="735" w:author="Author"/>
        </w:trPr>
        <w:tc>
          <w:tcPr>
            <w:tcW w:w="2136" w:type="dxa"/>
            <w:tcBorders>
              <w:top w:val="single" w:sz="2" w:space="0" w:color="auto"/>
              <w:left w:val="single" w:sz="2" w:space="0" w:color="auto"/>
              <w:bottom w:val="single" w:sz="2" w:space="0" w:color="auto"/>
              <w:right w:val="single" w:sz="2" w:space="0" w:color="auto"/>
            </w:tcBorders>
          </w:tcPr>
          <w:p w14:paraId="11F9F17A" w14:textId="2D20A572" w:rsidR="00AC592D" w:rsidRPr="00A4338B" w:rsidRDefault="00AC592D" w:rsidP="00AC592D">
            <w:pPr>
              <w:pStyle w:val="NormalLeft"/>
              <w:rPr>
                <w:ins w:id="736" w:author="Author"/>
                <w:lang w:val="en-GB"/>
              </w:rPr>
            </w:pPr>
            <w:ins w:id="737" w:author="Author">
              <w:r w:rsidRPr="00A4338B">
                <w:rPr>
                  <w:lang w:val="en-GB"/>
                </w:rPr>
                <w:t>R0610/C0010</w:t>
              </w:r>
            </w:ins>
          </w:p>
        </w:tc>
        <w:tc>
          <w:tcPr>
            <w:tcW w:w="2507" w:type="dxa"/>
            <w:tcBorders>
              <w:top w:val="single" w:sz="2" w:space="0" w:color="auto"/>
              <w:left w:val="single" w:sz="2" w:space="0" w:color="auto"/>
              <w:bottom w:val="single" w:sz="2" w:space="0" w:color="auto"/>
              <w:right w:val="single" w:sz="2" w:space="0" w:color="auto"/>
            </w:tcBorders>
          </w:tcPr>
          <w:p w14:paraId="3CB1893F" w14:textId="619C8E30" w:rsidR="00AC592D" w:rsidRPr="00A4338B" w:rsidRDefault="00AC592D" w:rsidP="00AC592D">
            <w:pPr>
              <w:pStyle w:val="NormalLeft"/>
              <w:rPr>
                <w:ins w:id="738" w:author="Author"/>
                <w:lang w:val="en-GB"/>
              </w:rPr>
            </w:pPr>
            <w:ins w:id="739" w:author="Author">
              <w:r w:rsidRPr="00A4338B">
                <w:rPr>
                  <w:lang w:val="en-GB"/>
                </w:rPr>
                <w:t>Minimum consolidated Group SCR</w:t>
              </w:r>
            </w:ins>
          </w:p>
        </w:tc>
        <w:tc>
          <w:tcPr>
            <w:tcW w:w="4643" w:type="dxa"/>
            <w:tcBorders>
              <w:top w:val="single" w:sz="2" w:space="0" w:color="auto"/>
              <w:left w:val="single" w:sz="2" w:space="0" w:color="auto"/>
              <w:bottom w:val="single" w:sz="2" w:space="0" w:color="auto"/>
              <w:right w:val="single" w:sz="2" w:space="0" w:color="auto"/>
            </w:tcBorders>
          </w:tcPr>
          <w:p w14:paraId="01EB0B02" w14:textId="57D24BEF" w:rsidR="00AC592D" w:rsidRPr="00A4338B" w:rsidRDefault="00AC592D" w:rsidP="003F09CA">
            <w:pPr>
              <w:pStyle w:val="NormalLeft"/>
              <w:rPr>
                <w:ins w:id="740" w:author="Author"/>
                <w:lang w:val="en-GB"/>
              </w:rPr>
            </w:pPr>
            <w:ins w:id="741" w:author="Author">
              <w:r w:rsidRPr="00A4338B">
                <w:rPr>
                  <w:lang w:val="en-GB"/>
                </w:rPr>
                <w:t xml:space="preserve">Minimum consolidated group SCR calculated for the consolidated data (method 1) as per Article 230 </w:t>
              </w:r>
              <w:del w:id="742" w:author="Author">
                <w:r w:rsidRPr="00A4338B" w:rsidDel="003F09CA">
                  <w:rPr>
                    <w:lang w:val="en-GB"/>
                  </w:rPr>
                  <w:delText xml:space="preserve">or 231 </w:delText>
                </w:r>
              </w:del>
              <w:r w:rsidRPr="00A4338B">
                <w:rPr>
                  <w:lang w:val="en-GB"/>
                </w:rPr>
                <w:t>of the Solvency II Directive 2009/138/EC.</w:t>
              </w:r>
            </w:ins>
          </w:p>
        </w:tc>
      </w:tr>
      <w:tr w:rsidR="00017E7A" w:rsidRPr="00A4338B" w:rsidDel="00B916B2" w14:paraId="1BF85DCA" w14:textId="77777777" w:rsidTr="008272CC">
        <w:trPr>
          <w:ins w:id="743" w:author="Author"/>
        </w:trPr>
        <w:tc>
          <w:tcPr>
            <w:tcW w:w="2136" w:type="dxa"/>
            <w:tcBorders>
              <w:top w:val="single" w:sz="2" w:space="0" w:color="auto"/>
              <w:left w:val="single" w:sz="2" w:space="0" w:color="auto"/>
              <w:bottom w:val="single" w:sz="2" w:space="0" w:color="auto"/>
              <w:right w:val="single" w:sz="2" w:space="0" w:color="auto"/>
            </w:tcBorders>
          </w:tcPr>
          <w:p w14:paraId="068C687D" w14:textId="77777777" w:rsidR="00017E7A" w:rsidRPr="00A4338B" w:rsidDel="00B916B2" w:rsidRDefault="00017E7A" w:rsidP="00017E7A">
            <w:pPr>
              <w:pStyle w:val="NormalLeft"/>
              <w:rPr>
                <w:ins w:id="744" w:author="Author"/>
                <w:lang w:val="en-GB"/>
              </w:rPr>
            </w:pPr>
            <w:ins w:id="745" w:author="Author">
              <w:r w:rsidRPr="00A4338B">
                <w:rPr>
                  <w:lang w:val="en-GB"/>
                </w:rPr>
                <w:t>R0860/C0010</w:t>
              </w:r>
            </w:ins>
          </w:p>
        </w:tc>
        <w:tc>
          <w:tcPr>
            <w:tcW w:w="2507" w:type="dxa"/>
            <w:tcBorders>
              <w:top w:val="single" w:sz="2" w:space="0" w:color="auto"/>
              <w:left w:val="single" w:sz="2" w:space="0" w:color="auto"/>
              <w:bottom w:val="single" w:sz="2" w:space="0" w:color="auto"/>
              <w:right w:val="single" w:sz="2" w:space="0" w:color="auto"/>
            </w:tcBorders>
          </w:tcPr>
          <w:p w14:paraId="53914A4B" w14:textId="77777777" w:rsidR="00017E7A" w:rsidRPr="00A4338B" w:rsidDel="00B916B2" w:rsidRDefault="00017E7A" w:rsidP="00017E7A">
            <w:pPr>
              <w:pStyle w:val="NormalLeft"/>
              <w:rPr>
                <w:ins w:id="746" w:author="Author"/>
                <w:lang w:val="en-GB"/>
              </w:rPr>
            </w:pPr>
            <w:ins w:id="747" w:author="Author">
              <w:r w:rsidRPr="00A4338B">
                <w:rPr>
                  <w:lang w:val="en-GB"/>
                </w:rPr>
                <w:t>Capital requirements (CR) for other financial sectors</w:t>
              </w:r>
            </w:ins>
          </w:p>
        </w:tc>
        <w:tc>
          <w:tcPr>
            <w:tcW w:w="4643" w:type="dxa"/>
            <w:tcBorders>
              <w:top w:val="single" w:sz="2" w:space="0" w:color="auto"/>
              <w:left w:val="single" w:sz="2" w:space="0" w:color="auto"/>
              <w:bottom w:val="single" w:sz="2" w:space="0" w:color="auto"/>
              <w:right w:val="single" w:sz="2" w:space="0" w:color="auto"/>
            </w:tcBorders>
          </w:tcPr>
          <w:p w14:paraId="07DBF2A5" w14:textId="77777777" w:rsidR="00017E7A" w:rsidRPr="00A4338B" w:rsidDel="00B916B2" w:rsidRDefault="00017E7A" w:rsidP="00017E7A">
            <w:pPr>
              <w:pStyle w:val="NormalLeft"/>
              <w:rPr>
                <w:ins w:id="748" w:author="Author"/>
                <w:lang w:val="en-GB"/>
              </w:rPr>
            </w:pPr>
            <w:ins w:id="749" w:author="Author">
              <w:r w:rsidRPr="00A4338B">
                <w:rPr>
                  <w:lang w:val="en-GB"/>
                </w:rPr>
                <w:t xml:space="preserve">This is the total capital requirements for related undertakings belonging to other financial sectors, as calculated according to the sectoral rules </w:t>
              </w:r>
            </w:ins>
          </w:p>
        </w:tc>
      </w:tr>
      <w:tr w:rsidR="009C4C08" w:rsidRPr="00A4338B" w14:paraId="28A74660" w14:textId="77777777" w:rsidTr="00741A1A">
        <w:trPr>
          <w:ins w:id="750" w:author="Author"/>
        </w:trPr>
        <w:tc>
          <w:tcPr>
            <w:tcW w:w="2136" w:type="dxa"/>
            <w:tcBorders>
              <w:top w:val="single" w:sz="2" w:space="0" w:color="auto"/>
              <w:left w:val="single" w:sz="2" w:space="0" w:color="auto"/>
              <w:bottom w:val="single" w:sz="2" w:space="0" w:color="auto"/>
              <w:right w:val="single" w:sz="2" w:space="0" w:color="auto"/>
            </w:tcBorders>
          </w:tcPr>
          <w:p w14:paraId="5B7467FC" w14:textId="4CD3F3CB" w:rsidR="009C4C08" w:rsidRPr="00A4338B" w:rsidRDefault="009C4C08" w:rsidP="009C4C08">
            <w:pPr>
              <w:pStyle w:val="NormalLeft"/>
              <w:rPr>
                <w:ins w:id="751" w:author="Author"/>
                <w:lang w:val="en-GB"/>
              </w:rPr>
            </w:pPr>
            <w:ins w:id="752" w:author="Author">
              <w:r w:rsidRPr="00A4338B">
                <w:rPr>
                  <w:lang w:val="en-GB"/>
                </w:rPr>
                <w:t>R0590/C0010</w:t>
              </w:r>
            </w:ins>
          </w:p>
        </w:tc>
        <w:tc>
          <w:tcPr>
            <w:tcW w:w="2507" w:type="dxa"/>
            <w:tcBorders>
              <w:top w:val="single" w:sz="2" w:space="0" w:color="auto"/>
              <w:left w:val="single" w:sz="2" w:space="0" w:color="auto"/>
              <w:bottom w:val="single" w:sz="2" w:space="0" w:color="auto"/>
              <w:right w:val="single" w:sz="2" w:space="0" w:color="auto"/>
            </w:tcBorders>
          </w:tcPr>
          <w:p w14:paraId="1BC61174" w14:textId="30695D9C" w:rsidR="009C4C08" w:rsidRPr="00A4338B" w:rsidRDefault="009C4C08" w:rsidP="009C4C08">
            <w:pPr>
              <w:pStyle w:val="NormalLeft"/>
              <w:rPr>
                <w:ins w:id="753" w:author="Author"/>
                <w:lang w:val="en-GB"/>
              </w:rPr>
            </w:pPr>
            <w:ins w:id="754" w:author="Author">
              <w:r w:rsidRPr="00A4338B">
                <w:rPr>
                  <w:lang w:val="en-GB"/>
                </w:rPr>
                <w:t>Consolidated Group SCR</w:t>
              </w:r>
              <w:r w:rsidR="003C017A" w:rsidRPr="00A4338B">
                <w:rPr>
                  <w:lang w:val="en-GB"/>
                </w:rPr>
                <w:t xml:space="preserve"> (including CR for other financial sectors, excluding SCR for undertakings included via D&amp;A method)</w:t>
              </w:r>
            </w:ins>
          </w:p>
        </w:tc>
        <w:tc>
          <w:tcPr>
            <w:tcW w:w="4643" w:type="dxa"/>
            <w:tcBorders>
              <w:top w:val="single" w:sz="2" w:space="0" w:color="auto"/>
              <w:left w:val="single" w:sz="2" w:space="0" w:color="auto"/>
              <w:bottom w:val="single" w:sz="2" w:space="0" w:color="auto"/>
              <w:right w:val="single" w:sz="2" w:space="0" w:color="auto"/>
            </w:tcBorders>
          </w:tcPr>
          <w:p w14:paraId="5363A0BD" w14:textId="3B6AB7DD" w:rsidR="002342E2" w:rsidRPr="00A4338B" w:rsidRDefault="009C4C08" w:rsidP="009C4C08">
            <w:pPr>
              <w:pStyle w:val="NormalLeft"/>
              <w:rPr>
                <w:ins w:id="755" w:author="Author"/>
                <w:lang w:val="en-GB"/>
              </w:rPr>
            </w:pPr>
            <w:ins w:id="756" w:author="Author">
              <w:r w:rsidRPr="00A4338B">
                <w:rPr>
                  <w:lang w:val="en-GB"/>
                </w:rPr>
                <w:t>Consolidated group SCR calculated for the consolidated data under method 1 in accordance with Article 336, (a), (b), (c), (d) and (e) of Delegated Regulation (EU) 2015/35.</w:t>
              </w:r>
              <w:r w:rsidR="002318F0" w:rsidRPr="00A4338B">
                <w:rPr>
                  <w:lang w:val="en-GB"/>
                </w:rPr>
                <w:t xml:space="preserve"> </w:t>
              </w:r>
              <w:r w:rsidR="002342E2" w:rsidRPr="00A4338B">
                <w:rPr>
                  <w:lang w:val="en-GB"/>
                </w:rPr>
                <w:t>Including any capital add-on.</w:t>
              </w:r>
            </w:ins>
          </w:p>
          <w:p w14:paraId="70A8586C" w14:textId="2536D15F" w:rsidR="008415D3" w:rsidRPr="00A4338B" w:rsidRDefault="00B6620D" w:rsidP="009C4C08">
            <w:pPr>
              <w:pStyle w:val="NormalLeft"/>
              <w:rPr>
                <w:ins w:id="757" w:author="Author"/>
                <w:lang w:val="en-GB"/>
              </w:rPr>
            </w:pPr>
            <w:ins w:id="758" w:author="Author">
              <w:r w:rsidRPr="00A4338B">
                <w:rPr>
                  <w:lang w:val="en-GB"/>
                </w:rPr>
                <w:t xml:space="preserve">In case the minimum consolidated Group SCR </w:t>
              </w:r>
              <w:del w:id="759" w:author="Author">
                <w:r w:rsidRPr="00A4338B" w:rsidDel="008415D3">
                  <w:rPr>
                    <w:lang w:val="en-GB"/>
                  </w:rPr>
                  <w:delText>as calculated in accordance with Article 230 of the Solvency II Directive 2009/138/EC</w:delText>
                </w:r>
              </w:del>
              <w:r w:rsidR="008415D3" w:rsidRPr="00A4338B">
                <w:rPr>
                  <w:lang w:val="en-GB"/>
                </w:rPr>
                <w:t>(R0610/C0010)</w:t>
              </w:r>
              <w:r w:rsidRPr="00A4338B">
                <w:rPr>
                  <w:lang w:val="en-GB"/>
                </w:rPr>
                <w:t xml:space="preserve"> is higher</w:t>
              </w:r>
              <w:r w:rsidR="00076CFF" w:rsidRPr="00A4338B">
                <w:rPr>
                  <w:lang w:val="en-GB"/>
                </w:rPr>
                <w:t xml:space="preserve"> than the sum of R0820/C0010 and R0860/C0010</w:t>
              </w:r>
              <w:r w:rsidRPr="00A4338B">
                <w:rPr>
                  <w:lang w:val="en-GB"/>
                </w:rPr>
                <w:t xml:space="preserve">, that minimum </w:t>
              </w:r>
              <w:r w:rsidR="00017E7A" w:rsidRPr="00A4338B">
                <w:rPr>
                  <w:lang w:val="en-GB"/>
                </w:rPr>
                <w:t xml:space="preserve">(R0610/C0010) </w:t>
              </w:r>
              <w:r w:rsidRPr="00A4338B">
                <w:rPr>
                  <w:lang w:val="en-GB"/>
                </w:rPr>
                <w:t>shall be reported</w:t>
              </w:r>
            </w:ins>
          </w:p>
          <w:p w14:paraId="45683223" w14:textId="0AA5E89C" w:rsidR="009C4C08" w:rsidRPr="00A4338B" w:rsidRDefault="002318F0" w:rsidP="009C4C08">
            <w:pPr>
              <w:pStyle w:val="NormalLeft"/>
              <w:rPr>
                <w:ins w:id="760" w:author="Author"/>
                <w:lang w:val="en-GB"/>
              </w:rPr>
            </w:pPr>
            <w:ins w:id="761" w:author="Author">
              <w:del w:id="762" w:author="Author">
                <w:r w:rsidRPr="00A4338B" w:rsidDel="00B6620D">
                  <w:rPr>
                    <w:lang w:val="en-GB"/>
                  </w:rPr>
                  <w:delText xml:space="preserve">In case the minimum consolidated group SCR is higher than the value of the consolidated group SCR </w:delText>
                </w:r>
                <w:r w:rsidRPr="00A4338B" w:rsidDel="00B6620D">
                  <w:rPr>
                    <w:rFonts w:eastAsia="Times New Roman"/>
                    <w:color w:val="1F497D"/>
                    <w:lang w:val="en-GB"/>
                  </w:rPr>
                  <w:delText xml:space="preserve"> based on art 336 (a), (b), (d) and (e) of </w:delText>
                </w:r>
                <w:r w:rsidRPr="00A4338B" w:rsidDel="00B6620D">
                  <w:rPr>
                    <w:lang w:val="en-GB"/>
                  </w:rPr>
                  <w:delText xml:space="preserve"> Delegated Regulation (EU) 2015/35, the value of the minimum consolidated group SCR should be used</w:delText>
                </w:r>
                <w:r w:rsidR="003A5557" w:rsidRPr="00A4338B" w:rsidDel="00B6620D">
                  <w:rPr>
                    <w:lang w:val="en-GB"/>
                  </w:rPr>
                  <w:delText xml:space="preserve"> here</w:delText>
                </w:r>
                <w:r w:rsidRPr="00A4338B" w:rsidDel="00B6620D">
                  <w:rPr>
                    <w:lang w:val="en-GB"/>
                  </w:rPr>
                  <w:delText xml:space="preserve"> </w:delText>
                </w:r>
                <w:r w:rsidRPr="00A4338B" w:rsidDel="008415D3">
                  <w:rPr>
                    <w:lang w:val="en-GB"/>
                  </w:rPr>
                  <w:delText>and added to the CR for other financial sectors (Article 336 (c))</w:delText>
                </w:r>
                <w:r w:rsidR="003A5557" w:rsidRPr="00A4338B" w:rsidDel="008415D3">
                  <w:rPr>
                    <w:lang w:val="en-GB"/>
                  </w:rPr>
                  <w:delText>.</w:delText>
                </w:r>
              </w:del>
            </w:ins>
          </w:p>
          <w:p w14:paraId="18985FFE" w14:textId="02489A96" w:rsidR="009C4C08" w:rsidRPr="00A4338B" w:rsidRDefault="009C4C08" w:rsidP="009C4C08">
            <w:pPr>
              <w:pStyle w:val="NormalLeft"/>
              <w:rPr>
                <w:ins w:id="763" w:author="Author"/>
                <w:lang w:val="en-GB"/>
              </w:rPr>
            </w:pPr>
            <w:ins w:id="764" w:author="Author">
              <w:r w:rsidRPr="00A4338B">
                <w:rPr>
                  <w:lang w:val="en-GB"/>
                </w:rPr>
                <w:t>For quarterly reporting this is the latest SCR to be calculated and reported, either the annual one or a more recent one in case the SCR has been recalculated (e.g. due to a change in risk profile), including capital add on.</w:t>
              </w:r>
            </w:ins>
          </w:p>
        </w:tc>
      </w:tr>
      <w:tr w:rsidR="009C4C08" w:rsidRPr="00A4338B" w14:paraId="4A3F347C" w14:textId="77777777" w:rsidTr="00741A1A">
        <w:trPr>
          <w:ins w:id="765" w:author="Author"/>
        </w:trPr>
        <w:tc>
          <w:tcPr>
            <w:tcW w:w="2136" w:type="dxa"/>
            <w:tcBorders>
              <w:top w:val="single" w:sz="2" w:space="0" w:color="auto"/>
              <w:left w:val="single" w:sz="2" w:space="0" w:color="auto"/>
              <w:bottom w:val="single" w:sz="2" w:space="0" w:color="auto"/>
              <w:right w:val="single" w:sz="2" w:space="0" w:color="auto"/>
            </w:tcBorders>
          </w:tcPr>
          <w:p w14:paraId="6520A82D" w14:textId="54DA1351" w:rsidR="009C4C08" w:rsidRPr="00A4338B" w:rsidRDefault="009C4C08" w:rsidP="009C4C08">
            <w:pPr>
              <w:pStyle w:val="NormalLeft"/>
              <w:rPr>
                <w:ins w:id="766" w:author="Author"/>
                <w:lang w:val="en-GB"/>
              </w:rPr>
            </w:pPr>
            <w:ins w:id="767" w:author="Author">
              <w:r w:rsidRPr="00A4338B">
                <w:rPr>
                  <w:lang w:val="en-GB"/>
                </w:rPr>
                <w:t>R0670/C0010</w:t>
              </w:r>
            </w:ins>
          </w:p>
        </w:tc>
        <w:tc>
          <w:tcPr>
            <w:tcW w:w="2507" w:type="dxa"/>
            <w:tcBorders>
              <w:top w:val="single" w:sz="2" w:space="0" w:color="auto"/>
              <w:left w:val="single" w:sz="2" w:space="0" w:color="auto"/>
              <w:bottom w:val="single" w:sz="2" w:space="0" w:color="auto"/>
              <w:right w:val="single" w:sz="2" w:space="0" w:color="auto"/>
            </w:tcBorders>
          </w:tcPr>
          <w:p w14:paraId="30E0C281" w14:textId="1E7D101E" w:rsidR="009C4C08" w:rsidRPr="00A4338B" w:rsidRDefault="009C4C08" w:rsidP="009C4C08">
            <w:pPr>
              <w:pStyle w:val="NormalLeft"/>
              <w:rPr>
                <w:ins w:id="768" w:author="Author"/>
                <w:lang w:val="en-GB"/>
              </w:rPr>
            </w:pPr>
            <w:ins w:id="769" w:author="Author">
              <w:r w:rsidRPr="00A4338B">
                <w:rPr>
                  <w:lang w:val="en-GB"/>
                </w:rPr>
                <w:t>SCR for undertakings included via D&amp;A method</w:t>
              </w:r>
              <w:r w:rsidRPr="00A4338B" w:rsidDel="000F0E34">
                <w:rPr>
                  <w:lang w:val="en-GB"/>
                </w:rPr>
                <w:t xml:space="preserve"> </w:t>
              </w:r>
            </w:ins>
          </w:p>
        </w:tc>
        <w:tc>
          <w:tcPr>
            <w:tcW w:w="4643" w:type="dxa"/>
            <w:tcBorders>
              <w:top w:val="single" w:sz="2" w:space="0" w:color="auto"/>
              <w:left w:val="single" w:sz="2" w:space="0" w:color="auto"/>
              <w:bottom w:val="single" w:sz="2" w:space="0" w:color="auto"/>
              <w:right w:val="single" w:sz="2" w:space="0" w:color="auto"/>
            </w:tcBorders>
          </w:tcPr>
          <w:p w14:paraId="3992A7E1" w14:textId="38766954" w:rsidR="009C4C08" w:rsidRPr="00A4338B" w:rsidRDefault="009C4C08" w:rsidP="009C4C08">
            <w:pPr>
              <w:pStyle w:val="NormalLeft"/>
              <w:rPr>
                <w:ins w:id="770" w:author="Author"/>
                <w:lang w:val="en-GB"/>
              </w:rPr>
            </w:pPr>
            <w:ins w:id="771" w:author="Author">
              <w:r w:rsidRPr="00A4338B">
                <w:rPr>
                  <w:lang w:val="en-GB"/>
                </w:rPr>
                <w:t xml:space="preserve">This is the total of solvency capital requirements for related undertakings included with Deduction and Aggregation method. This cell shall include sum of the proportional share of the SCR for </w:t>
              </w:r>
              <w:r w:rsidRPr="00A4338B">
                <w:rPr>
                  <w:lang w:val="en-GB"/>
                </w:rPr>
                <w:lastRenderedPageBreak/>
                <w:t>undertakings included via Deduction and aggregation method. It</w:t>
              </w:r>
              <w:r w:rsidR="00227010" w:rsidRPr="00A4338B">
                <w:rPr>
                  <w:lang w:val="en-GB"/>
                </w:rPr>
                <w:t xml:space="preserve"> i</w:t>
              </w:r>
              <w:del w:id="772" w:author="Author">
                <w:r w:rsidRPr="00A4338B" w:rsidDel="00227010">
                  <w:rPr>
                    <w:lang w:val="en-GB"/>
                  </w:rPr>
                  <w:delText>'</w:delText>
                </w:r>
              </w:del>
              <w:r w:rsidRPr="00A4338B">
                <w:rPr>
                  <w:lang w:val="en-GB"/>
                </w:rPr>
                <w:t>s only relevant in case of Deduction and aggregation method and combination of methods.</w:t>
              </w:r>
            </w:ins>
          </w:p>
        </w:tc>
      </w:tr>
      <w:tr w:rsidR="009C4C08" w:rsidRPr="00A4338B" w14:paraId="332333CC" w14:textId="77777777" w:rsidTr="00741A1A">
        <w:trPr>
          <w:ins w:id="773" w:author="Author"/>
        </w:trPr>
        <w:tc>
          <w:tcPr>
            <w:tcW w:w="2136" w:type="dxa"/>
            <w:tcBorders>
              <w:top w:val="single" w:sz="2" w:space="0" w:color="auto"/>
              <w:left w:val="single" w:sz="2" w:space="0" w:color="auto"/>
              <w:bottom w:val="single" w:sz="2" w:space="0" w:color="auto"/>
              <w:right w:val="single" w:sz="2" w:space="0" w:color="auto"/>
            </w:tcBorders>
          </w:tcPr>
          <w:p w14:paraId="01B73008" w14:textId="0728C456" w:rsidR="009C4C08" w:rsidRPr="00A4338B" w:rsidRDefault="009C4C08" w:rsidP="009C4C08">
            <w:pPr>
              <w:pStyle w:val="NormalLeft"/>
              <w:rPr>
                <w:ins w:id="774" w:author="Author"/>
                <w:lang w:val="en-GB"/>
              </w:rPr>
            </w:pPr>
            <w:ins w:id="775" w:author="Author">
              <w:r w:rsidRPr="00A4338B">
                <w:rPr>
                  <w:lang w:val="en-GB"/>
                </w:rPr>
                <w:lastRenderedPageBreak/>
                <w:t>R</w:t>
              </w:r>
              <w:r w:rsidR="003A5557" w:rsidRPr="00A4338B">
                <w:rPr>
                  <w:lang w:val="en-GB"/>
                </w:rPr>
                <w:t>0</w:t>
              </w:r>
              <w:del w:id="776" w:author="Author">
                <w:r w:rsidRPr="00A4338B" w:rsidDel="003A5557">
                  <w:rPr>
                    <w:lang w:val="en-GB"/>
                  </w:rPr>
                  <w:delText>O</w:delText>
                </w:r>
              </w:del>
              <w:r w:rsidRPr="00A4338B">
                <w:rPr>
                  <w:lang w:val="en-GB"/>
                </w:rPr>
                <w:t>830/C0010</w:t>
              </w:r>
            </w:ins>
          </w:p>
        </w:tc>
        <w:tc>
          <w:tcPr>
            <w:tcW w:w="2507" w:type="dxa"/>
            <w:tcBorders>
              <w:top w:val="single" w:sz="2" w:space="0" w:color="auto"/>
              <w:left w:val="single" w:sz="2" w:space="0" w:color="auto"/>
              <w:bottom w:val="single" w:sz="2" w:space="0" w:color="auto"/>
              <w:right w:val="single" w:sz="2" w:space="0" w:color="auto"/>
            </w:tcBorders>
          </w:tcPr>
          <w:p w14:paraId="6BBA4286" w14:textId="57B8834B" w:rsidR="009C4C08" w:rsidRPr="00A4338B" w:rsidRDefault="009C4C08" w:rsidP="009C4C08">
            <w:pPr>
              <w:pStyle w:val="NormalLeft"/>
              <w:rPr>
                <w:ins w:id="777" w:author="Author"/>
                <w:lang w:val="en-GB"/>
              </w:rPr>
            </w:pPr>
            <w:ins w:id="778" w:author="Author">
              <w:r w:rsidRPr="00A4338B">
                <w:rPr>
                  <w:lang w:val="en-GB"/>
                </w:rPr>
                <w:t xml:space="preserve">Group SCR (excluding CR for other financial sectors, including SCR for undertakings included via D&amp;A method) </w:t>
              </w:r>
            </w:ins>
          </w:p>
        </w:tc>
        <w:tc>
          <w:tcPr>
            <w:tcW w:w="4643" w:type="dxa"/>
            <w:tcBorders>
              <w:top w:val="single" w:sz="2" w:space="0" w:color="auto"/>
              <w:left w:val="single" w:sz="2" w:space="0" w:color="auto"/>
              <w:bottom w:val="single" w:sz="2" w:space="0" w:color="auto"/>
              <w:right w:val="single" w:sz="2" w:space="0" w:color="auto"/>
            </w:tcBorders>
          </w:tcPr>
          <w:p w14:paraId="6C180390" w14:textId="4AEC068F" w:rsidR="008170F3" w:rsidRPr="00A4338B" w:rsidRDefault="009C4C08" w:rsidP="009C4C08">
            <w:pPr>
              <w:pStyle w:val="NormalLeft"/>
              <w:rPr>
                <w:ins w:id="779" w:author="Author"/>
                <w:lang w:val="en-GB"/>
              </w:rPr>
            </w:pPr>
            <w:ins w:id="780" w:author="Author">
              <w:r w:rsidRPr="00A4338B">
                <w:rPr>
                  <w:lang w:val="en-GB"/>
                </w:rPr>
                <w:t xml:space="preserve">The group SCR is the sum of the consolidated part of the group SCR calculated in accordance with Article 336, (a), (b), (d) and (e) of Delegated Regulation (EU) 2015/35 </w:t>
              </w:r>
              <w:r w:rsidR="008415D3" w:rsidRPr="00A4338B">
                <w:rPr>
                  <w:lang w:val="en-GB"/>
                </w:rPr>
                <w:t xml:space="preserve">and any capital-add on </w:t>
              </w:r>
              <w:r w:rsidRPr="00A4338B">
                <w:rPr>
                  <w:lang w:val="en-GB"/>
                </w:rPr>
                <w:t>(</w:t>
              </w:r>
              <w:del w:id="781" w:author="Author">
                <w:r w:rsidRPr="00A4338B" w:rsidDel="008415D3">
                  <w:rPr>
                    <w:lang w:val="en-GB"/>
                  </w:rPr>
                  <w:delText>R0590</w:delText>
                </w:r>
              </w:del>
              <w:r w:rsidR="008415D3" w:rsidRPr="00A4338B">
                <w:rPr>
                  <w:lang w:val="en-GB"/>
                </w:rPr>
                <w:t>R0820</w:t>
              </w:r>
              <w:r w:rsidRPr="00A4338B">
                <w:rPr>
                  <w:lang w:val="en-GB"/>
                </w:rPr>
                <w:t xml:space="preserve">/C0010) </w:t>
              </w:r>
              <w:del w:id="782" w:author="Author">
                <w:r w:rsidR="002318F0" w:rsidRPr="00A4338B" w:rsidDel="008415D3">
                  <w:rPr>
                    <w:lang w:val="en-GB"/>
                  </w:rPr>
                  <w:delText xml:space="preserve">or the minimum consolidated group SCR (R0610/C0010), if higher)  </w:delText>
                </w:r>
              </w:del>
              <w:r w:rsidRPr="00A4338B">
                <w:rPr>
                  <w:lang w:val="en-GB"/>
                </w:rPr>
                <w:t>and the SCR for undertakings included via Deduction and aggregation method (R0670/C0010).</w:t>
              </w:r>
            </w:ins>
          </w:p>
          <w:p w14:paraId="47AB2A49" w14:textId="05B14CA2" w:rsidR="008170F3" w:rsidRPr="00A4338B" w:rsidRDefault="008170F3" w:rsidP="009C4C08">
            <w:pPr>
              <w:pStyle w:val="NormalLeft"/>
              <w:rPr>
                <w:ins w:id="783" w:author="Author"/>
                <w:lang w:val="en-GB"/>
              </w:rPr>
            </w:pPr>
            <w:ins w:id="784" w:author="Author">
              <w:r w:rsidRPr="00A4338B">
                <w:rPr>
                  <w:lang w:val="en-GB"/>
                </w:rPr>
                <w:t xml:space="preserve">In case the minimum consolidated Group SCR </w:t>
              </w:r>
              <w:r w:rsidR="008415D3" w:rsidRPr="00A4338B">
                <w:rPr>
                  <w:lang w:val="en-GB"/>
                </w:rPr>
                <w:t>(R0610/C0010)</w:t>
              </w:r>
              <w:r w:rsidRPr="00A4338B">
                <w:rPr>
                  <w:lang w:val="en-GB"/>
                </w:rPr>
                <w:t xml:space="preserve"> is higher than the amount reported on R0820/C0100, then the group SCR is the sum of R0610/C0010 and R0670/C0010.</w:t>
              </w:r>
            </w:ins>
          </w:p>
          <w:p w14:paraId="6397018C" w14:textId="3144EAC3" w:rsidR="009C4C08" w:rsidRPr="00A4338B" w:rsidRDefault="009C4C08" w:rsidP="00150DED">
            <w:pPr>
              <w:pStyle w:val="NormalLeft"/>
              <w:rPr>
                <w:ins w:id="785" w:author="Author"/>
                <w:lang w:val="en-GB"/>
              </w:rPr>
            </w:pPr>
            <w:ins w:id="786" w:author="Author">
              <w:r w:rsidRPr="00A4338B">
                <w:rPr>
                  <w:lang w:val="en-GB"/>
                </w:rPr>
                <w:t>The group SCR shall not include the capital requirements from other financial sectors (Article 336 (c) of the Delegated Regulation (EU) 2015/35)</w:t>
              </w:r>
              <w:r w:rsidR="008170F3" w:rsidRPr="00A4338B">
                <w:rPr>
                  <w:lang w:val="en-GB"/>
                </w:rPr>
                <w:t>.</w:t>
              </w:r>
              <w:del w:id="787" w:author="Author">
                <w:r w:rsidRPr="00A4338B" w:rsidDel="0020687F">
                  <w:rPr>
                    <w:lang w:val="en-GB"/>
                  </w:rPr>
                  <w:delText xml:space="preserve"> </w:delText>
                </w:r>
                <w:r w:rsidRPr="00A4338B" w:rsidDel="008170F3">
                  <w:rPr>
                    <w:lang w:val="en-GB"/>
                  </w:rPr>
                  <w:delText>consistently</w:delText>
                </w:r>
              </w:del>
            </w:ins>
          </w:p>
        </w:tc>
      </w:tr>
      <w:tr w:rsidR="009C4C08" w:rsidRPr="00A4338B" w14:paraId="7B596F25" w14:textId="77777777" w:rsidTr="00741A1A">
        <w:trPr>
          <w:ins w:id="788" w:author="Author"/>
        </w:trPr>
        <w:tc>
          <w:tcPr>
            <w:tcW w:w="2136" w:type="dxa"/>
            <w:tcBorders>
              <w:top w:val="single" w:sz="2" w:space="0" w:color="auto"/>
              <w:left w:val="single" w:sz="2" w:space="0" w:color="auto"/>
              <w:bottom w:val="single" w:sz="2" w:space="0" w:color="auto"/>
              <w:right w:val="single" w:sz="2" w:space="0" w:color="auto"/>
            </w:tcBorders>
          </w:tcPr>
          <w:p w14:paraId="3B60C2D7" w14:textId="711D17C3" w:rsidR="009C4C08" w:rsidRPr="00A4338B" w:rsidRDefault="009C4C08" w:rsidP="009C4C08">
            <w:pPr>
              <w:pStyle w:val="NormalLeft"/>
              <w:rPr>
                <w:ins w:id="789" w:author="Author"/>
                <w:lang w:val="en-GB"/>
              </w:rPr>
            </w:pPr>
            <w:ins w:id="790" w:author="Author">
              <w:r w:rsidRPr="00A4338B">
                <w:rPr>
                  <w:lang w:val="en-GB"/>
                </w:rPr>
                <w:t>R0680/C0010</w:t>
              </w:r>
            </w:ins>
          </w:p>
        </w:tc>
        <w:tc>
          <w:tcPr>
            <w:tcW w:w="2507" w:type="dxa"/>
            <w:tcBorders>
              <w:top w:val="single" w:sz="2" w:space="0" w:color="auto"/>
              <w:left w:val="single" w:sz="2" w:space="0" w:color="auto"/>
              <w:bottom w:val="single" w:sz="2" w:space="0" w:color="auto"/>
              <w:right w:val="single" w:sz="2" w:space="0" w:color="auto"/>
            </w:tcBorders>
          </w:tcPr>
          <w:p w14:paraId="0A1F8DD2" w14:textId="1940FAD0" w:rsidR="009C4C08" w:rsidRPr="00A4338B" w:rsidRDefault="009C4C08" w:rsidP="009C4C08">
            <w:pPr>
              <w:pStyle w:val="NormalLeft"/>
              <w:rPr>
                <w:ins w:id="791" w:author="Author"/>
                <w:lang w:val="en-GB"/>
              </w:rPr>
            </w:pPr>
            <w:ins w:id="792" w:author="Author">
              <w:r w:rsidRPr="00A4338B">
                <w:rPr>
                  <w:lang w:val="en-GB"/>
                </w:rPr>
                <w:t>Total Group SCR (including CR for other financial sectors and SCR for undertakings included via D&amp;A method)</w:t>
              </w:r>
            </w:ins>
          </w:p>
        </w:tc>
        <w:tc>
          <w:tcPr>
            <w:tcW w:w="4643" w:type="dxa"/>
            <w:tcBorders>
              <w:top w:val="single" w:sz="2" w:space="0" w:color="auto"/>
              <w:left w:val="single" w:sz="2" w:space="0" w:color="auto"/>
              <w:bottom w:val="single" w:sz="2" w:space="0" w:color="auto"/>
              <w:right w:val="single" w:sz="2" w:space="0" w:color="auto"/>
            </w:tcBorders>
          </w:tcPr>
          <w:p w14:paraId="43E4243E" w14:textId="15A71D71" w:rsidR="008170F3" w:rsidRPr="00A4338B" w:rsidRDefault="009C4C08" w:rsidP="008272CC">
            <w:pPr>
              <w:pStyle w:val="NormalLeft"/>
              <w:rPr>
                <w:ins w:id="793" w:author="Author"/>
                <w:lang w:val="en-GB"/>
              </w:rPr>
            </w:pPr>
            <w:ins w:id="794" w:author="Author">
              <w:r w:rsidRPr="00A4338B">
                <w:rPr>
                  <w:lang w:val="en-GB"/>
                </w:rPr>
                <w:t xml:space="preserve">The total group SCR is the sum of the consolidated group </w:t>
              </w:r>
              <w:r w:rsidR="00517C49" w:rsidRPr="00A4338B">
                <w:rPr>
                  <w:lang w:val="en-GB"/>
                </w:rPr>
                <w:t xml:space="preserve">SCR </w:t>
              </w:r>
              <w:r w:rsidR="008170F3" w:rsidRPr="00A4338B">
                <w:rPr>
                  <w:lang w:val="en-GB"/>
                </w:rPr>
                <w:t>(R0590/C0010)</w:t>
              </w:r>
              <w:del w:id="795" w:author="Author">
                <w:r w:rsidRPr="00A4338B" w:rsidDel="008170F3">
                  <w:rPr>
                    <w:lang w:val="en-GB"/>
                  </w:rPr>
                  <w:delText xml:space="preserve">SCR calculated in accordance with Article 336, (a), (b), (c), (d) and (e) of Delegated Regulation (EU) 2015/35 </w:delText>
                </w:r>
                <w:r w:rsidR="002318F0" w:rsidRPr="00A4338B" w:rsidDel="008170F3">
                  <w:rPr>
                    <w:lang w:val="en-GB"/>
                  </w:rPr>
                  <w:delText xml:space="preserve">or minimum consolidated group SCR and CR for other financial sectors </w:delText>
                </w:r>
                <w:r w:rsidRPr="00A4338B" w:rsidDel="008170F3">
                  <w:rPr>
                    <w:lang w:val="en-GB"/>
                  </w:rPr>
                  <w:delText xml:space="preserve">(R0590/C0010) </w:delText>
                </w:r>
              </w:del>
              <w:r w:rsidRPr="00A4338B">
                <w:rPr>
                  <w:lang w:val="en-GB"/>
                </w:rPr>
                <w:t xml:space="preserve">and the SCR for </w:t>
              </w:r>
              <w:del w:id="796" w:author="Author">
                <w:r w:rsidRPr="00A4338B" w:rsidDel="00B74ED0">
                  <w:rPr>
                    <w:lang w:val="en-GB"/>
                  </w:rPr>
                  <w:delText>entities</w:delText>
                </w:r>
              </w:del>
              <w:r w:rsidRPr="00A4338B">
                <w:rPr>
                  <w:lang w:val="en-GB"/>
                </w:rPr>
                <w:t xml:space="preserve">undertakings included </w:t>
              </w:r>
              <w:del w:id="797" w:author="Author">
                <w:r w:rsidRPr="00A4338B" w:rsidDel="00D14B70">
                  <w:rPr>
                    <w:lang w:val="en-GB"/>
                  </w:rPr>
                  <w:delText>with</w:delText>
                </w:r>
              </w:del>
              <w:r w:rsidRPr="00A4338B">
                <w:rPr>
                  <w:lang w:val="en-GB"/>
                </w:rPr>
                <w:t xml:space="preserve">via Deduction and aggregation method (R0670/C0010).  </w:t>
              </w:r>
            </w:ins>
          </w:p>
          <w:p w14:paraId="7790715A" w14:textId="73063944" w:rsidR="009C4C08" w:rsidRPr="00A4338B" w:rsidRDefault="008170F3" w:rsidP="00150DED">
            <w:pPr>
              <w:pStyle w:val="NormalLeft"/>
              <w:rPr>
                <w:ins w:id="798" w:author="Author"/>
                <w:lang w:val="en-GB"/>
              </w:rPr>
            </w:pPr>
            <w:ins w:id="799" w:author="Author">
              <w:del w:id="800" w:author="Author">
                <w:r w:rsidRPr="00A4338B" w:rsidDel="00517C49">
                  <w:rPr>
                    <w:lang w:val="en-GB"/>
                  </w:rPr>
                  <w:delText>In case the minimum consolidated Group SCR (R0610/C0010) is higher than the</w:delText>
                </w:r>
                <w:r w:rsidR="00076CFF" w:rsidRPr="00A4338B" w:rsidDel="00517C49">
                  <w:rPr>
                    <w:lang w:val="en-GB"/>
                  </w:rPr>
                  <w:delText xml:space="preserve"> sum of</w:delText>
                </w:r>
                <w:r w:rsidRPr="00A4338B" w:rsidDel="00517C49">
                  <w:rPr>
                    <w:lang w:val="en-GB"/>
                  </w:rPr>
                  <w:delText xml:space="preserve"> R0</w:delText>
                </w:r>
                <w:r w:rsidR="00076CFF" w:rsidRPr="00A4338B" w:rsidDel="00517C49">
                  <w:rPr>
                    <w:lang w:val="en-GB"/>
                  </w:rPr>
                  <w:delText>820</w:delText>
                </w:r>
                <w:r w:rsidRPr="00A4338B" w:rsidDel="00517C49">
                  <w:rPr>
                    <w:lang w:val="en-GB"/>
                  </w:rPr>
                  <w:delText>/C0100</w:delText>
                </w:r>
                <w:r w:rsidR="00076CFF" w:rsidRPr="00A4338B" w:rsidDel="00517C49">
                  <w:rPr>
                    <w:lang w:val="en-GB"/>
                  </w:rPr>
                  <w:delText xml:space="preserve"> and R0860/c0010</w:delText>
                </w:r>
                <w:r w:rsidRPr="00A4338B" w:rsidDel="00517C49">
                  <w:rPr>
                    <w:lang w:val="en-GB"/>
                  </w:rPr>
                  <w:delText>, then the group SCR is the sum of R0610/C0010 and R0670/C0010. </w:delText>
                </w:r>
              </w:del>
            </w:ins>
          </w:p>
        </w:tc>
      </w:tr>
      <w:tr w:rsidR="009C4C08" w:rsidRPr="00A4338B" w14:paraId="3EE382FE" w14:textId="77777777" w:rsidTr="00EA0D67">
        <w:tc>
          <w:tcPr>
            <w:tcW w:w="2136" w:type="dxa"/>
            <w:tcBorders>
              <w:top w:val="single" w:sz="2" w:space="0" w:color="auto"/>
              <w:left w:val="single" w:sz="2" w:space="0" w:color="auto"/>
              <w:bottom w:val="single" w:sz="2" w:space="0" w:color="auto"/>
              <w:right w:val="single" w:sz="2" w:space="0" w:color="auto"/>
            </w:tcBorders>
          </w:tcPr>
          <w:p w14:paraId="3D971350" w14:textId="11AEFB12" w:rsidR="009C4C08" w:rsidRPr="00A4338B" w:rsidRDefault="009C4C08" w:rsidP="009C4C08">
            <w:pPr>
              <w:pStyle w:val="NormalLeft"/>
              <w:rPr>
                <w:lang w:val="en-GB"/>
              </w:rPr>
            </w:pPr>
            <w:r w:rsidRPr="00A4338B">
              <w:rPr>
                <w:lang w:val="en-GB"/>
              </w:rPr>
              <w:t>R0630/C0010</w:t>
            </w:r>
          </w:p>
        </w:tc>
        <w:tc>
          <w:tcPr>
            <w:tcW w:w="2507" w:type="dxa"/>
            <w:tcBorders>
              <w:top w:val="single" w:sz="2" w:space="0" w:color="auto"/>
              <w:left w:val="single" w:sz="2" w:space="0" w:color="auto"/>
              <w:bottom w:val="single" w:sz="2" w:space="0" w:color="auto"/>
              <w:right w:val="single" w:sz="2" w:space="0" w:color="auto"/>
            </w:tcBorders>
          </w:tcPr>
          <w:p w14:paraId="67CCAFD0" w14:textId="38622CF1" w:rsidR="009C4C08" w:rsidRPr="00A4338B" w:rsidRDefault="009C4C08" w:rsidP="009C4C08">
            <w:pPr>
              <w:pStyle w:val="NormalLeft"/>
              <w:rPr>
                <w:lang w:val="en-GB"/>
              </w:rPr>
            </w:pPr>
            <w:r w:rsidRPr="00A4338B">
              <w:rPr>
                <w:lang w:val="en-GB"/>
              </w:rPr>
              <w:t xml:space="preserve">Ratio of Eligible own funds </w:t>
            </w:r>
            <w:ins w:id="801" w:author="Author">
              <w:r w:rsidRPr="00A4338B">
                <w:rPr>
                  <w:lang w:val="en-GB"/>
                </w:rPr>
                <w:t xml:space="preserve">(R0560) </w:t>
              </w:r>
            </w:ins>
            <w:r w:rsidRPr="00A4338B">
              <w:rPr>
                <w:lang w:val="en-GB"/>
              </w:rPr>
              <w:t xml:space="preserve">to the consolidated </w:t>
            </w:r>
            <w:ins w:id="802" w:author="Author">
              <w:r w:rsidRPr="00A4338B">
                <w:rPr>
                  <w:lang w:val="en-GB"/>
                </w:rPr>
                <w:t>part of the</w:t>
              </w:r>
              <w:r w:rsidR="00227010" w:rsidRPr="00A4338B">
                <w:rPr>
                  <w:lang w:val="en-GB"/>
                </w:rPr>
                <w:t xml:space="preserve"> </w:t>
              </w:r>
              <w:del w:id="803" w:author="Author">
                <w:r w:rsidRPr="00A4338B" w:rsidDel="00EE467E">
                  <w:rPr>
                    <w:lang w:val="en-GB"/>
                  </w:rPr>
                  <w:delText xml:space="preserve"> </w:delText>
                </w:r>
              </w:del>
            </w:ins>
            <w:r w:rsidRPr="00A4338B">
              <w:rPr>
                <w:lang w:val="en-GB"/>
              </w:rPr>
              <w:t>group SCR</w:t>
            </w:r>
            <w:ins w:id="804" w:author="Author">
              <w:r w:rsidRPr="00A4338B">
                <w:rPr>
                  <w:lang w:val="en-GB"/>
                </w:rPr>
                <w:t xml:space="preserve"> (R0820) - </w:t>
              </w:r>
            </w:ins>
            <w:r w:rsidRPr="00A4338B">
              <w:rPr>
                <w:lang w:val="en-GB"/>
              </w:rPr>
              <w:t xml:space="preserve"> </w:t>
            </w:r>
            <w:del w:id="805" w:author="Author">
              <w:r w:rsidRPr="00A4338B" w:rsidDel="0029747F">
                <w:rPr>
                  <w:lang w:val="en-GB"/>
                </w:rPr>
                <w:delText>(</w:delText>
              </w:r>
            </w:del>
            <w:ins w:id="806" w:author="Author">
              <w:r w:rsidRPr="00A4338B">
                <w:rPr>
                  <w:lang w:val="en-GB"/>
                </w:rPr>
                <w:t xml:space="preserve">ratio </w:t>
              </w:r>
            </w:ins>
            <w:r w:rsidRPr="00A4338B">
              <w:rPr>
                <w:lang w:val="en-GB"/>
              </w:rPr>
              <w:t>excluding other financial sectors</w:t>
            </w:r>
            <w:ins w:id="807" w:author="Author">
              <w:r w:rsidRPr="00A4338B">
                <w:rPr>
                  <w:lang w:val="en-GB"/>
                </w:rPr>
                <w:t>,</w:t>
              </w:r>
            </w:ins>
            <w:r w:rsidRPr="00A4338B">
              <w:rPr>
                <w:lang w:val="en-GB"/>
              </w:rPr>
              <w:t xml:space="preserve"> and </w:t>
            </w:r>
            <w:del w:id="808" w:author="Author">
              <w:r w:rsidRPr="00A4338B" w:rsidDel="00620595">
                <w:rPr>
                  <w:lang w:val="en-GB"/>
                </w:rPr>
                <w:delText xml:space="preserve">the </w:delText>
              </w:r>
            </w:del>
            <w:r w:rsidRPr="00A4338B">
              <w:rPr>
                <w:lang w:val="en-GB"/>
              </w:rPr>
              <w:t xml:space="preserve">undertakings </w:t>
            </w:r>
            <w:r w:rsidRPr="00A4338B">
              <w:rPr>
                <w:lang w:val="en-GB"/>
              </w:rPr>
              <w:lastRenderedPageBreak/>
              <w:t>included via D&amp;A</w:t>
            </w:r>
            <w:ins w:id="809" w:author="Author">
              <w:r w:rsidRPr="00A4338B">
                <w:rPr>
                  <w:lang w:val="en-GB"/>
                </w:rPr>
                <w:t xml:space="preserve"> method</w:t>
              </w:r>
            </w:ins>
            <w:del w:id="810" w:author="Author">
              <w:r w:rsidRPr="00A4338B" w:rsidDel="00470BA2">
                <w:rPr>
                  <w:lang w:val="en-GB"/>
                </w:rPr>
                <w:delText>)</w:delText>
              </w:r>
            </w:del>
          </w:p>
        </w:tc>
        <w:tc>
          <w:tcPr>
            <w:tcW w:w="4643" w:type="dxa"/>
            <w:tcBorders>
              <w:top w:val="single" w:sz="2" w:space="0" w:color="auto"/>
              <w:left w:val="single" w:sz="2" w:space="0" w:color="auto"/>
              <w:bottom w:val="single" w:sz="2" w:space="0" w:color="auto"/>
              <w:right w:val="single" w:sz="2" w:space="0" w:color="auto"/>
            </w:tcBorders>
          </w:tcPr>
          <w:p w14:paraId="3281B0E7" w14:textId="70345741" w:rsidR="009C4C08" w:rsidRPr="00A4338B" w:rsidRDefault="009C4C08" w:rsidP="009C4C08">
            <w:pPr>
              <w:pStyle w:val="NormalLeft"/>
              <w:rPr>
                <w:lang w:val="en-GB"/>
              </w:rPr>
            </w:pPr>
            <w:r w:rsidRPr="00A4338B">
              <w:rPr>
                <w:lang w:val="en-GB"/>
              </w:rPr>
              <w:lastRenderedPageBreak/>
              <w:t xml:space="preserve">This is the solvency ratio calculated as the total of eligible own funds to meet the consolidated </w:t>
            </w:r>
            <w:ins w:id="811" w:author="Author">
              <w:r w:rsidRPr="00A4338B">
                <w:rPr>
                  <w:lang w:val="en-GB"/>
                </w:rPr>
                <w:t>part of the</w:t>
              </w:r>
              <w:r w:rsidR="003C017A" w:rsidRPr="00A4338B">
                <w:rPr>
                  <w:lang w:val="en-GB"/>
                </w:rPr>
                <w:t xml:space="preserve"> </w:t>
              </w:r>
            </w:ins>
            <w:r w:rsidRPr="00A4338B">
              <w:rPr>
                <w:lang w:val="en-GB"/>
              </w:rPr>
              <w:t xml:space="preserve">group SCR divided by the consolidated </w:t>
            </w:r>
            <w:ins w:id="812" w:author="Author">
              <w:r w:rsidRPr="00A4338B">
                <w:rPr>
                  <w:lang w:val="en-GB"/>
                </w:rPr>
                <w:t xml:space="preserve">part of the </w:t>
              </w:r>
            </w:ins>
            <w:r w:rsidRPr="00A4338B">
              <w:rPr>
                <w:lang w:val="en-GB"/>
              </w:rPr>
              <w:t xml:space="preserve">group SCR, excluding </w:t>
            </w:r>
            <w:ins w:id="813" w:author="Author">
              <w:r w:rsidR="003C017A" w:rsidRPr="00A4338B">
                <w:rPr>
                  <w:lang w:val="en-GB"/>
                </w:rPr>
                <w:t xml:space="preserve">own funds and </w:t>
              </w:r>
            </w:ins>
            <w:r w:rsidRPr="00A4338B">
              <w:rPr>
                <w:lang w:val="en-GB"/>
              </w:rPr>
              <w:t xml:space="preserve">capital requirements </w:t>
            </w:r>
            <w:del w:id="814" w:author="Author">
              <w:r w:rsidRPr="00A4338B" w:rsidDel="003C017A">
                <w:rPr>
                  <w:lang w:val="en-GB"/>
                </w:rPr>
                <w:delText xml:space="preserve">and own funds </w:delText>
              </w:r>
            </w:del>
            <w:r w:rsidRPr="00A4338B">
              <w:rPr>
                <w:lang w:val="en-GB"/>
              </w:rPr>
              <w:t>from other financial sectors</w:t>
            </w:r>
            <w:ins w:id="815" w:author="Author">
              <w:del w:id="816" w:author="Author">
                <w:r w:rsidRPr="00A4338B" w:rsidDel="00C04B4B">
                  <w:rPr>
                    <w:lang w:val="en-GB"/>
                  </w:rPr>
                  <w:delText>,</w:delText>
                </w:r>
              </w:del>
            </w:ins>
            <w:r w:rsidRPr="00A4338B">
              <w:rPr>
                <w:lang w:val="en-GB"/>
              </w:rPr>
              <w:t xml:space="preserve"> and</w:t>
            </w:r>
            <w:ins w:id="817" w:author="Author">
              <w:r w:rsidR="003C017A" w:rsidRPr="00A4338B">
                <w:rPr>
                  <w:lang w:val="en-GB"/>
                </w:rPr>
                <w:t xml:space="preserve"> own funds and solvency </w:t>
              </w:r>
              <w:r w:rsidR="003C017A" w:rsidRPr="00A4338B">
                <w:rPr>
                  <w:lang w:val="en-GB"/>
                </w:rPr>
                <w:lastRenderedPageBreak/>
                <w:t>capital requirements</w:t>
              </w:r>
              <w:r w:rsidRPr="00A4338B">
                <w:rPr>
                  <w:lang w:val="en-GB"/>
                </w:rPr>
                <w:t xml:space="preserve"> from</w:t>
              </w:r>
            </w:ins>
            <w:r w:rsidRPr="00A4338B">
              <w:rPr>
                <w:lang w:val="en-GB"/>
              </w:rPr>
              <w:t xml:space="preserve"> </w:t>
            </w:r>
            <w:del w:id="818" w:author="Author">
              <w:r w:rsidRPr="00A4338B" w:rsidDel="003C017A">
                <w:rPr>
                  <w:lang w:val="en-GB"/>
                </w:rPr>
                <w:delText xml:space="preserve">the </w:delText>
              </w:r>
            </w:del>
            <w:r w:rsidRPr="00A4338B">
              <w:rPr>
                <w:lang w:val="en-GB"/>
              </w:rPr>
              <w:t>undertakings included via Deduction and aggregation</w:t>
            </w:r>
            <w:ins w:id="819" w:author="Author">
              <w:r w:rsidRPr="00A4338B">
                <w:rPr>
                  <w:lang w:val="en-GB"/>
                </w:rPr>
                <w:t xml:space="preserve"> method</w:t>
              </w:r>
            </w:ins>
            <w:r w:rsidRPr="00A4338B">
              <w:rPr>
                <w:lang w:val="en-GB"/>
              </w:rPr>
              <w:t>.</w:t>
            </w:r>
          </w:p>
          <w:p w14:paraId="346C6ECD" w14:textId="0B9F94F0" w:rsidR="009C4C08" w:rsidRPr="00A4338B" w:rsidRDefault="009C4C08" w:rsidP="00204750">
            <w:pPr>
              <w:pStyle w:val="NormalLeft"/>
              <w:rPr>
                <w:lang w:val="en-GB"/>
              </w:rPr>
            </w:pPr>
            <w:del w:id="820" w:author="Author">
              <w:r w:rsidRPr="00A4338B" w:rsidDel="00C04B4B">
                <w:rPr>
                  <w:lang w:val="en-GB"/>
                </w:rPr>
                <w:delText>For the purpose of this ratio the consolidated group SCR shall not include the capital requirements from other financial sectors (Article 336 (c) of the Delegated Regulation (EU) 2015/35)).</w:delText>
              </w:r>
            </w:del>
            <w:ins w:id="821" w:author="Author">
              <w:r w:rsidR="00204750" w:rsidRPr="00A4338B">
                <w:rPr>
                  <w:lang w:val="en-GB"/>
                </w:rPr>
                <w:t xml:space="preserve"> </w:t>
              </w:r>
            </w:ins>
          </w:p>
        </w:tc>
      </w:tr>
      <w:tr w:rsidR="009C4C08" w:rsidRPr="00A4338B" w14:paraId="5F530CCF" w14:textId="77777777" w:rsidTr="00EA0D67">
        <w:tc>
          <w:tcPr>
            <w:tcW w:w="2136" w:type="dxa"/>
            <w:tcBorders>
              <w:top w:val="single" w:sz="2" w:space="0" w:color="auto"/>
              <w:left w:val="single" w:sz="2" w:space="0" w:color="auto"/>
              <w:bottom w:val="single" w:sz="2" w:space="0" w:color="auto"/>
              <w:right w:val="single" w:sz="2" w:space="0" w:color="auto"/>
            </w:tcBorders>
          </w:tcPr>
          <w:p w14:paraId="39251FEB" w14:textId="0AB57081" w:rsidR="009C4C08" w:rsidRPr="00A4338B" w:rsidRDefault="009C4C08" w:rsidP="009C4C08">
            <w:pPr>
              <w:pStyle w:val="NormalLeft"/>
              <w:rPr>
                <w:lang w:val="en-GB"/>
              </w:rPr>
            </w:pPr>
            <w:r w:rsidRPr="00A4338B">
              <w:rPr>
                <w:lang w:val="en-GB"/>
              </w:rPr>
              <w:lastRenderedPageBreak/>
              <w:t>R0650/C0010</w:t>
            </w:r>
          </w:p>
        </w:tc>
        <w:tc>
          <w:tcPr>
            <w:tcW w:w="2507" w:type="dxa"/>
            <w:tcBorders>
              <w:top w:val="single" w:sz="2" w:space="0" w:color="auto"/>
              <w:left w:val="single" w:sz="2" w:space="0" w:color="auto"/>
              <w:bottom w:val="single" w:sz="2" w:space="0" w:color="auto"/>
              <w:right w:val="single" w:sz="2" w:space="0" w:color="auto"/>
            </w:tcBorders>
          </w:tcPr>
          <w:p w14:paraId="60464573" w14:textId="74F7A9B1" w:rsidR="009C4C08" w:rsidRPr="00A4338B" w:rsidRDefault="009C4C08" w:rsidP="009C4C08">
            <w:pPr>
              <w:pStyle w:val="NormalLeft"/>
              <w:rPr>
                <w:lang w:val="en-GB"/>
              </w:rPr>
            </w:pPr>
            <w:r w:rsidRPr="00A4338B">
              <w:rPr>
                <w:lang w:val="en-GB"/>
              </w:rPr>
              <w:t>Ratio of Eligible own funds</w:t>
            </w:r>
            <w:ins w:id="822" w:author="Author">
              <w:r w:rsidRPr="00A4338B">
                <w:rPr>
                  <w:lang w:val="en-GB"/>
                </w:rPr>
                <w:t xml:space="preserve"> (R0570)</w:t>
              </w:r>
            </w:ins>
            <w:r w:rsidRPr="00A4338B">
              <w:rPr>
                <w:lang w:val="en-GB"/>
              </w:rPr>
              <w:t xml:space="preserve"> to Minimum Consolidated Group SCR</w:t>
            </w:r>
            <w:ins w:id="823" w:author="Author">
              <w:r w:rsidRPr="00A4338B">
                <w:rPr>
                  <w:lang w:val="en-GB"/>
                </w:rPr>
                <w:t xml:space="preserve"> (R0610)</w:t>
              </w:r>
            </w:ins>
          </w:p>
        </w:tc>
        <w:tc>
          <w:tcPr>
            <w:tcW w:w="4643" w:type="dxa"/>
            <w:tcBorders>
              <w:top w:val="single" w:sz="2" w:space="0" w:color="auto"/>
              <w:left w:val="single" w:sz="2" w:space="0" w:color="auto"/>
              <w:bottom w:val="single" w:sz="2" w:space="0" w:color="auto"/>
              <w:right w:val="single" w:sz="2" w:space="0" w:color="auto"/>
            </w:tcBorders>
          </w:tcPr>
          <w:p w14:paraId="02E326C5" w14:textId="48F8971D" w:rsidR="009C4C08" w:rsidRPr="00A4338B" w:rsidRDefault="009C4C08" w:rsidP="009C4C08">
            <w:pPr>
              <w:pStyle w:val="NormalLeft"/>
              <w:rPr>
                <w:lang w:val="en-GB"/>
              </w:rPr>
            </w:pPr>
            <w:r w:rsidRPr="00A4338B">
              <w:rPr>
                <w:lang w:val="en-GB"/>
              </w:rPr>
              <w:t>This is the minimum solvency ratio calculated as the total of eligible own funds to meet the Minimum Consolidated group SCR divided by the Minimum Consolidated group SCR (excluding other financial sectors</w:t>
            </w:r>
            <w:ins w:id="824" w:author="Author">
              <w:del w:id="825" w:author="Author">
                <w:r w:rsidRPr="00A4338B" w:rsidDel="00C04B4B">
                  <w:rPr>
                    <w:lang w:val="en-GB"/>
                  </w:rPr>
                  <w:delText>,</w:delText>
                </w:r>
              </w:del>
            </w:ins>
            <w:r w:rsidRPr="00A4338B">
              <w:rPr>
                <w:lang w:val="en-GB"/>
              </w:rPr>
              <w:t xml:space="preserve"> and the undertakings included via Deduction and aggregation</w:t>
            </w:r>
            <w:ins w:id="826" w:author="Author">
              <w:r w:rsidRPr="00A4338B">
                <w:rPr>
                  <w:lang w:val="en-GB"/>
                </w:rPr>
                <w:t xml:space="preserve"> method</w:t>
              </w:r>
            </w:ins>
            <w:r w:rsidRPr="00A4338B">
              <w:rPr>
                <w:lang w:val="en-GB"/>
              </w:rPr>
              <w:t>).</w:t>
            </w:r>
          </w:p>
        </w:tc>
      </w:tr>
      <w:tr w:rsidR="009C4C08" w:rsidRPr="00A4338B" w14:paraId="06A43F87" w14:textId="77777777" w:rsidTr="00EA0D67">
        <w:tc>
          <w:tcPr>
            <w:tcW w:w="2136" w:type="dxa"/>
            <w:tcBorders>
              <w:top w:val="single" w:sz="2" w:space="0" w:color="auto"/>
              <w:left w:val="single" w:sz="2" w:space="0" w:color="auto"/>
              <w:bottom w:val="single" w:sz="2" w:space="0" w:color="auto"/>
              <w:right w:val="single" w:sz="2" w:space="0" w:color="auto"/>
            </w:tcBorders>
          </w:tcPr>
          <w:p w14:paraId="478AABEB" w14:textId="2EB0CDFE" w:rsidR="009C4C08" w:rsidRPr="00A4338B" w:rsidRDefault="009C4C08" w:rsidP="009C4C08">
            <w:pPr>
              <w:pStyle w:val="NormalLeft"/>
              <w:rPr>
                <w:ins w:id="827" w:author="Author"/>
                <w:lang w:val="en-GB"/>
              </w:rPr>
            </w:pPr>
            <w:ins w:id="828" w:author="Author">
              <w:r w:rsidRPr="00A4338B">
                <w:rPr>
                  <w:lang w:val="en-GB"/>
                </w:rPr>
                <w:t>R0840/C0010</w:t>
              </w:r>
            </w:ins>
          </w:p>
          <w:p w14:paraId="101F58B7" w14:textId="544CE13F" w:rsidR="009C4C08" w:rsidRPr="00A4338B" w:rsidRDefault="009C4C08" w:rsidP="009C4C08">
            <w:pPr>
              <w:pStyle w:val="NormalLeft"/>
              <w:rPr>
                <w:lang w:val="en-GB"/>
              </w:rPr>
            </w:pPr>
          </w:p>
        </w:tc>
        <w:tc>
          <w:tcPr>
            <w:tcW w:w="2507" w:type="dxa"/>
            <w:tcBorders>
              <w:top w:val="single" w:sz="2" w:space="0" w:color="auto"/>
              <w:left w:val="single" w:sz="2" w:space="0" w:color="auto"/>
              <w:bottom w:val="single" w:sz="2" w:space="0" w:color="auto"/>
              <w:right w:val="single" w:sz="2" w:space="0" w:color="auto"/>
            </w:tcBorders>
          </w:tcPr>
          <w:p w14:paraId="1D9B2419" w14:textId="7B6538BF" w:rsidR="009C4C08" w:rsidRPr="00A4338B" w:rsidRDefault="009C4C08" w:rsidP="006D3902">
            <w:pPr>
              <w:pStyle w:val="NormalLeft"/>
              <w:rPr>
                <w:lang w:val="en-GB"/>
              </w:rPr>
            </w:pPr>
            <w:ins w:id="829" w:author="Author">
              <w:r w:rsidRPr="00A4338B">
                <w:rPr>
                  <w:lang w:val="en-GB"/>
                </w:rPr>
                <w:t xml:space="preserve">Ratio of </w:t>
              </w:r>
              <w:del w:id="830" w:author="Author">
                <w:r w:rsidRPr="00A4338B" w:rsidDel="00497244">
                  <w:rPr>
                    <w:lang w:val="en-GB"/>
                  </w:rPr>
                  <w:delText xml:space="preserve">the </w:delText>
                </w:r>
              </w:del>
              <w:r w:rsidRPr="00A4338B">
                <w:rPr>
                  <w:lang w:val="en-GB"/>
                </w:rPr>
                <w:t>Eligible own funds (R0800) to the Consolidated group SCR(R0590) - ratio including other financial sectors but excluding  undertakings included via D&amp;A method</w:t>
              </w:r>
            </w:ins>
          </w:p>
        </w:tc>
        <w:tc>
          <w:tcPr>
            <w:tcW w:w="4643" w:type="dxa"/>
            <w:tcBorders>
              <w:top w:val="single" w:sz="2" w:space="0" w:color="auto"/>
              <w:left w:val="single" w:sz="2" w:space="0" w:color="auto"/>
              <w:bottom w:val="single" w:sz="2" w:space="0" w:color="auto"/>
              <w:right w:val="single" w:sz="2" w:space="0" w:color="auto"/>
            </w:tcBorders>
          </w:tcPr>
          <w:p w14:paraId="63C48EB9" w14:textId="28C8F64C" w:rsidR="009C4C08" w:rsidRPr="00A4338B" w:rsidRDefault="009C4C08" w:rsidP="006D3902">
            <w:pPr>
              <w:pStyle w:val="NormalLeft"/>
              <w:rPr>
                <w:lang w:val="en-GB"/>
              </w:rPr>
            </w:pPr>
            <w:ins w:id="831" w:author="Author">
              <w:r w:rsidRPr="00A4338B">
                <w:rPr>
                  <w:lang w:val="en-GB"/>
                </w:rPr>
                <w:t>This is the solvency ratio calculated as the total of eligible own funds to meet the Consolidated group SCR divided by the Consolidated group SCR, including capital requirements and own funds from other financial sectors but excluding SCR and own funds from the undertakings included via Deduction and aggregation method</w:t>
              </w:r>
              <w:r w:rsidR="00126BED" w:rsidRPr="00A4338B">
                <w:rPr>
                  <w:lang w:val="en-GB"/>
                </w:rPr>
                <w:t>.</w:t>
              </w:r>
            </w:ins>
          </w:p>
        </w:tc>
      </w:tr>
      <w:tr w:rsidR="009C4C08" w:rsidRPr="00A4338B" w14:paraId="24DA0832" w14:textId="77777777" w:rsidTr="00EA0D67">
        <w:tc>
          <w:tcPr>
            <w:tcW w:w="2136" w:type="dxa"/>
            <w:tcBorders>
              <w:top w:val="single" w:sz="2" w:space="0" w:color="auto"/>
              <w:left w:val="single" w:sz="2" w:space="0" w:color="auto"/>
              <w:bottom w:val="single" w:sz="2" w:space="0" w:color="auto"/>
              <w:right w:val="single" w:sz="2" w:space="0" w:color="auto"/>
            </w:tcBorders>
          </w:tcPr>
          <w:p w14:paraId="6EDA54BA" w14:textId="0FB160CA" w:rsidR="009C4C08" w:rsidRPr="00A4338B" w:rsidRDefault="009C4C08" w:rsidP="009C4C08">
            <w:pPr>
              <w:pStyle w:val="NormalLeft"/>
              <w:rPr>
                <w:ins w:id="832" w:author="Author"/>
                <w:lang w:val="en-GB"/>
              </w:rPr>
            </w:pPr>
            <w:ins w:id="833" w:author="Author">
              <w:r w:rsidRPr="00A4338B">
                <w:rPr>
                  <w:lang w:val="en-GB"/>
                </w:rPr>
                <w:t>R0850/C0010</w:t>
              </w:r>
            </w:ins>
          </w:p>
          <w:p w14:paraId="6625DC3B" w14:textId="578BA272" w:rsidR="009C4C08" w:rsidRPr="00A4338B" w:rsidRDefault="009C4C08" w:rsidP="009C4C08">
            <w:pPr>
              <w:pStyle w:val="NormalLeft"/>
              <w:rPr>
                <w:lang w:val="en-GB"/>
              </w:rPr>
            </w:pPr>
          </w:p>
        </w:tc>
        <w:tc>
          <w:tcPr>
            <w:tcW w:w="2507" w:type="dxa"/>
            <w:tcBorders>
              <w:top w:val="single" w:sz="2" w:space="0" w:color="auto"/>
              <w:left w:val="single" w:sz="2" w:space="0" w:color="auto"/>
              <w:bottom w:val="single" w:sz="2" w:space="0" w:color="auto"/>
              <w:right w:val="single" w:sz="2" w:space="0" w:color="auto"/>
            </w:tcBorders>
          </w:tcPr>
          <w:p w14:paraId="50B8BCCE" w14:textId="4AD6E093" w:rsidR="0080415A" w:rsidRPr="00A4338B" w:rsidRDefault="009C4C08" w:rsidP="009C4C08">
            <w:pPr>
              <w:pStyle w:val="NormalLeft"/>
              <w:rPr>
                <w:ins w:id="834" w:author="Author"/>
                <w:lang w:val="en-GB"/>
              </w:rPr>
            </w:pPr>
            <w:ins w:id="835" w:author="Author">
              <w:r w:rsidRPr="00A4338B">
                <w:rPr>
                  <w:lang w:val="en-GB"/>
                </w:rPr>
                <w:t xml:space="preserve">Ratio of </w:t>
              </w:r>
              <w:del w:id="836" w:author="Author">
                <w:r w:rsidRPr="00A4338B" w:rsidDel="00497244">
                  <w:rPr>
                    <w:lang w:val="en-GB"/>
                  </w:rPr>
                  <w:delText xml:space="preserve">the </w:delText>
                </w:r>
              </w:del>
              <w:r w:rsidRPr="00A4338B">
                <w:rPr>
                  <w:lang w:val="en-GB"/>
                </w:rPr>
                <w:t xml:space="preserve">Eligible own funds (R0810) to the Group SCR (R0830) - ratio excluding other financial sectors, </w:t>
              </w:r>
              <w:del w:id="837" w:author="Author">
                <w:r w:rsidRPr="00A4338B" w:rsidDel="0031161C">
                  <w:rPr>
                    <w:lang w:val="en-GB"/>
                  </w:rPr>
                  <w:delText xml:space="preserve">but </w:delText>
                </w:r>
              </w:del>
              <w:r w:rsidRPr="00A4338B">
                <w:rPr>
                  <w:lang w:val="en-GB"/>
                </w:rPr>
                <w:t>including  undertakings included via D&amp;A</w:t>
              </w:r>
              <w:r w:rsidR="0080415A">
                <w:rPr>
                  <w:lang w:val="en-GB"/>
                </w:rPr>
                <w:t xml:space="preserve"> method</w:t>
              </w:r>
            </w:ins>
          </w:p>
          <w:p w14:paraId="557EBA7E" w14:textId="34EE011E" w:rsidR="009C4C08" w:rsidRPr="00A4338B" w:rsidRDefault="009C4C08" w:rsidP="009C4C08">
            <w:pPr>
              <w:pStyle w:val="NormalLeft"/>
              <w:rPr>
                <w:lang w:val="en-GB"/>
              </w:rPr>
            </w:pPr>
          </w:p>
        </w:tc>
        <w:tc>
          <w:tcPr>
            <w:tcW w:w="4643" w:type="dxa"/>
            <w:tcBorders>
              <w:top w:val="single" w:sz="2" w:space="0" w:color="auto"/>
              <w:left w:val="single" w:sz="2" w:space="0" w:color="auto"/>
              <w:bottom w:val="single" w:sz="2" w:space="0" w:color="auto"/>
              <w:right w:val="single" w:sz="2" w:space="0" w:color="auto"/>
            </w:tcBorders>
          </w:tcPr>
          <w:p w14:paraId="79C565A9" w14:textId="73196100" w:rsidR="0031161C" w:rsidRPr="00A4338B" w:rsidRDefault="009C4C08" w:rsidP="006D3902">
            <w:pPr>
              <w:pStyle w:val="NormalLeft"/>
              <w:rPr>
                <w:lang w:val="en-GB"/>
              </w:rPr>
            </w:pPr>
            <w:ins w:id="838" w:author="Author">
              <w:r w:rsidRPr="00A4338B">
                <w:rPr>
                  <w:lang w:val="en-GB"/>
                </w:rPr>
                <w:t xml:space="preserve">This is the solvency ratio calculated as the total </w:t>
              </w:r>
              <w:del w:id="839" w:author="Author">
                <w:r w:rsidRPr="00A4338B" w:rsidDel="0031161C">
                  <w:rPr>
                    <w:lang w:val="en-GB"/>
                  </w:rPr>
                  <w:delText xml:space="preserve"> </w:delText>
                </w:r>
              </w:del>
              <w:r w:rsidRPr="00A4338B">
                <w:rPr>
                  <w:lang w:val="en-GB"/>
                </w:rPr>
                <w:t>eligible own funds to meet the consolidated part of the group SCR</w:t>
              </w:r>
              <w:del w:id="840" w:author="Author">
                <w:r w:rsidRPr="00A4338B" w:rsidDel="0031161C">
                  <w:rPr>
                    <w:lang w:val="en-GB"/>
                  </w:rPr>
                  <w:delText xml:space="preserve"> </w:delText>
                </w:r>
              </w:del>
              <w:r w:rsidR="002C688A" w:rsidRPr="00A4338B">
                <w:rPr>
                  <w:lang w:val="en-GB"/>
                </w:rPr>
                <w:t xml:space="preserve"> divided by the Consolidated group SCR </w:t>
              </w:r>
              <w:del w:id="841" w:author="Author">
                <w:r w:rsidR="0031161C" w:rsidRPr="00A4338B" w:rsidDel="002C688A">
                  <w:rPr>
                    <w:lang w:val="en-GB"/>
                  </w:rPr>
                  <w:delText xml:space="preserve"> (</w:delText>
                </w:r>
                <w:r w:rsidRPr="00A4338B" w:rsidDel="0031161C">
                  <w:rPr>
                    <w:lang w:val="en-GB"/>
                  </w:rPr>
                  <w:delText xml:space="preserve"> (</w:delText>
                </w:r>
                <w:r w:rsidR="0031161C" w:rsidRPr="00A4338B" w:rsidDel="002C688A">
                  <w:rPr>
                    <w:lang w:val="en-GB"/>
                  </w:rPr>
                  <w:delText>i.e</w:delText>
                </w:r>
              </w:del>
              <w:r w:rsidR="00227010" w:rsidRPr="00A4338B">
                <w:rPr>
                  <w:lang w:val="en-GB"/>
                </w:rPr>
                <w:t>.</w:t>
              </w:r>
              <w:r w:rsidR="0031161C" w:rsidRPr="00A4338B">
                <w:rPr>
                  <w:lang w:val="en-GB"/>
                </w:rPr>
                <w:t xml:space="preserve"> </w:t>
              </w:r>
              <w:r w:rsidRPr="00A4338B">
                <w:rPr>
                  <w:lang w:val="en-GB"/>
                </w:rPr>
                <w:t xml:space="preserve">excluding own funds </w:t>
              </w:r>
              <w:r w:rsidR="002C688A" w:rsidRPr="00A4338B">
                <w:rPr>
                  <w:lang w:val="en-GB"/>
                </w:rPr>
                <w:t xml:space="preserve">and CR </w:t>
              </w:r>
              <w:r w:rsidRPr="00A4338B">
                <w:rPr>
                  <w:lang w:val="en-GB"/>
                </w:rPr>
                <w:t>from the other financial sectors</w:t>
              </w:r>
              <w:r w:rsidR="0031161C" w:rsidRPr="00A4338B">
                <w:rPr>
                  <w:lang w:val="en-GB"/>
                </w:rPr>
                <w:t xml:space="preserve"> but </w:t>
              </w:r>
              <w:del w:id="842" w:author="Author">
                <w:r w:rsidRPr="00A4338B" w:rsidDel="0031161C">
                  <w:rPr>
                    <w:lang w:val="en-GB"/>
                  </w:rPr>
                  <w:delText>)</w:delText>
                </w:r>
              </w:del>
              <w:r w:rsidRPr="00A4338B">
                <w:rPr>
                  <w:lang w:val="en-GB"/>
                </w:rPr>
                <w:t xml:space="preserve">including own funds </w:t>
              </w:r>
              <w:r w:rsidR="002C688A" w:rsidRPr="00A4338B">
                <w:rPr>
                  <w:lang w:val="en-GB"/>
                </w:rPr>
                <w:t xml:space="preserve">and SCR </w:t>
              </w:r>
              <w:r w:rsidRPr="00A4338B">
                <w:rPr>
                  <w:lang w:val="en-GB"/>
                </w:rPr>
                <w:t>from the undertakings included via Deduction and Aggregation method</w:t>
              </w:r>
              <w:r w:rsidR="001639CE" w:rsidRPr="00A4338B">
                <w:rPr>
                  <w:lang w:val="en-GB"/>
                </w:rPr>
                <w:t>.</w:t>
              </w:r>
              <w:del w:id="843" w:author="Author">
                <w:r w:rsidR="0031161C" w:rsidRPr="00A4338B" w:rsidDel="002C688A">
                  <w:rPr>
                    <w:lang w:val="en-GB"/>
                  </w:rPr>
                  <w:delText>)</w:delText>
                </w:r>
                <w:r w:rsidRPr="00A4338B" w:rsidDel="002C688A">
                  <w:rPr>
                    <w:lang w:val="en-GB"/>
                  </w:rPr>
                  <w:delText>, divided by the Consolidated group SCR, excluding capital requirements from other financial sectors, including capital requirements of undertakings included via Deduction and Aggregation method.</w:delText>
                </w:r>
              </w:del>
            </w:ins>
          </w:p>
        </w:tc>
      </w:tr>
      <w:tr w:rsidR="009540B9" w:rsidRPr="00A4338B" w14:paraId="30A2C0F8" w14:textId="77777777" w:rsidTr="00EA0D67">
        <w:trPr>
          <w:ins w:id="844" w:author="Author"/>
        </w:trPr>
        <w:tc>
          <w:tcPr>
            <w:tcW w:w="2136" w:type="dxa"/>
            <w:tcBorders>
              <w:top w:val="single" w:sz="2" w:space="0" w:color="auto"/>
              <w:left w:val="single" w:sz="2" w:space="0" w:color="auto"/>
              <w:bottom w:val="single" w:sz="2" w:space="0" w:color="auto"/>
              <w:right w:val="single" w:sz="2" w:space="0" w:color="auto"/>
            </w:tcBorders>
          </w:tcPr>
          <w:p w14:paraId="48B62257" w14:textId="449B46F9" w:rsidR="009540B9" w:rsidRPr="00A4338B" w:rsidDel="00B916B2" w:rsidRDefault="009540B9" w:rsidP="009540B9">
            <w:pPr>
              <w:pStyle w:val="NormalLeft"/>
              <w:rPr>
                <w:ins w:id="845" w:author="Author"/>
                <w:lang w:val="en-GB"/>
              </w:rPr>
            </w:pPr>
            <w:ins w:id="846" w:author="Author">
              <w:del w:id="847" w:author="Author">
                <w:r w:rsidRPr="00A4338B" w:rsidDel="00AC2AF0">
                  <w:rPr>
                    <w:lang w:val="en-GB"/>
                  </w:rPr>
                  <w:delText>R00860/C0010</w:delText>
                </w:r>
              </w:del>
            </w:ins>
          </w:p>
        </w:tc>
        <w:tc>
          <w:tcPr>
            <w:tcW w:w="2507" w:type="dxa"/>
            <w:tcBorders>
              <w:top w:val="single" w:sz="2" w:space="0" w:color="auto"/>
              <w:left w:val="single" w:sz="2" w:space="0" w:color="auto"/>
              <w:bottom w:val="single" w:sz="2" w:space="0" w:color="auto"/>
              <w:right w:val="single" w:sz="2" w:space="0" w:color="auto"/>
            </w:tcBorders>
          </w:tcPr>
          <w:p w14:paraId="0E504CCF" w14:textId="1C355219" w:rsidR="009540B9" w:rsidRPr="00A4338B" w:rsidDel="00B916B2" w:rsidRDefault="009540B9" w:rsidP="009540B9">
            <w:pPr>
              <w:pStyle w:val="NormalLeft"/>
              <w:rPr>
                <w:ins w:id="848" w:author="Author"/>
                <w:lang w:val="en-GB"/>
              </w:rPr>
            </w:pPr>
            <w:ins w:id="849" w:author="Author">
              <w:del w:id="850" w:author="Author">
                <w:r w:rsidRPr="00A4338B" w:rsidDel="00AC2AF0">
                  <w:rPr>
                    <w:lang w:val="en-GB"/>
                  </w:rPr>
                  <w:delText>Capital requirements (CR) for other financial sectors</w:delText>
                </w:r>
              </w:del>
            </w:ins>
          </w:p>
        </w:tc>
        <w:tc>
          <w:tcPr>
            <w:tcW w:w="4643" w:type="dxa"/>
            <w:tcBorders>
              <w:top w:val="single" w:sz="2" w:space="0" w:color="auto"/>
              <w:left w:val="single" w:sz="2" w:space="0" w:color="auto"/>
              <w:bottom w:val="single" w:sz="2" w:space="0" w:color="auto"/>
              <w:right w:val="single" w:sz="2" w:space="0" w:color="auto"/>
            </w:tcBorders>
          </w:tcPr>
          <w:p w14:paraId="399F5593" w14:textId="604D9AB7" w:rsidR="009540B9" w:rsidRPr="00A4338B" w:rsidDel="00B916B2" w:rsidRDefault="009540B9" w:rsidP="009540B9">
            <w:pPr>
              <w:pStyle w:val="NormalLeft"/>
              <w:rPr>
                <w:ins w:id="851" w:author="Author"/>
                <w:lang w:val="en-GB"/>
              </w:rPr>
            </w:pPr>
            <w:ins w:id="852" w:author="Author">
              <w:del w:id="853" w:author="Author">
                <w:r w:rsidRPr="00A4338B" w:rsidDel="00AC2AF0">
                  <w:rPr>
                    <w:lang w:val="en-GB"/>
                  </w:rPr>
                  <w:delText xml:space="preserve">This is the total capital requirements for related undertakings belonging to other financial sectors, as calculated according to the sectoral rules </w:delText>
                </w:r>
              </w:del>
            </w:ins>
          </w:p>
        </w:tc>
      </w:tr>
      <w:tr w:rsidR="009540B9" w:rsidRPr="00A4338B" w14:paraId="67405085" w14:textId="77777777" w:rsidTr="00EA0D67">
        <w:tc>
          <w:tcPr>
            <w:tcW w:w="2136" w:type="dxa"/>
            <w:tcBorders>
              <w:top w:val="single" w:sz="2" w:space="0" w:color="auto"/>
              <w:left w:val="single" w:sz="2" w:space="0" w:color="auto"/>
              <w:bottom w:val="single" w:sz="2" w:space="0" w:color="auto"/>
              <w:right w:val="single" w:sz="2" w:space="0" w:color="auto"/>
            </w:tcBorders>
          </w:tcPr>
          <w:p w14:paraId="5B792D1F" w14:textId="12AF9C54" w:rsidR="009540B9" w:rsidRPr="00A4338B" w:rsidRDefault="009540B9" w:rsidP="009540B9">
            <w:pPr>
              <w:pStyle w:val="NormalLeft"/>
              <w:rPr>
                <w:lang w:val="en-GB"/>
              </w:rPr>
            </w:pPr>
            <w:del w:id="854" w:author="Author">
              <w:r w:rsidRPr="00A4338B" w:rsidDel="00B916B2">
                <w:rPr>
                  <w:lang w:val="en-GB"/>
                </w:rPr>
                <w:delText>R0660/C0030</w:delText>
              </w:r>
            </w:del>
          </w:p>
        </w:tc>
        <w:tc>
          <w:tcPr>
            <w:tcW w:w="2507" w:type="dxa"/>
            <w:tcBorders>
              <w:top w:val="single" w:sz="2" w:space="0" w:color="auto"/>
              <w:left w:val="single" w:sz="2" w:space="0" w:color="auto"/>
              <w:bottom w:val="single" w:sz="2" w:space="0" w:color="auto"/>
              <w:right w:val="single" w:sz="2" w:space="0" w:color="auto"/>
            </w:tcBorders>
          </w:tcPr>
          <w:p w14:paraId="52C4D8A0" w14:textId="0B1FC5CC" w:rsidR="009540B9" w:rsidRPr="00A4338B" w:rsidRDefault="009540B9" w:rsidP="009540B9">
            <w:pPr>
              <w:pStyle w:val="NormalLeft"/>
              <w:rPr>
                <w:lang w:val="en-GB"/>
              </w:rPr>
            </w:pPr>
            <w:del w:id="855" w:author="Author">
              <w:r w:rsidRPr="00A4338B" w:rsidDel="00B916B2">
                <w:rPr>
                  <w:lang w:val="en-GB"/>
                </w:rPr>
                <w:delText xml:space="preserve">Total eligible own funds to meet the group </w:delText>
              </w:r>
              <w:r w:rsidRPr="00A4338B" w:rsidDel="00B916B2">
                <w:rPr>
                  <w:lang w:val="en-GB"/>
                </w:rPr>
                <w:lastRenderedPageBreak/>
                <w:delText xml:space="preserve">SCR (including own funds from other financial </w:delText>
              </w:r>
            </w:del>
            <w:ins w:id="856" w:author="Author">
              <w:del w:id="857" w:author="Author">
                <w:r w:rsidRPr="00A4338B" w:rsidDel="00B916B2">
                  <w:rPr>
                    <w:lang w:val="en-GB"/>
                  </w:rPr>
                  <w:delText>sectors,</w:delText>
                </w:r>
              </w:del>
            </w:ins>
            <w:del w:id="858" w:author="Author">
              <w:r w:rsidRPr="00A4338B" w:rsidDel="00B916B2">
                <w:rPr>
                  <w:lang w:val="en-GB"/>
                </w:rPr>
                <w:delText xml:space="preserve">sector and from undertakings included via </w:delText>
              </w:r>
            </w:del>
            <w:ins w:id="859" w:author="Author">
              <w:del w:id="860" w:author="Author">
                <w:r w:rsidRPr="00A4338B" w:rsidDel="00B916B2">
                  <w:rPr>
                    <w:lang w:val="en-GB"/>
                  </w:rPr>
                  <w:delText>Deduction and Aggregation method</w:delText>
                </w:r>
              </w:del>
            </w:ins>
            <w:del w:id="861" w:author="Author">
              <w:r w:rsidRPr="00A4338B" w:rsidDel="00B916B2">
                <w:rPr>
                  <w:lang w:val="en-GB"/>
                </w:rPr>
                <w:delText>D&amp;A) — tier 1 restricted</w:delText>
              </w:r>
            </w:del>
          </w:p>
        </w:tc>
        <w:tc>
          <w:tcPr>
            <w:tcW w:w="4643" w:type="dxa"/>
            <w:tcBorders>
              <w:top w:val="single" w:sz="2" w:space="0" w:color="auto"/>
              <w:left w:val="single" w:sz="2" w:space="0" w:color="auto"/>
              <w:bottom w:val="single" w:sz="2" w:space="0" w:color="auto"/>
              <w:right w:val="single" w:sz="2" w:space="0" w:color="auto"/>
            </w:tcBorders>
          </w:tcPr>
          <w:p w14:paraId="64B74E36" w14:textId="73C75214" w:rsidR="009540B9" w:rsidRPr="00A4338B" w:rsidRDefault="009540B9" w:rsidP="009540B9">
            <w:pPr>
              <w:pStyle w:val="NormalLeft"/>
              <w:rPr>
                <w:lang w:val="en-GB"/>
              </w:rPr>
            </w:pPr>
            <w:del w:id="862" w:author="Author">
              <w:r w:rsidRPr="00A4338B" w:rsidDel="00B916B2">
                <w:rPr>
                  <w:lang w:val="en-GB"/>
                </w:rPr>
                <w:lastRenderedPageBreak/>
                <w:delText>This is the eligible own funds, including the own funds from the other financial sectors</w:delText>
              </w:r>
            </w:del>
            <w:ins w:id="863" w:author="Author">
              <w:del w:id="864" w:author="Author">
                <w:r w:rsidRPr="00A4338B" w:rsidDel="00B916B2">
                  <w:rPr>
                    <w:lang w:val="en-GB"/>
                  </w:rPr>
                  <w:delText>,</w:delText>
                </w:r>
              </w:del>
            </w:ins>
            <w:del w:id="865" w:author="Author">
              <w:r w:rsidRPr="00A4338B" w:rsidDel="00B916B2">
                <w:rPr>
                  <w:lang w:val="en-GB"/>
                </w:rPr>
                <w:delText xml:space="preserve"> </w:delText>
              </w:r>
              <w:r w:rsidRPr="00A4338B" w:rsidDel="00B916B2">
                <w:rPr>
                  <w:lang w:val="en-GB"/>
                </w:rPr>
                <w:lastRenderedPageBreak/>
                <w:delText>and from the undertakings included via Deduction and aggregation</w:delText>
              </w:r>
            </w:del>
            <w:ins w:id="866" w:author="Author">
              <w:del w:id="867" w:author="Author">
                <w:r w:rsidRPr="00A4338B" w:rsidDel="00B916B2">
                  <w:rPr>
                    <w:lang w:val="en-GB"/>
                  </w:rPr>
                  <w:delText xml:space="preserve"> method</w:delText>
                </w:r>
              </w:del>
            </w:ins>
            <w:del w:id="868" w:author="Author">
              <w:r w:rsidRPr="00A4338B" w:rsidDel="00B916B2">
                <w:rPr>
                  <w:lang w:val="en-GB"/>
                </w:rPr>
                <w:delText> to meet the total group SCR that meet the criteria to be included in Tier 1 restricted</w:delText>
              </w:r>
            </w:del>
          </w:p>
        </w:tc>
      </w:tr>
      <w:tr w:rsidR="009540B9" w:rsidRPr="00A4338B" w14:paraId="0BB483DF" w14:textId="77777777" w:rsidTr="00EA0D67">
        <w:tc>
          <w:tcPr>
            <w:tcW w:w="2136" w:type="dxa"/>
            <w:tcBorders>
              <w:top w:val="single" w:sz="2" w:space="0" w:color="auto"/>
              <w:left w:val="single" w:sz="2" w:space="0" w:color="auto"/>
              <w:bottom w:val="single" w:sz="2" w:space="0" w:color="auto"/>
              <w:right w:val="single" w:sz="2" w:space="0" w:color="auto"/>
            </w:tcBorders>
          </w:tcPr>
          <w:p w14:paraId="295DF587" w14:textId="6E5256F6" w:rsidR="009540B9" w:rsidRPr="00A4338B" w:rsidRDefault="009540B9" w:rsidP="009540B9">
            <w:pPr>
              <w:pStyle w:val="NormalLeft"/>
              <w:rPr>
                <w:lang w:val="en-GB"/>
              </w:rPr>
            </w:pPr>
            <w:del w:id="869" w:author="Author">
              <w:r w:rsidRPr="00A4338B" w:rsidDel="00B916B2">
                <w:rPr>
                  <w:lang w:val="en-GB"/>
                </w:rPr>
                <w:lastRenderedPageBreak/>
                <w:delText>R0660/C0040</w:delText>
              </w:r>
            </w:del>
          </w:p>
        </w:tc>
        <w:tc>
          <w:tcPr>
            <w:tcW w:w="2507" w:type="dxa"/>
            <w:tcBorders>
              <w:top w:val="single" w:sz="2" w:space="0" w:color="auto"/>
              <w:left w:val="single" w:sz="2" w:space="0" w:color="auto"/>
              <w:bottom w:val="single" w:sz="2" w:space="0" w:color="auto"/>
              <w:right w:val="single" w:sz="2" w:space="0" w:color="auto"/>
            </w:tcBorders>
          </w:tcPr>
          <w:p w14:paraId="14A11583" w14:textId="345EBF44" w:rsidR="009540B9" w:rsidRPr="00A4338B" w:rsidRDefault="009540B9" w:rsidP="009540B9">
            <w:pPr>
              <w:pStyle w:val="NormalLeft"/>
              <w:rPr>
                <w:lang w:val="en-GB"/>
              </w:rPr>
            </w:pPr>
            <w:del w:id="870" w:author="Author">
              <w:r w:rsidRPr="00A4338B" w:rsidDel="00B916B2">
                <w:rPr>
                  <w:lang w:val="en-GB"/>
                </w:rPr>
                <w:delText xml:space="preserve">Total eligible own funds to meet the group SCR (including own funds from other financial </w:delText>
              </w:r>
            </w:del>
            <w:ins w:id="871" w:author="Author">
              <w:del w:id="872" w:author="Author">
                <w:r w:rsidRPr="00A4338B" w:rsidDel="00B916B2">
                  <w:rPr>
                    <w:lang w:val="en-GB"/>
                  </w:rPr>
                  <w:delText>sectors,</w:delText>
                </w:r>
              </w:del>
            </w:ins>
            <w:del w:id="873" w:author="Author">
              <w:r w:rsidRPr="00A4338B" w:rsidDel="00B916B2">
                <w:rPr>
                  <w:lang w:val="en-GB"/>
                </w:rPr>
                <w:delText xml:space="preserve">sector and from undertakings included via </w:delText>
              </w:r>
            </w:del>
            <w:ins w:id="874" w:author="Author">
              <w:del w:id="875" w:author="Author">
                <w:r w:rsidRPr="00A4338B" w:rsidDel="00B916B2">
                  <w:rPr>
                    <w:lang w:val="en-GB"/>
                  </w:rPr>
                  <w:delText>Deduction and Aggregation method</w:delText>
                </w:r>
              </w:del>
            </w:ins>
            <w:del w:id="876" w:author="Author">
              <w:r w:rsidRPr="00A4338B" w:rsidDel="00B916B2">
                <w:rPr>
                  <w:lang w:val="en-GB"/>
                </w:rPr>
                <w:delText>D&amp;A) — tier 2</w:delText>
              </w:r>
            </w:del>
          </w:p>
        </w:tc>
        <w:tc>
          <w:tcPr>
            <w:tcW w:w="4643" w:type="dxa"/>
            <w:tcBorders>
              <w:top w:val="single" w:sz="2" w:space="0" w:color="auto"/>
              <w:left w:val="single" w:sz="2" w:space="0" w:color="auto"/>
              <w:bottom w:val="single" w:sz="2" w:space="0" w:color="auto"/>
              <w:right w:val="single" w:sz="2" w:space="0" w:color="auto"/>
            </w:tcBorders>
          </w:tcPr>
          <w:p w14:paraId="02C2F16D" w14:textId="71197C79" w:rsidR="009540B9" w:rsidRPr="00A4338B" w:rsidRDefault="009540B9" w:rsidP="009540B9">
            <w:pPr>
              <w:pStyle w:val="NormalLeft"/>
              <w:rPr>
                <w:lang w:val="en-GB"/>
              </w:rPr>
            </w:pPr>
            <w:del w:id="877" w:author="Author">
              <w:r w:rsidRPr="00A4338B" w:rsidDel="00B916B2">
                <w:rPr>
                  <w:lang w:val="en-GB"/>
                </w:rPr>
                <w:delText>This is the eligible own funds, including the own funds from the other financial sectors</w:delText>
              </w:r>
            </w:del>
            <w:ins w:id="878" w:author="Author">
              <w:del w:id="879" w:author="Author">
                <w:r w:rsidRPr="00A4338B" w:rsidDel="00B916B2">
                  <w:rPr>
                    <w:lang w:val="en-GB"/>
                  </w:rPr>
                  <w:delText>,</w:delText>
                </w:r>
              </w:del>
            </w:ins>
            <w:del w:id="880" w:author="Author">
              <w:r w:rsidRPr="00A4338B" w:rsidDel="00B916B2">
                <w:rPr>
                  <w:lang w:val="en-GB"/>
                </w:rPr>
                <w:delText xml:space="preserve"> and from the undertakings included via Deduction and aggregation</w:delText>
              </w:r>
            </w:del>
            <w:ins w:id="881" w:author="Author">
              <w:del w:id="882" w:author="Author">
                <w:r w:rsidRPr="00A4338B" w:rsidDel="00B916B2">
                  <w:rPr>
                    <w:lang w:val="en-GB"/>
                  </w:rPr>
                  <w:delText xml:space="preserve"> method</w:delText>
                </w:r>
              </w:del>
            </w:ins>
            <w:del w:id="883" w:author="Author">
              <w:r w:rsidRPr="00A4338B" w:rsidDel="00B916B2">
                <w:rPr>
                  <w:lang w:val="en-GB"/>
                </w:rPr>
                <w:delText> to meet the total group SCR that meet the criteria to be included in Tier 2</w:delText>
              </w:r>
            </w:del>
          </w:p>
        </w:tc>
      </w:tr>
      <w:tr w:rsidR="009540B9" w:rsidRPr="00A4338B" w14:paraId="510095B9" w14:textId="77777777" w:rsidTr="00EA0D67">
        <w:tc>
          <w:tcPr>
            <w:tcW w:w="2136" w:type="dxa"/>
            <w:tcBorders>
              <w:top w:val="single" w:sz="2" w:space="0" w:color="auto"/>
              <w:left w:val="single" w:sz="2" w:space="0" w:color="auto"/>
              <w:bottom w:val="single" w:sz="2" w:space="0" w:color="auto"/>
              <w:right w:val="single" w:sz="2" w:space="0" w:color="auto"/>
            </w:tcBorders>
          </w:tcPr>
          <w:p w14:paraId="2733A801" w14:textId="579B30F2" w:rsidR="009540B9" w:rsidRPr="00A4338B" w:rsidRDefault="009540B9" w:rsidP="009540B9">
            <w:pPr>
              <w:pStyle w:val="NormalLeft"/>
              <w:rPr>
                <w:lang w:val="en-GB"/>
              </w:rPr>
            </w:pPr>
            <w:del w:id="884" w:author="Author">
              <w:r w:rsidRPr="00A4338B" w:rsidDel="00B916B2">
                <w:rPr>
                  <w:lang w:val="en-GB"/>
                </w:rPr>
                <w:delText>R0660/C0050</w:delText>
              </w:r>
            </w:del>
          </w:p>
        </w:tc>
        <w:tc>
          <w:tcPr>
            <w:tcW w:w="2507" w:type="dxa"/>
            <w:tcBorders>
              <w:top w:val="single" w:sz="2" w:space="0" w:color="auto"/>
              <w:left w:val="single" w:sz="2" w:space="0" w:color="auto"/>
              <w:bottom w:val="single" w:sz="2" w:space="0" w:color="auto"/>
              <w:right w:val="single" w:sz="2" w:space="0" w:color="auto"/>
            </w:tcBorders>
          </w:tcPr>
          <w:p w14:paraId="03C0FC5C" w14:textId="31227AC6" w:rsidR="009540B9" w:rsidRPr="00A4338B" w:rsidRDefault="009540B9" w:rsidP="009540B9">
            <w:pPr>
              <w:pStyle w:val="NormalLeft"/>
              <w:rPr>
                <w:lang w:val="en-GB"/>
              </w:rPr>
            </w:pPr>
            <w:del w:id="885" w:author="Author">
              <w:r w:rsidRPr="00A4338B" w:rsidDel="00B916B2">
                <w:rPr>
                  <w:lang w:val="en-GB"/>
                </w:rPr>
                <w:delText xml:space="preserve">Total eligible own funds to meet the group SCR (including own funds from other financial </w:delText>
              </w:r>
            </w:del>
            <w:ins w:id="886" w:author="Author">
              <w:del w:id="887" w:author="Author">
                <w:r w:rsidRPr="00A4338B" w:rsidDel="00B916B2">
                  <w:rPr>
                    <w:lang w:val="en-GB"/>
                  </w:rPr>
                  <w:delText>sectors,</w:delText>
                </w:r>
              </w:del>
            </w:ins>
            <w:del w:id="888" w:author="Author">
              <w:r w:rsidRPr="00A4338B" w:rsidDel="00B916B2">
                <w:rPr>
                  <w:lang w:val="en-GB"/>
                </w:rPr>
                <w:delText xml:space="preserve">sector and from undertakings included via </w:delText>
              </w:r>
            </w:del>
            <w:ins w:id="889" w:author="Author">
              <w:del w:id="890" w:author="Author">
                <w:r w:rsidRPr="00A4338B" w:rsidDel="00B916B2">
                  <w:rPr>
                    <w:lang w:val="en-GB"/>
                  </w:rPr>
                  <w:delText>Deduction and Aggregation method</w:delText>
                </w:r>
              </w:del>
            </w:ins>
            <w:del w:id="891" w:author="Author">
              <w:r w:rsidRPr="00A4338B" w:rsidDel="00B916B2">
                <w:rPr>
                  <w:lang w:val="en-GB"/>
                </w:rPr>
                <w:delText>D&amp;A) — tier 3</w:delText>
              </w:r>
            </w:del>
          </w:p>
        </w:tc>
        <w:tc>
          <w:tcPr>
            <w:tcW w:w="4643" w:type="dxa"/>
            <w:tcBorders>
              <w:top w:val="single" w:sz="2" w:space="0" w:color="auto"/>
              <w:left w:val="single" w:sz="2" w:space="0" w:color="auto"/>
              <w:bottom w:val="single" w:sz="2" w:space="0" w:color="auto"/>
              <w:right w:val="single" w:sz="2" w:space="0" w:color="auto"/>
            </w:tcBorders>
          </w:tcPr>
          <w:p w14:paraId="1D9DFD06" w14:textId="6F1E2885" w:rsidR="009540B9" w:rsidRPr="00A4338B" w:rsidRDefault="009540B9" w:rsidP="009540B9">
            <w:pPr>
              <w:pStyle w:val="NormalLeft"/>
              <w:rPr>
                <w:lang w:val="en-GB"/>
              </w:rPr>
            </w:pPr>
            <w:del w:id="892" w:author="Author">
              <w:r w:rsidRPr="00A4338B" w:rsidDel="00B916B2">
                <w:rPr>
                  <w:lang w:val="en-GB"/>
                </w:rPr>
                <w:delText>This is the eligible available own funds, including the own funds from the other financial sectors</w:delText>
              </w:r>
            </w:del>
            <w:ins w:id="893" w:author="Author">
              <w:del w:id="894" w:author="Author">
                <w:r w:rsidRPr="00A4338B" w:rsidDel="00B916B2">
                  <w:rPr>
                    <w:lang w:val="en-GB"/>
                  </w:rPr>
                  <w:delText>,</w:delText>
                </w:r>
              </w:del>
            </w:ins>
            <w:del w:id="895" w:author="Author">
              <w:r w:rsidRPr="00A4338B" w:rsidDel="00B916B2">
                <w:rPr>
                  <w:lang w:val="en-GB"/>
                </w:rPr>
                <w:delText xml:space="preserve"> and from the undertakings included via Deduction and aggregation</w:delText>
              </w:r>
            </w:del>
            <w:ins w:id="896" w:author="Author">
              <w:del w:id="897" w:author="Author">
                <w:r w:rsidRPr="00A4338B" w:rsidDel="00B916B2">
                  <w:rPr>
                    <w:lang w:val="en-GB"/>
                  </w:rPr>
                  <w:delText xml:space="preserve"> method</w:delText>
                </w:r>
              </w:del>
            </w:ins>
            <w:del w:id="898" w:author="Author">
              <w:r w:rsidRPr="00A4338B" w:rsidDel="00B916B2">
                <w:rPr>
                  <w:lang w:val="en-GB"/>
                </w:rPr>
                <w:delText> to meet the total group SCR that meet the criteria to be included in Tier 3</w:delText>
              </w:r>
            </w:del>
          </w:p>
        </w:tc>
      </w:tr>
      <w:tr w:rsidR="009540B9" w:rsidRPr="00A4338B" w14:paraId="2D59E236" w14:textId="77777777" w:rsidTr="00EA0D67">
        <w:tc>
          <w:tcPr>
            <w:tcW w:w="2136" w:type="dxa"/>
            <w:tcBorders>
              <w:top w:val="single" w:sz="2" w:space="0" w:color="auto"/>
              <w:left w:val="single" w:sz="2" w:space="0" w:color="auto"/>
              <w:bottom w:val="single" w:sz="2" w:space="0" w:color="auto"/>
              <w:right w:val="single" w:sz="2" w:space="0" w:color="auto"/>
            </w:tcBorders>
          </w:tcPr>
          <w:p w14:paraId="1E7CC7CB" w14:textId="050D24B2" w:rsidR="009540B9" w:rsidRPr="00A4338B" w:rsidRDefault="009540B9" w:rsidP="009540B9">
            <w:pPr>
              <w:pStyle w:val="NormalLeft"/>
              <w:rPr>
                <w:lang w:val="en-GB"/>
              </w:rPr>
            </w:pPr>
            <w:del w:id="899" w:author="Author">
              <w:r w:rsidRPr="00A4338B" w:rsidDel="00D14B70">
                <w:rPr>
                  <w:lang w:val="en-GB"/>
                </w:rPr>
                <w:delText>R0670/C0010</w:delText>
              </w:r>
            </w:del>
          </w:p>
        </w:tc>
        <w:tc>
          <w:tcPr>
            <w:tcW w:w="2507" w:type="dxa"/>
            <w:tcBorders>
              <w:top w:val="single" w:sz="2" w:space="0" w:color="auto"/>
              <w:left w:val="single" w:sz="2" w:space="0" w:color="auto"/>
              <w:bottom w:val="single" w:sz="2" w:space="0" w:color="auto"/>
              <w:right w:val="single" w:sz="2" w:space="0" w:color="auto"/>
            </w:tcBorders>
          </w:tcPr>
          <w:p w14:paraId="34096FFE" w14:textId="628AE201" w:rsidR="009540B9" w:rsidRPr="00A4338B" w:rsidRDefault="009540B9" w:rsidP="009540B9">
            <w:pPr>
              <w:pStyle w:val="NormalLeft"/>
              <w:rPr>
                <w:lang w:val="en-GB"/>
              </w:rPr>
            </w:pPr>
            <w:del w:id="900" w:author="Author">
              <w:r w:rsidRPr="00A4338B" w:rsidDel="00D14B70">
                <w:rPr>
                  <w:lang w:val="en-GB"/>
                </w:rPr>
                <w:delText xml:space="preserve">SCR for </w:delText>
              </w:r>
              <w:r w:rsidRPr="00A4338B" w:rsidDel="00B1641E">
                <w:rPr>
                  <w:lang w:val="en-GB"/>
                </w:rPr>
                <w:delText>entities</w:delText>
              </w:r>
              <w:r w:rsidRPr="00A4338B" w:rsidDel="00D14B70">
                <w:rPr>
                  <w:lang w:val="en-GB"/>
                </w:rPr>
                <w:delText xml:space="preserve"> included with </w:delText>
              </w:r>
            </w:del>
            <w:ins w:id="901" w:author="Author">
              <w:del w:id="902" w:author="Author">
                <w:r w:rsidRPr="00A4338B" w:rsidDel="00D14B70">
                  <w:rPr>
                    <w:lang w:val="en-GB"/>
                  </w:rPr>
                  <w:delText xml:space="preserve">Deduction and Aggregation method </w:delText>
                </w:r>
              </w:del>
            </w:ins>
            <w:del w:id="903" w:author="Author">
              <w:r w:rsidRPr="00A4338B" w:rsidDel="00D14B70">
                <w:rPr>
                  <w:lang w:val="en-GB"/>
                </w:rPr>
                <w:delText>D&amp;A method</w:delText>
              </w:r>
            </w:del>
          </w:p>
        </w:tc>
        <w:tc>
          <w:tcPr>
            <w:tcW w:w="4643" w:type="dxa"/>
            <w:tcBorders>
              <w:top w:val="single" w:sz="2" w:space="0" w:color="auto"/>
              <w:left w:val="single" w:sz="2" w:space="0" w:color="auto"/>
              <w:bottom w:val="single" w:sz="2" w:space="0" w:color="auto"/>
              <w:right w:val="single" w:sz="2" w:space="0" w:color="auto"/>
            </w:tcBorders>
          </w:tcPr>
          <w:p w14:paraId="691A346B" w14:textId="148A1031" w:rsidR="009540B9" w:rsidRPr="00A4338B" w:rsidRDefault="009540B9" w:rsidP="009540B9">
            <w:pPr>
              <w:pStyle w:val="NormalLeft"/>
              <w:rPr>
                <w:lang w:val="en-GB"/>
              </w:rPr>
            </w:pPr>
            <w:del w:id="904" w:author="Author">
              <w:r w:rsidRPr="00A4338B" w:rsidDel="00D14B70">
                <w:rPr>
                  <w:lang w:val="en-GB"/>
                </w:rPr>
                <w:delText xml:space="preserve">This is the total of solvency capital requirements for </w:delText>
              </w:r>
            </w:del>
            <w:ins w:id="905" w:author="Author">
              <w:del w:id="906" w:author="Author">
                <w:r w:rsidRPr="00A4338B" w:rsidDel="00D14B70">
                  <w:rPr>
                    <w:lang w:val="en-GB"/>
                  </w:rPr>
                  <w:delText xml:space="preserve">related </w:delText>
                </w:r>
              </w:del>
            </w:ins>
            <w:del w:id="907" w:author="Author">
              <w:r w:rsidRPr="00A4338B" w:rsidDel="00D14B70">
                <w:rPr>
                  <w:lang w:val="en-GB"/>
                </w:rPr>
                <w:delText>undertakings included with Deduction and Aggregation method. This cell shall include sum of the proportional share of the SCR for undertakings included in the group solvency calculation through Deduction and aggregation</w:delText>
              </w:r>
            </w:del>
            <w:ins w:id="908" w:author="Author">
              <w:del w:id="909" w:author="Author">
                <w:r w:rsidRPr="00A4338B" w:rsidDel="00D14B70">
                  <w:rPr>
                    <w:lang w:val="en-GB"/>
                  </w:rPr>
                  <w:delText xml:space="preserve"> method. </w:delText>
                </w:r>
              </w:del>
            </w:ins>
            <w:del w:id="910" w:author="Author">
              <w:r w:rsidRPr="00A4338B" w:rsidDel="00D14B70">
                <w:rPr>
                  <w:lang w:val="en-GB"/>
                </w:rPr>
                <w:delText>. It's only relevant in case of Deduction and aggregation</w:delText>
              </w:r>
            </w:del>
            <w:ins w:id="911" w:author="Author">
              <w:del w:id="912" w:author="Author">
                <w:r w:rsidRPr="00A4338B" w:rsidDel="00D14B70">
                  <w:rPr>
                    <w:lang w:val="en-GB"/>
                  </w:rPr>
                  <w:delText xml:space="preserve"> method</w:delText>
                </w:r>
                <w:r w:rsidRPr="00A4338B" w:rsidDel="007F4986">
                  <w:rPr>
                    <w:lang w:val="en-GB"/>
                  </w:rPr>
                  <w:delText>,</w:delText>
                </w:r>
              </w:del>
            </w:ins>
            <w:del w:id="913" w:author="Author">
              <w:r w:rsidRPr="00A4338B" w:rsidDel="00D14B70">
                <w:rPr>
                  <w:lang w:val="en-GB"/>
                </w:rPr>
                <w:delText> and combination of methods.</w:delText>
              </w:r>
            </w:del>
          </w:p>
        </w:tc>
      </w:tr>
      <w:tr w:rsidR="009540B9" w:rsidRPr="00A4338B" w14:paraId="07E783B5" w14:textId="77777777" w:rsidTr="00EA0D67">
        <w:tc>
          <w:tcPr>
            <w:tcW w:w="2136" w:type="dxa"/>
            <w:tcBorders>
              <w:top w:val="single" w:sz="2" w:space="0" w:color="auto"/>
              <w:left w:val="single" w:sz="2" w:space="0" w:color="auto"/>
              <w:bottom w:val="single" w:sz="2" w:space="0" w:color="auto"/>
              <w:right w:val="single" w:sz="2" w:space="0" w:color="auto"/>
            </w:tcBorders>
          </w:tcPr>
          <w:p w14:paraId="6C47F653" w14:textId="6181D840" w:rsidR="009540B9" w:rsidRPr="00A4338B" w:rsidRDefault="009540B9" w:rsidP="009540B9">
            <w:pPr>
              <w:pStyle w:val="NormalLeft"/>
              <w:rPr>
                <w:lang w:val="en-GB"/>
              </w:rPr>
            </w:pPr>
            <w:del w:id="914" w:author="Author">
              <w:r w:rsidRPr="00A4338B" w:rsidDel="00D14B70">
                <w:rPr>
                  <w:lang w:val="en-GB"/>
                </w:rPr>
                <w:delText>R0680/C0010</w:delText>
              </w:r>
            </w:del>
          </w:p>
        </w:tc>
        <w:tc>
          <w:tcPr>
            <w:tcW w:w="2507" w:type="dxa"/>
            <w:tcBorders>
              <w:top w:val="single" w:sz="2" w:space="0" w:color="auto"/>
              <w:left w:val="single" w:sz="2" w:space="0" w:color="auto"/>
              <w:bottom w:val="single" w:sz="2" w:space="0" w:color="auto"/>
              <w:right w:val="single" w:sz="2" w:space="0" w:color="auto"/>
            </w:tcBorders>
          </w:tcPr>
          <w:p w14:paraId="1FC1BDA6" w14:textId="70B4C1F5" w:rsidR="009540B9" w:rsidRPr="00A4338B" w:rsidRDefault="009540B9" w:rsidP="009540B9">
            <w:pPr>
              <w:pStyle w:val="NormalLeft"/>
              <w:rPr>
                <w:lang w:val="en-GB"/>
              </w:rPr>
            </w:pPr>
            <w:del w:id="915" w:author="Author">
              <w:r w:rsidRPr="00A4338B" w:rsidDel="00D14B70">
                <w:rPr>
                  <w:lang w:val="en-GB"/>
                </w:rPr>
                <w:delText>Group SCR</w:delText>
              </w:r>
            </w:del>
          </w:p>
        </w:tc>
        <w:tc>
          <w:tcPr>
            <w:tcW w:w="4643" w:type="dxa"/>
            <w:tcBorders>
              <w:top w:val="single" w:sz="2" w:space="0" w:color="auto"/>
              <w:left w:val="single" w:sz="2" w:space="0" w:color="auto"/>
              <w:bottom w:val="single" w:sz="2" w:space="0" w:color="auto"/>
              <w:right w:val="single" w:sz="2" w:space="0" w:color="auto"/>
            </w:tcBorders>
          </w:tcPr>
          <w:p w14:paraId="66954791" w14:textId="39DC1DB1" w:rsidR="009540B9" w:rsidRPr="00A4338B" w:rsidRDefault="009540B9" w:rsidP="009540B9">
            <w:pPr>
              <w:pStyle w:val="NormalLeft"/>
              <w:rPr>
                <w:lang w:val="en-GB"/>
              </w:rPr>
            </w:pPr>
            <w:del w:id="916" w:author="Author">
              <w:r w:rsidRPr="00A4338B" w:rsidDel="00D14B70">
                <w:rPr>
                  <w:lang w:val="en-GB"/>
                </w:rPr>
                <w:delText>The group SCR is the sum of the consolidated group SCR calculated in accordance with Article 336, (a), (b), (c</w:delText>
              </w:r>
            </w:del>
            <w:ins w:id="917" w:author="Author">
              <w:del w:id="918" w:author="Author">
                <w:r w:rsidRPr="00A4338B" w:rsidDel="00D14B70">
                  <w:rPr>
                    <w:lang w:val="en-GB"/>
                  </w:rPr>
                  <w:delText>),</w:delText>
                </w:r>
              </w:del>
            </w:ins>
            <w:del w:id="919" w:author="Author">
              <w:r w:rsidRPr="00A4338B" w:rsidDel="00D14B70">
                <w:rPr>
                  <w:lang w:val="en-GB"/>
                </w:rPr>
                <w:delText>) and (d</w:delText>
              </w:r>
            </w:del>
            <w:ins w:id="920" w:author="Author">
              <w:del w:id="921" w:author="Author">
                <w:r w:rsidRPr="00A4338B" w:rsidDel="00D14B70">
                  <w:rPr>
                    <w:lang w:val="en-GB"/>
                  </w:rPr>
                  <w:delText>) and (e)</w:delText>
                </w:r>
              </w:del>
            </w:ins>
            <w:del w:id="922" w:author="Author">
              <w:r w:rsidRPr="00A4338B" w:rsidDel="00D14B70">
                <w:rPr>
                  <w:lang w:val="en-GB"/>
                </w:rPr>
                <w:delText xml:space="preserve"> of Delegated Regulation (EU) 2015/35 (R0590/C0010) and the SCR for entities included with Deduction and aggregation</w:delText>
              </w:r>
            </w:del>
            <w:ins w:id="923" w:author="Author">
              <w:del w:id="924" w:author="Author">
                <w:r w:rsidRPr="00A4338B" w:rsidDel="00D14B70">
                  <w:rPr>
                    <w:lang w:val="en-GB"/>
                  </w:rPr>
                  <w:delText xml:space="preserve"> method </w:delText>
                </w:r>
              </w:del>
            </w:ins>
            <w:del w:id="925" w:author="Author">
              <w:r w:rsidRPr="00A4338B" w:rsidDel="00D14B70">
                <w:rPr>
                  <w:lang w:val="en-GB"/>
                </w:rPr>
                <w:delText xml:space="preserve">(R0670/C0010).  </w:delText>
              </w:r>
            </w:del>
          </w:p>
        </w:tc>
      </w:tr>
      <w:tr w:rsidR="009540B9" w:rsidRPr="00A4338B" w14:paraId="3F9DBCB0" w14:textId="77777777" w:rsidTr="00B0561A">
        <w:trPr>
          <w:trHeight w:val="801"/>
        </w:trPr>
        <w:tc>
          <w:tcPr>
            <w:tcW w:w="2136" w:type="dxa"/>
            <w:tcBorders>
              <w:top w:val="single" w:sz="2" w:space="0" w:color="auto"/>
              <w:left w:val="single" w:sz="2" w:space="0" w:color="auto"/>
              <w:bottom w:val="single" w:sz="2" w:space="0" w:color="auto"/>
              <w:right w:val="single" w:sz="2" w:space="0" w:color="auto"/>
            </w:tcBorders>
          </w:tcPr>
          <w:p w14:paraId="57B47E29" w14:textId="5A932F8F" w:rsidR="009540B9" w:rsidRPr="00A4338B" w:rsidRDefault="009540B9" w:rsidP="009540B9">
            <w:pPr>
              <w:pStyle w:val="NormalLeft"/>
              <w:rPr>
                <w:lang w:val="en-GB"/>
              </w:rPr>
            </w:pPr>
            <w:r w:rsidRPr="00A4338B">
              <w:rPr>
                <w:lang w:val="en-GB"/>
              </w:rPr>
              <w:lastRenderedPageBreak/>
              <w:t>R0690/C0010</w:t>
            </w:r>
          </w:p>
        </w:tc>
        <w:tc>
          <w:tcPr>
            <w:tcW w:w="2507" w:type="dxa"/>
            <w:tcBorders>
              <w:top w:val="single" w:sz="2" w:space="0" w:color="auto"/>
              <w:left w:val="single" w:sz="2" w:space="0" w:color="auto"/>
              <w:bottom w:val="single" w:sz="2" w:space="0" w:color="auto"/>
              <w:right w:val="single" w:sz="2" w:space="0" w:color="auto"/>
            </w:tcBorders>
          </w:tcPr>
          <w:p w14:paraId="4258C8B4" w14:textId="488D6975" w:rsidR="009540B9" w:rsidRPr="00A4338B" w:rsidRDefault="009540B9" w:rsidP="009540B9">
            <w:pPr>
              <w:pStyle w:val="NormalLeft"/>
              <w:rPr>
                <w:lang w:val="en-GB"/>
              </w:rPr>
            </w:pPr>
            <w:r w:rsidRPr="00A4338B">
              <w:rPr>
                <w:lang w:val="en-GB"/>
              </w:rPr>
              <w:t xml:space="preserve">Ratio of </w:t>
            </w:r>
            <w:ins w:id="926" w:author="Author">
              <w:r w:rsidR="00AC2AF0" w:rsidRPr="00A4338B">
                <w:rPr>
                  <w:lang w:val="en-GB"/>
                </w:rPr>
                <w:t xml:space="preserve">Total </w:t>
              </w:r>
            </w:ins>
            <w:r w:rsidRPr="00A4338B">
              <w:rPr>
                <w:lang w:val="en-GB"/>
              </w:rPr>
              <w:t>Eligible own funds</w:t>
            </w:r>
            <w:ins w:id="927" w:author="Author">
              <w:r w:rsidRPr="00A4338B">
                <w:rPr>
                  <w:lang w:val="en-GB"/>
                </w:rPr>
                <w:t xml:space="preserve"> (R0660)</w:t>
              </w:r>
            </w:ins>
            <w:r w:rsidRPr="00A4338B">
              <w:rPr>
                <w:lang w:val="en-GB"/>
              </w:rPr>
              <w:t xml:space="preserve"> to the</w:t>
            </w:r>
            <w:ins w:id="928" w:author="Author">
              <w:r w:rsidRPr="00A4338B">
                <w:rPr>
                  <w:lang w:val="en-GB"/>
                </w:rPr>
                <w:t xml:space="preserve"> Total</w:t>
              </w:r>
            </w:ins>
            <w:r w:rsidRPr="00A4338B">
              <w:rPr>
                <w:lang w:val="en-GB"/>
              </w:rPr>
              <w:t xml:space="preserve"> group SCR </w:t>
            </w:r>
            <w:ins w:id="929" w:author="Author">
              <w:r w:rsidRPr="00A4338B">
                <w:rPr>
                  <w:lang w:val="en-GB"/>
                </w:rPr>
                <w:t xml:space="preserve">(R0680) – ratio </w:t>
              </w:r>
            </w:ins>
            <w:r w:rsidRPr="00A4338B">
              <w:rPr>
                <w:lang w:val="en-GB"/>
              </w:rPr>
              <w:t xml:space="preserve">including other financial sectors and </w:t>
            </w:r>
            <w:ins w:id="930" w:author="Author">
              <w:r w:rsidRPr="00A4338B">
                <w:rPr>
                  <w:lang w:val="en-GB"/>
                </w:rPr>
                <w:t>undertakings included via D&amp;A method</w:t>
              </w:r>
              <w:del w:id="931" w:author="Author">
                <w:r w:rsidRPr="00A4338B" w:rsidDel="00FF5CA9">
                  <w:rPr>
                    <w:lang w:val="en-GB"/>
                  </w:rPr>
                  <w:delText xml:space="preserve">Deduction and Aggregation method </w:delText>
                </w:r>
              </w:del>
            </w:ins>
            <w:del w:id="932" w:author="Author">
              <w:r w:rsidRPr="00A4338B" w:rsidDel="00620595">
                <w:rPr>
                  <w:lang w:val="en-GB"/>
                </w:rPr>
                <w:delText>D&amp;A undertakings</w:delText>
              </w:r>
            </w:del>
          </w:p>
        </w:tc>
        <w:tc>
          <w:tcPr>
            <w:tcW w:w="4643" w:type="dxa"/>
            <w:tcBorders>
              <w:top w:val="single" w:sz="2" w:space="0" w:color="auto"/>
              <w:left w:val="single" w:sz="2" w:space="0" w:color="auto"/>
              <w:bottom w:val="single" w:sz="2" w:space="0" w:color="auto"/>
              <w:right w:val="single" w:sz="2" w:space="0" w:color="auto"/>
            </w:tcBorders>
          </w:tcPr>
          <w:p w14:paraId="63188B1D" w14:textId="17F76A29" w:rsidR="009540B9" w:rsidRPr="00A4338B" w:rsidRDefault="009540B9" w:rsidP="009540B9">
            <w:pPr>
              <w:pStyle w:val="NormalLeft"/>
              <w:rPr>
                <w:lang w:val="en-GB"/>
              </w:rPr>
            </w:pPr>
            <w:r w:rsidRPr="00A4338B">
              <w:rPr>
                <w:lang w:val="en-GB"/>
              </w:rPr>
              <w:t xml:space="preserve">This is solvency ratio calculated as the </w:t>
            </w:r>
            <w:ins w:id="933" w:author="Author">
              <w:r w:rsidR="00622534" w:rsidRPr="00A4338B">
                <w:rPr>
                  <w:lang w:val="en-GB"/>
                </w:rPr>
                <w:t>T</w:t>
              </w:r>
            </w:ins>
            <w:del w:id="934" w:author="Author">
              <w:r w:rsidRPr="00A4338B" w:rsidDel="00622534">
                <w:rPr>
                  <w:lang w:val="en-GB"/>
                </w:rPr>
                <w:delText>t</w:delText>
              </w:r>
            </w:del>
            <w:r w:rsidRPr="00A4338B">
              <w:rPr>
                <w:lang w:val="en-GB"/>
              </w:rPr>
              <w:t>otal of eligible own funds to meet the</w:t>
            </w:r>
            <w:ins w:id="935" w:author="Author">
              <w:r w:rsidRPr="00A4338B">
                <w:rPr>
                  <w:lang w:val="en-GB"/>
                </w:rPr>
                <w:t xml:space="preserve"> Total</w:t>
              </w:r>
            </w:ins>
            <w:r w:rsidRPr="00A4338B">
              <w:rPr>
                <w:lang w:val="en-GB"/>
              </w:rPr>
              <w:t xml:space="preserve"> group SCR divided by the </w:t>
            </w:r>
            <w:ins w:id="936" w:author="Author">
              <w:r w:rsidRPr="00A4338B">
                <w:rPr>
                  <w:lang w:val="en-GB"/>
                </w:rPr>
                <w:t xml:space="preserve">total </w:t>
              </w:r>
            </w:ins>
            <w:r w:rsidRPr="00A4338B">
              <w:rPr>
                <w:lang w:val="en-GB"/>
              </w:rPr>
              <w:t>group SCR, including other financial sectors</w:t>
            </w:r>
            <w:ins w:id="937" w:author="Author">
              <w:r w:rsidRPr="00A4338B">
                <w:rPr>
                  <w:lang w:val="en-GB"/>
                </w:rPr>
                <w:t>,</w:t>
              </w:r>
            </w:ins>
            <w:r w:rsidRPr="00A4338B">
              <w:rPr>
                <w:lang w:val="en-GB"/>
              </w:rPr>
              <w:t xml:space="preserve"> and </w:t>
            </w:r>
            <w:ins w:id="938" w:author="Author">
              <w:r w:rsidRPr="00A4338B">
                <w:rPr>
                  <w:lang w:val="en-GB"/>
                </w:rPr>
                <w:t xml:space="preserve">undertakings included via </w:t>
              </w:r>
            </w:ins>
            <w:r w:rsidRPr="00A4338B">
              <w:rPr>
                <w:lang w:val="en-GB"/>
              </w:rPr>
              <w:t>Deduction and aggregation </w:t>
            </w:r>
            <w:del w:id="939" w:author="Author">
              <w:r w:rsidRPr="00A4338B">
                <w:rPr>
                  <w:lang w:val="en-GB"/>
                </w:rPr>
                <w:delText>undertakings</w:delText>
              </w:r>
            </w:del>
            <w:ins w:id="940" w:author="Author">
              <w:r w:rsidRPr="00A4338B">
                <w:rPr>
                  <w:lang w:val="en-GB"/>
                </w:rPr>
                <w:t>method.</w:t>
              </w:r>
            </w:ins>
          </w:p>
        </w:tc>
      </w:tr>
      <w:tr w:rsidR="003F1802" w:rsidRPr="00A4338B" w14:paraId="474EC6DE" w14:textId="77777777" w:rsidTr="00073EFA">
        <w:tc>
          <w:tcPr>
            <w:tcW w:w="9286" w:type="dxa"/>
            <w:gridSpan w:val="3"/>
            <w:tcBorders>
              <w:top w:val="single" w:sz="2" w:space="0" w:color="auto"/>
              <w:left w:val="single" w:sz="2" w:space="0" w:color="auto"/>
              <w:bottom w:val="single" w:sz="2" w:space="0" w:color="auto"/>
              <w:right w:val="single" w:sz="2" w:space="0" w:color="auto"/>
            </w:tcBorders>
          </w:tcPr>
          <w:p w14:paraId="6AF80117" w14:textId="1B8B778F" w:rsidR="003F1802" w:rsidRPr="00A4338B" w:rsidRDefault="003F1802" w:rsidP="009540B9">
            <w:pPr>
              <w:pStyle w:val="NormalCentered"/>
              <w:rPr>
                <w:lang w:val="en-GB"/>
              </w:rPr>
            </w:pPr>
            <w:r w:rsidRPr="00A4338B">
              <w:rPr>
                <w:i/>
                <w:iCs/>
                <w:lang w:val="en-GB"/>
              </w:rPr>
              <w:t>Reconciliation Reserve</w:t>
            </w:r>
          </w:p>
        </w:tc>
      </w:tr>
      <w:tr w:rsidR="009540B9" w:rsidRPr="00A4338B" w14:paraId="30F904D8" w14:textId="77777777" w:rsidTr="00EA0D67">
        <w:tc>
          <w:tcPr>
            <w:tcW w:w="2136" w:type="dxa"/>
            <w:tcBorders>
              <w:top w:val="single" w:sz="2" w:space="0" w:color="auto"/>
              <w:left w:val="single" w:sz="2" w:space="0" w:color="auto"/>
              <w:bottom w:val="single" w:sz="2" w:space="0" w:color="auto"/>
              <w:right w:val="single" w:sz="2" w:space="0" w:color="auto"/>
            </w:tcBorders>
          </w:tcPr>
          <w:p w14:paraId="343001B3" w14:textId="2D4411EB" w:rsidR="009540B9" w:rsidRPr="00A4338B" w:rsidRDefault="009540B9" w:rsidP="009540B9">
            <w:pPr>
              <w:pStyle w:val="NormalLeft"/>
              <w:rPr>
                <w:lang w:val="en-GB"/>
              </w:rPr>
            </w:pPr>
            <w:r w:rsidRPr="00A4338B">
              <w:rPr>
                <w:lang w:val="en-GB"/>
              </w:rPr>
              <w:t>R0700/C0060</w:t>
            </w:r>
          </w:p>
        </w:tc>
        <w:tc>
          <w:tcPr>
            <w:tcW w:w="2507" w:type="dxa"/>
            <w:tcBorders>
              <w:top w:val="single" w:sz="2" w:space="0" w:color="auto"/>
              <w:left w:val="single" w:sz="2" w:space="0" w:color="auto"/>
              <w:bottom w:val="single" w:sz="2" w:space="0" w:color="auto"/>
              <w:right w:val="single" w:sz="2" w:space="0" w:color="auto"/>
            </w:tcBorders>
          </w:tcPr>
          <w:p w14:paraId="30BDFBB5" w14:textId="77777777" w:rsidR="009540B9" w:rsidRPr="00A4338B" w:rsidRDefault="009540B9" w:rsidP="009540B9">
            <w:pPr>
              <w:pStyle w:val="NormalLeft"/>
              <w:rPr>
                <w:lang w:val="en-GB"/>
              </w:rPr>
            </w:pPr>
            <w:r w:rsidRPr="00A4338B">
              <w:rPr>
                <w:lang w:val="en-GB"/>
              </w:rPr>
              <w:t>Excess of assets over liabilities</w:t>
            </w:r>
          </w:p>
        </w:tc>
        <w:tc>
          <w:tcPr>
            <w:tcW w:w="4643" w:type="dxa"/>
            <w:tcBorders>
              <w:top w:val="single" w:sz="2" w:space="0" w:color="auto"/>
              <w:left w:val="single" w:sz="2" w:space="0" w:color="auto"/>
              <w:bottom w:val="single" w:sz="2" w:space="0" w:color="auto"/>
              <w:right w:val="single" w:sz="2" w:space="0" w:color="auto"/>
            </w:tcBorders>
          </w:tcPr>
          <w:p w14:paraId="036E13C4" w14:textId="2AC1BE85" w:rsidR="009540B9" w:rsidRPr="00A4338B" w:rsidRDefault="009540B9" w:rsidP="009540B9">
            <w:pPr>
              <w:pStyle w:val="NormalLeft"/>
              <w:rPr>
                <w:lang w:val="en-GB"/>
              </w:rPr>
            </w:pPr>
            <w:r w:rsidRPr="00A4338B">
              <w:rPr>
                <w:lang w:val="en-GB"/>
              </w:rPr>
              <w:t>This is the excess of assets over liabilities as reported in the Solvency 2 balance sheet.</w:t>
            </w:r>
          </w:p>
        </w:tc>
      </w:tr>
      <w:tr w:rsidR="009540B9" w:rsidRPr="00A4338B" w14:paraId="006A81D0" w14:textId="77777777" w:rsidTr="00EA0D67">
        <w:tc>
          <w:tcPr>
            <w:tcW w:w="2136" w:type="dxa"/>
            <w:tcBorders>
              <w:top w:val="single" w:sz="2" w:space="0" w:color="auto"/>
              <w:left w:val="single" w:sz="2" w:space="0" w:color="auto"/>
              <w:bottom w:val="single" w:sz="2" w:space="0" w:color="auto"/>
              <w:right w:val="single" w:sz="2" w:space="0" w:color="auto"/>
            </w:tcBorders>
          </w:tcPr>
          <w:p w14:paraId="5C3BA69D" w14:textId="00955A58" w:rsidR="009540B9" w:rsidRPr="00A4338B" w:rsidRDefault="009540B9" w:rsidP="009540B9">
            <w:pPr>
              <w:pStyle w:val="NormalLeft"/>
              <w:rPr>
                <w:lang w:val="en-GB"/>
              </w:rPr>
            </w:pPr>
            <w:r w:rsidRPr="00A4338B">
              <w:rPr>
                <w:lang w:val="en-GB"/>
              </w:rPr>
              <w:t>R0710/C0060</w:t>
            </w:r>
          </w:p>
        </w:tc>
        <w:tc>
          <w:tcPr>
            <w:tcW w:w="2507" w:type="dxa"/>
            <w:tcBorders>
              <w:top w:val="single" w:sz="2" w:space="0" w:color="auto"/>
              <w:left w:val="single" w:sz="2" w:space="0" w:color="auto"/>
              <w:bottom w:val="single" w:sz="2" w:space="0" w:color="auto"/>
              <w:right w:val="single" w:sz="2" w:space="0" w:color="auto"/>
            </w:tcBorders>
          </w:tcPr>
          <w:p w14:paraId="7773AE32" w14:textId="77777777" w:rsidR="009540B9" w:rsidRPr="00A4338B" w:rsidRDefault="009540B9" w:rsidP="009540B9">
            <w:pPr>
              <w:pStyle w:val="NormalLeft"/>
              <w:rPr>
                <w:lang w:val="en-GB"/>
              </w:rPr>
            </w:pPr>
            <w:r w:rsidRPr="00A4338B">
              <w:rPr>
                <w:lang w:val="en-GB"/>
              </w:rPr>
              <w:t>Own shares (held directly and indirectly)</w:t>
            </w:r>
          </w:p>
        </w:tc>
        <w:tc>
          <w:tcPr>
            <w:tcW w:w="4643" w:type="dxa"/>
            <w:tcBorders>
              <w:top w:val="single" w:sz="2" w:space="0" w:color="auto"/>
              <w:left w:val="single" w:sz="2" w:space="0" w:color="auto"/>
              <w:bottom w:val="single" w:sz="2" w:space="0" w:color="auto"/>
              <w:right w:val="single" w:sz="2" w:space="0" w:color="auto"/>
            </w:tcBorders>
          </w:tcPr>
          <w:p w14:paraId="2BEEBA36" w14:textId="0A4ACE8E" w:rsidR="009540B9" w:rsidRPr="00A4338B" w:rsidRDefault="009540B9" w:rsidP="009540B9">
            <w:pPr>
              <w:pStyle w:val="NormalLeft"/>
              <w:rPr>
                <w:lang w:val="en-GB"/>
              </w:rPr>
            </w:pPr>
            <w:r w:rsidRPr="00A4338B">
              <w:rPr>
                <w:lang w:val="en-GB"/>
              </w:rPr>
              <w:t>This is the amount of own shares held by the participating insurance or reinsurance undertaking, the insurance holding company or the mixed financial holding company and the related undertakings, both directly and indirectly.</w:t>
            </w:r>
          </w:p>
        </w:tc>
      </w:tr>
      <w:tr w:rsidR="009540B9" w:rsidRPr="00A4338B" w14:paraId="63346E3F" w14:textId="77777777" w:rsidTr="00EA0D67">
        <w:tc>
          <w:tcPr>
            <w:tcW w:w="2136" w:type="dxa"/>
            <w:tcBorders>
              <w:top w:val="single" w:sz="2" w:space="0" w:color="auto"/>
              <w:left w:val="single" w:sz="2" w:space="0" w:color="auto"/>
              <w:bottom w:val="single" w:sz="2" w:space="0" w:color="auto"/>
              <w:right w:val="single" w:sz="2" w:space="0" w:color="auto"/>
            </w:tcBorders>
          </w:tcPr>
          <w:p w14:paraId="1102B406" w14:textId="2190CA4E" w:rsidR="009540B9" w:rsidRPr="00A4338B" w:rsidRDefault="009540B9" w:rsidP="009540B9">
            <w:pPr>
              <w:pStyle w:val="NormalLeft"/>
              <w:rPr>
                <w:lang w:val="en-GB"/>
              </w:rPr>
            </w:pPr>
            <w:r w:rsidRPr="00A4338B">
              <w:rPr>
                <w:lang w:val="en-GB"/>
              </w:rPr>
              <w:t>R0720/C0060</w:t>
            </w:r>
          </w:p>
        </w:tc>
        <w:tc>
          <w:tcPr>
            <w:tcW w:w="2507" w:type="dxa"/>
            <w:tcBorders>
              <w:top w:val="single" w:sz="2" w:space="0" w:color="auto"/>
              <w:left w:val="single" w:sz="2" w:space="0" w:color="auto"/>
              <w:bottom w:val="single" w:sz="2" w:space="0" w:color="auto"/>
              <w:right w:val="single" w:sz="2" w:space="0" w:color="auto"/>
            </w:tcBorders>
          </w:tcPr>
          <w:p w14:paraId="2FC10B25" w14:textId="77777777" w:rsidR="009540B9" w:rsidRPr="00A4338B" w:rsidRDefault="009540B9" w:rsidP="009540B9">
            <w:pPr>
              <w:pStyle w:val="NormalLeft"/>
              <w:rPr>
                <w:lang w:val="en-GB"/>
              </w:rPr>
            </w:pPr>
            <w:r w:rsidRPr="00A4338B">
              <w:rPr>
                <w:lang w:val="en-GB"/>
              </w:rPr>
              <w:t>Foreseeable dividends, distributions and charges</w:t>
            </w:r>
          </w:p>
        </w:tc>
        <w:tc>
          <w:tcPr>
            <w:tcW w:w="4643" w:type="dxa"/>
            <w:tcBorders>
              <w:top w:val="single" w:sz="2" w:space="0" w:color="auto"/>
              <w:left w:val="single" w:sz="2" w:space="0" w:color="auto"/>
              <w:bottom w:val="single" w:sz="2" w:space="0" w:color="auto"/>
              <w:right w:val="single" w:sz="2" w:space="0" w:color="auto"/>
            </w:tcBorders>
          </w:tcPr>
          <w:p w14:paraId="1BD55BEE" w14:textId="68388D43" w:rsidR="009540B9" w:rsidRPr="00A4338B" w:rsidRDefault="009540B9" w:rsidP="009540B9">
            <w:pPr>
              <w:pStyle w:val="NormalLeft"/>
              <w:rPr>
                <w:lang w:val="en-GB"/>
              </w:rPr>
            </w:pPr>
            <w:r w:rsidRPr="00A4338B">
              <w:rPr>
                <w:lang w:val="en-GB"/>
              </w:rPr>
              <w:t>These are the dividends, distributions and charges foreseeable</w:t>
            </w:r>
            <w:ins w:id="941" w:author="Author">
              <w:r w:rsidRPr="00A4338B">
                <w:rPr>
                  <w:lang w:val="en-GB"/>
                </w:rPr>
                <w:t xml:space="preserve"> from the group. </w:t>
              </w:r>
            </w:ins>
            <w:del w:id="942" w:author="Author">
              <w:r w:rsidRPr="00A4338B" w:rsidDel="00531F85">
                <w:rPr>
                  <w:lang w:val="en-GB"/>
                </w:rPr>
                <w:delText xml:space="preserve"> </w:delText>
              </w:r>
              <w:r w:rsidRPr="00A4338B">
                <w:rPr>
                  <w:lang w:val="en-GB"/>
                </w:rPr>
                <w:delText>by the undertaking</w:delText>
              </w:r>
            </w:del>
            <w:r w:rsidRPr="00A4338B">
              <w:rPr>
                <w:lang w:val="en-GB"/>
              </w:rPr>
              <w:t>.</w:t>
            </w:r>
          </w:p>
        </w:tc>
      </w:tr>
      <w:tr w:rsidR="009540B9" w:rsidRPr="00A4338B" w14:paraId="08D71278" w14:textId="77777777" w:rsidTr="00EA0D67">
        <w:tc>
          <w:tcPr>
            <w:tcW w:w="2136" w:type="dxa"/>
            <w:tcBorders>
              <w:top w:val="single" w:sz="2" w:space="0" w:color="auto"/>
              <w:left w:val="single" w:sz="2" w:space="0" w:color="auto"/>
              <w:bottom w:val="single" w:sz="2" w:space="0" w:color="auto"/>
              <w:right w:val="single" w:sz="2" w:space="0" w:color="auto"/>
            </w:tcBorders>
          </w:tcPr>
          <w:p w14:paraId="6D765298" w14:textId="2C572BAA" w:rsidR="009540B9" w:rsidRPr="00A4338B" w:rsidRDefault="009540B9" w:rsidP="009540B9">
            <w:pPr>
              <w:pStyle w:val="NormalLeft"/>
              <w:rPr>
                <w:lang w:val="en-GB"/>
              </w:rPr>
            </w:pPr>
            <w:r w:rsidRPr="00A4338B">
              <w:rPr>
                <w:lang w:val="en-GB"/>
              </w:rPr>
              <w:t>R0730/C0060</w:t>
            </w:r>
          </w:p>
        </w:tc>
        <w:tc>
          <w:tcPr>
            <w:tcW w:w="2507" w:type="dxa"/>
            <w:tcBorders>
              <w:top w:val="single" w:sz="2" w:space="0" w:color="auto"/>
              <w:left w:val="single" w:sz="2" w:space="0" w:color="auto"/>
              <w:bottom w:val="single" w:sz="2" w:space="0" w:color="auto"/>
              <w:right w:val="single" w:sz="2" w:space="0" w:color="auto"/>
            </w:tcBorders>
          </w:tcPr>
          <w:p w14:paraId="6F4B825C" w14:textId="77777777" w:rsidR="009540B9" w:rsidRPr="00A4338B" w:rsidRDefault="009540B9" w:rsidP="009540B9">
            <w:pPr>
              <w:pStyle w:val="NormalLeft"/>
              <w:rPr>
                <w:lang w:val="en-GB"/>
              </w:rPr>
            </w:pPr>
            <w:r w:rsidRPr="00A4338B">
              <w:rPr>
                <w:lang w:val="en-GB"/>
              </w:rPr>
              <w:t>Other basic own fund items</w:t>
            </w:r>
          </w:p>
        </w:tc>
        <w:tc>
          <w:tcPr>
            <w:tcW w:w="4643" w:type="dxa"/>
            <w:tcBorders>
              <w:top w:val="single" w:sz="2" w:space="0" w:color="auto"/>
              <w:left w:val="single" w:sz="2" w:space="0" w:color="auto"/>
              <w:bottom w:val="single" w:sz="2" w:space="0" w:color="auto"/>
              <w:right w:val="single" w:sz="2" w:space="0" w:color="auto"/>
            </w:tcBorders>
          </w:tcPr>
          <w:p w14:paraId="3ED4E80D" w14:textId="44DBCABF" w:rsidR="009540B9" w:rsidRPr="00A4338B" w:rsidRDefault="009540B9" w:rsidP="009540B9">
            <w:pPr>
              <w:pStyle w:val="NormalLeft"/>
              <w:rPr>
                <w:lang w:val="en-GB"/>
              </w:rPr>
            </w:pPr>
            <w:r w:rsidRPr="00A4338B">
              <w:rPr>
                <w:lang w:val="en-GB"/>
              </w:rPr>
              <w:t>These are the basic own fund items included in points (a)(i) to (v) of Article 69, Article 72(a) and Article 76(a), as well as those basic own fund items approved by the supervisory authority in accordance with Article 79 of the Delegated Regulation (EU) 2015/35.</w:t>
            </w:r>
          </w:p>
        </w:tc>
      </w:tr>
      <w:tr w:rsidR="009540B9" w:rsidRPr="00A4338B" w14:paraId="019A79EF" w14:textId="77777777" w:rsidTr="00EA0D67">
        <w:tc>
          <w:tcPr>
            <w:tcW w:w="2136" w:type="dxa"/>
            <w:tcBorders>
              <w:top w:val="single" w:sz="2" w:space="0" w:color="auto"/>
              <w:left w:val="single" w:sz="2" w:space="0" w:color="auto"/>
              <w:bottom w:val="single" w:sz="2" w:space="0" w:color="auto"/>
              <w:right w:val="single" w:sz="2" w:space="0" w:color="auto"/>
            </w:tcBorders>
          </w:tcPr>
          <w:p w14:paraId="3DEC2D9B" w14:textId="07A971B3" w:rsidR="009540B9" w:rsidRPr="00A4338B" w:rsidRDefault="009540B9" w:rsidP="009540B9">
            <w:pPr>
              <w:pStyle w:val="NormalLeft"/>
              <w:rPr>
                <w:lang w:val="en-GB"/>
              </w:rPr>
            </w:pPr>
            <w:r w:rsidRPr="00A4338B">
              <w:rPr>
                <w:lang w:val="en-GB"/>
              </w:rPr>
              <w:t>R0740/C0060</w:t>
            </w:r>
          </w:p>
        </w:tc>
        <w:tc>
          <w:tcPr>
            <w:tcW w:w="2507" w:type="dxa"/>
            <w:tcBorders>
              <w:top w:val="single" w:sz="2" w:space="0" w:color="auto"/>
              <w:left w:val="single" w:sz="2" w:space="0" w:color="auto"/>
              <w:bottom w:val="single" w:sz="2" w:space="0" w:color="auto"/>
              <w:right w:val="single" w:sz="2" w:space="0" w:color="auto"/>
            </w:tcBorders>
          </w:tcPr>
          <w:p w14:paraId="289E6D00" w14:textId="349FABCC" w:rsidR="009540B9" w:rsidRPr="00A4338B" w:rsidRDefault="009540B9" w:rsidP="009540B9">
            <w:pPr>
              <w:pStyle w:val="NormalLeft"/>
              <w:rPr>
                <w:lang w:val="en-GB"/>
              </w:rPr>
            </w:pPr>
            <w:r w:rsidRPr="00A4338B">
              <w:rPr>
                <w:lang w:val="en-GB"/>
              </w:rPr>
              <w:t xml:space="preserve">Adjustment for restricted own fund items in respect of matching adjustment portfolios and </w:t>
            </w:r>
            <w:del w:id="943" w:author="Author">
              <w:r w:rsidRPr="00A4338B" w:rsidDel="00227010">
                <w:rPr>
                  <w:lang w:val="en-GB"/>
                </w:rPr>
                <w:delText>ring fenced</w:delText>
              </w:r>
            </w:del>
            <w:ins w:id="944" w:author="Author">
              <w:r w:rsidR="00227010" w:rsidRPr="00A4338B">
                <w:rPr>
                  <w:lang w:val="en-GB"/>
                </w:rPr>
                <w:t>ring-fenced</w:t>
              </w:r>
            </w:ins>
            <w:r w:rsidRPr="00A4338B">
              <w:rPr>
                <w:lang w:val="en-GB"/>
              </w:rPr>
              <w:t xml:space="preserve"> funds</w:t>
            </w:r>
          </w:p>
        </w:tc>
        <w:tc>
          <w:tcPr>
            <w:tcW w:w="4643" w:type="dxa"/>
            <w:tcBorders>
              <w:top w:val="single" w:sz="2" w:space="0" w:color="auto"/>
              <w:left w:val="single" w:sz="2" w:space="0" w:color="auto"/>
              <w:bottom w:val="single" w:sz="2" w:space="0" w:color="auto"/>
              <w:right w:val="single" w:sz="2" w:space="0" w:color="auto"/>
            </w:tcBorders>
          </w:tcPr>
          <w:p w14:paraId="60C85CBC" w14:textId="30C80B16" w:rsidR="009540B9" w:rsidRPr="00A4338B" w:rsidRDefault="009540B9" w:rsidP="009540B9">
            <w:pPr>
              <w:pStyle w:val="NormalLeft"/>
              <w:rPr>
                <w:lang w:val="en-GB"/>
              </w:rPr>
            </w:pPr>
            <w:r w:rsidRPr="00A4338B">
              <w:rPr>
                <w:lang w:val="en-GB"/>
              </w:rPr>
              <w:t>This is the total amount of the adjustment to the reconciliation reserve due to the existence of restricted own fund items in respect of ring–fenced funds and matching portfolios at group level.</w:t>
            </w:r>
          </w:p>
        </w:tc>
      </w:tr>
      <w:tr w:rsidR="009540B9" w:rsidRPr="00A4338B" w14:paraId="64484CC2" w14:textId="77777777" w:rsidTr="00EA0D67">
        <w:tc>
          <w:tcPr>
            <w:tcW w:w="2136" w:type="dxa"/>
            <w:tcBorders>
              <w:top w:val="single" w:sz="2" w:space="0" w:color="auto"/>
              <w:left w:val="single" w:sz="2" w:space="0" w:color="auto"/>
              <w:bottom w:val="single" w:sz="2" w:space="0" w:color="auto"/>
              <w:right w:val="single" w:sz="2" w:space="0" w:color="auto"/>
            </w:tcBorders>
          </w:tcPr>
          <w:p w14:paraId="1E446CF0" w14:textId="0B4152CE" w:rsidR="009540B9" w:rsidRPr="00A4338B" w:rsidRDefault="009540B9" w:rsidP="009540B9">
            <w:pPr>
              <w:pStyle w:val="NormalLeft"/>
              <w:rPr>
                <w:lang w:val="en-GB"/>
              </w:rPr>
            </w:pPr>
            <w:r w:rsidRPr="00A4338B">
              <w:rPr>
                <w:lang w:val="en-GB"/>
              </w:rPr>
              <w:t>R0750/C0060</w:t>
            </w:r>
          </w:p>
        </w:tc>
        <w:tc>
          <w:tcPr>
            <w:tcW w:w="2507" w:type="dxa"/>
            <w:tcBorders>
              <w:top w:val="single" w:sz="2" w:space="0" w:color="auto"/>
              <w:left w:val="single" w:sz="2" w:space="0" w:color="auto"/>
              <w:bottom w:val="single" w:sz="2" w:space="0" w:color="auto"/>
              <w:right w:val="single" w:sz="2" w:space="0" w:color="auto"/>
            </w:tcBorders>
          </w:tcPr>
          <w:p w14:paraId="421405FC" w14:textId="3A1706BB" w:rsidR="009540B9" w:rsidRPr="00A4338B" w:rsidRDefault="009540B9" w:rsidP="009540B9">
            <w:pPr>
              <w:pStyle w:val="NormalLeft"/>
              <w:rPr>
                <w:lang w:val="en-GB"/>
              </w:rPr>
            </w:pPr>
            <w:r w:rsidRPr="00A4338B">
              <w:rPr>
                <w:lang w:val="en-GB"/>
              </w:rPr>
              <w:t xml:space="preserve">Other </w:t>
            </w:r>
            <w:del w:id="945" w:author="Author">
              <w:r w:rsidRPr="00A4338B" w:rsidDel="003F1802">
                <w:rPr>
                  <w:lang w:val="en-GB"/>
                </w:rPr>
                <w:delText>non available</w:delText>
              </w:r>
            </w:del>
            <w:ins w:id="946" w:author="Author">
              <w:r w:rsidR="003F1802" w:rsidRPr="00A4338B">
                <w:rPr>
                  <w:lang w:val="en-GB"/>
                </w:rPr>
                <w:t>non-available</w:t>
              </w:r>
            </w:ins>
            <w:r w:rsidRPr="00A4338B">
              <w:rPr>
                <w:lang w:val="en-GB"/>
              </w:rPr>
              <w:t xml:space="preserve"> own funds</w:t>
            </w:r>
          </w:p>
        </w:tc>
        <w:tc>
          <w:tcPr>
            <w:tcW w:w="4643" w:type="dxa"/>
            <w:tcBorders>
              <w:top w:val="single" w:sz="2" w:space="0" w:color="auto"/>
              <w:left w:val="single" w:sz="2" w:space="0" w:color="auto"/>
              <w:bottom w:val="single" w:sz="2" w:space="0" w:color="auto"/>
              <w:right w:val="single" w:sz="2" w:space="0" w:color="auto"/>
            </w:tcBorders>
          </w:tcPr>
          <w:p w14:paraId="15366EE0" w14:textId="0D82F851" w:rsidR="009540B9" w:rsidRPr="00A4338B" w:rsidRDefault="009540B9" w:rsidP="009540B9">
            <w:pPr>
              <w:pStyle w:val="NormalLeft"/>
              <w:rPr>
                <w:lang w:val="en-GB"/>
              </w:rPr>
            </w:pPr>
            <w:r w:rsidRPr="00A4338B">
              <w:rPr>
                <w:lang w:val="en-GB"/>
              </w:rPr>
              <w:t xml:space="preserve">These are other </w:t>
            </w:r>
            <w:del w:id="947" w:author="Author">
              <w:r w:rsidRPr="00A4338B" w:rsidDel="003F1802">
                <w:rPr>
                  <w:lang w:val="en-GB"/>
                </w:rPr>
                <w:delText>non available</w:delText>
              </w:r>
            </w:del>
            <w:ins w:id="948" w:author="Author">
              <w:r w:rsidR="003F1802" w:rsidRPr="00A4338B">
                <w:rPr>
                  <w:lang w:val="en-GB"/>
                </w:rPr>
                <w:t>non-available</w:t>
              </w:r>
            </w:ins>
            <w:r w:rsidRPr="00A4338B">
              <w:rPr>
                <w:lang w:val="en-GB"/>
              </w:rPr>
              <w:t xml:space="preserve"> own funds </w:t>
            </w:r>
            <w:ins w:id="949" w:author="Author">
              <w:r w:rsidRPr="00A4338B">
                <w:rPr>
                  <w:lang w:val="en-GB"/>
                </w:rPr>
                <w:t xml:space="preserve">such as those </w:t>
              </w:r>
            </w:ins>
            <w:r w:rsidRPr="00A4338B">
              <w:rPr>
                <w:lang w:val="en-GB"/>
              </w:rPr>
              <w:t>of related undertakings according to Article 335 (1)(d) and (f) of Delegated Regulation (EU) 2015/35.</w:t>
            </w:r>
          </w:p>
        </w:tc>
      </w:tr>
      <w:tr w:rsidR="009540B9" w:rsidRPr="00A4338B" w14:paraId="776321DC" w14:textId="77777777" w:rsidTr="00EA0D67">
        <w:tc>
          <w:tcPr>
            <w:tcW w:w="2136" w:type="dxa"/>
            <w:tcBorders>
              <w:top w:val="single" w:sz="2" w:space="0" w:color="auto"/>
              <w:left w:val="single" w:sz="2" w:space="0" w:color="auto"/>
              <w:bottom w:val="single" w:sz="2" w:space="0" w:color="auto"/>
              <w:right w:val="single" w:sz="2" w:space="0" w:color="auto"/>
            </w:tcBorders>
          </w:tcPr>
          <w:p w14:paraId="44B58FF5" w14:textId="00C44A49" w:rsidR="009540B9" w:rsidRPr="00A4338B" w:rsidRDefault="009540B9" w:rsidP="009540B9">
            <w:pPr>
              <w:pStyle w:val="NormalLeft"/>
              <w:rPr>
                <w:lang w:val="en-GB"/>
              </w:rPr>
            </w:pPr>
            <w:r w:rsidRPr="00A4338B">
              <w:rPr>
                <w:lang w:val="en-GB"/>
              </w:rPr>
              <w:lastRenderedPageBreak/>
              <w:t>R0760/C0060</w:t>
            </w:r>
          </w:p>
        </w:tc>
        <w:tc>
          <w:tcPr>
            <w:tcW w:w="2507" w:type="dxa"/>
            <w:tcBorders>
              <w:top w:val="single" w:sz="2" w:space="0" w:color="auto"/>
              <w:left w:val="single" w:sz="2" w:space="0" w:color="auto"/>
              <w:bottom w:val="single" w:sz="2" w:space="0" w:color="auto"/>
              <w:right w:val="single" w:sz="2" w:space="0" w:color="auto"/>
            </w:tcBorders>
          </w:tcPr>
          <w:p w14:paraId="04608FE9" w14:textId="77777777" w:rsidR="009540B9" w:rsidRPr="00A4338B" w:rsidRDefault="009540B9" w:rsidP="009540B9">
            <w:pPr>
              <w:pStyle w:val="NormalLeft"/>
              <w:rPr>
                <w:lang w:val="en-GB"/>
              </w:rPr>
            </w:pPr>
            <w:r w:rsidRPr="00A4338B">
              <w:rPr>
                <w:lang w:val="en-GB"/>
              </w:rPr>
              <w:t>Reconciliation reserve — total</w:t>
            </w:r>
          </w:p>
        </w:tc>
        <w:tc>
          <w:tcPr>
            <w:tcW w:w="4643" w:type="dxa"/>
            <w:tcBorders>
              <w:top w:val="single" w:sz="2" w:space="0" w:color="auto"/>
              <w:left w:val="single" w:sz="2" w:space="0" w:color="auto"/>
              <w:bottom w:val="single" w:sz="2" w:space="0" w:color="auto"/>
              <w:right w:val="single" w:sz="2" w:space="0" w:color="auto"/>
            </w:tcBorders>
          </w:tcPr>
          <w:p w14:paraId="077D9253" w14:textId="6D4ABC3E" w:rsidR="009540B9" w:rsidRPr="00A4338B" w:rsidRDefault="009540B9" w:rsidP="009540B9">
            <w:pPr>
              <w:pStyle w:val="NormalLeft"/>
              <w:rPr>
                <w:lang w:val="en-GB"/>
              </w:rPr>
            </w:pPr>
            <w:r w:rsidRPr="00A4338B">
              <w:rPr>
                <w:lang w:val="en-GB"/>
              </w:rPr>
              <w:t xml:space="preserve">This is the reconciliation reserve of the </w:t>
            </w:r>
            <w:del w:id="950" w:author="Author">
              <w:r w:rsidRPr="00A4338B">
                <w:rPr>
                  <w:lang w:val="en-GB"/>
                </w:rPr>
                <w:delText>undertaking</w:delText>
              </w:r>
            </w:del>
            <w:ins w:id="951" w:author="Author">
              <w:r w:rsidRPr="00A4338B">
                <w:rPr>
                  <w:lang w:val="en-GB"/>
                </w:rPr>
                <w:t>group.</w:t>
              </w:r>
            </w:ins>
            <w:del w:id="952" w:author="Author">
              <w:r w:rsidRPr="00A4338B">
                <w:rPr>
                  <w:lang w:val="en-GB"/>
                </w:rPr>
                <w:delText>,</w:delText>
              </w:r>
            </w:del>
            <w:r w:rsidRPr="00A4338B">
              <w:rPr>
                <w:lang w:val="en-GB"/>
              </w:rPr>
              <w:t xml:space="preserve"> </w:t>
            </w:r>
            <w:del w:id="953" w:author="Author">
              <w:r w:rsidRPr="00A4338B">
                <w:rPr>
                  <w:lang w:val="en-GB"/>
                </w:rPr>
                <w:delText>before deductions for participations.</w:delText>
              </w:r>
            </w:del>
          </w:p>
        </w:tc>
      </w:tr>
      <w:tr w:rsidR="009540B9" w:rsidRPr="00A4338B" w14:paraId="79EAAB18" w14:textId="77777777" w:rsidTr="00EA0D67">
        <w:tc>
          <w:tcPr>
            <w:tcW w:w="2136" w:type="dxa"/>
            <w:tcBorders>
              <w:top w:val="single" w:sz="2" w:space="0" w:color="auto"/>
              <w:left w:val="single" w:sz="2" w:space="0" w:color="auto"/>
              <w:bottom w:val="single" w:sz="2" w:space="0" w:color="auto"/>
              <w:right w:val="single" w:sz="2" w:space="0" w:color="auto"/>
            </w:tcBorders>
          </w:tcPr>
          <w:p w14:paraId="3116FF77" w14:textId="2A986CF7" w:rsidR="009540B9" w:rsidRPr="00A4338B" w:rsidRDefault="009540B9" w:rsidP="009540B9">
            <w:pPr>
              <w:pStyle w:val="NormalLeft"/>
              <w:rPr>
                <w:lang w:val="en-GB"/>
              </w:rPr>
            </w:pPr>
            <w:r w:rsidRPr="00A4338B">
              <w:rPr>
                <w:lang w:val="en-GB"/>
              </w:rPr>
              <w:t>R0770/C0060</w:t>
            </w:r>
          </w:p>
        </w:tc>
        <w:tc>
          <w:tcPr>
            <w:tcW w:w="2507" w:type="dxa"/>
            <w:tcBorders>
              <w:top w:val="single" w:sz="2" w:space="0" w:color="auto"/>
              <w:left w:val="single" w:sz="2" w:space="0" w:color="auto"/>
              <w:bottom w:val="single" w:sz="2" w:space="0" w:color="auto"/>
              <w:right w:val="single" w:sz="2" w:space="0" w:color="auto"/>
            </w:tcBorders>
          </w:tcPr>
          <w:p w14:paraId="5A534C86" w14:textId="77777777" w:rsidR="009540B9" w:rsidRPr="00A4338B" w:rsidRDefault="009540B9" w:rsidP="009540B9">
            <w:pPr>
              <w:pStyle w:val="NormalLeft"/>
              <w:rPr>
                <w:lang w:val="en-GB"/>
              </w:rPr>
            </w:pPr>
            <w:r w:rsidRPr="00A4338B">
              <w:rPr>
                <w:lang w:val="en-GB"/>
              </w:rPr>
              <w:t>Expected profits included in future premiums (EPIFP) — Life business</w:t>
            </w:r>
          </w:p>
        </w:tc>
        <w:tc>
          <w:tcPr>
            <w:tcW w:w="4643" w:type="dxa"/>
            <w:tcBorders>
              <w:top w:val="single" w:sz="2" w:space="0" w:color="auto"/>
              <w:left w:val="single" w:sz="2" w:space="0" w:color="auto"/>
              <w:bottom w:val="single" w:sz="2" w:space="0" w:color="auto"/>
              <w:right w:val="single" w:sz="2" w:space="0" w:color="auto"/>
            </w:tcBorders>
          </w:tcPr>
          <w:p w14:paraId="48AB97C8" w14:textId="0139D817" w:rsidR="009540B9" w:rsidRPr="00A4338B" w:rsidRDefault="009540B9" w:rsidP="009540B9">
            <w:pPr>
              <w:pStyle w:val="NormalLeft"/>
              <w:rPr>
                <w:lang w:val="en-GB"/>
              </w:rPr>
            </w:pPr>
            <w:r w:rsidRPr="00A4338B">
              <w:rPr>
                <w:lang w:val="en-GB"/>
              </w:rPr>
              <w:t xml:space="preserve">The reconciliation reserve includes an amount of the excess of assets over liabilities that corresponds to the expected profit in future premiums (EPIFP). This cell represents that amount for the life business of the </w:t>
            </w:r>
            <w:del w:id="954" w:author="Author">
              <w:r w:rsidRPr="00A4338B">
                <w:rPr>
                  <w:lang w:val="en-GB"/>
                </w:rPr>
                <w:delText>undertaking</w:delText>
              </w:r>
            </w:del>
            <w:ins w:id="955" w:author="Author">
              <w:r w:rsidRPr="00A4338B">
                <w:rPr>
                  <w:lang w:val="en-GB"/>
                </w:rPr>
                <w:t>group</w:t>
              </w:r>
            </w:ins>
            <w:r w:rsidRPr="00A4338B">
              <w:rPr>
                <w:lang w:val="en-GB"/>
              </w:rPr>
              <w:t>.</w:t>
            </w:r>
          </w:p>
        </w:tc>
      </w:tr>
      <w:tr w:rsidR="009540B9" w:rsidRPr="00A4338B" w14:paraId="748BF480" w14:textId="77777777" w:rsidTr="00EA0D67">
        <w:tc>
          <w:tcPr>
            <w:tcW w:w="2136" w:type="dxa"/>
            <w:tcBorders>
              <w:top w:val="single" w:sz="2" w:space="0" w:color="auto"/>
              <w:left w:val="single" w:sz="2" w:space="0" w:color="auto"/>
              <w:bottom w:val="single" w:sz="2" w:space="0" w:color="auto"/>
              <w:right w:val="single" w:sz="2" w:space="0" w:color="auto"/>
            </w:tcBorders>
          </w:tcPr>
          <w:p w14:paraId="3AB2B6F3" w14:textId="2906A140" w:rsidR="009540B9" w:rsidRPr="00A4338B" w:rsidRDefault="009540B9" w:rsidP="009540B9">
            <w:pPr>
              <w:pStyle w:val="NormalLeft"/>
              <w:rPr>
                <w:lang w:val="en-GB"/>
              </w:rPr>
            </w:pPr>
            <w:r w:rsidRPr="00A4338B">
              <w:rPr>
                <w:lang w:val="en-GB"/>
              </w:rPr>
              <w:t>R0780/C0060</w:t>
            </w:r>
          </w:p>
        </w:tc>
        <w:tc>
          <w:tcPr>
            <w:tcW w:w="2507" w:type="dxa"/>
            <w:tcBorders>
              <w:top w:val="single" w:sz="2" w:space="0" w:color="auto"/>
              <w:left w:val="single" w:sz="2" w:space="0" w:color="auto"/>
              <w:bottom w:val="single" w:sz="2" w:space="0" w:color="auto"/>
              <w:right w:val="single" w:sz="2" w:space="0" w:color="auto"/>
            </w:tcBorders>
          </w:tcPr>
          <w:p w14:paraId="75214C3C" w14:textId="77777777" w:rsidR="009540B9" w:rsidRPr="00A4338B" w:rsidRDefault="009540B9" w:rsidP="009540B9">
            <w:pPr>
              <w:pStyle w:val="NormalLeft"/>
              <w:rPr>
                <w:lang w:val="en-GB"/>
              </w:rPr>
            </w:pPr>
            <w:r w:rsidRPr="00A4338B">
              <w:rPr>
                <w:lang w:val="en-GB"/>
              </w:rPr>
              <w:t>Expected profits included in future premiums (EPIFP) — Non– life business</w:t>
            </w:r>
          </w:p>
        </w:tc>
        <w:tc>
          <w:tcPr>
            <w:tcW w:w="4643" w:type="dxa"/>
            <w:tcBorders>
              <w:top w:val="single" w:sz="2" w:space="0" w:color="auto"/>
              <w:left w:val="single" w:sz="2" w:space="0" w:color="auto"/>
              <w:bottom w:val="single" w:sz="2" w:space="0" w:color="auto"/>
              <w:right w:val="single" w:sz="2" w:space="0" w:color="auto"/>
            </w:tcBorders>
          </w:tcPr>
          <w:p w14:paraId="19769056" w14:textId="615011E4" w:rsidR="009540B9" w:rsidRPr="00A4338B" w:rsidRDefault="009540B9" w:rsidP="009540B9">
            <w:pPr>
              <w:pStyle w:val="NormalLeft"/>
              <w:rPr>
                <w:lang w:val="en-GB"/>
              </w:rPr>
            </w:pPr>
            <w:r w:rsidRPr="00A4338B">
              <w:rPr>
                <w:lang w:val="en-GB"/>
              </w:rPr>
              <w:t xml:space="preserve">The reconciliation reserve includes an amount of the excess of assets over liabilities that corresponds to the expected profit in future premiums (EPIFP). This cell represents that amount for the non–life business of the </w:t>
            </w:r>
            <w:del w:id="956" w:author="Author">
              <w:r w:rsidRPr="00A4338B">
                <w:rPr>
                  <w:lang w:val="en-GB"/>
                </w:rPr>
                <w:delText>undertaking</w:delText>
              </w:r>
            </w:del>
            <w:ins w:id="957" w:author="Author">
              <w:r w:rsidRPr="00A4338B">
                <w:rPr>
                  <w:lang w:val="en-GB"/>
                </w:rPr>
                <w:t>group</w:t>
              </w:r>
            </w:ins>
            <w:r w:rsidRPr="00A4338B">
              <w:rPr>
                <w:lang w:val="en-GB"/>
              </w:rPr>
              <w:t>.</w:t>
            </w:r>
          </w:p>
        </w:tc>
      </w:tr>
      <w:tr w:rsidR="009540B9" w:rsidRPr="00A4338B" w14:paraId="23875298" w14:textId="77777777" w:rsidTr="00EA0D67">
        <w:tc>
          <w:tcPr>
            <w:tcW w:w="2136" w:type="dxa"/>
            <w:tcBorders>
              <w:top w:val="single" w:sz="2" w:space="0" w:color="auto"/>
              <w:left w:val="single" w:sz="2" w:space="0" w:color="auto"/>
              <w:bottom w:val="single" w:sz="2" w:space="0" w:color="auto"/>
              <w:right w:val="single" w:sz="2" w:space="0" w:color="auto"/>
            </w:tcBorders>
          </w:tcPr>
          <w:p w14:paraId="382FDAB8" w14:textId="5F4CB5B4" w:rsidR="009540B9" w:rsidRPr="00A4338B" w:rsidRDefault="009540B9" w:rsidP="009540B9">
            <w:pPr>
              <w:pStyle w:val="NormalLeft"/>
              <w:rPr>
                <w:lang w:val="en-GB"/>
              </w:rPr>
            </w:pPr>
            <w:r w:rsidRPr="00A4338B">
              <w:rPr>
                <w:lang w:val="en-GB"/>
              </w:rPr>
              <w:t>R0790/C0060</w:t>
            </w:r>
          </w:p>
        </w:tc>
        <w:tc>
          <w:tcPr>
            <w:tcW w:w="2507" w:type="dxa"/>
            <w:tcBorders>
              <w:top w:val="single" w:sz="2" w:space="0" w:color="auto"/>
              <w:left w:val="single" w:sz="2" w:space="0" w:color="auto"/>
              <w:bottom w:val="single" w:sz="2" w:space="0" w:color="auto"/>
              <w:right w:val="single" w:sz="2" w:space="0" w:color="auto"/>
            </w:tcBorders>
          </w:tcPr>
          <w:p w14:paraId="1EE6A760" w14:textId="77777777" w:rsidR="009540B9" w:rsidRPr="00A4338B" w:rsidRDefault="009540B9" w:rsidP="009540B9">
            <w:pPr>
              <w:pStyle w:val="NormalLeft"/>
              <w:rPr>
                <w:lang w:val="en-GB"/>
              </w:rPr>
            </w:pPr>
            <w:r w:rsidRPr="00A4338B">
              <w:rPr>
                <w:lang w:val="en-GB"/>
              </w:rPr>
              <w:t>Total Expected profits included in future premiums (EPIFP)</w:t>
            </w:r>
          </w:p>
        </w:tc>
        <w:tc>
          <w:tcPr>
            <w:tcW w:w="4643" w:type="dxa"/>
            <w:tcBorders>
              <w:top w:val="single" w:sz="2" w:space="0" w:color="auto"/>
              <w:left w:val="single" w:sz="2" w:space="0" w:color="auto"/>
              <w:bottom w:val="single" w:sz="2" w:space="0" w:color="auto"/>
              <w:right w:val="single" w:sz="2" w:space="0" w:color="auto"/>
            </w:tcBorders>
          </w:tcPr>
          <w:p w14:paraId="11AFE23F" w14:textId="6ED9F0B3" w:rsidR="009540B9" w:rsidRPr="00A4338B" w:rsidRDefault="009540B9" w:rsidP="009540B9">
            <w:pPr>
              <w:pStyle w:val="NormalLeft"/>
              <w:rPr>
                <w:lang w:val="en-GB"/>
              </w:rPr>
            </w:pPr>
            <w:r w:rsidRPr="00A4338B">
              <w:rPr>
                <w:lang w:val="en-GB"/>
              </w:rPr>
              <w:t>This is the total amount calculated as expected profits included in future premiums.</w:t>
            </w:r>
          </w:p>
        </w:tc>
      </w:tr>
    </w:tbl>
    <w:p w14:paraId="1978648B" w14:textId="3B3E2C47" w:rsidR="001B1226" w:rsidRPr="00A4338B" w:rsidRDefault="001B1226" w:rsidP="001B1226">
      <w:pPr>
        <w:rPr>
          <w:ins w:id="958" w:author="Author"/>
          <w:lang w:val="en-GB"/>
        </w:rPr>
      </w:pPr>
    </w:p>
    <w:p w14:paraId="3AB5DB60" w14:textId="77777777" w:rsidR="001B1226" w:rsidRPr="00A4338B" w:rsidRDefault="001B1226" w:rsidP="001B1226">
      <w:pPr>
        <w:pStyle w:val="ManualHeading2"/>
        <w:numPr>
          <w:ilvl w:val="0"/>
          <w:numId w:val="0"/>
        </w:numPr>
        <w:ind w:left="851" w:hanging="851"/>
        <w:rPr>
          <w:lang w:val="en-GB"/>
        </w:rPr>
      </w:pPr>
      <w:r w:rsidRPr="00A4338B">
        <w:rPr>
          <w:i/>
          <w:lang w:val="en-GB"/>
        </w:rPr>
        <w:t>S.23.02 — Detailed information by tiers on own funds</w:t>
      </w:r>
    </w:p>
    <w:p w14:paraId="6DADB229" w14:textId="77777777" w:rsidR="001B1226" w:rsidRPr="00A4338B" w:rsidRDefault="001B1226" w:rsidP="001B1226">
      <w:pPr>
        <w:rPr>
          <w:lang w:val="en-GB"/>
        </w:rPr>
      </w:pPr>
      <w:r w:rsidRPr="00A4338B">
        <w:rPr>
          <w:i/>
          <w:lang w:val="en-GB"/>
        </w:rPr>
        <w:t>General comments:</w:t>
      </w:r>
    </w:p>
    <w:p w14:paraId="3B98C941" w14:textId="77777777" w:rsidR="001B1226" w:rsidRPr="00A4338B" w:rsidRDefault="001B1226" w:rsidP="001B1226">
      <w:pPr>
        <w:rPr>
          <w:lang w:val="en-GB"/>
        </w:rPr>
      </w:pPr>
      <w:r w:rsidRPr="00A4338B">
        <w:rPr>
          <w:lang w:val="en-GB"/>
        </w:rPr>
        <w:t>This section relates to annual submission for groups when method 1 is used, either exclusively or in combination with method 2.</w:t>
      </w:r>
    </w:p>
    <w:tbl>
      <w:tblPr>
        <w:tblW w:w="0" w:type="auto"/>
        <w:tblLayout w:type="fixed"/>
        <w:tblLook w:val="0000" w:firstRow="0" w:lastRow="0" w:firstColumn="0" w:lastColumn="0" w:noHBand="0" w:noVBand="0"/>
      </w:tblPr>
      <w:tblGrid>
        <w:gridCol w:w="1671"/>
        <w:gridCol w:w="3529"/>
        <w:gridCol w:w="4086"/>
      </w:tblGrid>
      <w:tr w:rsidR="001B1226" w:rsidRPr="00A4338B" w14:paraId="09532288" w14:textId="77777777" w:rsidTr="001346F1">
        <w:tc>
          <w:tcPr>
            <w:tcW w:w="1671" w:type="dxa"/>
            <w:tcBorders>
              <w:top w:val="single" w:sz="2" w:space="0" w:color="auto"/>
              <w:left w:val="single" w:sz="2" w:space="0" w:color="auto"/>
              <w:bottom w:val="single" w:sz="2" w:space="0" w:color="auto"/>
              <w:right w:val="single" w:sz="2" w:space="0" w:color="auto"/>
            </w:tcBorders>
          </w:tcPr>
          <w:p w14:paraId="6F6D8DEA" w14:textId="77777777" w:rsidR="001B1226" w:rsidRPr="00A4338B" w:rsidRDefault="001B1226" w:rsidP="001346F1">
            <w:pPr>
              <w:adjustRightInd w:val="0"/>
              <w:spacing w:before="0" w:after="0"/>
              <w:jc w:val="left"/>
              <w:rPr>
                <w:lang w:val="en-GB"/>
              </w:rPr>
            </w:pPr>
          </w:p>
        </w:tc>
        <w:tc>
          <w:tcPr>
            <w:tcW w:w="3529" w:type="dxa"/>
            <w:tcBorders>
              <w:top w:val="single" w:sz="2" w:space="0" w:color="auto"/>
              <w:left w:val="single" w:sz="2" w:space="0" w:color="auto"/>
              <w:bottom w:val="single" w:sz="2" w:space="0" w:color="auto"/>
              <w:right w:val="single" w:sz="2" w:space="0" w:color="auto"/>
            </w:tcBorders>
          </w:tcPr>
          <w:p w14:paraId="58EA38E7" w14:textId="77777777" w:rsidR="001B1226" w:rsidRPr="00A4338B" w:rsidRDefault="001B1226" w:rsidP="001346F1">
            <w:pPr>
              <w:pStyle w:val="NormalCentered"/>
              <w:rPr>
                <w:lang w:val="en-GB"/>
              </w:rPr>
            </w:pPr>
            <w:r w:rsidRPr="00A4338B">
              <w:rPr>
                <w:i/>
                <w:iCs/>
                <w:lang w:val="en-GB"/>
              </w:rPr>
              <w:t>ITEM</w:t>
            </w:r>
          </w:p>
        </w:tc>
        <w:tc>
          <w:tcPr>
            <w:tcW w:w="4086" w:type="dxa"/>
            <w:tcBorders>
              <w:top w:val="single" w:sz="2" w:space="0" w:color="auto"/>
              <w:left w:val="single" w:sz="2" w:space="0" w:color="auto"/>
              <w:bottom w:val="single" w:sz="2" w:space="0" w:color="auto"/>
              <w:right w:val="single" w:sz="2" w:space="0" w:color="auto"/>
            </w:tcBorders>
          </w:tcPr>
          <w:p w14:paraId="2C95C92A" w14:textId="77777777" w:rsidR="001B1226" w:rsidRPr="00A4338B" w:rsidRDefault="001B1226" w:rsidP="001346F1">
            <w:pPr>
              <w:pStyle w:val="NormalCentered"/>
              <w:rPr>
                <w:lang w:val="en-GB"/>
              </w:rPr>
            </w:pPr>
            <w:r w:rsidRPr="00A4338B">
              <w:rPr>
                <w:i/>
                <w:iCs/>
                <w:lang w:val="en-GB"/>
              </w:rPr>
              <w:t>INSTRUCTIONS</w:t>
            </w:r>
          </w:p>
        </w:tc>
      </w:tr>
      <w:tr w:rsidR="001B1226" w:rsidRPr="00A4338B" w14:paraId="3D54C3EA" w14:textId="77777777" w:rsidTr="001346F1">
        <w:tc>
          <w:tcPr>
            <w:tcW w:w="1671" w:type="dxa"/>
            <w:tcBorders>
              <w:top w:val="single" w:sz="2" w:space="0" w:color="auto"/>
              <w:left w:val="single" w:sz="2" w:space="0" w:color="auto"/>
              <w:bottom w:val="single" w:sz="2" w:space="0" w:color="auto"/>
              <w:right w:val="single" w:sz="2" w:space="0" w:color="auto"/>
            </w:tcBorders>
          </w:tcPr>
          <w:p w14:paraId="55607FD1" w14:textId="77777777" w:rsidR="001B1226" w:rsidRPr="00A4338B" w:rsidRDefault="001B1226" w:rsidP="001346F1">
            <w:pPr>
              <w:pStyle w:val="NormalLeft"/>
              <w:rPr>
                <w:lang w:val="en-GB"/>
              </w:rPr>
            </w:pPr>
            <w:r w:rsidRPr="00A4338B">
              <w:rPr>
                <w:lang w:val="en-GB"/>
              </w:rPr>
              <w:t>R0010/C0010</w:t>
            </w:r>
          </w:p>
        </w:tc>
        <w:tc>
          <w:tcPr>
            <w:tcW w:w="3529" w:type="dxa"/>
            <w:tcBorders>
              <w:top w:val="single" w:sz="2" w:space="0" w:color="auto"/>
              <w:left w:val="single" w:sz="2" w:space="0" w:color="auto"/>
              <w:bottom w:val="single" w:sz="2" w:space="0" w:color="auto"/>
              <w:right w:val="single" w:sz="2" w:space="0" w:color="auto"/>
            </w:tcBorders>
          </w:tcPr>
          <w:p w14:paraId="7214488B" w14:textId="77777777" w:rsidR="001B1226" w:rsidRPr="00A4338B" w:rsidRDefault="001B1226" w:rsidP="001346F1">
            <w:pPr>
              <w:pStyle w:val="NormalLeft"/>
              <w:rPr>
                <w:lang w:val="en-GB"/>
              </w:rPr>
            </w:pPr>
            <w:r w:rsidRPr="00A4338B">
              <w:rPr>
                <w:lang w:val="en-GB"/>
              </w:rPr>
              <w:t>Ordinary share capital –Paid in — total</w:t>
            </w:r>
          </w:p>
        </w:tc>
        <w:tc>
          <w:tcPr>
            <w:tcW w:w="4086" w:type="dxa"/>
            <w:tcBorders>
              <w:top w:val="single" w:sz="2" w:space="0" w:color="auto"/>
              <w:left w:val="single" w:sz="2" w:space="0" w:color="auto"/>
              <w:bottom w:val="single" w:sz="2" w:space="0" w:color="auto"/>
              <w:right w:val="single" w:sz="2" w:space="0" w:color="auto"/>
            </w:tcBorders>
          </w:tcPr>
          <w:p w14:paraId="0F2FF19D" w14:textId="77777777" w:rsidR="001B1226" w:rsidRPr="00A4338B" w:rsidRDefault="001B1226" w:rsidP="001346F1">
            <w:pPr>
              <w:pStyle w:val="NormalLeft"/>
              <w:rPr>
                <w:lang w:val="en-GB"/>
              </w:rPr>
            </w:pPr>
            <w:r w:rsidRPr="00A4338B">
              <w:rPr>
                <w:lang w:val="en-GB"/>
              </w:rPr>
              <w:t>This is the total of paid in ordinary share capital, including own shares.</w:t>
            </w:r>
          </w:p>
        </w:tc>
      </w:tr>
      <w:tr w:rsidR="001B1226" w:rsidRPr="00A4338B" w14:paraId="0A8B63CF" w14:textId="77777777" w:rsidTr="001346F1">
        <w:tc>
          <w:tcPr>
            <w:tcW w:w="1671" w:type="dxa"/>
            <w:tcBorders>
              <w:top w:val="single" w:sz="2" w:space="0" w:color="auto"/>
              <w:left w:val="single" w:sz="2" w:space="0" w:color="auto"/>
              <w:bottom w:val="single" w:sz="2" w:space="0" w:color="auto"/>
              <w:right w:val="single" w:sz="2" w:space="0" w:color="auto"/>
            </w:tcBorders>
          </w:tcPr>
          <w:p w14:paraId="77ECC477" w14:textId="77777777" w:rsidR="001B1226" w:rsidRPr="00A4338B" w:rsidRDefault="001B1226" w:rsidP="001346F1">
            <w:pPr>
              <w:pStyle w:val="NormalLeft"/>
              <w:rPr>
                <w:lang w:val="en-GB"/>
              </w:rPr>
            </w:pPr>
            <w:r w:rsidRPr="00A4338B">
              <w:rPr>
                <w:lang w:val="en-GB"/>
              </w:rPr>
              <w:t>R0010/C0020</w:t>
            </w:r>
          </w:p>
        </w:tc>
        <w:tc>
          <w:tcPr>
            <w:tcW w:w="3529" w:type="dxa"/>
            <w:tcBorders>
              <w:top w:val="single" w:sz="2" w:space="0" w:color="auto"/>
              <w:left w:val="single" w:sz="2" w:space="0" w:color="auto"/>
              <w:bottom w:val="single" w:sz="2" w:space="0" w:color="auto"/>
              <w:right w:val="single" w:sz="2" w:space="0" w:color="auto"/>
            </w:tcBorders>
          </w:tcPr>
          <w:p w14:paraId="513A0EFA" w14:textId="77777777" w:rsidR="001B1226" w:rsidRPr="00A4338B" w:rsidRDefault="001B1226" w:rsidP="001346F1">
            <w:pPr>
              <w:pStyle w:val="NormalLeft"/>
              <w:rPr>
                <w:lang w:val="en-GB"/>
              </w:rPr>
            </w:pPr>
            <w:r w:rsidRPr="00A4338B">
              <w:rPr>
                <w:lang w:val="en-GB"/>
              </w:rPr>
              <w:t>Ordinary share capital — Paid in — tier 1</w:t>
            </w:r>
          </w:p>
        </w:tc>
        <w:tc>
          <w:tcPr>
            <w:tcW w:w="4086" w:type="dxa"/>
            <w:tcBorders>
              <w:top w:val="single" w:sz="2" w:space="0" w:color="auto"/>
              <w:left w:val="single" w:sz="2" w:space="0" w:color="auto"/>
              <w:bottom w:val="single" w:sz="2" w:space="0" w:color="auto"/>
              <w:right w:val="single" w:sz="2" w:space="0" w:color="auto"/>
            </w:tcBorders>
          </w:tcPr>
          <w:p w14:paraId="3B5D6F80" w14:textId="77777777" w:rsidR="001B1226" w:rsidRPr="00A4338B" w:rsidRDefault="001B1226" w:rsidP="001346F1">
            <w:pPr>
              <w:pStyle w:val="NormalLeft"/>
              <w:rPr>
                <w:lang w:val="en-GB"/>
              </w:rPr>
            </w:pPr>
            <w:r w:rsidRPr="00A4338B">
              <w:rPr>
                <w:lang w:val="en-GB"/>
              </w:rPr>
              <w:t>This is the total of paid in ordinary share capital that meets the criteria for Tier 1, including own shares.</w:t>
            </w:r>
          </w:p>
        </w:tc>
      </w:tr>
      <w:tr w:rsidR="001B1226" w:rsidRPr="00A4338B" w14:paraId="7938F26B" w14:textId="77777777" w:rsidTr="001346F1">
        <w:tc>
          <w:tcPr>
            <w:tcW w:w="1671" w:type="dxa"/>
            <w:tcBorders>
              <w:top w:val="single" w:sz="2" w:space="0" w:color="auto"/>
              <w:left w:val="single" w:sz="2" w:space="0" w:color="auto"/>
              <w:bottom w:val="single" w:sz="2" w:space="0" w:color="auto"/>
              <w:right w:val="single" w:sz="2" w:space="0" w:color="auto"/>
            </w:tcBorders>
          </w:tcPr>
          <w:p w14:paraId="2080BBAA" w14:textId="77777777" w:rsidR="001B1226" w:rsidRPr="00A4338B" w:rsidRDefault="001B1226" w:rsidP="001346F1">
            <w:pPr>
              <w:pStyle w:val="NormalLeft"/>
              <w:rPr>
                <w:lang w:val="en-GB"/>
              </w:rPr>
            </w:pPr>
            <w:r w:rsidRPr="00A4338B">
              <w:rPr>
                <w:lang w:val="en-GB"/>
              </w:rPr>
              <w:t>R0020/C0010</w:t>
            </w:r>
          </w:p>
        </w:tc>
        <w:tc>
          <w:tcPr>
            <w:tcW w:w="3529" w:type="dxa"/>
            <w:tcBorders>
              <w:top w:val="single" w:sz="2" w:space="0" w:color="auto"/>
              <w:left w:val="single" w:sz="2" w:space="0" w:color="auto"/>
              <w:bottom w:val="single" w:sz="2" w:space="0" w:color="auto"/>
              <w:right w:val="single" w:sz="2" w:space="0" w:color="auto"/>
            </w:tcBorders>
          </w:tcPr>
          <w:p w14:paraId="05AC3CD5" w14:textId="77777777" w:rsidR="001B1226" w:rsidRPr="00A4338B" w:rsidRDefault="001B1226" w:rsidP="001346F1">
            <w:pPr>
              <w:pStyle w:val="NormalLeft"/>
              <w:rPr>
                <w:lang w:val="en-GB"/>
              </w:rPr>
            </w:pPr>
            <w:r w:rsidRPr="00A4338B">
              <w:rPr>
                <w:lang w:val="en-GB"/>
              </w:rPr>
              <w:t>Ordinary share capital –Called up but not yet paid in — total</w:t>
            </w:r>
          </w:p>
        </w:tc>
        <w:tc>
          <w:tcPr>
            <w:tcW w:w="4086" w:type="dxa"/>
            <w:tcBorders>
              <w:top w:val="single" w:sz="2" w:space="0" w:color="auto"/>
              <w:left w:val="single" w:sz="2" w:space="0" w:color="auto"/>
              <w:bottom w:val="single" w:sz="2" w:space="0" w:color="auto"/>
              <w:right w:val="single" w:sz="2" w:space="0" w:color="auto"/>
            </w:tcBorders>
          </w:tcPr>
          <w:p w14:paraId="3BA66336" w14:textId="77777777" w:rsidR="001B1226" w:rsidRPr="00A4338B" w:rsidRDefault="001B1226" w:rsidP="001346F1">
            <w:pPr>
              <w:pStyle w:val="NormalLeft"/>
              <w:rPr>
                <w:lang w:val="en-GB"/>
              </w:rPr>
            </w:pPr>
            <w:r w:rsidRPr="00A4338B">
              <w:rPr>
                <w:lang w:val="en-GB"/>
              </w:rPr>
              <w:t>This is the total amount of ordinary shares that have been called up but not yet paid in, including own shares.</w:t>
            </w:r>
          </w:p>
        </w:tc>
      </w:tr>
      <w:tr w:rsidR="001B1226" w:rsidRPr="00A4338B" w14:paraId="1E477730" w14:textId="77777777" w:rsidTr="001346F1">
        <w:tc>
          <w:tcPr>
            <w:tcW w:w="1671" w:type="dxa"/>
            <w:tcBorders>
              <w:top w:val="single" w:sz="2" w:space="0" w:color="auto"/>
              <w:left w:val="single" w:sz="2" w:space="0" w:color="auto"/>
              <w:bottom w:val="single" w:sz="2" w:space="0" w:color="auto"/>
              <w:right w:val="single" w:sz="2" w:space="0" w:color="auto"/>
            </w:tcBorders>
          </w:tcPr>
          <w:p w14:paraId="18B8F0FA" w14:textId="77777777" w:rsidR="001B1226" w:rsidRPr="00A4338B" w:rsidRDefault="001B1226" w:rsidP="001346F1">
            <w:pPr>
              <w:pStyle w:val="NormalLeft"/>
              <w:rPr>
                <w:lang w:val="en-GB"/>
              </w:rPr>
            </w:pPr>
            <w:r w:rsidRPr="00A4338B">
              <w:rPr>
                <w:lang w:val="en-GB"/>
              </w:rPr>
              <w:t>R0020/C0040</w:t>
            </w:r>
          </w:p>
        </w:tc>
        <w:tc>
          <w:tcPr>
            <w:tcW w:w="3529" w:type="dxa"/>
            <w:tcBorders>
              <w:top w:val="single" w:sz="2" w:space="0" w:color="auto"/>
              <w:left w:val="single" w:sz="2" w:space="0" w:color="auto"/>
              <w:bottom w:val="single" w:sz="2" w:space="0" w:color="auto"/>
              <w:right w:val="single" w:sz="2" w:space="0" w:color="auto"/>
            </w:tcBorders>
          </w:tcPr>
          <w:p w14:paraId="0A017546" w14:textId="77777777" w:rsidR="001B1226" w:rsidRPr="00A4338B" w:rsidRDefault="001B1226" w:rsidP="001346F1">
            <w:pPr>
              <w:pStyle w:val="NormalLeft"/>
              <w:rPr>
                <w:lang w:val="en-GB"/>
              </w:rPr>
            </w:pPr>
            <w:r w:rsidRPr="00A4338B">
              <w:rPr>
                <w:lang w:val="en-GB"/>
              </w:rPr>
              <w:t>Ordinary share capital –Called up but not yet paid in — tier 2</w:t>
            </w:r>
          </w:p>
        </w:tc>
        <w:tc>
          <w:tcPr>
            <w:tcW w:w="4086" w:type="dxa"/>
            <w:tcBorders>
              <w:top w:val="single" w:sz="2" w:space="0" w:color="auto"/>
              <w:left w:val="single" w:sz="2" w:space="0" w:color="auto"/>
              <w:bottom w:val="single" w:sz="2" w:space="0" w:color="auto"/>
              <w:right w:val="single" w:sz="2" w:space="0" w:color="auto"/>
            </w:tcBorders>
          </w:tcPr>
          <w:p w14:paraId="74FCB8B9" w14:textId="77777777" w:rsidR="001B1226" w:rsidRPr="00A4338B" w:rsidRDefault="001B1226" w:rsidP="001346F1">
            <w:pPr>
              <w:pStyle w:val="NormalLeft"/>
              <w:rPr>
                <w:lang w:val="en-GB"/>
              </w:rPr>
            </w:pPr>
            <w:r w:rsidRPr="00A4338B">
              <w:rPr>
                <w:lang w:val="en-GB"/>
              </w:rPr>
              <w:t>This is the amount of ordinary shares that have been called up but not yet paid in that meet the criteria for Tier 2, including own shares.</w:t>
            </w:r>
          </w:p>
        </w:tc>
      </w:tr>
      <w:tr w:rsidR="001B1226" w:rsidRPr="00A4338B" w14:paraId="51492179" w14:textId="77777777" w:rsidTr="001346F1">
        <w:tc>
          <w:tcPr>
            <w:tcW w:w="1671" w:type="dxa"/>
            <w:tcBorders>
              <w:top w:val="single" w:sz="2" w:space="0" w:color="auto"/>
              <w:left w:val="single" w:sz="2" w:space="0" w:color="auto"/>
              <w:bottom w:val="single" w:sz="2" w:space="0" w:color="auto"/>
              <w:right w:val="single" w:sz="2" w:space="0" w:color="auto"/>
            </w:tcBorders>
          </w:tcPr>
          <w:p w14:paraId="36B42828" w14:textId="77777777" w:rsidR="001B1226" w:rsidRPr="00A4338B" w:rsidRDefault="001B1226" w:rsidP="001346F1">
            <w:pPr>
              <w:pStyle w:val="NormalLeft"/>
              <w:rPr>
                <w:lang w:val="en-GB"/>
              </w:rPr>
            </w:pPr>
            <w:r w:rsidRPr="00A4338B">
              <w:rPr>
                <w:lang w:val="en-GB"/>
              </w:rPr>
              <w:lastRenderedPageBreak/>
              <w:t>R0030/C0010</w:t>
            </w:r>
          </w:p>
        </w:tc>
        <w:tc>
          <w:tcPr>
            <w:tcW w:w="3529" w:type="dxa"/>
            <w:tcBorders>
              <w:top w:val="single" w:sz="2" w:space="0" w:color="auto"/>
              <w:left w:val="single" w:sz="2" w:space="0" w:color="auto"/>
              <w:bottom w:val="single" w:sz="2" w:space="0" w:color="auto"/>
              <w:right w:val="single" w:sz="2" w:space="0" w:color="auto"/>
            </w:tcBorders>
          </w:tcPr>
          <w:p w14:paraId="38755774" w14:textId="77777777" w:rsidR="001B1226" w:rsidRPr="00A4338B" w:rsidRDefault="001B1226" w:rsidP="001346F1">
            <w:pPr>
              <w:pStyle w:val="NormalLeft"/>
              <w:rPr>
                <w:lang w:val="en-GB"/>
              </w:rPr>
            </w:pPr>
            <w:r w:rsidRPr="00A4338B">
              <w:rPr>
                <w:lang w:val="en-GB"/>
              </w:rPr>
              <w:t>Own shares held — total</w:t>
            </w:r>
          </w:p>
        </w:tc>
        <w:tc>
          <w:tcPr>
            <w:tcW w:w="4086" w:type="dxa"/>
            <w:tcBorders>
              <w:top w:val="single" w:sz="2" w:space="0" w:color="auto"/>
              <w:left w:val="single" w:sz="2" w:space="0" w:color="auto"/>
              <w:bottom w:val="single" w:sz="2" w:space="0" w:color="auto"/>
              <w:right w:val="single" w:sz="2" w:space="0" w:color="auto"/>
            </w:tcBorders>
          </w:tcPr>
          <w:p w14:paraId="08A8DD94" w14:textId="77777777" w:rsidR="001B1226" w:rsidRPr="00A4338B" w:rsidRDefault="001B1226" w:rsidP="001346F1">
            <w:pPr>
              <w:pStyle w:val="NormalLeft"/>
              <w:rPr>
                <w:lang w:val="en-GB"/>
              </w:rPr>
            </w:pPr>
            <w:r w:rsidRPr="00A4338B">
              <w:rPr>
                <w:lang w:val="en-GB"/>
              </w:rPr>
              <w:t>This is the total amount of own shares held by the undertaking.</w:t>
            </w:r>
          </w:p>
        </w:tc>
      </w:tr>
      <w:tr w:rsidR="001B1226" w:rsidRPr="00A4338B" w14:paraId="1C4C4F25" w14:textId="77777777" w:rsidTr="001346F1">
        <w:tc>
          <w:tcPr>
            <w:tcW w:w="1671" w:type="dxa"/>
            <w:tcBorders>
              <w:top w:val="single" w:sz="2" w:space="0" w:color="auto"/>
              <w:left w:val="single" w:sz="2" w:space="0" w:color="auto"/>
              <w:bottom w:val="single" w:sz="2" w:space="0" w:color="auto"/>
              <w:right w:val="single" w:sz="2" w:space="0" w:color="auto"/>
            </w:tcBorders>
          </w:tcPr>
          <w:p w14:paraId="7D960D53" w14:textId="77777777" w:rsidR="001B1226" w:rsidRPr="00A4338B" w:rsidRDefault="001B1226" w:rsidP="001346F1">
            <w:pPr>
              <w:pStyle w:val="NormalLeft"/>
              <w:rPr>
                <w:lang w:val="en-GB"/>
              </w:rPr>
            </w:pPr>
            <w:r w:rsidRPr="00A4338B">
              <w:rPr>
                <w:lang w:val="en-GB"/>
              </w:rPr>
              <w:t>R0030/C0020</w:t>
            </w:r>
          </w:p>
        </w:tc>
        <w:tc>
          <w:tcPr>
            <w:tcW w:w="3529" w:type="dxa"/>
            <w:tcBorders>
              <w:top w:val="single" w:sz="2" w:space="0" w:color="auto"/>
              <w:left w:val="single" w:sz="2" w:space="0" w:color="auto"/>
              <w:bottom w:val="single" w:sz="2" w:space="0" w:color="auto"/>
              <w:right w:val="single" w:sz="2" w:space="0" w:color="auto"/>
            </w:tcBorders>
          </w:tcPr>
          <w:p w14:paraId="008A185A" w14:textId="77777777" w:rsidR="001B1226" w:rsidRPr="00A4338B" w:rsidRDefault="001B1226" w:rsidP="001346F1">
            <w:pPr>
              <w:pStyle w:val="NormalLeft"/>
              <w:rPr>
                <w:lang w:val="en-GB"/>
              </w:rPr>
            </w:pPr>
            <w:r w:rsidRPr="00A4338B">
              <w:rPr>
                <w:lang w:val="en-GB"/>
              </w:rPr>
              <w:t>Own shares held — tier 1</w:t>
            </w:r>
          </w:p>
        </w:tc>
        <w:tc>
          <w:tcPr>
            <w:tcW w:w="4086" w:type="dxa"/>
            <w:tcBorders>
              <w:top w:val="single" w:sz="2" w:space="0" w:color="auto"/>
              <w:left w:val="single" w:sz="2" w:space="0" w:color="auto"/>
              <w:bottom w:val="single" w:sz="2" w:space="0" w:color="auto"/>
              <w:right w:val="single" w:sz="2" w:space="0" w:color="auto"/>
            </w:tcBorders>
          </w:tcPr>
          <w:p w14:paraId="4CD4D716" w14:textId="77777777" w:rsidR="001B1226" w:rsidRPr="00A4338B" w:rsidRDefault="001B1226" w:rsidP="001346F1">
            <w:pPr>
              <w:pStyle w:val="NormalLeft"/>
              <w:rPr>
                <w:lang w:val="en-GB"/>
              </w:rPr>
            </w:pPr>
            <w:r w:rsidRPr="00A4338B">
              <w:rPr>
                <w:lang w:val="en-GB"/>
              </w:rPr>
              <w:t>This is the total amount of own shares held by the undertaking, that meet the criteria for Tier 1.</w:t>
            </w:r>
          </w:p>
        </w:tc>
      </w:tr>
      <w:tr w:rsidR="001B1226" w:rsidRPr="00A4338B" w14:paraId="50678E18" w14:textId="77777777" w:rsidTr="001346F1">
        <w:tc>
          <w:tcPr>
            <w:tcW w:w="1671" w:type="dxa"/>
            <w:tcBorders>
              <w:top w:val="single" w:sz="2" w:space="0" w:color="auto"/>
              <w:left w:val="single" w:sz="2" w:space="0" w:color="auto"/>
              <w:bottom w:val="single" w:sz="2" w:space="0" w:color="auto"/>
              <w:right w:val="single" w:sz="2" w:space="0" w:color="auto"/>
            </w:tcBorders>
          </w:tcPr>
          <w:p w14:paraId="36850FD0" w14:textId="77777777" w:rsidR="001B1226" w:rsidRPr="00A4338B" w:rsidRDefault="001B1226" w:rsidP="001346F1">
            <w:pPr>
              <w:pStyle w:val="NormalLeft"/>
              <w:rPr>
                <w:lang w:val="en-GB"/>
              </w:rPr>
            </w:pPr>
            <w:r w:rsidRPr="00A4338B">
              <w:rPr>
                <w:lang w:val="en-GB"/>
              </w:rPr>
              <w:t>R0100/C0010</w:t>
            </w:r>
          </w:p>
        </w:tc>
        <w:tc>
          <w:tcPr>
            <w:tcW w:w="3529" w:type="dxa"/>
            <w:tcBorders>
              <w:top w:val="single" w:sz="2" w:space="0" w:color="auto"/>
              <w:left w:val="single" w:sz="2" w:space="0" w:color="auto"/>
              <w:bottom w:val="single" w:sz="2" w:space="0" w:color="auto"/>
              <w:right w:val="single" w:sz="2" w:space="0" w:color="auto"/>
            </w:tcBorders>
          </w:tcPr>
          <w:p w14:paraId="29BC8272" w14:textId="77777777" w:rsidR="001B1226" w:rsidRPr="00A4338B" w:rsidRDefault="001B1226" w:rsidP="001346F1">
            <w:pPr>
              <w:pStyle w:val="NormalLeft"/>
              <w:rPr>
                <w:lang w:val="en-GB"/>
              </w:rPr>
            </w:pPr>
            <w:r w:rsidRPr="00A4338B">
              <w:rPr>
                <w:lang w:val="en-GB"/>
              </w:rPr>
              <w:t>Total ordinary share capital</w:t>
            </w:r>
          </w:p>
        </w:tc>
        <w:tc>
          <w:tcPr>
            <w:tcW w:w="4086" w:type="dxa"/>
            <w:tcBorders>
              <w:top w:val="single" w:sz="2" w:space="0" w:color="auto"/>
              <w:left w:val="single" w:sz="2" w:space="0" w:color="auto"/>
              <w:bottom w:val="single" w:sz="2" w:space="0" w:color="auto"/>
              <w:right w:val="single" w:sz="2" w:space="0" w:color="auto"/>
            </w:tcBorders>
          </w:tcPr>
          <w:p w14:paraId="3FE507C3" w14:textId="77777777" w:rsidR="001B1226" w:rsidRPr="00A4338B" w:rsidRDefault="001B1226" w:rsidP="001346F1">
            <w:pPr>
              <w:pStyle w:val="NormalLeft"/>
              <w:rPr>
                <w:lang w:val="en-GB"/>
              </w:rPr>
            </w:pPr>
            <w:r w:rsidRPr="00A4338B">
              <w:rPr>
                <w:lang w:val="en-GB"/>
              </w:rPr>
              <w:t>This is the total of ordinary share capital. Note that own shares held will be included in either paid in or called up but not yet paid in.</w:t>
            </w:r>
          </w:p>
        </w:tc>
      </w:tr>
      <w:tr w:rsidR="001B1226" w:rsidRPr="00A4338B" w14:paraId="6F6E0F00" w14:textId="77777777" w:rsidTr="001346F1">
        <w:tc>
          <w:tcPr>
            <w:tcW w:w="1671" w:type="dxa"/>
            <w:tcBorders>
              <w:top w:val="single" w:sz="2" w:space="0" w:color="auto"/>
              <w:left w:val="single" w:sz="2" w:space="0" w:color="auto"/>
              <w:bottom w:val="single" w:sz="2" w:space="0" w:color="auto"/>
              <w:right w:val="single" w:sz="2" w:space="0" w:color="auto"/>
            </w:tcBorders>
          </w:tcPr>
          <w:p w14:paraId="2FC308C9" w14:textId="77777777" w:rsidR="001B1226" w:rsidRPr="00A4338B" w:rsidRDefault="001B1226" w:rsidP="001346F1">
            <w:pPr>
              <w:pStyle w:val="NormalLeft"/>
              <w:rPr>
                <w:lang w:val="en-GB"/>
              </w:rPr>
            </w:pPr>
            <w:r w:rsidRPr="00A4338B">
              <w:rPr>
                <w:lang w:val="en-GB"/>
              </w:rPr>
              <w:t>R0100/C0020</w:t>
            </w:r>
          </w:p>
        </w:tc>
        <w:tc>
          <w:tcPr>
            <w:tcW w:w="3529" w:type="dxa"/>
            <w:tcBorders>
              <w:top w:val="single" w:sz="2" w:space="0" w:color="auto"/>
              <w:left w:val="single" w:sz="2" w:space="0" w:color="auto"/>
              <w:bottom w:val="single" w:sz="2" w:space="0" w:color="auto"/>
              <w:right w:val="single" w:sz="2" w:space="0" w:color="auto"/>
            </w:tcBorders>
          </w:tcPr>
          <w:p w14:paraId="6834C73B" w14:textId="77777777" w:rsidR="001B1226" w:rsidRPr="00A4338B" w:rsidRDefault="001B1226" w:rsidP="001346F1">
            <w:pPr>
              <w:pStyle w:val="NormalLeft"/>
              <w:rPr>
                <w:lang w:val="en-GB"/>
              </w:rPr>
            </w:pPr>
            <w:r w:rsidRPr="00A4338B">
              <w:rPr>
                <w:lang w:val="en-GB"/>
              </w:rPr>
              <w:t>Total ordinary share capital — tier 1</w:t>
            </w:r>
          </w:p>
        </w:tc>
        <w:tc>
          <w:tcPr>
            <w:tcW w:w="4086" w:type="dxa"/>
            <w:tcBorders>
              <w:top w:val="single" w:sz="2" w:space="0" w:color="auto"/>
              <w:left w:val="single" w:sz="2" w:space="0" w:color="auto"/>
              <w:bottom w:val="single" w:sz="2" w:space="0" w:color="auto"/>
              <w:right w:val="single" w:sz="2" w:space="0" w:color="auto"/>
            </w:tcBorders>
          </w:tcPr>
          <w:p w14:paraId="4BCC15D3" w14:textId="77777777" w:rsidR="001B1226" w:rsidRPr="00A4338B" w:rsidRDefault="001B1226" w:rsidP="001346F1">
            <w:pPr>
              <w:pStyle w:val="NormalLeft"/>
              <w:rPr>
                <w:lang w:val="en-GB"/>
              </w:rPr>
            </w:pPr>
            <w:r w:rsidRPr="00A4338B">
              <w:rPr>
                <w:lang w:val="en-GB"/>
              </w:rPr>
              <w:t>This is the total of ordinary share capital that meets the criteria for Tier 1. Note that own shares held will be included in either paid in or called up but not yet paid in.</w:t>
            </w:r>
          </w:p>
        </w:tc>
      </w:tr>
      <w:tr w:rsidR="001B1226" w:rsidRPr="00A4338B" w14:paraId="60D2BC8E" w14:textId="77777777" w:rsidTr="001346F1">
        <w:tc>
          <w:tcPr>
            <w:tcW w:w="1671" w:type="dxa"/>
            <w:tcBorders>
              <w:top w:val="single" w:sz="2" w:space="0" w:color="auto"/>
              <w:left w:val="single" w:sz="2" w:space="0" w:color="auto"/>
              <w:bottom w:val="single" w:sz="2" w:space="0" w:color="auto"/>
              <w:right w:val="single" w:sz="2" w:space="0" w:color="auto"/>
            </w:tcBorders>
          </w:tcPr>
          <w:p w14:paraId="6C425A8C" w14:textId="77777777" w:rsidR="001B1226" w:rsidRPr="00A4338B" w:rsidRDefault="001B1226" w:rsidP="001346F1">
            <w:pPr>
              <w:pStyle w:val="NormalLeft"/>
              <w:rPr>
                <w:lang w:val="en-GB"/>
              </w:rPr>
            </w:pPr>
            <w:r w:rsidRPr="00A4338B">
              <w:rPr>
                <w:lang w:val="en-GB"/>
              </w:rPr>
              <w:t>R0100/C0040</w:t>
            </w:r>
          </w:p>
        </w:tc>
        <w:tc>
          <w:tcPr>
            <w:tcW w:w="3529" w:type="dxa"/>
            <w:tcBorders>
              <w:top w:val="single" w:sz="2" w:space="0" w:color="auto"/>
              <w:left w:val="single" w:sz="2" w:space="0" w:color="auto"/>
              <w:bottom w:val="single" w:sz="2" w:space="0" w:color="auto"/>
              <w:right w:val="single" w:sz="2" w:space="0" w:color="auto"/>
            </w:tcBorders>
          </w:tcPr>
          <w:p w14:paraId="4898AE43" w14:textId="77777777" w:rsidR="001B1226" w:rsidRPr="00A4338B" w:rsidRDefault="001B1226" w:rsidP="001346F1">
            <w:pPr>
              <w:pStyle w:val="NormalLeft"/>
              <w:rPr>
                <w:lang w:val="en-GB"/>
              </w:rPr>
            </w:pPr>
            <w:r w:rsidRPr="00A4338B">
              <w:rPr>
                <w:lang w:val="en-GB"/>
              </w:rPr>
              <w:t>Total ordinary share capital — tier 2</w:t>
            </w:r>
          </w:p>
        </w:tc>
        <w:tc>
          <w:tcPr>
            <w:tcW w:w="4086" w:type="dxa"/>
            <w:tcBorders>
              <w:top w:val="single" w:sz="2" w:space="0" w:color="auto"/>
              <w:left w:val="single" w:sz="2" w:space="0" w:color="auto"/>
              <w:bottom w:val="single" w:sz="2" w:space="0" w:color="auto"/>
              <w:right w:val="single" w:sz="2" w:space="0" w:color="auto"/>
            </w:tcBorders>
          </w:tcPr>
          <w:p w14:paraId="24620E7E" w14:textId="77777777" w:rsidR="001B1226" w:rsidRPr="00A4338B" w:rsidRDefault="001B1226" w:rsidP="001346F1">
            <w:pPr>
              <w:pStyle w:val="NormalLeft"/>
              <w:rPr>
                <w:lang w:val="en-GB"/>
              </w:rPr>
            </w:pPr>
            <w:r w:rsidRPr="00A4338B">
              <w:rPr>
                <w:lang w:val="en-GB"/>
              </w:rPr>
              <w:t>This is the total of ordinary share capital that meets the criteria for Tier 2.</w:t>
            </w:r>
          </w:p>
        </w:tc>
      </w:tr>
      <w:tr w:rsidR="001B1226" w:rsidRPr="00A4338B" w14:paraId="725B342F" w14:textId="77777777" w:rsidTr="001346F1">
        <w:tc>
          <w:tcPr>
            <w:tcW w:w="1671" w:type="dxa"/>
            <w:tcBorders>
              <w:top w:val="single" w:sz="2" w:space="0" w:color="auto"/>
              <w:left w:val="single" w:sz="2" w:space="0" w:color="auto"/>
              <w:bottom w:val="single" w:sz="2" w:space="0" w:color="auto"/>
              <w:right w:val="single" w:sz="2" w:space="0" w:color="auto"/>
            </w:tcBorders>
          </w:tcPr>
          <w:p w14:paraId="0F988A0D" w14:textId="77777777" w:rsidR="001B1226" w:rsidRPr="00A4338B" w:rsidRDefault="001B1226" w:rsidP="001346F1">
            <w:pPr>
              <w:pStyle w:val="NormalLeft"/>
              <w:rPr>
                <w:lang w:val="en-GB"/>
              </w:rPr>
            </w:pPr>
            <w:r w:rsidRPr="00A4338B">
              <w:rPr>
                <w:lang w:val="en-GB"/>
              </w:rPr>
              <w:t>R0110/C0010</w:t>
            </w:r>
          </w:p>
        </w:tc>
        <w:tc>
          <w:tcPr>
            <w:tcW w:w="3529" w:type="dxa"/>
            <w:tcBorders>
              <w:top w:val="single" w:sz="2" w:space="0" w:color="auto"/>
              <w:left w:val="single" w:sz="2" w:space="0" w:color="auto"/>
              <w:bottom w:val="single" w:sz="2" w:space="0" w:color="auto"/>
              <w:right w:val="single" w:sz="2" w:space="0" w:color="auto"/>
            </w:tcBorders>
          </w:tcPr>
          <w:p w14:paraId="69F4CEDD" w14:textId="77777777" w:rsidR="001B1226" w:rsidRPr="00A4338B" w:rsidRDefault="001B1226" w:rsidP="001346F1">
            <w:pPr>
              <w:pStyle w:val="NormalLeft"/>
              <w:rPr>
                <w:lang w:val="en-GB"/>
              </w:rPr>
            </w:pPr>
            <w:r w:rsidRPr="00A4338B">
              <w:rPr>
                <w:lang w:val="en-GB"/>
              </w:rPr>
              <w:t>Initial funds, members' contributions or the equivalent basic own–fund items for mutual and mutual–type undertaking –Paid in — total</w:t>
            </w:r>
          </w:p>
        </w:tc>
        <w:tc>
          <w:tcPr>
            <w:tcW w:w="4086" w:type="dxa"/>
            <w:tcBorders>
              <w:top w:val="single" w:sz="2" w:space="0" w:color="auto"/>
              <w:left w:val="single" w:sz="2" w:space="0" w:color="auto"/>
              <w:bottom w:val="single" w:sz="2" w:space="0" w:color="auto"/>
              <w:right w:val="single" w:sz="2" w:space="0" w:color="auto"/>
            </w:tcBorders>
          </w:tcPr>
          <w:p w14:paraId="6FB0F2B0" w14:textId="77777777" w:rsidR="001B1226" w:rsidRPr="00A4338B" w:rsidRDefault="001B1226" w:rsidP="001346F1">
            <w:pPr>
              <w:pStyle w:val="NormalLeft"/>
              <w:rPr>
                <w:lang w:val="en-GB"/>
              </w:rPr>
            </w:pPr>
            <w:r w:rsidRPr="00A4338B">
              <w:rPr>
                <w:lang w:val="en-GB"/>
              </w:rPr>
              <w:t>This is the total of paid in initial funds, members' contributions or the equivalent basic own–fund item for mutual and mutual–type undertaking.</w:t>
            </w:r>
          </w:p>
        </w:tc>
      </w:tr>
      <w:tr w:rsidR="001B1226" w:rsidRPr="00A4338B" w14:paraId="4CF8DD45" w14:textId="77777777" w:rsidTr="001346F1">
        <w:tc>
          <w:tcPr>
            <w:tcW w:w="1671" w:type="dxa"/>
            <w:tcBorders>
              <w:top w:val="single" w:sz="2" w:space="0" w:color="auto"/>
              <w:left w:val="single" w:sz="2" w:space="0" w:color="auto"/>
              <w:bottom w:val="single" w:sz="2" w:space="0" w:color="auto"/>
              <w:right w:val="single" w:sz="2" w:space="0" w:color="auto"/>
            </w:tcBorders>
          </w:tcPr>
          <w:p w14:paraId="2FEDDECB" w14:textId="77777777" w:rsidR="001B1226" w:rsidRPr="00A4338B" w:rsidRDefault="001B1226" w:rsidP="001346F1">
            <w:pPr>
              <w:pStyle w:val="NormalLeft"/>
              <w:rPr>
                <w:lang w:val="en-GB"/>
              </w:rPr>
            </w:pPr>
            <w:r w:rsidRPr="00A4338B">
              <w:rPr>
                <w:lang w:val="en-GB"/>
              </w:rPr>
              <w:t>R0110/C0020</w:t>
            </w:r>
          </w:p>
        </w:tc>
        <w:tc>
          <w:tcPr>
            <w:tcW w:w="3529" w:type="dxa"/>
            <w:tcBorders>
              <w:top w:val="single" w:sz="2" w:space="0" w:color="auto"/>
              <w:left w:val="single" w:sz="2" w:space="0" w:color="auto"/>
              <w:bottom w:val="single" w:sz="2" w:space="0" w:color="auto"/>
              <w:right w:val="single" w:sz="2" w:space="0" w:color="auto"/>
            </w:tcBorders>
          </w:tcPr>
          <w:p w14:paraId="5388E4FE" w14:textId="4DAA5162" w:rsidR="001B1226" w:rsidRPr="00A4338B" w:rsidRDefault="001B1226" w:rsidP="001346F1">
            <w:pPr>
              <w:pStyle w:val="NormalLeft"/>
              <w:rPr>
                <w:lang w:val="en-GB"/>
              </w:rPr>
            </w:pPr>
            <w:r w:rsidRPr="00A4338B">
              <w:rPr>
                <w:lang w:val="en-GB"/>
              </w:rPr>
              <w:t>Initial funds, members' contributions or the equivalent basic own–fund items for mutual and mutual–type undertaking –Pai</w:t>
            </w:r>
            <w:ins w:id="959" w:author="Author">
              <w:r w:rsidR="005A76B7">
                <w:rPr>
                  <w:lang w:val="en-GB"/>
                </w:rPr>
                <w:t>d</w:t>
              </w:r>
            </w:ins>
            <w:del w:id="960" w:author="Author">
              <w:r w:rsidRPr="00A4338B" w:rsidDel="005A76B7">
                <w:rPr>
                  <w:lang w:val="en-GB"/>
                </w:rPr>
                <w:delText>n</w:delText>
              </w:r>
            </w:del>
            <w:r w:rsidRPr="00A4338B">
              <w:rPr>
                <w:lang w:val="en-GB"/>
              </w:rPr>
              <w:t xml:space="preserve"> in — tier 1</w:t>
            </w:r>
          </w:p>
        </w:tc>
        <w:tc>
          <w:tcPr>
            <w:tcW w:w="4086" w:type="dxa"/>
            <w:tcBorders>
              <w:top w:val="single" w:sz="2" w:space="0" w:color="auto"/>
              <w:left w:val="single" w:sz="2" w:space="0" w:color="auto"/>
              <w:bottom w:val="single" w:sz="2" w:space="0" w:color="auto"/>
              <w:right w:val="single" w:sz="2" w:space="0" w:color="auto"/>
            </w:tcBorders>
          </w:tcPr>
          <w:p w14:paraId="45C5B68B" w14:textId="77777777" w:rsidR="001B1226" w:rsidRPr="00A4338B" w:rsidRDefault="001B1226" w:rsidP="001346F1">
            <w:pPr>
              <w:pStyle w:val="NormalLeft"/>
              <w:rPr>
                <w:lang w:val="en-GB"/>
              </w:rPr>
            </w:pPr>
            <w:r w:rsidRPr="00A4338B">
              <w:rPr>
                <w:lang w:val="en-GB"/>
              </w:rPr>
              <w:t>This is the total of initial funds, members' contributions or the equivalent basic own fund item for mutual and mutual type undertaking that meets the criteria for Tier 1.</w:t>
            </w:r>
          </w:p>
        </w:tc>
      </w:tr>
      <w:tr w:rsidR="001B1226" w:rsidRPr="00A4338B" w14:paraId="3167F362" w14:textId="77777777" w:rsidTr="001346F1">
        <w:tc>
          <w:tcPr>
            <w:tcW w:w="1671" w:type="dxa"/>
            <w:tcBorders>
              <w:top w:val="single" w:sz="2" w:space="0" w:color="auto"/>
              <w:left w:val="single" w:sz="2" w:space="0" w:color="auto"/>
              <w:bottom w:val="single" w:sz="2" w:space="0" w:color="auto"/>
              <w:right w:val="single" w:sz="2" w:space="0" w:color="auto"/>
            </w:tcBorders>
          </w:tcPr>
          <w:p w14:paraId="024D73B1" w14:textId="77777777" w:rsidR="001B1226" w:rsidRPr="00A4338B" w:rsidRDefault="001B1226" w:rsidP="001346F1">
            <w:pPr>
              <w:pStyle w:val="NormalLeft"/>
              <w:rPr>
                <w:lang w:val="en-GB"/>
              </w:rPr>
            </w:pPr>
            <w:r w:rsidRPr="00A4338B">
              <w:rPr>
                <w:lang w:val="en-GB"/>
              </w:rPr>
              <w:t>R0120/C0010</w:t>
            </w:r>
          </w:p>
        </w:tc>
        <w:tc>
          <w:tcPr>
            <w:tcW w:w="3529" w:type="dxa"/>
            <w:tcBorders>
              <w:top w:val="single" w:sz="2" w:space="0" w:color="auto"/>
              <w:left w:val="single" w:sz="2" w:space="0" w:color="auto"/>
              <w:bottom w:val="single" w:sz="2" w:space="0" w:color="auto"/>
              <w:right w:val="single" w:sz="2" w:space="0" w:color="auto"/>
            </w:tcBorders>
          </w:tcPr>
          <w:p w14:paraId="705BF5AF" w14:textId="77777777" w:rsidR="001B1226" w:rsidRPr="00A4338B" w:rsidRDefault="001B1226" w:rsidP="001346F1">
            <w:pPr>
              <w:pStyle w:val="NormalLeft"/>
              <w:rPr>
                <w:lang w:val="en-GB"/>
              </w:rPr>
            </w:pPr>
            <w:r w:rsidRPr="00A4338B">
              <w:rPr>
                <w:lang w:val="en-GB"/>
              </w:rPr>
              <w:t>Initial funds, members' contributions or the equivalent basic own–fund items for mutual and mutual–type undertaking –Called up but not yet paid in — total</w:t>
            </w:r>
          </w:p>
        </w:tc>
        <w:tc>
          <w:tcPr>
            <w:tcW w:w="4086" w:type="dxa"/>
            <w:tcBorders>
              <w:top w:val="single" w:sz="2" w:space="0" w:color="auto"/>
              <w:left w:val="single" w:sz="2" w:space="0" w:color="auto"/>
              <w:bottom w:val="single" w:sz="2" w:space="0" w:color="auto"/>
              <w:right w:val="single" w:sz="2" w:space="0" w:color="auto"/>
            </w:tcBorders>
          </w:tcPr>
          <w:p w14:paraId="12ED371C" w14:textId="77777777" w:rsidR="001B1226" w:rsidRPr="00A4338B" w:rsidRDefault="001B1226" w:rsidP="001346F1">
            <w:pPr>
              <w:pStyle w:val="NormalLeft"/>
              <w:rPr>
                <w:lang w:val="en-GB"/>
              </w:rPr>
            </w:pPr>
            <w:r w:rsidRPr="00A4338B">
              <w:rPr>
                <w:lang w:val="en-GB"/>
              </w:rPr>
              <w:t>This is the total of called up but not yet paid in initial funds, members' contributions or the equivalent basic own fund item for mutual and mutual type undertaking</w:t>
            </w:r>
          </w:p>
        </w:tc>
      </w:tr>
      <w:tr w:rsidR="001B1226" w:rsidRPr="00A4338B" w14:paraId="325AB258" w14:textId="77777777" w:rsidTr="001346F1">
        <w:tc>
          <w:tcPr>
            <w:tcW w:w="1671" w:type="dxa"/>
            <w:tcBorders>
              <w:top w:val="single" w:sz="2" w:space="0" w:color="auto"/>
              <w:left w:val="single" w:sz="2" w:space="0" w:color="auto"/>
              <w:bottom w:val="single" w:sz="2" w:space="0" w:color="auto"/>
              <w:right w:val="single" w:sz="2" w:space="0" w:color="auto"/>
            </w:tcBorders>
          </w:tcPr>
          <w:p w14:paraId="7BF0B1A4" w14:textId="77777777" w:rsidR="001B1226" w:rsidRPr="00A4338B" w:rsidRDefault="001B1226" w:rsidP="001346F1">
            <w:pPr>
              <w:pStyle w:val="NormalLeft"/>
              <w:rPr>
                <w:lang w:val="en-GB"/>
              </w:rPr>
            </w:pPr>
            <w:r w:rsidRPr="00A4338B">
              <w:rPr>
                <w:lang w:val="en-GB"/>
              </w:rPr>
              <w:t>R0120/C0040</w:t>
            </w:r>
          </w:p>
        </w:tc>
        <w:tc>
          <w:tcPr>
            <w:tcW w:w="3529" w:type="dxa"/>
            <w:tcBorders>
              <w:top w:val="single" w:sz="2" w:space="0" w:color="auto"/>
              <w:left w:val="single" w:sz="2" w:space="0" w:color="auto"/>
              <w:bottom w:val="single" w:sz="2" w:space="0" w:color="auto"/>
              <w:right w:val="single" w:sz="2" w:space="0" w:color="auto"/>
            </w:tcBorders>
          </w:tcPr>
          <w:p w14:paraId="5BDBE5E0" w14:textId="77777777" w:rsidR="001B1226" w:rsidRPr="00A4338B" w:rsidRDefault="001B1226" w:rsidP="001346F1">
            <w:pPr>
              <w:pStyle w:val="NormalLeft"/>
              <w:rPr>
                <w:lang w:val="en-GB"/>
              </w:rPr>
            </w:pPr>
            <w:r w:rsidRPr="00A4338B">
              <w:rPr>
                <w:lang w:val="en-GB"/>
              </w:rPr>
              <w:t>Initial funds, members' contributions or the equivalent basic own–fund items for mutual and mutual–type undertaking –Called up but not yet paid in — tier 2</w:t>
            </w:r>
          </w:p>
        </w:tc>
        <w:tc>
          <w:tcPr>
            <w:tcW w:w="4086" w:type="dxa"/>
            <w:tcBorders>
              <w:top w:val="single" w:sz="2" w:space="0" w:color="auto"/>
              <w:left w:val="single" w:sz="2" w:space="0" w:color="auto"/>
              <w:bottom w:val="single" w:sz="2" w:space="0" w:color="auto"/>
              <w:right w:val="single" w:sz="2" w:space="0" w:color="auto"/>
            </w:tcBorders>
          </w:tcPr>
          <w:p w14:paraId="1E0EA19C" w14:textId="77777777" w:rsidR="001B1226" w:rsidRPr="00A4338B" w:rsidRDefault="001B1226" w:rsidP="001346F1">
            <w:pPr>
              <w:pStyle w:val="NormalLeft"/>
              <w:rPr>
                <w:lang w:val="en-GB"/>
              </w:rPr>
            </w:pPr>
            <w:r w:rsidRPr="00A4338B">
              <w:rPr>
                <w:lang w:val="en-GB"/>
              </w:rPr>
              <w:t>This is the total of initial funds, members' contributions or the equivalent basic own fund item for mutual and mutual type undertaking that meets the criteria for Tier 2.</w:t>
            </w:r>
          </w:p>
        </w:tc>
      </w:tr>
      <w:tr w:rsidR="001B1226" w:rsidRPr="00A4338B" w14:paraId="6CBFC92F" w14:textId="77777777" w:rsidTr="001346F1">
        <w:tc>
          <w:tcPr>
            <w:tcW w:w="1671" w:type="dxa"/>
            <w:tcBorders>
              <w:top w:val="single" w:sz="2" w:space="0" w:color="auto"/>
              <w:left w:val="single" w:sz="2" w:space="0" w:color="auto"/>
              <w:bottom w:val="single" w:sz="2" w:space="0" w:color="auto"/>
              <w:right w:val="single" w:sz="2" w:space="0" w:color="auto"/>
            </w:tcBorders>
          </w:tcPr>
          <w:p w14:paraId="5C78972F" w14:textId="77777777" w:rsidR="001B1226" w:rsidRPr="00A4338B" w:rsidRDefault="001B1226" w:rsidP="001346F1">
            <w:pPr>
              <w:pStyle w:val="NormalLeft"/>
              <w:rPr>
                <w:lang w:val="en-GB"/>
              </w:rPr>
            </w:pPr>
            <w:r w:rsidRPr="00A4338B">
              <w:rPr>
                <w:lang w:val="en-GB"/>
              </w:rPr>
              <w:t>R0200/C0010</w:t>
            </w:r>
          </w:p>
        </w:tc>
        <w:tc>
          <w:tcPr>
            <w:tcW w:w="3529" w:type="dxa"/>
            <w:tcBorders>
              <w:top w:val="single" w:sz="2" w:space="0" w:color="auto"/>
              <w:left w:val="single" w:sz="2" w:space="0" w:color="auto"/>
              <w:bottom w:val="single" w:sz="2" w:space="0" w:color="auto"/>
              <w:right w:val="single" w:sz="2" w:space="0" w:color="auto"/>
            </w:tcBorders>
          </w:tcPr>
          <w:p w14:paraId="194CCF47" w14:textId="77777777" w:rsidR="001B1226" w:rsidRPr="00A4338B" w:rsidRDefault="001B1226" w:rsidP="001346F1">
            <w:pPr>
              <w:pStyle w:val="NormalLeft"/>
              <w:rPr>
                <w:lang w:val="en-GB"/>
              </w:rPr>
            </w:pPr>
            <w:r w:rsidRPr="00A4338B">
              <w:rPr>
                <w:lang w:val="en-GB"/>
              </w:rPr>
              <w:t xml:space="preserve">Total initial funds, members' contributions or the equivalent </w:t>
            </w:r>
            <w:r w:rsidRPr="00A4338B">
              <w:rPr>
                <w:lang w:val="en-GB"/>
              </w:rPr>
              <w:lastRenderedPageBreak/>
              <w:t>basic own fund item for mutual and mutual type undertaking</w:t>
            </w:r>
          </w:p>
        </w:tc>
        <w:tc>
          <w:tcPr>
            <w:tcW w:w="4086" w:type="dxa"/>
            <w:tcBorders>
              <w:top w:val="single" w:sz="2" w:space="0" w:color="auto"/>
              <w:left w:val="single" w:sz="2" w:space="0" w:color="auto"/>
              <w:bottom w:val="single" w:sz="2" w:space="0" w:color="auto"/>
              <w:right w:val="single" w:sz="2" w:space="0" w:color="auto"/>
            </w:tcBorders>
          </w:tcPr>
          <w:p w14:paraId="32B88B2B" w14:textId="77777777" w:rsidR="001B1226" w:rsidRPr="00A4338B" w:rsidRDefault="001B1226" w:rsidP="001346F1">
            <w:pPr>
              <w:pStyle w:val="NormalLeft"/>
              <w:rPr>
                <w:lang w:val="en-GB"/>
              </w:rPr>
            </w:pPr>
            <w:r w:rsidRPr="00A4338B">
              <w:rPr>
                <w:lang w:val="en-GB"/>
              </w:rPr>
              <w:lastRenderedPageBreak/>
              <w:t xml:space="preserve">This is the total initial funds, members' contributions or the equivalent basic </w:t>
            </w:r>
            <w:r w:rsidRPr="00A4338B">
              <w:rPr>
                <w:lang w:val="en-GB"/>
              </w:rPr>
              <w:lastRenderedPageBreak/>
              <w:t>own fund item for mutual and mutual type undertaking.</w:t>
            </w:r>
          </w:p>
        </w:tc>
      </w:tr>
      <w:tr w:rsidR="001B1226" w:rsidRPr="00A4338B" w14:paraId="2AB62FA7" w14:textId="77777777" w:rsidTr="001346F1">
        <w:tc>
          <w:tcPr>
            <w:tcW w:w="1671" w:type="dxa"/>
            <w:tcBorders>
              <w:top w:val="single" w:sz="2" w:space="0" w:color="auto"/>
              <w:left w:val="single" w:sz="2" w:space="0" w:color="auto"/>
              <w:bottom w:val="single" w:sz="2" w:space="0" w:color="auto"/>
              <w:right w:val="single" w:sz="2" w:space="0" w:color="auto"/>
            </w:tcBorders>
          </w:tcPr>
          <w:p w14:paraId="149604BE" w14:textId="77777777" w:rsidR="001B1226" w:rsidRPr="00A4338B" w:rsidRDefault="001B1226" w:rsidP="001346F1">
            <w:pPr>
              <w:pStyle w:val="NormalLeft"/>
              <w:rPr>
                <w:lang w:val="en-GB"/>
              </w:rPr>
            </w:pPr>
            <w:r w:rsidRPr="00A4338B">
              <w:rPr>
                <w:lang w:val="en-GB"/>
              </w:rPr>
              <w:lastRenderedPageBreak/>
              <w:t>R0200/C0020</w:t>
            </w:r>
          </w:p>
        </w:tc>
        <w:tc>
          <w:tcPr>
            <w:tcW w:w="3529" w:type="dxa"/>
            <w:tcBorders>
              <w:top w:val="single" w:sz="2" w:space="0" w:color="auto"/>
              <w:left w:val="single" w:sz="2" w:space="0" w:color="auto"/>
              <w:bottom w:val="single" w:sz="2" w:space="0" w:color="auto"/>
              <w:right w:val="single" w:sz="2" w:space="0" w:color="auto"/>
            </w:tcBorders>
          </w:tcPr>
          <w:p w14:paraId="5A409974" w14:textId="77777777" w:rsidR="001B1226" w:rsidRPr="00A4338B" w:rsidRDefault="001B1226" w:rsidP="001346F1">
            <w:pPr>
              <w:pStyle w:val="NormalLeft"/>
              <w:rPr>
                <w:lang w:val="en-GB"/>
              </w:rPr>
            </w:pPr>
            <w:r w:rsidRPr="00A4338B">
              <w:rPr>
                <w:lang w:val="en-GB"/>
              </w:rPr>
              <w:t>Total initial funds, members' contributions or the equivalent basic own fund item for mutual and mutual type undertaking — tier 1</w:t>
            </w:r>
          </w:p>
        </w:tc>
        <w:tc>
          <w:tcPr>
            <w:tcW w:w="4086" w:type="dxa"/>
            <w:tcBorders>
              <w:top w:val="single" w:sz="2" w:space="0" w:color="auto"/>
              <w:left w:val="single" w:sz="2" w:space="0" w:color="auto"/>
              <w:bottom w:val="single" w:sz="2" w:space="0" w:color="auto"/>
              <w:right w:val="single" w:sz="2" w:space="0" w:color="auto"/>
            </w:tcBorders>
          </w:tcPr>
          <w:p w14:paraId="7B4BEC53" w14:textId="77777777" w:rsidR="001B1226" w:rsidRPr="00A4338B" w:rsidRDefault="001B1226" w:rsidP="001346F1">
            <w:pPr>
              <w:pStyle w:val="NormalLeft"/>
              <w:rPr>
                <w:lang w:val="en-GB"/>
              </w:rPr>
            </w:pPr>
            <w:r w:rsidRPr="00A4338B">
              <w:rPr>
                <w:lang w:val="en-GB"/>
              </w:rPr>
              <w:t>This is the total of the initial funds, members' contributions or the equivalent basic own fund item for mutual and mutual type undertaking that meets the criteria for Tier 1.</w:t>
            </w:r>
          </w:p>
        </w:tc>
      </w:tr>
      <w:tr w:rsidR="001B1226" w:rsidRPr="00A4338B" w14:paraId="32B8766E" w14:textId="77777777" w:rsidTr="001346F1">
        <w:tc>
          <w:tcPr>
            <w:tcW w:w="1671" w:type="dxa"/>
            <w:tcBorders>
              <w:top w:val="single" w:sz="2" w:space="0" w:color="auto"/>
              <w:left w:val="single" w:sz="2" w:space="0" w:color="auto"/>
              <w:bottom w:val="single" w:sz="2" w:space="0" w:color="auto"/>
              <w:right w:val="single" w:sz="2" w:space="0" w:color="auto"/>
            </w:tcBorders>
          </w:tcPr>
          <w:p w14:paraId="2A4EEB1E" w14:textId="77777777" w:rsidR="001B1226" w:rsidRPr="00A4338B" w:rsidRDefault="001B1226" w:rsidP="001346F1">
            <w:pPr>
              <w:pStyle w:val="NormalLeft"/>
              <w:rPr>
                <w:lang w:val="en-GB"/>
              </w:rPr>
            </w:pPr>
            <w:r w:rsidRPr="00A4338B">
              <w:rPr>
                <w:lang w:val="en-GB"/>
              </w:rPr>
              <w:t>R0200/C0040</w:t>
            </w:r>
          </w:p>
        </w:tc>
        <w:tc>
          <w:tcPr>
            <w:tcW w:w="3529" w:type="dxa"/>
            <w:tcBorders>
              <w:top w:val="single" w:sz="2" w:space="0" w:color="auto"/>
              <w:left w:val="single" w:sz="2" w:space="0" w:color="auto"/>
              <w:bottom w:val="single" w:sz="2" w:space="0" w:color="auto"/>
              <w:right w:val="single" w:sz="2" w:space="0" w:color="auto"/>
            </w:tcBorders>
          </w:tcPr>
          <w:p w14:paraId="309EA262" w14:textId="77777777" w:rsidR="001B1226" w:rsidRPr="00A4338B" w:rsidRDefault="001B1226" w:rsidP="001346F1">
            <w:pPr>
              <w:pStyle w:val="NormalLeft"/>
              <w:rPr>
                <w:lang w:val="en-GB"/>
              </w:rPr>
            </w:pPr>
            <w:r w:rsidRPr="00A4338B">
              <w:rPr>
                <w:lang w:val="en-GB"/>
              </w:rPr>
              <w:t>Total initial funds, members' contributions or the equivalent basic own fund item for mutual and mutual type undertaking — tier 2</w:t>
            </w:r>
          </w:p>
        </w:tc>
        <w:tc>
          <w:tcPr>
            <w:tcW w:w="4086" w:type="dxa"/>
            <w:tcBorders>
              <w:top w:val="single" w:sz="2" w:space="0" w:color="auto"/>
              <w:left w:val="single" w:sz="2" w:space="0" w:color="auto"/>
              <w:bottom w:val="single" w:sz="2" w:space="0" w:color="auto"/>
              <w:right w:val="single" w:sz="2" w:space="0" w:color="auto"/>
            </w:tcBorders>
          </w:tcPr>
          <w:p w14:paraId="50C86430" w14:textId="77777777" w:rsidR="001B1226" w:rsidRPr="00A4338B" w:rsidRDefault="001B1226" w:rsidP="001346F1">
            <w:pPr>
              <w:pStyle w:val="NormalLeft"/>
              <w:rPr>
                <w:lang w:val="en-GB"/>
              </w:rPr>
            </w:pPr>
            <w:r w:rsidRPr="00A4338B">
              <w:rPr>
                <w:lang w:val="en-GB"/>
              </w:rPr>
              <w:t>This is the total of the initial funds, members' contributions or the equivalent basic own fund item for mutual and mutual type undertaking that meets the criteria for Tier 2.</w:t>
            </w:r>
          </w:p>
        </w:tc>
      </w:tr>
      <w:tr w:rsidR="001B1226" w:rsidRPr="00A4338B" w14:paraId="6BB39DAE" w14:textId="77777777" w:rsidTr="001346F1">
        <w:tc>
          <w:tcPr>
            <w:tcW w:w="1671" w:type="dxa"/>
            <w:tcBorders>
              <w:top w:val="single" w:sz="2" w:space="0" w:color="auto"/>
              <w:left w:val="single" w:sz="2" w:space="0" w:color="auto"/>
              <w:bottom w:val="single" w:sz="2" w:space="0" w:color="auto"/>
              <w:right w:val="single" w:sz="2" w:space="0" w:color="auto"/>
            </w:tcBorders>
          </w:tcPr>
          <w:p w14:paraId="69A43080" w14:textId="77777777" w:rsidR="001B1226" w:rsidRPr="00A4338B" w:rsidRDefault="001B1226" w:rsidP="001346F1">
            <w:pPr>
              <w:pStyle w:val="NormalLeft"/>
              <w:rPr>
                <w:lang w:val="en-GB"/>
              </w:rPr>
            </w:pPr>
            <w:r w:rsidRPr="00A4338B">
              <w:rPr>
                <w:lang w:val="en-GB"/>
              </w:rPr>
              <w:t>R0210/C0010</w:t>
            </w:r>
          </w:p>
        </w:tc>
        <w:tc>
          <w:tcPr>
            <w:tcW w:w="3529" w:type="dxa"/>
            <w:tcBorders>
              <w:top w:val="single" w:sz="2" w:space="0" w:color="auto"/>
              <w:left w:val="single" w:sz="2" w:space="0" w:color="auto"/>
              <w:bottom w:val="single" w:sz="2" w:space="0" w:color="auto"/>
              <w:right w:val="single" w:sz="2" w:space="0" w:color="auto"/>
            </w:tcBorders>
          </w:tcPr>
          <w:p w14:paraId="5AE596D5" w14:textId="77777777" w:rsidR="001B1226" w:rsidRPr="00A4338B" w:rsidRDefault="001B1226" w:rsidP="001346F1">
            <w:pPr>
              <w:pStyle w:val="NormalLeft"/>
              <w:rPr>
                <w:lang w:val="en-GB"/>
              </w:rPr>
            </w:pPr>
            <w:r w:rsidRPr="00A4338B">
              <w:rPr>
                <w:lang w:val="en-GB"/>
              </w:rPr>
              <w:t>Subordinated mutual member accounts — Dated subordinated — total</w:t>
            </w:r>
          </w:p>
        </w:tc>
        <w:tc>
          <w:tcPr>
            <w:tcW w:w="4086" w:type="dxa"/>
            <w:tcBorders>
              <w:top w:val="single" w:sz="2" w:space="0" w:color="auto"/>
              <w:left w:val="single" w:sz="2" w:space="0" w:color="auto"/>
              <w:bottom w:val="single" w:sz="2" w:space="0" w:color="auto"/>
              <w:right w:val="single" w:sz="2" w:space="0" w:color="auto"/>
            </w:tcBorders>
          </w:tcPr>
          <w:p w14:paraId="34D85EA5" w14:textId="77777777" w:rsidR="001B1226" w:rsidRPr="00A4338B" w:rsidRDefault="001B1226" w:rsidP="001346F1">
            <w:pPr>
              <w:pStyle w:val="NormalLeft"/>
              <w:rPr>
                <w:lang w:val="en-GB"/>
              </w:rPr>
            </w:pPr>
            <w:r w:rsidRPr="00A4338B">
              <w:rPr>
                <w:lang w:val="en-GB"/>
              </w:rPr>
              <w:t>This is the total amount of dated subordinated mutual member accounts.</w:t>
            </w:r>
          </w:p>
        </w:tc>
      </w:tr>
      <w:tr w:rsidR="001B1226" w:rsidRPr="00A4338B" w14:paraId="7379617E" w14:textId="77777777" w:rsidTr="001346F1">
        <w:tc>
          <w:tcPr>
            <w:tcW w:w="1671" w:type="dxa"/>
            <w:tcBorders>
              <w:top w:val="single" w:sz="2" w:space="0" w:color="auto"/>
              <w:left w:val="single" w:sz="2" w:space="0" w:color="auto"/>
              <w:bottom w:val="single" w:sz="2" w:space="0" w:color="auto"/>
              <w:right w:val="single" w:sz="2" w:space="0" w:color="auto"/>
            </w:tcBorders>
          </w:tcPr>
          <w:p w14:paraId="64B50FD3" w14:textId="77777777" w:rsidR="001B1226" w:rsidRPr="00A4338B" w:rsidRDefault="001B1226" w:rsidP="001346F1">
            <w:pPr>
              <w:pStyle w:val="NormalLeft"/>
              <w:rPr>
                <w:lang w:val="en-GB"/>
              </w:rPr>
            </w:pPr>
            <w:r w:rsidRPr="00A4338B">
              <w:rPr>
                <w:lang w:val="en-GB"/>
              </w:rPr>
              <w:t>R0210/C0020</w:t>
            </w:r>
          </w:p>
        </w:tc>
        <w:tc>
          <w:tcPr>
            <w:tcW w:w="3529" w:type="dxa"/>
            <w:tcBorders>
              <w:top w:val="single" w:sz="2" w:space="0" w:color="auto"/>
              <w:left w:val="single" w:sz="2" w:space="0" w:color="auto"/>
              <w:bottom w:val="single" w:sz="2" w:space="0" w:color="auto"/>
              <w:right w:val="single" w:sz="2" w:space="0" w:color="auto"/>
            </w:tcBorders>
          </w:tcPr>
          <w:p w14:paraId="112CF5FC" w14:textId="77777777" w:rsidR="001B1226" w:rsidRPr="00A4338B" w:rsidRDefault="001B1226" w:rsidP="001346F1">
            <w:pPr>
              <w:pStyle w:val="NormalLeft"/>
              <w:rPr>
                <w:lang w:val="en-GB"/>
              </w:rPr>
            </w:pPr>
            <w:r w:rsidRPr="00A4338B">
              <w:rPr>
                <w:lang w:val="en-GB"/>
              </w:rPr>
              <w:t>Subordinated mutual member accounts — Dated subordinated — tier 1</w:t>
            </w:r>
          </w:p>
        </w:tc>
        <w:tc>
          <w:tcPr>
            <w:tcW w:w="4086" w:type="dxa"/>
            <w:tcBorders>
              <w:top w:val="single" w:sz="2" w:space="0" w:color="auto"/>
              <w:left w:val="single" w:sz="2" w:space="0" w:color="auto"/>
              <w:bottom w:val="single" w:sz="2" w:space="0" w:color="auto"/>
              <w:right w:val="single" w:sz="2" w:space="0" w:color="auto"/>
            </w:tcBorders>
          </w:tcPr>
          <w:p w14:paraId="04E58058" w14:textId="77777777" w:rsidR="001B1226" w:rsidRPr="00A4338B" w:rsidRDefault="001B1226" w:rsidP="001346F1">
            <w:pPr>
              <w:pStyle w:val="NormalLeft"/>
              <w:rPr>
                <w:lang w:val="en-GB"/>
              </w:rPr>
            </w:pPr>
            <w:r w:rsidRPr="00A4338B">
              <w:rPr>
                <w:lang w:val="en-GB"/>
              </w:rPr>
              <w:t>This is the total amount of dated subordinated mutual member accounts that meet the criteria for Tier 1.</w:t>
            </w:r>
          </w:p>
        </w:tc>
      </w:tr>
      <w:tr w:rsidR="001B1226" w:rsidRPr="00A4338B" w14:paraId="685B7D2C" w14:textId="77777777" w:rsidTr="001346F1">
        <w:tc>
          <w:tcPr>
            <w:tcW w:w="1671" w:type="dxa"/>
            <w:tcBorders>
              <w:top w:val="single" w:sz="2" w:space="0" w:color="auto"/>
              <w:left w:val="single" w:sz="2" w:space="0" w:color="auto"/>
              <w:bottom w:val="single" w:sz="2" w:space="0" w:color="auto"/>
              <w:right w:val="single" w:sz="2" w:space="0" w:color="auto"/>
            </w:tcBorders>
          </w:tcPr>
          <w:p w14:paraId="129E2174" w14:textId="77777777" w:rsidR="001B1226" w:rsidRPr="00A4338B" w:rsidRDefault="001B1226" w:rsidP="001346F1">
            <w:pPr>
              <w:pStyle w:val="NormalLeft"/>
              <w:rPr>
                <w:lang w:val="en-GB"/>
              </w:rPr>
            </w:pPr>
            <w:r w:rsidRPr="00A4338B">
              <w:rPr>
                <w:lang w:val="en-GB"/>
              </w:rPr>
              <w:t>R0210/C0030</w:t>
            </w:r>
          </w:p>
        </w:tc>
        <w:tc>
          <w:tcPr>
            <w:tcW w:w="3529" w:type="dxa"/>
            <w:tcBorders>
              <w:top w:val="single" w:sz="2" w:space="0" w:color="auto"/>
              <w:left w:val="single" w:sz="2" w:space="0" w:color="auto"/>
              <w:bottom w:val="single" w:sz="2" w:space="0" w:color="auto"/>
              <w:right w:val="single" w:sz="2" w:space="0" w:color="auto"/>
            </w:tcBorders>
          </w:tcPr>
          <w:p w14:paraId="57760A39" w14:textId="77777777" w:rsidR="001B1226" w:rsidRPr="00A4338B" w:rsidRDefault="001B1226" w:rsidP="001346F1">
            <w:pPr>
              <w:pStyle w:val="NormalLeft"/>
              <w:rPr>
                <w:lang w:val="en-GB"/>
              </w:rPr>
            </w:pPr>
            <w:r w:rsidRPr="00A4338B">
              <w:rPr>
                <w:lang w:val="en-GB"/>
              </w:rPr>
              <w:t>Subordinated mutual member accounts — Dated subordinated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6673178E" w14:textId="77777777" w:rsidR="001B1226" w:rsidRPr="00A4338B" w:rsidRDefault="001B1226" w:rsidP="001346F1">
            <w:pPr>
              <w:pStyle w:val="NormalLeft"/>
              <w:rPr>
                <w:lang w:val="en-GB"/>
              </w:rPr>
            </w:pPr>
            <w:r w:rsidRPr="00A4338B">
              <w:rPr>
                <w:lang w:val="en-GB"/>
              </w:rPr>
              <w:t>This is the total amount of dated subordinated mutual member accounts that meet the criteria for Tier 1 that are counted under the transitional provisions.</w:t>
            </w:r>
          </w:p>
        </w:tc>
      </w:tr>
      <w:tr w:rsidR="001B1226" w:rsidRPr="00A4338B" w14:paraId="607D2860" w14:textId="77777777" w:rsidTr="001346F1">
        <w:tc>
          <w:tcPr>
            <w:tcW w:w="1671" w:type="dxa"/>
            <w:tcBorders>
              <w:top w:val="single" w:sz="2" w:space="0" w:color="auto"/>
              <w:left w:val="single" w:sz="2" w:space="0" w:color="auto"/>
              <w:bottom w:val="single" w:sz="2" w:space="0" w:color="auto"/>
              <w:right w:val="single" w:sz="2" w:space="0" w:color="auto"/>
            </w:tcBorders>
          </w:tcPr>
          <w:p w14:paraId="18DDF1FB" w14:textId="77777777" w:rsidR="001B1226" w:rsidRPr="00A4338B" w:rsidRDefault="001B1226" w:rsidP="001346F1">
            <w:pPr>
              <w:pStyle w:val="NormalLeft"/>
              <w:rPr>
                <w:lang w:val="en-GB"/>
              </w:rPr>
            </w:pPr>
            <w:r w:rsidRPr="00A4338B">
              <w:rPr>
                <w:lang w:val="en-GB"/>
              </w:rPr>
              <w:t>R0210/C0040</w:t>
            </w:r>
          </w:p>
        </w:tc>
        <w:tc>
          <w:tcPr>
            <w:tcW w:w="3529" w:type="dxa"/>
            <w:tcBorders>
              <w:top w:val="single" w:sz="2" w:space="0" w:color="auto"/>
              <w:left w:val="single" w:sz="2" w:space="0" w:color="auto"/>
              <w:bottom w:val="single" w:sz="2" w:space="0" w:color="auto"/>
              <w:right w:val="single" w:sz="2" w:space="0" w:color="auto"/>
            </w:tcBorders>
          </w:tcPr>
          <w:p w14:paraId="1598DA5E" w14:textId="77777777" w:rsidR="001B1226" w:rsidRPr="00A4338B" w:rsidRDefault="001B1226" w:rsidP="001346F1">
            <w:pPr>
              <w:pStyle w:val="NormalLeft"/>
              <w:rPr>
                <w:lang w:val="en-GB"/>
              </w:rPr>
            </w:pPr>
            <w:r w:rsidRPr="00A4338B">
              <w:rPr>
                <w:lang w:val="en-GB"/>
              </w:rPr>
              <w:t>Subordinated mutual member accounts — Dated subordinated — tier 2</w:t>
            </w:r>
          </w:p>
        </w:tc>
        <w:tc>
          <w:tcPr>
            <w:tcW w:w="4086" w:type="dxa"/>
            <w:tcBorders>
              <w:top w:val="single" w:sz="2" w:space="0" w:color="auto"/>
              <w:left w:val="single" w:sz="2" w:space="0" w:color="auto"/>
              <w:bottom w:val="single" w:sz="2" w:space="0" w:color="auto"/>
              <w:right w:val="single" w:sz="2" w:space="0" w:color="auto"/>
            </w:tcBorders>
          </w:tcPr>
          <w:p w14:paraId="23FDF3C2" w14:textId="77777777" w:rsidR="001B1226" w:rsidRPr="00A4338B" w:rsidRDefault="001B1226" w:rsidP="001346F1">
            <w:pPr>
              <w:pStyle w:val="NormalLeft"/>
              <w:rPr>
                <w:lang w:val="en-GB"/>
              </w:rPr>
            </w:pPr>
            <w:r w:rsidRPr="00A4338B">
              <w:rPr>
                <w:lang w:val="en-GB"/>
              </w:rPr>
              <w:t>This is the total amount of dated subordinated mutual member accounts that meet the criteria for Tier 2.</w:t>
            </w:r>
          </w:p>
        </w:tc>
      </w:tr>
      <w:tr w:rsidR="001B1226" w:rsidRPr="00A4338B" w14:paraId="2915F6F5" w14:textId="77777777" w:rsidTr="001346F1">
        <w:tc>
          <w:tcPr>
            <w:tcW w:w="1671" w:type="dxa"/>
            <w:tcBorders>
              <w:top w:val="single" w:sz="2" w:space="0" w:color="auto"/>
              <w:left w:val="single" w:sz="2" w:space="0" w:color="auto"/>
              <w:bottom w:val="single" w:sz="2" w:space="0" w:color="auto"/>
              <w:right w:val="single" w:sz="2" w:space="0" w:color="auto"/>
            </w:tcBorders>
          </w:tcPr>
          <w:p w14:paraId="3C82CEFB" w14:textId="77777777" w:rsidR="001B1226" w:rsidRPr="00A4338B" w:rsidRDefault="001B1226" w:rsidP="001346F1">
            <w:pPr>
              <w:pStyle w:val="NormalLeft"/>
              <w:rPr>
                <w:lang w:val="en-GB"/>
              </w:rPr>
            </w:pPr>
            <w:r w:rsidRPr="00A4338B">
              <w:rPr>
                <w:lang w:val="en-GB"/>
              </w:rPr>
              <w:t>R0210/C0050</w:t>
            </w:r>
          </w:p>
        </w:tc>
        <w:tc>
          <w:tcPr>
            <w:tcW w:w="3529" w:type="dxa"/>
            <w:tcBorders>
              <w:top w:val="single" w:sz="2" w:space="0" w:color="auto"/>
              <w:left w:val="single" w:sz="2" w:space="0" w:color="auto"/>
              <w:bottom w:val="single" w:sz="2" w:space="0" w:color="auto"/>
              <w:right w:val="single" w:sz="2" w:space="0" w:color="auto"/>
            </w:tcBorders>
          </w:tcPr>
          <w:p w14:paraId="014B4070" w14:textId="77777777" w:rsidR="001B1226" w:rsidRPr="00A4338B" w:rsidRDefault="001B1226" w:rsidP="001346F1">
            <w:pPr>
              <w:pStyle w:val="NormalLeft"/>
              <w:rPr>
                <w:lang w:val="en-GB"/>
              </w:rPr>
            </w:pPr>
            <w:r w:rsidRPr="00A4338B">
              <w:rPr>
                <w:lang w:val="en-GB"/>
              </w:rPr>
              <w:t>Subordinated mutual member accounts — Dated subordinated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3EF3C694" w14:textId="77777777" w:rsidR="001B1226" w:rsidRPr="00A4338B" w:rsidRDefault="001B1226" w:rsidP="001346F1">
            <w:pPr>
              <w:pStyle w:val="NormalLeft"/>
              <w:rPr>
                <w:lang w:val="en-GB"/>
              </w:rPr>
            </w:pPr>
            <w:r w:rsidRPr="00A4338B">
              <w:rPr>
                <w:lang w:val="en-GB"/>
              </w:rPr>
              <w:t>This is the total amount of dated subordinated mutual member accounts that meet the criteria for Tier 2 that are counted under the transitional provisions.</w:t>
            </w:r>
          </w:p>
        </w:tc>
      </w:tr>
      <w:tr w:rsidR="001B1226" w:rsidRPr="00A4338B" w14:paraId="79DE42E7" w14:textId="77777777" w:rsidTr="001346F1">
        <w:tc>
          <w:tcPr>
            <w:tcW w:w="1671" w:type="dxa"/>
            <w:tcBorders>
              <w:top w:val="single" w:sz="2" w:space="0" w:color="auto"/>
              <w:left w:val="single" w:sz="2" w:space="0" w:color="auto"/>
              <w:bottom w:val="single" w:sz="2" w:space="0" w:color="auto"/>
              <w:right w:val="single" w:sz="2" w:space="0" w:color="auto"/>
            </w:tcBorders>
          </w:tcPr>
          <w:p w14:paraId="4AAFD61E" w14:textId="77777777" w:rsidR="001B1226" w:rsidRPr="00A4338B" w:rsidRDefault="001B1226" w:rsidP="001346F1">
            <w:pPr>
              <w:pStyle w:val="NormalLeft"/>
              <w:rPr>
                <w:lang w:val="en-GB"/>
              </w:rPr>
            </w:pPr>
            <w:r w:rsidRPr="00A4338B">
              <w:rPr>
                <w:lang w:val="en-GB"/>
              </w:rPr>
              <w:t>R0210/C0060</w:t>
            </w:r>
          </w:p>
        </w:tc>
        <w:tc>
          <w:tcPr>
            <w:tcW w:w="3529" w:type="dxa"/>
            <w:tcBorders>
              <w:top w:val="single" w:sz="2" w:space="0" w:color="auto"/>
              <w:left w:val="single" w:sz="2" w:space="0" w:color="auto"/>
              <w:bottom w:val="single" w:sz="2" w:space="0" w:color="auto"/>
              <w:right w:val="single" w:sz="2" w:space="0" w:color="auto"/>
            </w:tcBorders>
          </w:tcPr>
          <w:p w14:paraId="56B610D1" w14:textId="77777777" w:rsidR="001B1226" w:rsidRPr="00A4338B" w:rsidRDefault="001B1226" w:rsidP="001346F1">
            <w:pPr>
              <w:pStyle w:val="NormalLeft"/>
              <w:rPr>
                <w:lang w:val="en-GB"/>
              </w:rPr>
            </w:pPr>
            <w:r w:rsidRPr="00A4338B">
              <w:rPr>
                <w:lang w:val="en-GB"/>
              </w:rPr>
              <w:t>Subordinated mutual member accounts — Dated subordinated — tier 3</w:t>
            </w:r>
          </w:p>
        </w:tc>
        <w:tc>
          <w:tcPr>
            <w:tcW w:w="4086" w:type="dxa"/>
            <w:tcBorders>
              <w:top w:val="single" w:sz="2" w:space="0" w:color="auto"/>
              <w:left w:val="single" w:sz="2" w:space="0" w:color="auto"/>
              <w:bottom w:val="single" w:sz="2" w:space="0" w:color="auto"/>
              <w:right w:val="single" w:sz="2" w:space="0" w:color="auto"/>
            </w:tcBorders>
          </w:tcPr>
          <w:p w14:paraId="21B00C8D" w14:textId="77777777" w:rsidR="001B1226" w:rsidRPr="00A4338B" w:rsidRDefault="001B1226" w:rsidP="001346F1">
            <w:pPr>
              <w:pStyle w:val="NormalLeft"/>
              <w:rPr>
                <w:lang w:val="en-GB"/>
              </w:rPr>
            </w:pPr>
            <w:r w:rsidRPr="00A4338B">
              <w:rPr>
                <w:lang w:val="en-GB"/>
              </w:rPr>
              <w:t>This is the total amount of dated subordinated mutual member accounts that meet the criteria for Tier 3.</w:t>
            </w:r>
          </w:p>
        </w:tc>
      </w:tr>
      <w:tr w:rsidR="001B1226" w:rsidRPr="00A4338B" w14:paraId="7524EE63" w14:textId="77777777" w:rsidTr="001346F1">
        <w:tc>
          <w:tcPr>
            <w:tcW w:w="1671" w:type="dxa"/>
            <w:tcBorders>
              <w:top w:val="single" w:sz="2" w:space="0" w:color="auto"/>
              <w:left w:val="single" w:sz="2" w:space="0" w:color="auto"/>
              <w:bottom w:val="single" w:sz="2" w:space="0" w:color="auto"/>
              <w:right w:val="single" w:sz="2" w:space="0" w:color="auto"/>
            </w:tcBorders>
          </w:tcPr>
          <w:p w14:paraId="5EB99545" w14:textId="77777777" w:rsidR="001B1226" w:rsidRPr="00A4338B" w:rsidRDefault="001B1226" w:rsidP="001346F1">
            <w:pPr>
              <w:pStyle w:val="NormalLeft"/>
              <w:rPr>
                <w:lang w:val="en-GB"/>
              </w:rPr>
            </w:pPr>
            <w:r w:rsidRPr="00A4338B">
              <w:rPr>
                <w:lang w:val="en-GB"/>
              </w:rPr>
              <w:t>R0220/C0010</w:t>
            </w:r>
          </w:p>
        </w:tc>
        <w:tc>
          <w:tcPr>
            <w:tcW w:w="3529" w:type="dxa"/>
            <w:tcBorders>
              <w:top w:val="single" w:sz="2" w:space="0" w:color="auto"/>
              <w:left w:val="single" w:sz="2" w:space="0" w:color="auto"/>
              <w:bottom w:val="single" w:sz="2" w:space="0" w:color="auto"/>
              <w:right w:val="single" w:sz="2" w:space="0" w:color="auto"/>
            </w:tcBorders>
          </w:tcPr>
          <w:p w14:paraId="10A073ED" w14:textId="77777777" w:rsidR="001B1226" w:rsidRPr="00A4338B" w:rsidRDefault="001B1226" w:rsidP="001346F1">
            <w:pPr>
              <w:pStyle w:val="NormalLeft"/>
              <w:rPr>
                <w:lang w:val="en-GB"/>
              </w:rPr>
            </w:pPr>
            <w:r w:rsidRPr="00A4338B">
              <w:rPr>
                <w:lang w:val="en-GB"/>
              </w:rPr>
              <w:t>Subordinated mutual member accounts — Undated subordinated with a call option — total</w:t>
            </w:r>
          </w:p>
        </w:tc>
        <w:tc>
          <w:tcPr>
            <w:tcW w:w="4086" w:type="dxa"/>
            <w:tcBorders>
              <w:top w:val="single" w:sz="2" w:space="0" w:color="auto"/>
              <w:left w:val="single" w:sz="2" w:space="0" w:color="auto"/>
              <w:bottom w:val="single" w:sz="2" w:space="0" w:color="auto"/>
              <w:right w:val="single" w:sz="2" w:space="0" w:color="auto"/>
            </w:tcBorders>
          </w:tcPr>
          <w:p w14:paraId="768C083C" w14:textId="77777777" w:rsidR="001B1226" w:rsidRPr="00A4338B" w:rsidRDefault="001B1226" w:rsidP="001346F1">
            <w:pPr>
              <w:pStyle w:val="NormalLeft"/>
              <w:rPr>
                <w:lang w:val="en-GB"/>
              </w:rPr>
            </w:pPr>
            <w:r w:rsidRPr="00A4338B">
              <w:rPr>
                <w:lang w:val="en-GB"/>
              </w:rPr>
              <w:t>This is the total of undated subordinated mutual member accounts with a call option.</w:t>
            </w:r>
          </w:p>
        </w:tc>
      </w:tr>
      <w:tr w:rsidR="001B1226" w:rsidRPr="00A4338B" w14:paraId="33EF081F" w14:textId="77777777" w:rsidTr="001346F1">
        <w:tc>
          <w:tcPr>
            <w:tcW w:w="1671" w:type="dxa"/>
            <w:tcBorders>
              <w:top w:val="single" w:sz="2" w:space="0" w:color="auto"/>
              <w:left w:val="single" w:sz="2" w:space="0" w:color="auto"/>
              <w:bottom w:val="single" w:sz="2" w:space="0" w:color="auto"/>
              <w:right w:val="single" w:sz="2" w:space="0" w:color="auto"/>
            </w:tcBorders>
          </w:tcPr>
          <w:p w14:paraId="24DA5144" w14:textId="77777777" w:rsidR="001B1226" w:rsidRPr="00A4338B" w:rsidRDefault="001B1226" w:rsidP="001346F1">
            <w:pPr>
              <w:pStyle w:val="NormalLeft"/>
              <w:rPr>
                <w:lang w:val="en-GB"/>
              </w:rPr>
            </w:pPr>
            <w:r w:rsidRPr="00A4338B">
              <w:rPr>
                <w:lang w:val="en-GB"/>
              </w:rPr>
              <w:lastRenderedPageBreak/>
              <w:t>R0220/C0020</w:t>
            </w:r>
          </w:p>
        </w:tc>
        <w:tc>
          <w:tcPr>
            <w:tcW w:w="3529" w:type="dxa"/>
            <w:tcBorders>
              <w:top w:val="single" w:sz="2" w:space="0" w:color="auto"/>
              <w:left w:val="single" w:sz="2" w:space="0" w:color="auto"/>
              <w:bottom w:val="single" w:sz="2" w:space="0" w:color="auto"/>
              <w:right w:val="single" w:sz="2" w:space="0" w:color="auto"/>
            </w:tcBorders>
          </w:tcPr>
          <w:p w14:paraId="666C5692" w14:textId="77777777" w:rsidR="001B1226" w:rsidRPr="00A4338B" w:rsidRDefault="001B1226" w:rsidP="001346F1">
            <w:pPr>
              <w:pStyle w:val="NormalLeft"/>
              <w:rPr>
                <w:lang w:val="en-GB"/>
              </w:rPr>
            </w:pPr>
            <w:r w:rsidRPr="00A4338B">
              <w:rPr>
                <w:lang w:val="en-GB"/>
              </w:rPr>
              <w:t>Subordinated mutual member accounts — Undated subordinated with a call option — tier 1</w:t>
            </w:r>
          </w:p>
        </w:tc>
        <w:tc>
          <w:tcPr>
            <w:tcW w:w="4086" w:type="dxa"/>
            <w:tcBorders>
              <w:top w:val="single" w:sz="2" w:space="0" w:color="auto"/>
              <w:left w:val="single" w:sz="2" w:space="0" w:color="auto"/>
              <w:bottom w:val="single" w:sz="2" w:space="0" w:color="auto"/>
              <w:right w:val="single" w:sz="2" w:space="0" w:color="auto"/>
            </w:tcBorders>
          </w:tcPr>
          <w:p w14:paraId="65421A12" w14:textId="77777777" w:rsidR="001B1226" w:rsidRPr="00A4338B" w:rsidRDefault="001B1226" w:rsidP="001346F1">
            <w:pPr>
              <w:pStyle w:val="NormalLeft"/>
              <w:rPr>
                <w:lang w:val="en-GB"/>
              </w:rPr>
            </w:pPr>
            <w:r w:rsidRPr="00A4338B">
              <w:rPr>
                <w:lang w:val="en-GB"/>
              </w:rPr>
              <w:t>This is the total of undated subordinated mutual member accounts with a call option that meet the criteria for Tier 1.</w:t>
            </w:r>
          </w:p>
        </w:tc>
      </w:tr>
      <w:tr w:rsidR="001B1226" w:rsidRPr="00A4338B" w14:paraId="211B40BB" w14:textId="77777777" w:rsidTr="001346F1">
        <w:tc>
          <w:tcPr>
            <w:tcW w:w="1671" w:type="dxa"/>
            <w:tcBorders>
              <w:top w:val="single" w:sz="2" w:space="0" w:color="auto"/>
              <w:left w:val="single" w:sz="2" w:space="0" w:color="auto"/>
              <w:bottom w:val="single" w:sz="2" w:space="0" w:color="auto"/>
              <w:right w:val="single" w:sz="2" w:space="0" w:color="auto"/>
            </w:tcBorders>
          </w:tcPr>
          <w:p w14:paraId="74175018" w14:textId="77777777" w:rsidR="001B1226" w:rsidRPr="00A4338B" w:rsidRDefault="001B1226" w:rsidP="001346F1">
            <w:pPr>
              <w:pStyle w:val="NormalLeft"/>
              <w:rPr>
                <w:lang w:val="en-GB"/>
              </w:rPr>
            </w:pPr>
            <w:r w:rsidRPr="00A4338B">
              <w:rPr>
                <w:lang w:val="en-GB"/>
              </w:rPr>
              <w:t>R0220/C0030</w:t>
            </w:r>
          </w:p>
        </w:tc>
        <w:tc>
          <w:tcPr>
            <w:tcW w:w="3529" w:type="dxa"/>
            <w:tcBorders>
              <w:top w:val="single" w:sz="2" w:space="0" w:color="auto"/>
              <w:left w:val="single" w:sz="2" w:space="0" w:color="auto"/>
              <w:bottom w:val="single" w:sz="2" w:space="0" w:color="auto"/>
              <w:right w:val="single" w:sz="2" w:space="0" w:color="auto"/>
            </w:tcBorders>
          </w:tcPr>
          <w:p w14:paraId="3D68A9D2" w14:textId="77777777" w:rsidR="001B1226" w:rsidRPr="00A4338B" w:rsidRDefault="001B1226" w:rsidP="001346F1">
            <w:pPr>
              <w:pStyle w:val="NormalLeft"/>
              <w:rPr>
                <w:lang w:val="en-GB"/>
              </w:rPr>
            </w:pPr>
            <w:r w:rsidRPr="00A4338B">
              <w:rPr>
                <w:lang w:val="en-GB"/>
              </w:rPr>
              <w:t>Subordinated mutual member accounts — Undated subordinated with a call option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7347B5ED" w14:textId="77777777" w:rsidR="001B1226" w:rsidRPr="00A4338B" w:rsidRDefault="001B1226" w:rsidP="001346F1">
            <w:pPr>
              <w:pStyle w:val="NormalLeft"/>
              <w:rPr>
                <w:lang w:val="en-GB"/>
              </w:rPr>
            </w:pPr>
            <w:r w:rsidRPr="00A4338B">
              <w:rPr>
                <w:lang w:val="en-GB"/>
              </w:rPr>
              <w:t>This is the total of undated subordinated mutual member accounts with a call option that meet the criteria for Tier 1 that are counted under the transitional provisions.</w:t>
            </w:r>
          </w:p>
        </w:tc>
      </w:tr>
      <w:tr w:rsidR="001B1226" w:rsidRPr="00A4338B" w14:paraId="1ADF2C76" w14:textId="77777777" w:rsidTr="001346F1">
        <w:tc>
          <w:tcPr>
            <w:tcW w:w="1671" w:type="dxa"/>
            <w:tcBorders>
              <w:top w:val="single" w:sz="2" w:space="0" w:color="auto"/>
              <w:left w:val="single" w:sz="2" w:space="0" w:color="auto"/>
              <w:bottom w:val="single" w:sz="2" w:space="0" w:color="auto"/>
              <w:right w:val="single" w:sz="2" w:space="0" w:color="auto"/>
            </w:tcBorders>
          </w:tcPr>
          <w:p w14:paraId="2D8F14AF" w14:textId="77777777" w:rsidR="001B1226" w:rsidRPr="00A4338B" w:rsidRDefault="001B1226" w:rsidP="001346F1">
            <w:pPr>
              <w:pStyle w:val="NormalLeft"/>
              <w:rPr>
                <w:lang w:val="en-GB"/>
              </w:rPr>
            </w:pPr>
            <w:r w:rsidRPr="00A4338B">
              <w:rPr>
                <w:lang w:val="en-GB"/>
              </w:rPr>
              <w:t>R0220/C0040</w:t>
            </w:r>
          </w:p>
        </w:tc>
        <w:tc>
          <w:tcPr>
            <w:tcW w:w="3529" w:type="dxa"/>
            <w:tcBorders>
              <w:top w:val="single" w:sz="2" w:space="0" w:color="auto"/>
              <w:left w:val="single" w:sz="2" w:space="0" w:color="auto"/>
              <w:bottom w:val="single" w:sz="2" w:space="0" w:color="auto"/>
              <w:right w:val="single" w:sz="2" w:space="0" w:color="auto"/>
            </w:tcBorders>
          </w:tcPr>
          <w:p w14:paraId="651953BD" w14:textId="77777777" w:rsidR="001B1226" w:rsidRPr="00A4338B" w:rsidRDefault="001B1226" w:rsidP="001346F1">
            <w:pPr>
              <w:pStyle w:val="NormalLeft"/>
              <w:rPr>
                <w:lang w:val="en-GB"/>
              </w:rPr>
            </w:pPr>
            <w:r w:rsidRPr="00A4338B">
              <w:rPr>
                <w:lang w:val="en-GB"/>
              </w:rPr>
              <w:t>Subordinated mutual member accounts — Undated subordinated with a call option — tier 2</w:t>
            </w:r>
          </w:p>
        </w:tc>
        <w:tc>
          <w:tcPr>
            <w:tcW w:w="4086" w:type="dxa"/>
            <w:tcBorders>
              <w:top w:val="single" w:sz="2" w:space="0" w:color="auto"/>
              <w:left w:val="single" w:sz="2" w:space="0" w:color="auto"/>
              <w:bottom w:val="single" w:sz="2" w:space="0" w:color="auto"/>
              <w:right w:val="single" w:sz="2" w:space="0" w:color="auto"/>
            </w:tcBorders>
          </w:tcPr>
          <w:p w14:paraId="17AE7585" w14:textId="77777777" w:rsidR="001B1226" w:rsidRPr="00A4338B" w:rsidRDefault="001B1226" w:rsidP="001346F1">
            <w:pPr>
              <w:pStyle w:val="NormalLeft"/>
              <w:rPr>
                <w:lang w:val="en-GB"/>
              </w:rPr>
            </w:pPr>
            <w:r w:rsidRPr="00A4338B">
              <w:rPr>
                <w:lang w:val="en-GB"/>
              </w:rPr>
              <w:t>This is the total of undated subordinated mutual member accounts with a call option that meet the criteria for Tier 2.</w:t>
            </w:r>
          </w:p>
        </w:tc>
      </w:tr>
      <w:tr w:rsidR="001B1226" w:rsidRPr="00A4338B" w14:paraId="7571A9C4" w14:textId="77777777" w:rsidTr="001346F1">
        <w:tc>
          <w:tcPr>
            <w:tcW w:w="1671" w:type="dxa"/>
            <w:tcBorders>
              <w:top w:val="single" w:sz="2" w:space="0" w:color="auto"/>
              <w:left w:val="single" w:sz="2" w:space="0" w:color="auto"/>
              <w:bottom w:val="single" w:sz="2" w:space="0" w:color="auto"/>
              <w:right w:val="single" w:sz="2" w:space="0" w:color="auto"/>
            </w:tcBorders>
          </w:tcPr>
          <w:p w14:paraId="7EB966BB" w14:textId="77777777" w:rsidR="001B1226" w:rsidRPr="00A4338B" w:rsidRDefault="001B1226" w:rsidP="001346F1">
            <w:pPr>
              <w:pStyle w:val="NormalLeft"/>
              <w:rPr>
                <w:lang w:val="en-GB"/>
              </w:rPr>
            </w:pPr>
            <w:r w:rsidRPr="00A4338B">
              <w:rPr>
                <w:lang w:val="en-GB"/>
              </w:rPr>
              <w:t>R0220/C0050</w:t>
            </w:r>
          </w:p>
        </w:tc>
        <w:tc>
          <w:tcPr>
            <w:tcW w:w="3529" w:type="dxa"/>
            <w:tcBorders>
              <w:top w:val="single" w:sz="2" w:space="0" w:color="auto"/>
              <w:left w:val="single" w:sz="2" w:space="0" w:color="auto"/>
              <w:bottom w:val="single" w:sz="2" w:space="0" w:color="auto"/>
              <w:right w:val="single" w:sz="2" w:space="0" w:color="auto"/>
            </w:tcBorders>
          </w:tcPr>
          <w:p w14:paraId="29A71928" w14:textId="77777777" w:rsidR="001B1226" w:rsidRPr="00A4338B" w:rsidRDefault="001B1226" w:rsidP="001346F1">
            <w:pPr>
              <w:pStyle w:val="NormalLeft"/>
              <w:rPr>
                <w:lang w:val="en-GB"/>
              </w:rPr>
            </w:pPr>
            <w:r w:rsidRPr="00A4338B">
              <w:rPr>
                <w:lang w:val="en-GB"/>
              </w:rPr>
              <w:t>Subordinated mutual member accounts — Undated subordinated with a call option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0A7CEBE0" w14:textId="77777777" w:rsidR="001B1226" w:rsidRPr="00A4338B" w:rsidRDefault="001B1226" w:rsidP="001346F1">
            <w:pPr>
              <w:pStyle w:val="NormalLeft"/>
              <w:rPr>
                <w:lang w:val="en-GB"/>
              </w:rPr>
            </w:pPr>
            <w:r w:rsidRPr="00A4338B">
              <w:rPr>
                <w:lang w:val="en-GB"/>
              </w:rPr>
              <w:t>This is the total of undated subordinated mutual member accounts with a call option that meet the criteria for Tier 2 that are counted under the transitional provisions.</w:t>
            </w:r>
          </w:p>
        </w:tc>
      </w:tr>
      <w:tr w:rsidR="001B1226" w:rsidRPr="00A4338B" w14:paraId="0D30A9B8" w14:textId="77777777" w:rsidTr="001346F1">
        <w:tc>
          <w:tcPr>
            <w:tcW w:w="1671" w:type="dxa"/>
            <w:tcBorders>
              <w:top w:val="single" w:sz="2" w:space="0" w:color="auto"/>
              <w:left w:val="single" w:sz="2" w:space="0" w:color="auto"/>
              <w:bottom w:val="single" w:sz="2" w:space="0" w:color="auto"/>
              <w:right w:val="single" w:sz="2" w:space="0" w:color="auto"/>
            </w:tcBorders>
          </w:tcPr>
          <w:p w14:paraId="248AC9A7" w14:textId="77777777" w:rsidR="001B1226" w:rsidRPr="00A4338B" w:rsidRDefault="001B1226" w:rsidP="001346F1">
            <w:pPr>
              <w:pStyle w:val="NormalLeft"/>
              <w:rPr>
                <w:lang w:val="en-GB"/>
              </w:rPr>
            </w:pPr>
            <w:r w:rsidRPr="00A4338B">
              <w:rPr>
                <w:lang w:val="en-GB"/>
              </w:rPr>
              <w:t>R0220/C0060</w:t>
            </w:r>
          </w:p>
        </w:tc>
        <w:tc>
          <w:tcPr>
            <w:tcW w:w="3529" w:type="dxa"/>
            <w:tcBorders>
              <w:top w:val="single" w:sz="2" w:space="0" w:color="auto"/>
              <w:left w:val="single" w:sz="2" w:space="0" w:color="auto"/>
              <w:bottom w:val="single" w:sz="2" w:space="0" w:color="auto"/>
              <w:right w:val="single" w:sz="2" w:space="0" w:color="auto"/>
            </w:tcBorders>
          </w:tcPr>
          <w:p w14:paraId="7B66D279" w14:textId="77777777" w:rsidR="001B1226" w:rsidRPr="00A4338B" w:rsidRDefault="001B1226" w:rsidP="001346F1">
            <w:pPr>
              <w:pStyle w:val="NormalLeft"/>
              <w:rPr>
                <w:lang w:val="en-GB"/>
              </w:rPr>
            </w:pPr>
            <w:r w:rsidRPr="00A4338B">
              <w:rPr>
                <w:lang w:val="en-GB"/>
              </w:rPr>
              <w:t>Subordinated mutual member accounts — Undated subordinated with a call option — tier 3</w:t>
            </w:r>
          </w:p>
        </w:tc>
        <w:tc>
          <w:tcPr>
            <w:tcW w:w="4086" w:type="dxa"/>
            <w:tcBorders>
              <w:top w:val="single" w:sz="2" w:space="0" w:color="auto"/>
              <w:left w:val="single" w:sz="2" w:space="0" w:color="auto"/>
              <w:bottom w:val="single" w:sz="2" w:space="0" w:color="auto"/>
              <w:right w:val="single" w:sz="2" w:space="0" w:color="auto"/>
            </w:tcBorders>
          </w:tcPr>
          <w:p w14:paraId="32A55EC0" w14:textId="77777777" w:rsidR="001B1226" w:rsidRPr="00A4338B" w:rsidRDefault="001B1226" w:rsidP="001346F1">
            <w:pPr>
              <w:pStyle w:val="NormalLeft"/>
              <w:rPr>
                <w:lang w:val="en-GB"/>
              </w:rPr>
            </w:pPr>
            <w:r w:rsidRPr="00A4338B">
              <w:rPr>
                <w:lang w:val="en-GB"/>
              </w:rPr>
              <w:t>This is the total of undated subordinated mutual member accounts with a call option that meet the criteria for Tier 3.</w:t>
            </w:r>
          </w:p>
        </w:tc>
      </w:tr>
      <w:tr w:rsidR="001B1226" w:rsidRPr="00A4338B" w14:paraId="094C6AB6" w14:textId="77777777" w:rsidTr="001346F1">
        <w:tc>
          <w:tcPr>
            <w:tcW w:w="1671" w:type="dxa"/>
            <w:tcBorders>
              <w:top w:val="single" w:sz="2" w:space="0" w:color="auto"/>
              <w:left w:val="single" w:sz="2" w:space="0" w:color="auto"/>
              <w:bottom w:val="single" w:sz="2" w:space="0" w:color="auto"/>
              <w:right w:val="single" w:sz="2" w:space="0" w:color="auto"/>
            </w:tcBorders>
          </w:tcPr>
          <w:p w14:paraId="1EEBB3A4" w14:textId="77777777" w:rsidR="001B1226" w:rsidRPr="00A4338B" w:rsidRDefault="001B1226" w:rsidP="001346F1">
            <w:pPr>
              <w:pStyle w:val="NormalLeft"/>
              <w:rPr>
                <w:lang w:val="en-GB"/>
              </w:rPr>
            </w:pPr>
            <w:r w:rsidRPr="00A4338B">
              <w:rPr>
                <w:lang w:val="en-GB"/>
              </w:rPr>
              <w:t>R0230/C0010</w:t>
            </w:r>
          </w:p>
        </w:tc>
        <w:tc>
          <w:tcPr>
            <w:tcW w:w="3529" w:type="dxa"/>
            <w:tcBorders>
              <w:top w:val="single" w:sz="2" w:space="0" w:color="auto"/>
              <w:left w:val="single" w:sz="2" w:space="0" w:color="auto"/>
              <w:bottom w:val="single" w:sz="2" w:space="0" w:color="auto"/>
              <w:right w:val="single" w:sz="2" w:space="0" w:color="auto"/>
            </w:tcBorders>
          </w:tcPr>
          <w:p w14:paraId="53574C1B" w14:textId="77777777" w:rsidR="001B1226" w:rsidRPr="00A4338B" w:rsidRDefault="001B1226" w:rsidP="001346F1">
            <w:pPr>
              <w:pStyle w:val="NormalLeft"/>
              <w:rPr>
                <w:lang w:val="en-GB"/>
              </w:rPr>
            </w:pPr>
            <w:r w:rsidRPr="00A4338B">
              <w:rPr>
                <w:lang w:val="en-GB"/>
              </w:rPr>
              <w:t>Subordinated mutual member accounts — Undated subordinated with no contractual opportunity to redeem — total</w:t>
            </w:r>
          </w:p>
        </w:tc>
        <w:tc>
          <w:tcPr>
            <w:tcW w:w="4086" w:type="dxa"/>
            <w:tcBorders>
              <w:top w:val="single" w:sz="2" w:space="0" w:color="auto"/>
              <w:left w:val="single" w:sz="2" w:space="0" w:color="auto"/>
              <w:bottom w:val="single" w:sz="2" w:space="0" w:color="auto"/>
              <w:right w:val="single" w:sz="2" w:space="0" w:color="auto"/>
            </w:tcBorders>
          </w:tcPr>
          <w:p w14:paraId="570F841F" w14:textId="77777777" w:rsidR="001B1226" w:rsidRPr="00A4338B" w:rsidRDefault="001B1226" w:rsidP="001346F1">
            <w:pPr>
              <w:pStyle w:val="NormalLeft"/>
              <w:rPr>
                <w:lang w:val="en-GB"/>
              </w:rPr>
            </w:pPr>
            <w:r w:rsidRPr="00A4338B">
              <w:rPr>
                <w:lang w:val="en-GB"/>
              </w:rPr>
              <w:t>This is the total of undated subordinated mutual member accounts with no contractual opportunity to redeem.</w:t>
            </w:r>
          </w:p>
        </w:tc>
      </w:tr>
      <w:tr w:rsidR="001B1226" w:rsidRPr="00A4338B" w14:paraId="73EF8398" w14:textId="77777777" w:rsidTr="001346F1">
        <w:tc>
          <w:tcPr>
            <w:tcW w:w="1671" w:type="dxa"/>
            <w:tcBorders>
              <w:top w:val="single" w:sz="2" w:space="0" w:color="auto"/>
              <w:left w:val="single" w:sz="2" w:space="0" w:color="auto"/>
              <w:bottom w:val="single" w:sz="2" w:space="0" w:color="auto"/>
              <w:right w:val="single" w:sz="2" w:space="0" w:color="auto"/>
            </w:tcBorders>
          </w:tcPr>
          <w:p w14:paraId="53A68C9A" w14:textId="77777777" w:rsidR="001B1226" w:rsidRPr="00A4338B" w:rsidRDefault="001B1226" w:rsidP="001346F1">
            <w:pPr>
              <w:pStyle w:val="NormalLeft"/>
              <w:rPr>
                <w:lang w:val="en-GB"/>
              </w:rPr>
            </w:pPr>
            <w:r w:rsidRPr="00A4338B">
              <w:rPr>
                <w:lang w:val="en-GB"/>
              </w:rPr>
              <w:t>R0230/C0020</w:t>
            </w:r>
          </w:p>
        </w:tc>
        <w:tc>
          <w:tcPr>
            <w:tcW w:w="3529" w:type="dxa"/>
            <w:tcBorders>
              <w:top w:val="single" w:sz="2" w:space="0" w:color="auto"/>
              <w:left w:val="single" w:sz="2" w:space="0" w:color="auto"/>
              <w:bottom w:val="single" w:sz="2" w:space="0" w:color="auto"/>
              <w:right w:val="single" w:sz="2" w:space="0" w:color="auto"/>
            </w:tcBorders>
          </w:tcPr>
          <w:p w14:paraId="376CCA89" w14:textId="77777777" w:rsidR="001B1226" w:rsidRPr="00A4338B" w:rsidRDefault="001B1226" w:rsidP="001346F1">
            <w:pPr>
              <w:pStyle w:val="NormalLeft"/>
              <w:rPr>
                <w:lang w:val="en-GB"/>
              </w:rPr>
            </w:pPr>
            <w:r w:rsidRPr="00A4338B">
              <w:rPr>
                <w:lang w:val="en-GB"/>
              </w:rPr>
              <w:t>Subordinated mutual member accounts — Undated subordinated with no contractual opportunity to redeem — tier 1</w:t>
            </w:r>
          </w:p>
        </w:tc>
        <w:tc>
          <w:tcPr>
            <w:tcW w:w="4086" w:type="dxa"/>
            <w:tcBorders>
              <w:top w:val="single" w:sz="2" w:space="0" w:color="auto"/>
              <w:left w:val="single" w:sz="2" w:space="0" w:color="auto"/>
              <w:bottom w:val="single" w:sz="2" w:space="0" w:color="auto"/>
              <w:right w:val="single" w:sz="2" w:space="0" w:color="auto"/>
            </w:tcBorders>
          </w:tcPr>
          <w:p w14:paraId="63A2B465" w14:textId="77777777" w:rsidR="001B1226" w:rsidRPr="00A4338B" w:rsidRDefault="001B1226" w:rsidP="001346F1">
            <w:pPr>
              <w:pStyle w:val="NormalLeft"/>
              <w:rPr>
                <w:lang w:val="en-GB"/>
              </w:rPr>
            </w:pPr>
            <w:r w:rsidRPr="00A4338B">
              <w:rPr>
                <w:lang w:val="en-GB"/>
              </w:rPr>
              <w:t>This is the total of undated subordinated mutual member accounts with no contractual opportunity to redeem that meet the criteria for Tier 1.</w:t>
            </w:r>
          </w:p>
        </w:tc>
      </w:tr>
      <w:tr w:rsidR="001B1226" w:rsidRPr="00A4338B" w14:paraId="262F6234" w14:textId="77777777" w:rsidTr="001346F1">
        <w:tc>
          <w:tcPr>
            <w:tcW w:w="1671" w:type="dxa"/>
            <w:tcBorders>
              <w:top w:val="single" w:sz="2" w:space="0" w:color="auto"/>
              <w:left w:val="single" w:sz="2" w:space="0" w:color="auto"/>
              <w:bottom w:val="single" w:sz="2" w:space="0" w:color="auto"/>
              <w:right w:val="single" w:sz="2" w:space="0" w:color="auto"/>
            </w:tcBorders>
          </w:tcPr>
          <w:p w14:paraId="4698568E" w14:textId="77777777" w:rsidR="001B1226" w:rsidRPr="00A4338B" w:rsidRDefault="001B1226" w:rsidP="001346F1">
            <w:pPr>
              <w:pStyle w:val="NormalLeft"/>
              <w:rPr>
                <w:lang w:val="en-GB"/>
              </w:rPr>
            </w:pPr>
            <w:r w:rsidRPr="00A4338B">
              <w:rPr>
                <w:lang w:val="en-GB"/>
              </w:rPr>
              <w:t>R0230/C0030</w:t>
            </w:r>
          </w:p>
        </w:tc>
        <w:tc>
          <w:tcPr>
            <w:tcW w:w="3529" w:type="dxa"/>
            <w:tcBorders>
              <w:top w:val="single" w:sz="2" w:space="0" w:color="auto"/>
              <w:left w:val="single" w:sz="2" w:space="0" w:color="auto"/>
              <w:bottom w:val="single" w:sz="2" w:space="0" w:color="auto"/>
              <w:right w:val="single" w:sz="2" w:space="0" w:color="auto"/>
            </w:tcBorders>
          </w:tcPr>
          <w:p w14:paraId="5D3D54A2" w14:textId="77777777" w:rsidR="001B1226" w:rsidRPr="00A4338B" w:rsidRDefault="001B1226" w:rsidP="001346F1">
            <w:pPr>
              <w:pStyle w:val="NormalLeft"/>
              <w:rPr>
                <w:lang w:val="en-GB"/>
              </w:rPr>
            </w:pPr>
            <w:r w:rsidRPr="00A4338B">
              <w:rPr>
                <w:lang w:val="en-GB"/>
              </w:rPr>
              <w:t>Subordinated mutual member accounts — Undated subordinated with no contractual opportunity to redeem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14E4BCE5" w14:textId="77777777" w:rsidR="001B1226" w:rsidRPr="00A4338B" w:rsidRDefault="001B1226" w:rsidP="001346F1">
            <w:pPr>
              <w:pStyle w:val="NormalLeft"/>
              <w:rPr>
                <w:lang w:val="en-GB"/>
              </w:rPr>
            </w:pPr>
            <w:r w:rsidRPr="00A4338B">
              <w:rPr>
                <w:lang w:val="en-GB"/>
              </w:rPr>
              <w:t>This is the total of undated subordinated mutual member accounts with no contractual opportunity to redeem that meet the criteria for Tier 1 that are counted under the transitional provisions.</w:t>
            </w:r>
          </w:p>
        </w:tc>
      </w:tr>
      <w:tr w:rsidR="001B1226" w:rsidRPr="00A4338B" w14:paraId="584EEAA6" w14:textId="77777777" w:rsidTr="001346F1">
        <w:tc>
          <w:tcPr>
            <w:tcW w:w="1671" w:type="dxa"/>
            <w:tcBorders>
              <w:top w:val="single" w:sz="2" w:space="0" w:color="auto"/>
              <w:left w:val="single" w:sz="2" w:space="0" w:color="auto"/>
              <w:bottom w:val="single" w:sz="2" w:space="0" w:color="auto"/>
              <w:right w:val="single" w:sz="2" w:space="0" w:color="auto"/>
            </w:tcBorders>
          </w:tcPr>
          <w:p w14:paraId="02D72389" w14:textId="77777777" w:rsidR="001B1226" w:rsidRPr="00A4338B" w:rsidRDefault="001B1226" w:rsidP="001346F1">
            <w:pPr>
              <w:pStyle w:val="NormalLeft"/>
              <w:rPr>
                <w:lang w:val="en-GB"/>
              </w:rPr>
            </w:pPr>
            <w:r w:rsidRPr="00A4338B">
              <w:rPr>
                <w:lang w:val="en-GB"/>
              </w:rPr>
              <w:t>R0230/C0040</w:t>
            </w:r>
          </w:p>
        </w:tc>
        <w:tc>
          <w:tcPr>
            <w:tcW w:w="3529" w:type="dxa"/>
            <w:tcBorders>
              <w:top w:val="single" w:sz="2" w:space="0" w:color="auto"/>
              <w:left w:val="single" w:sz="2" w:space="0" w:color="auto"/>
              <w:bottom w:val="single" w:sz="2" w:space="0" w:color="auto"/>
              <w:right w:val="single" w:sz="2" w:space="0" w:color="auto"/>
            </w:tcBorders>
          </w:tcPr>
          <w:p w14:paraId="127AEC8E" w14:textId="77777777" w:rsidR="001B1226" w:rsidRPr="00A4338B" w:rsidRDefault="001B1226" w:rsidP="001346F1">
            <w:pPr>
              <w:pStyle w:val="NormalLeft"/>
              <w:rPr>
                <w:lang w:val="en-GB"/>
              </w:rPr>
            </w:pPr>
            <w:r w:rsidRPr="00A4338B">
              <w:rPr>
                <w:lang w:val="en-GB"/>
              </w:rPr>
              <w:t>Subordinated mutual member accounts — Undated subordinated with no contractual opportunity to redeem — tier 2</w:t>
            </w:r>
          </w:p>
        </w:tc>
        <w:tc>
          <w:tcPr>
            <w:tcW w:w="4086" w:type="dxa"/>
            <w:tcBorders>
              <w:top w:val="single" w:sz="2" w:space="0" w:color="auto"/>
              <w:left w:val="single" w:sz="2" w:space="0" w:color="auto"/>
              <w:bottom w:val="single" w:sz="2" w:space="0" w:color="auto"/>
              <w:right w:val="single" w:sz="2" w:space="0" w:color="auto"/>
            </w:tcBorders>
          </w:tcPr>
          <w:p w14:paraId="10D1B665" w14:textId="77777777" w:rsidR="001B1226" w:rsidRPr="00A4338B" w:rsidRDefault="001B1226" w:rsidP="001346F1">
            <w:pPr>
              <w:pStyle w:val="NormalLeft"/>
              <w:rPr>
                <w:lang w:val="en-GB"/>
              </w:rPr>
            </w:pPr>
            <w:r w:rsidRPr="00A4338B">
              <w:rPr>
                <w:lang w:val="en-GB"/>
              </w:rPr>
              <w:t>This is the total of undated subordinated mutual member accounts with no contractual opportunity to redeem that meet the criteria for Tier 2.</w:t>
            </w:r>
          </w:p>
        </w:tc>
      </w:tr>
      <w:tr w:rsidR="001B1226" w:rsidRPr="00A4338B" w14:paraId="561C1AF1" w14:textId="77777777" w:rsidTr="001346F1">
        <w:tc>
          <w:tcPr>
            <w:tcW w:w="1671" w:type="dxa"/>
            <w:tcBorders>
              <w:top w:val="single" w:sz="2" w:space="0" w:color="auto"/>
              <w:left w:val="single" w:sz="2" w:space="0" w:color="auto"/>
              <w:bottom w:val="single" w:sz="2" w:space="0" w:color="auto"/>
              <w:right w:val="single" w:sz="2" w:space="0" w:color="auto"/>
            </w:tcBorders>
          </w:tcPr>
          <w:p w14:paraId="668CD7B7" w14:textId="77777777" w:rsidR="001B1226" w:rsidRPr="00A4338B" w:rsidRDefault="001B1226" w:rsidP="001346F1">
            <w:pPr>
              <w:pStyle w:val="NormalLeft"/>
              <w:rPr>
                <w:lang w:val="en-GB"/>
              </w:rPr>
            </w:pPr>
            <w:r w:rsidRPr="00A4338B">
              <w:rPr>
                <w:lang w:val="en-GB"/>
              </w:rPr>
              <w:t>R0230/C0050</w:t>
            </w:r>
          </w:p>
        </w:tc>
        <w:tc>
          <w:tcPr>
            <w:tcW w:w="3529" w:type="dxa"/>
            <w:tcBorders>
              <w:top w:val="single" w:sz="2" w:space="0" w:color="auto"/>
              <w:left w:val="single" w:sz="2" w:space="0" w:color="auto"/>
              <w:bottom w:val="single" w:sz="2" w:space="0" w:color="auto"/>
              <w:right w:val="single" w:sz="2" w:space="0" w:color="auto"/>
            </w:tcBorders>
          </w:tcPr>
          <w:p w14:paraId="443C7985" w14:textId="77777777" w:rsidR="001B1226" w:rsidRPr="00A4338B" w:rsidRDefault="001B1226" w:rsidP="001346F1">
            <w:pPr>
              <w:pStyle w:val="NormalLeft"/>
              <w:rPr>
                <w:lang w:val="en-GB"/>
              </w:rPr>
            </w:pPr>
            <w:r w:rsidRPr="00A4338B">
              <w:rPr>
                <w:lang w:val="en-GB"/>
              </w:rPr>
              <w:t xml:space="preserve">Subordinated mutual member accounts — Undated subordinated with no contractual opportunity to </w:t>
            </w:r>
            <w:r w:rsidRPr="00A4338B">
              <w:rPr>
                <w:lang w:val="en-GB"/>
              </w:rPr>
              <w:lastRenderedPageBreak/>
              <w:t>redeem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5F0ECEB0" w14:textId="77777777" w:rsidR="001B1226" w:rsidRPr="00A4338B" w:rsidRDefault="001B1226" w:rsidP="001346F1">
            <w:pPr>
              <w:pStyle w:val="NormalLeft"/>
              <w:rPr>
                <w:lang w:val="en-GB"/>
              </w:rPr>
            </w:pPr>
            <w:r w:rsidRPr="00A4338B">
              <w:rPr>
                <w:lang w:val="en-GB"/>
              </w:rPr>
              <w:lastRenderedPageBreak/>
              <w:t xml:space="preserve">This is the total of undated subordinated mutual member accounts with no contractual opportunity to redeem that </w:t>
            </w:r>
            <w:r w:rsidRPr="00A4338B">
              <w:rPr>
                <w:lang w:val="en-GB"/>
              </w:rPr>
              <w:lastRenderedPageBreak/>
              <w:t>meet the criteria for Tier 2 that are counted under the transitional provisions.</w:t>
            </w:r>
          </w:p>
        </w:tc>
      </w:tr>
      <w:tr w:rsidR="001B1226" w:rsidRPr="00A4338B" w14:paraId="17939B26" w14:textId="77777777" w:rsidTr="001346F1">
        <w:tc>
          <w:tcPr>
            <w:tcW w:w="1671" w:type="dxa"/>
            <w:tcBorders>
              <w:top w:val="single" w:sz="2" w:space="0" w:color="auto"/>
              <w:left w:val="single" w:sz="2" w:space="0" w:color="auto"/>
              <w:bottom w:val="single" w:sz="2" w:space="0" w:color="auto"/>
              <w:right w:val="single" w:sz="2" w:space="0" w:color="auto"/>
            </w:tcBorders>
          </w:tcPr>
          <w:p w14:paraId="0F4263B3" w14:textId="77777777" w:rsidR="001B1226" w:rsidRPr="00A4338B" w:rsidRDefault="001B1226" w:rsidP="001346F1">
            <w:pPr>
              <w:pStyle w:val="NormalLeft"/>
              <w:rPr>
                <w:lang w:val="en-GB"/>
              </w:rPr>
            </w:pPr>
            <w:r w:rsidRPr="00A4338B">
              <w:rPr>
                <w:lang w:val="en-GB"/>
              </w:rPr>
              <w:lastRenderedPageBreak/>
              <w:t>R0230/C0060</w:t>
            </w:r>
          </w:p>
        </w:tc>
        <w:tc>
          <w:tcPr>
            <w:tcW w:w="3529" w:type="dxa"/>
            <w:tcBorders>
              <w:top w:val="single" w:sz="2" w:space="0" w:color="auto"/>
              <w:left w:val="single" w:sz="2" w:space="0" w:color="auto"/>
              <w:bottom w:val="single" w:sz="2" w:space="0" w:color="auto"/>
              <w:right w:val="single" w:sz="2" w:space="0" w:color="auto"/>
            </w:tcBorders>
          </w:tcPr>
          <w:p w14:paraId="00F77CD5" w14:textId="77777777" w:rsidR="001B1226" w:rsidRPr="00A4338B" w:rsidRDefault="001B1226" w:rsidP="001346F1">
            <w:pPr>
              <w:pStyle w:val="NormalLeft"/>
              <w:rPr>
                <w:lang w:val="en-GB"/>
              </w:rPr>
            </w:pPr>
            <w:r w:rsidRPr="00A4338B">
              <w:rPr>
                <w:lang w:val="en-GB"/>
              </w:rPr>
              <w:t>Subordinated mutual member accounts — Undated subordinated with no contractual opportunity to redeem — tier 3</w:t>
            </w:r>
          </w:p>
        </w:tc>
        <w:tc>
          <w:tcPr>
            <w:tcW w:w="4086" w:type="dxa"/>
            <w:tcBorders>
              <w:top w:val="single" w:sz="2" w:space="0" w:color="auto"/>
              <w:left w:val="single" w:sz="2" w:space="0" w:color="auto"/>
              <w:bottom w:val="single" w:sz="2" w:space="0" w:color="auto"/>
              <w:right w:val="single" w:sz="2" w:space="0" w:color="auto"/>
            </w:tcBorders>
          </w:tcPr>
          <w:p w14:paraId="317CB0B3" w14:textId="77777777" w:rsidR="001B1226" w:rsidRPr="00A4338B" w:rsidRDefault="001B1226" w:rsidP="001346F1">
            <w:pPr>
              <w:pStyle w:val="NormalLeft"/>
              <w:rPr>
                <w:lang w:val="en-GB"/>
              </w:rPr>
            </w:pPr>
            <w:r w:rsidRPr="00A4338B">
              <w:rPr>
                <w:lang w:val="en-GB"/>
              </w:rPr>
              <w:t>This is the total of undated subordinated mutual member accounts with no contractual opportunity to redeem that meet the criteria for Tier 3.</w:t>
            </w:r>
          </w:p>
        </w:tc>
      </w:tr>
      <w:tr w:rsidR="001B1226" w:rsidRPr="00A4338B" w14:paraId="40836F9E" w14:textId="77777777" w:rsidTr="001346F1">
        <w:tc>
          <w:tcPr>
            <w:tcW w:w="1671" w:type="dxa"/>
            <w:tcBorders>
              <w:top w:val="single" w:sz="2" w:space="0" w:color="auto"/>
              <w:left w:val="single" w:sz="2" w:space="0" w:color="auto"/>
              <w:bottom w:val="single" w:sz="2" w:space="0" w:color="auto"/>
              <w:right w:val="single" w:sz="2" w:space="0" w:color="auto"/>
            </w:tcBorders>
          </w:tcPr>
          <w:p w14:paraId="14B3B0CD" w14:textId="77777777" w:rsidR="001B1226" w:rsidRPr="00A4338B" w:rsidRDefault="001B1226" w:rsidP="001346F1">
            <w:pPr>
              <w:pStyle w:val="NormalLeft"/>
              <w:rPr>
                <w:lang w:val="en-GB"/>
              </w:rPr>
            </w:pPr>
            <w:r w:rsidRPr="00A4338B">
              <w:rPr>
                <w:lang w:val="en-GB"/>
              </w:rPr>
              <w:t>R0300/C0010</w:t>
            </w:r>
          </w:p>
        </w:tc>
        <w:tc>
          <w:tcPr>
            <w:tcW w:w="3529" w:type="dxa"/>
            <w:tcBorders>
              <w:top w:val="single" w:sz="2" w:space="0" w:color="auto"/>
              <w:left w:val="single" w:sz="2" w:space="0" w:color="auto"/>
              <w:bottom w:val="single" w:sz="2" w:space="0" w:color="auto"/>
              <w:right w:val="single" w:sz="2" w:space="0" w:color="auto"/>
            </w:tcBorders>
          </w:tcPr>
          <w:p w14:paraId="4C9255D7" w14:textId="77777777" w:rsidR="001B1226" w:rsidRPr="00A4338B" w:rsidRDefault="001B1226" w:rsidP="001346F1">
            <w:pPr>
              <w:pStyle w:val="NormalLeft"/>
              <w:rPr>
                <w:lang w:val="en-GB"/>
              </w:rPr>
            </w:pPr>
            <w:r w:rsidRPr="00A4338B">
              <w:rPr>
                <w:lang w:val="en-GB"/>
              </w:rPr>
              <w:t>Total subordinated mutual member accounts</w:t>
            </w:r>
          </w:p>
        </w:tc>
        <w:tc>
          <w:tcPr>
            <w:tcW w:w="4086" w:type="dxa"/>
            <w:tcBorders>
              <w:top w:val="single" w:sz="2" w:space="0" w:color="auto"/>
              <w:left w:val="single" w:sz="2" w:space="0" w:color="auto"/>
              <w:bottom w:val="single" w:sz="2" w:space="0" w:color="auto"/>
              <w:right w:val="single" w:sz="2" w:space="0" w:color="auto"/>
            </w:tcBorders>
          </w:tcPr>
          <w:p w14:paraId="24F4057E" w14:textId="77777777" w:rsidR="001B1226" w:rsidRPr="00A4338B" w:rsidRDefault="001B1226" w:rsidP="001346F1">
            <w:pPr>
              <w:pStyle w:val="NormalLeft"/>
              <w:rPr>
                <w:lang w:val="en-GB"/>
              </w:rPr>
            </w:pPr>
            <w:r w:rsidRPr="00A4338B">
              <w:rPr>
                <w:lang w:val="en-GB"/>
              </w:rPr>
              <w:t>This is the total subordinated mutual member accounts.</w:t>
            </w:r>
          </w:p>
        </w:tc>
      </w:tr>
      <w:tr w:rsidR="001B1226" w:rsidRPr="00A4338B" w14:paraId="4E47B212" w14:textId="77777777" w:rsidTr="001346F1">
        <w:tc>
          <w:tcPr>
            <w:tcW w:w="1671" w:type="dxa"/>
            <w:tcBorders>
              <w:top w:val="single" w:sz="2" w:space="0" w:color="auto"/>
              <w:left w:val="single" w:sz="2" w:space="0" w:color="auto"/>
              <w:bottom w:val="single" w:sz="2" w:space="0" w:color="auto"/>
              <w:right w:val="single" w:sz="2" w:space="0" w:color="auto"/>
            </w:tcBorders>
          </w:tcPr>
          <w:p w14:paraId="0D5DC6C2" w14:textId="77777777" w:rsidR="001B1226" w:rsidRPr="00A4338B" w:rsidRDefault="001B1226" w:rsidP="001346F1">
            <w:pPr>
              <w:pStyle w:val="NormalLeft"/>
              <w:rPr>
                <w:lang w:val="en-GB"/>
              </w:rPr>
            </w:pPr>
            <w:r w:rsidRPr="00A4338B">
              <w:rPr>
                <w:lang w:val="en-GB"/>
              </w:rPr>
              <w:t>R0300/C0020</w:t>
            </w:r>
          </w:p>
        </w:tc>
        <w:tc>
          <w:tcPr>
            <w:tcW w:w="3529" w:type="dxa"/>
            <w:tcBorders>
              <w:top w:val="single" w:sz="2" w:space="0" w:color="auto"/>
              <w:left w:val="single" w:sz="2" w:space="0" w:color="auto"/>
              <w:bottom w:val="single" w:sz="2" w:space="0" w:color="auto"/>
              <w:right w:val="single" w:sz="2" w:space="0" w:color="auto"/>
            </w:tcBorders>
          </w:tcPr>
          <w:p w14:paraId="619EC974" w14:textId="77777777" w:rsidR="001B1226" w:rsidRPr="00A4338B" w:rsidRDefault="001B1226" w:rsidP="001346F1">
            <w:pPr>
              <w:pStyle w:val="NormalLeft"/>
              <w:rPr>
                <w:lang w:val="en-GB"/>
              </w:rPr>
            </w:pPr>
            <w:r w:rsidRPr="00A4338B">
              <w:rPr>
                <w:lang w:val="en-GB"/>
              </w:rPr>
              <w:t>Total subordinated mutual member accounts — tier 1</w:t>
            </w:r>
          </w:p>
        </w:tc>
        <w:tc>
          <w:tcPr>
            <w:tcW w:w="4086" w:type="dxa"/>
            <w:tcBorders>
              <w:top w:val="single" w:sz="2" w:space="0" w:color="auto"/>
              <w:left w:val="single" w:sz="2" w:space="0" w:color="auto"/>
              <w:bottom w:val="single" w:sz="2" w:space="0" w:color="auto"/>
              <w:right w:val="single" w:sz="2" w:space="0" w:color="auto"/>
            </w:tcBorders>
          </w:tcPr>
          <w:p w14:paraId="23A36433" w14:textId="77777777" w:rsidR="001B1226" w:rsidRPr="00A4338B" w:rsidRDefault="001B1226" w:rsidP="001346F1">
            <w:pPr>
              <w:pStyle w:val="NormalLeft"/>
              <w:rPr>
                <w:lang w:val="en-GB"/>
              </w:rPr>
            </w:pPr>
            <w:r w:rsidRPr="00A4338B">
              <w:rPr>
                <w:lang w:val="en-GB"/>
              </w:rPr>
              <w:t>This is the total of the subordinated mutual member accounts that meet the criteria for Tier 1.</w:t>
            </w:r>
          </w:p>
        </w:tc>
      </w:tr>
      <w:tr w:rsidR="001B1226" w:rsidRPr="00A4338B" w14:paraId="1090477B" w14:textId="77777777" w:rsidTr="001346F1">
        <w:tc>
          <w:tcPr>
            <w:tcW w:w="1671" w:type="dxa"/>
            <w:tcBorders>
              <w:top w:val="single" w:sz="2" w:space="0" w:color="auto"/>
              <w:left w:val="single" w:sz="2" w:space="0" w:color="auto"/>
              <w:bottom w:val="single" w:sz="2" w:space="0" w:color="auto"/>
              <w:right w:val="single" w:sz="2" w:space="0" w:color="auto"/>
            </w:tcBorders>
          </w:tcPr>
          <w:p w14:paraId="2F874990" w14:textId="77777777" w:rsidR="001B1226" w:rsidRPr="00A4338B" w:rsidRDefault="001B1226" w:rsidP="001346F1">
            <w:pPr>
              <w:pStyle w:val="NormalLeft"/>
              <w:rPr>
                <w:lang w:val="en-GB"/>
              </w:rPr>
            </w:pPr>
            <w:r w:rsidRPr="00A4338B">
              <w:rPr>
                <w:lang w:val="en-GB"/>
              </w:rPr>
              <w:t>R0300/C0030</w:t>
            </w:r>
          </w:p>
        </w:tc>
        <w:tc>
          <w:tcPr>
            <w:tcW w:w="3529" w:type="dxa"/>
            <w:tcBorders>
              <w:top w:val="single" w:sz="2" w:space="0" w:color="auto"/>
              <w:left w:val="single" w:sz="2" w:space="0" w:color="auto"/>
              <w:bottom w:val="single" w:sz="2" w:space="0" w:color="auto"/>
              <w:right w:val="single" w:sz="2" w:space="0" w:color="auto"/>
            </w:tcBorders>
          </w:tcPr>
          <w:p w14:paraId="741DD7CD" w14:textId="77777777" w:rsidR="001B1226" w:rsidRPr="00A4338B" w:rsidRDefault="001B1226" w:rsidP="001346F1">
            <w:pPr>
              <w:pStyle w:val="NormalLeft"/>
              <w:rPr>
                <w:lang w:val="en-GB"/>
              </w:rPr>
            </w:pPr>
            <w:r w:rsidRPr="00A4338B">
              <w:rPr>
                <w:lang w:val="en-GB"/>
              </w:rPr>
              <w:t>Total subordinated mutual member accounts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37ECC00B" w14:textId="77777777" w:rsidR="001B1226" w:rsidRPr="00A4338B" w:rsidRDefault="001B1226" w:rsidP="001346F1">
            <w:pPr>
              <w:pStyle w:val="NormalLeft"/>
              <w:rPr>
                <w:lang w:val="en-GB"/>
              </w:rPr>
            </w:pPr>
            <w:r w:rsidRPr="00A4338B">
              <w:rPr>
                <w:lang w:val="en-GB"/>
              </w:rPr>
              <w:t>This is the total of the subordinated mutual member accounts that meet the criteria for Tier 1 that are counted under the transitional provisions.</w:t>
            </w:r>
          </w:p>
        </w:tc>
      </w:tr>
      <w:tr w:rsidR="001B1226" w:rsidRPr="00A4338B" w14:paraId="499D560C" w14:textId="77777777" w:rsidTr="001346F1">
        <w:tc>
          <w:tcPr>
            <w:tcW w:w="1671" w:type="dxa"/>
            <w:tcBorders>
              <w:top w:val="single" w:sz="2" w:space="0" w:color="auto"/>
              <w:left w:val="single" w:sz="2" w:space="0" w:color="auto"/>
              <w:bottom w:val="single" w:sz="2" w:space="0" w:color="auto"/>
              <w:right w:val="single" w:sz="2" w:space="0" w:color="auto"/>
            </w:tcBorders>
          </w:tcPr>
          <w:p w14:paraId="0A12F93A" w14:textId="77777777" w:rsidR="001B1226" w:rsidRPr="00A4338B" w:rsidRDefault="001B1226" w:rsidP="001346F1">
            <w:pPr>
              <w:pStyle w:val="NormalLeft"/>
              <w:rPr>
                <w:lang w:val="en-GB"/>
              </w:rPr>
            </w:pPr>
            <w:r w:rsidRPr="00A4338B">
              <w:rPr>
                <w:lang w:val="en-GB"/>
              </w:rPr>
              <w:t>R0300/C0040</w:t>
            </w:r>
          </w:p>
        </w:tc>
        <w:tc>
          <w:tcPr>
            <w:tcW w:w="3529" w:type="dxa"/>
            <w:tcBorders>
              <w:top w:val="single" w:sz="2" w:space="0" w:color="auto"/>
              <w:left w:val="single" w:sz="2" w:space="0" w:color="auto"/>
              <w:bottom w:val="single" w:sz="2" w:space="0" w:color="auto"/>
              <w:right w:val="single" w:sz="2" w:space="0" w:color="auto"/>
            </w:tcBorders>
          </w:tcPr>
          <w:p w14:paraId="14EFDABF" w14:textId="77777777" w:rsidR="001B1226" w:rsidRPr="00A4338B" w:rsidRDefault="001B1226" w:rsidP="001346F1">
            <w:pPr>
              <w:pStyle w:val="NormalLeft"/>
              <w:rPr>
                <w:lang w:val="en-GB"/>
              </w:rPr>
            </w:pPr>
            <w:r w:rsidRPr="00A4338B">
              <w:rPr>
                <w:lang w:val="en-GB"/>
              </w:rPr>
              <w:t>Total subordinated mutual member accounts — tier 2</w:t>
            </w:r>
          </w:p>
        </w:tc>
        <w:tc>
          <w:tcPr>
            <w:tcW w:w="4086" w:type="dxa"/>
            <w:tcBorders>
              <w:top w:val="single" w:sz="2" w:space="0" w:color="auto"/>
              <w:left w:val="single" w:sz="2" w:space="0" w:color="auto"/>
              <w:bottom w:val="single" w:sz="2" w:space="0" w:color="auto"/>
              <w:right w:val="single" w:sz="2" w:space="0" w:color="auto"/>
            </w:tcBorders>
          </w:tcPr>
          <w:p w14:paraId="50A79F76" w14:textId="77777777" w:rsidR="001B1226" w:rsidRPr="00A4338B" w:rsidRDefault="001B1226" w:rsidP="001346F1">
            <w:pPr>
              <w:pStyle w:val="NormalLeft"/>
              <w:rPr>
                <w:lang w:val="en-GB"/>
              </w:rPr>
            </w:pPr>
            <w:r w:rsidRPr="00A4338B">
              <w:rPr>
                <w:lang w:val="en-GB"/>
              </w:rPr>
              <w:t>This is the total of the subordinated mutual member accounts that meet the criteria for Tier 2.</w:t>
            </w:r>
          </w:p>
        </w:tc>
      </w:tr>
      <w:tr w:rsidR="001B1226" w:rsidRPr="00A4338B" w14:paraId="5F090963" w14:textId="77777777" w:rsidTr="001346F1">
        <w:tc>
          <w:tcPr>
            <w:tcW w:w="1671" w:type="dxa"/>
            <w:tcBorders>
              <w:top w:val="single" w:sz="2" w:space="0" w:color="auto"/>
              <w:left w:val="single" w:sz="2" w:space="0" w:color="auto"/>
              <w:bottom w:val="single" w:sz="2" w:space="0" w:color="auto"/>
              <w:right w:val="single" w:sz="2" w:space="0" w:color="auto"/>
            </w:tcBorders>
          </w:tcPr>
          <w:p w14:paraId="33FADE94" w14:textId="77777777" w:rsidR="001B1226" w:rsidRPr="00A4338B" w:rsidRDefault="001B1226" w:rsidP="001346F1">
            <w:pPr>
              <w:pStyle w:val="NormalLeft"/>
              <w:rPr>
                <w:lang w:val="en-GB"/>
              </w:rPr>
            </w:pPr>
            <w:r w:rsidRPr="00A4338B">
              <w:rPr>
                <w:lang w:val="en-GB"/>
              </w:rPr>
              <w:t>R0300/C0050</w:t>
            </w:r>
          </w:p>
        </w:tc>
        <w:tc>
          <w:tcPr>
            <w:tcW w:w="3529" w:type="dxa"/>
            <w:tcBorders>
              <w:top w:val="single" w:sz="2" w:space="0" w:color="auto"/>
              <w:left w:val="single" w:sz="2" w:space="0" w:color="auto"/>
              <w:bottom w:val="single" w:sz="2" w:space="0" w:color="auto"/>
              <w:right w:val="single" w:sz="2" w:space="0" w:color="auto"/>
            </w:tcBorders>
          </w:tcPr>
          <w:p w14:paraId="3A39B3E6" w14:textId="77777777" w:rsidR="001B1226" w:rsidRPr="00A4338B" w:rsidRDefault="001B1226" w:rsidP="001346F1">
            <w:pPr>
              <w:pStyle w:val="NormalLeft"/>
              <w:rPr>
                <w:lang w:val="en-GB"/>
              </w:rPr>
            </w:pPr>
            <w:r w:rsidRPr="00A4338B">
              <w:rPr>
                <w:lang w:val="en-GB"/>
              </w:rPr>
              <w:t>Total subordinated mutual member accounts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52B75A1E" w14:textId="77777777" w:rsidR="001B1226" w:rsidRPr="00A4338B" w:rsidRDefault="001B1226" w:rsidP="001346F1">
            <w:pPr>
              <w:pStyle w:val="NormalLeft"/>
              <w:rPr>
                <w:lang w:val="en-GB"/>
              </w:rPr>
            </w:pPr>
            <w:r w:rsidRPr="00A4338B">
              <w:rPr>
                <w:lang w:val="en-GB"/>
              </w:rPr>
              <w:t>This is the total of the subordinated mutual member accounts that meet the criteria for Tier 2 that are counted under the transitional provisions.</w:t>
            </w:r>
          </w:p>
        </w:tc>
      </w:tr>
      <w:tr w:rsidR="001B1226" w:rsidRPr="00A4338B" w14:paraId="50DBD93A" w14:textId="77777777" w:rsidTr="001346F1">
        <w:tc>
          <w:tcPr>
            <w:tcW w:w="1671" w:type="dxa"/>
            <w:tcBorders>
              <w:top w:val="single" w:sz="2" w:space="0" w:color="auto"/>
              <w:left w:val="single" w:sz="2" w:space="0" w:color="auto"/>
              <w:bottom w:val="single" w:sz="2" w:space="0" w:color="auto"/>
              <w:right w:val="single" w:sz="2" w:space="0" w:color="auto"/>
            </w:tcBorders>
          </w:tcPr>
          <w:p w14:paraId="78BA08A8" w14:textId="77777777" w:rsidR="001B1226" w:rsidRPr="00A4338B" w:rsidRDefault="001B1226" w:rsidP="001346F1">
            <w:pPr>
              <w:pStyle w:val="NormalLeft"/>
              <w:rPr>
                <w:lang w:val="en-GB"/>
              </w:rPr>
            </w:pPr>
            <w:r w:rsidRPr="00A4338B">
              <w:rPr>
                <w:lang w:val="en-GB"/>
              </w:rPr>
              <w:t>R0300/C0060</w:t>
            </w:r>
          </w:p>
        </w:tc>
        <w:tc>
          <w:tcPr>
            <w:tcW w:w="3529" w:type="dxa"/>
            <w:tcBorders>
              <w:top w:val="single" w:sz="2" w:space="0" w:color="auto"/>
              <w:left w:val="single" w:sz="2" w:space="0" w:color="auto"/>
              <w:bottom w:val="single" w:sz="2" w:space="0" w:color="auto"/>
              <w:right w:val="single" w:sz="2" w:space="0" w:color="auto"/>
            </w:tcBorders>
          </w:tcPr>
          <w:p w14:paraId="13EB123D" w14:textId="77777777" w:rsidR="001B1226" w:rsidRPr="00A4338B" w:rsidRDefault="001B1226" w:rsidP="001346F1">
            <w:pPr>
              <w:pStyle w:val="NormalLeft"/>
              <w:rPr>
                <w:lang w:val="en-GB"/>
              </w:rPr>
            </w:pPr>
            <w:r w:rsidRPr="00A4338B">
              <w:rPr>
                <w:lang w:val="en-GB"/>
              </w:rPr>
              <w:t>Total subordinated mutual member accounts — tier 3</w:t>
            </w:r>
          </w:p>
        </w:tc>
        <w:tc>
          <w:tcPr>
            <w:tcW w:w="4086" w:type="dxa"/>
            <w:tcBorders>
              <w:top w:val="single" w:sz="2" w:space="0" w:color="auto"/>
              <w:left w:val="single" w:sz="2" w:space="0" w:color="auto"/>
              <w:bottom w:val="single" w:sz="2" w:space="0" w:color="auto"/>
              <w:right w:val="single" w:sz="2" w:space="0" w:color="auto"/>
            </w:tcBorders>
          </w:tcPr>
          <w:p w14:paraId="3C2775B8" w14:textId="77777777" w:rsidR="001B1226" w:rsidRPr="00A4338B" w:rsidRDefault="001B1226" w:rsidP="001346F1">
            <w:pPr>
              <w:pStyle w:val="NormalLeft"/>
              <w:rPr>
                <w:lang w:val="en-GB"/>
              </w:rPr>
            </w:pPr>
            <w:r w:rsidRPr="00A4338B">
              <w:rPr>
                <w:lang w:val="en-GB"/>
              </w:rPr>
              <w:t>This is the total of the subordinated mutual member accounts that meet the criteria for Tier 3.</w:t>
            </w:r>
          </w:p>
        </w:tc>
      </w:tr>
      <w:tr w:rsidR="001B1226" w:rsidRPr="00A4338B" w14:paraId="045D17D6" w14:textId="77777777" w:rsidTr="001346F1">
        <w:tc>
          <w:tcPr>
            <w:tcW w:w="1671" w:type="dxa"/>
            <w:tcBorders>
              <w:top w:val="single" w:sz="2" w:space="0" w:color="auto"/>
              <w:left w:val="single" w:sz="2" w:space="0" w:color="auto"/>
              <w:bottom w:val="single" w:sz="2" w:space="0" w:color="auto"/>
              <w:right w:val="single" w:sz="2" w:space="0" w:color="auto"/>
            </w:tcBorders>
          </w:tcPr>
          <w:p w14:paraId="1D29678E" w14:textId="77777777" w:rsidR="001B1226" w:rsidRPr="00A4338B" w:rsidRDefault="001B1226" w:rsidP="001346F1">
            <w:pPr>
              <w:pStyle w:val="NormalLeft"/>
              <w:rPr>
                <w:lang w:val="en-GB"/>
              </w:rPr>
            </w:pPr>
            <w:r w:rsidRPr="00A4338B">
              <w:rPr>
                <w:lang w:val="en-GB"/>
              </w:rPr>
              <w:t>R0310/C0010</w:t>
            </w:r>
          </w:p>
        </w:tc>
        <w:tc>
          <w:tcPr>
            <w:tcW w:w="3529" w:type="dxa"/>
            <w:tcBorders>
              <w:top w:val="single" w:sz="2" w:space="0" w:color="auto"/>
              <w:left w:val="single" w:sz="2" w:space="0" w:color="auto"/>
              <w:bottom w:val="single" w:sz="2" w:space="0" w:color="auto"/>
              <w:right w:val="single" w:sz="2" w:space="0" w:color="auto"/>
            </w:tcBorders>
          </w:tcPr>
          <w:p w14:paraId="58767220" w14:textId="77777777" w:rsidR="001B1226" w:rsidRPr="00A4338B" w:rsidRDefault="001B1226" w:rsidP="001346F1">
            <w:pPr>
              <w:pStyle w:val="NormalLeft"/>
              <w:rPr>
                <w:lang w:val="en-GB"/>
              </w:rPr>
            </w:pPr>
            <w:r w:rsidRPr="00A4338B">
              <w:rPr>
                <w:lang w:val="en-GB"/>
              </w:rPr>
              <w:t>Dated preference shares — total</w:t>
            </w:r>
          </w:p>
        </w:tc>
        <w:tc>
          <w:tcPr>
            <w:tcW w:w="4086" w:type="dxa"/>
            <w:tcBorders>
              <w:top w:val="single" w:sz="2" w:space="0" w:color="auto"/>
              <w:left w:val="single" w:sz="2" w:space="0" w:color="auto"/>
              <w:bottom w:val="single" w:sz="2" w:space="0" w:color="auto"/>
              <w:right w:val="single" w:sz="2" w:space="0" w:color="auto"/>
            </w:tcBorders>
          </w:tcPr>
          <w:p w14:paraId="530510A9" w14:textId="77777777" w:rsidR="001B1226" w:rsidRPr="00A4338B" w:rsidRDefault="001B1226" w:rsidP="001346F1">
            <w:pPr>
              <w:pStyle w:val="NormalLeft"/>
              <w:rPr>
                <w:lang w:val="en-GB"/>
              </w:rPr>
            </w:pPr>
            <w:r w:rsidRPr="00A4338B">
              <w:rPr>
                <w:lang w:val="en-GB"/>
              </w:rPr>
              <w:t>This is the total dated preference shares.</w:t>
            </w:r>
          </w:p>
        </w:tc>
      </w:tr>
      <w:tr w:rsidR="001B1226" w:rsidRPr="00A4338B" w14:paraId="30ACEFAE" w14:textId="77777777" w:rsidTr="001346F1">
        <w:tc>
          <w:tcPr>
            <w:tcW w:w="1671" w:type="dxa"/>
            <w:tcBorders>
              <w:top w:val="single" w:sz="2" w:space="0" w:color="auto"/>
              <w:left w:val="single" w:sz="2" w:space="0" w:color="auto"/>
              <w:bottom w:val="single" w:sz="2" w:space="0" w:color="auto"/>
              <w:right w:val="single" w:sz="2" w:space="0" w:color="auto"/>
            </w:tcBorders>
          </w:tcPr>
          <w:p w14:paraId="02682A90" w14:textId="77777777" w:rsidR="001B1226" w:rsidRPr="00A4338B" w:rsidRDefault="001B1226" w:rsidP="001346F1">
            <w:pPr>
              <w:pStyle w:val="NormalLeft"/>
              <w:rPr>
                <w:lang w:val="en-GB"/>
              </w:rPr>
            </w:pPr>
            <w:r w:rsidRPr="00A4338B">
              <w:rPr>
                <w:lang w:val="en-GB"/>
              </w:rPr>
              <w:t>R0310/C0020</w:t>
            </w:r>
          </w:p>
        </w:tc>
        <w:tc>
          <w:tcPr>
            <w:tcW w:w="3529" w:type="dxa"/>
            <w:tcBorders>
              <w:top w:val="single" w:sz="2" w:space="0" w:color="auto"/>
              <w:left w:val="single" w:sz="2" w:space="0" w:color="auto"/>
              <w:bottom w:val="single" w:sz="2" w:space="0" w:color="auto"/>
              <w:right w:val="single" w:sz="2" w:space="0" w:color="auto"/>
            </w:tcBorders>
          </w:tcPr>
          <w:p w14:paraId="7135842A" w14:textId="77777777" w:rsidR="001B1226" w:rsidRPr="00A4338B" w:rsidRDefault="001B1226" w:rsidP="001346F1">
            <w:pPr>
              <w:pStyle w:val="NormalLeft"/>
              <w:rPr>
                <w:lang w:val="en-GB"/>
              </w:rPr>
            </w:pPr>
            <w:r w:rsidRPr="00A4338B">
              <w:rPr>
                <w:lang w:val="en-GB"/>
              </w:rPr>
              <w:t>Dated preference shares — tier 1</w:t>
            </w:r>
          </w:p>
        </w:tc>
        <w:tc>
          <w:tcPr>
            <w:tcW w:w="4086" w:type="dxa"/>
            <w:tcBorders>
              <w:top w:val="single" w:sz="2" w:space="0" w:color="auto"/>
              <w:left w:val="single" w:sz="2" w:space="0" w:color="auto"/>
              <w:bottom w:val="single" w:sz="2" w:space="0" w:color="auto"/>
              <w:right w:val="single" w:sz="2" w:space="0" w:color="auto"/>
            </w:tcBorders>
          </w:tcPr>
          <w:p w14:paraId="2D1C45C2" w14:textId="77777777" w:rsidR="001B1226" w:rsidRPr="00A4338B" w:rsidRDefault="001B1226" w:rsidP="001346F1">
            <w:pPr>
              <w:pStyle w:val="NormalLeft"/>
              <w:rPr>
                <w:lang w:val="en-GB"/>
              </w:rPr>
            </w:pPr>
            <w:r w:rsidRPr="00A4338B">
              <w:rPr>
                <w:lang w:val="en-GB"/>
              </w:rPr>
              <w:t>This is the total of dated preference shares that meet the criteria for Tier 1.</w:t>
            </w:r>
          </w:p>
        </w:tc>
      </w:tr>
      <w:tr w:rsidR="001B1226" w:rsidRPr="00A4338B" w14:paraId="2BC4779E" w14:textId="77777777" w:rsidTr="001346F1">
        <w:tc>
          <w:tcPr>
            <w:tcW w:w="1671" w:type="dxa"/>
            <w:tcBorders>
              <w:top w:val="single" w:sz="2" w:space="0" w:color="auto"/>
              <w:left w:val="single" w:sz="2" w:space="0" w:color="auto"/>
              <w:bottom w:val="single" w:sz="2" w:space="0" w:color="auto"/>
              <w:right w:val="single" w:sz="2" w:space="0" w:color="auto"/>
            </w:tcBorders>
          </w:tcPr>
          <w:p w14:paraId="7573B5A2" w14:textId="77777777" w:rsidR="001B1226" w:rsidRPr="00A4338B" w:rsidRDefault="001B1226" w:rsidP="001346F1">
            <w:pPr>
              <w:pStyle w:val="NormalLeft"/>
              <w:rPr>
                <w:lang w:val="en-GB"/>
              </w:rPr>
            </w:pPr>
            <w:r w:rsidRPr="00A4338B">
              <w:rPr>
                <w:lang w:val="en-GB"/>
              </w:rPr>
              <w:t>R0310/C0030</w:t>
            </w:r>
          </w:p>
        </w:tc>
        <w:tc>
          <w:tcPr>
            <w:tcW w:w="3529" w:type="dxa"/>
            <w:tcBorders>
              <w:top w:val="single" w:sz="2" w:space="0" w:color="auto"/>
              <w:left w:val="single" w:sz="2" w:space="0" w:color="auto"/>
              <w:bottom w:val="single" w:sz="2" w:space="0" w:color="auto"/>
              <w:right w:val="single" w:sz="2" w:space="0" w:color="auto"/>
            </w:tcBorders>
          </w:tcPr>
          <w:p w14:paraId="730BF65E" w14:textId="77777777" w:rsidR="001B1226" w:rsidRPr="00A4338B" w:rsidRDefault="001B1226" w:rsidP="001346F1">
            <w:pPr>
              <w:pStyle w:val="NormalLeft"/>
              <w:rPr>
                <w:lang w:val="en-GB"/>
              </w:rPr>
            </w:pPr>
            <w:r w:rsidRPr="00A4338B">
              <w:rPr>
                <w:lang w:val="en-GB"/>
              </w:rPr>
              <w:t>Dated preference shares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2CF7715B" w14:textId="77777777" w:rsidR="001B1226" w:rsidRPr="00A4338B" w:rsidRDefault="001B1226" w:rsidP="001346F1">
            <w:pPr>
              <w:pStyle w:val="NormalLeft"/>
              <w:rPr>
                <w:lang w:val="en-GB"/>
              </w:rPr>
            </w:pPr>
            <w:r w:rsidRPr="00A4338B">
              <w:rPr>
                <w:lang w:val="en-GB"/>
              </w:rPr>
              <w:t>This is the total of dated preference shares that meet the criteria for Tier 1 that are counted under the transitional provisions.</w:t>
            </w:r>
          </w:p>
        </w:tc>
      </w:tr>
      <w:tr w:rsidR="001B1226" w:rsidRPr="00A4338B" w14:paraId="5DB7276F" w14:textId="77777777" w:rsidTr="001346F1">
        <w:tc>
          <w:tcPr>
            <w:tcW w:w="1671" w:type="dxa"/>
            <w:tcBorders>
              <w:top w:val="single" w:sz="2" w:space="0" w:color="auto"/>
              <w:left w:val="single" w:sz="2" w:space="0" w:color="auto"/>
              <w:bottom w:val="single" w:sz="2" w:space="0" w:color="auto"/>
              <w:right w:val="single" w:sz="2" w:space="0" w:color="auto"/>
            </w:tcBorders>
          </w:tcPr>
          <w:p w14:paraId="2B2DADC9" w14:textId="77777777" w:rsidR="001B1226" w:rsidRPr="00A4338B" w:rsidRDefault="001B1226" w:rsidP="001346F1">
            <w:pPr>
              <w:pStyle w:val="NormalLeft"/>
              <w:rPr>
                <w:lang w:val="en-GB"/>
              </w:rPr>
            </w:pPr>
            <w:r w:rsidRPr="00A4338B">
              <w:rPr>
                <w:lang w:val="en-GB"/>
              </w:rPr>
              <w:t>R0310/C0040</w:t>
            </w:r>
          </w:p>
        </w:tc>
        <w:tc>
          <w:tcPr>
            <w:tcW w:w="3529" w:type="dxa"/>
            <w:tcBorders>
              <w:top w:val="single" w:sz="2" w:space="0" w:color="auto"/>
              <w:left w:val="single" w:sz="2" w:space="0" w:color="auto"/>
              <w:bottom w:val="single" w:sz="2" w:space="0" w:color="auto"/>
              <w:right w:val="single" w:sz="2" w:space="0" w:color="auto"/>
            </w:tcBorders>
          </w:tcPr>
          <w:p w14:paraId="1270B324" w14:textId="77777777" w:rsidR="001B1226" w:rsidRPr="00A4338B" w:rsidRDefault="001B1226" w:rsidP="001346F1">
            <w:pPr>
              <w:pStyle w:val="NormalLeft"/>
              <w:rPr>
                <w:lang w:val="en-GB"/>
              </w:rPr>
            </w:pPr>
            <w:r w:rsidRPr="00A4338B">
              <w:rPr>
                <w:lang w:val="en-GB"/>
              </w:rPr>
              <w:t>Dated preference shares — tier 2</w:t>
            </w:r>
          </w:p>
        </w:tc>
        <w:tc>
          <w:tcPr>
            <w:tcW w:w="4086" w:type="dxa"/>
            <w:tcBorders>
              <w:top w:val="single" w:sz="2" w:space="0" w:color="auto"/>
              <w:left w:val="single" w:sz="2" w:space="0" w:color="auto"/>
              <w:bottom w:val="single" w:sz="2" w:space="0" w:color="auto"/>
              <w:right w:val="single" w:sz="2" w:space="0" w:color="auto"/>
            </w:tcBorders>
          </w:tcPr>
          <w:p w14:paraId="08952B9F" w14:textId="77777777" w:rsidR="001B1226" w:rsidRPr="00A4338B" w:rsidRDefault="001B1226" w:rsidP="001346F1">
            <w:pPr>
              <w:pStyle w:val="NormalLeft"/>
              <w:rPr>
                <w:lang w:val="en-GB"/>
              </w:rPr>
            </w:pPr>
            <w:r w:rsidRPr="00A4338B">
              <w:rPr>
                <w:lang w:val="en-GB"/>
              </w:rPr>
              <w:t>This is the total of dated preference shares that meet the criteria for Tier 2.</w:t>
            </w:r>
          </w:p>
        </w:tc>
      </w:tr>
      <w:tr w:rsidR="001B1226" w:rsidRPr="00A4338B" w14:paraId="5B6A8767" w14:textId="77777777" w:rsidTr="001346F1">
        <w:tc>
          <w:tcPr>
            <w:tcW w:w="1671" w:type="dxa"/>
            <w:tcBorders>
              <w:top w:val="single" w:sz="2" w:space="0" w:color="auto"/>
              <w:left w:val="single" w:sz="2" w:space="0" w:color="auto"/>
              <w:bottom w:val="single" w:sz="2" w:space="0" w:color="auto"/>
              <w:right w:val="single" w:sz="2" w:space="0" w:color="auto"/>
            </w:tcBorders>
          </w:tcPr>
          <w:p w14:paraId="5670C1C3" w14:textId="77777777" w:rsidR="001B1226" w:rsidRPr="00A4338B" w:rsidRDefault="001B1226" w:rsidP="001346F1">
            <w:pPr>
              <w:pStyle w:val="NormalLeft"/>
              <w:rPr>
                <w:lang w:val="en-GB"/>
              </w:rPr>
            </w:pPr>
            <w:r w:rsidRPr="00A4338B">
              <w:rPr>
                <w:lang w:val="en-GB"/>
              </w:rPr>
              <w:lastRenderedPageBreak/>
              <w:t>R0310/C0050</w:t>
            </w:r>
          </w:p>
        </w:tc>
        <w:tc>
          <w:tcPr>
            <w:tcW w:w="3529" w:type="dxa"/>
            <w:tcBorders>
              <w:top w:val="single" w:sz="2" w:space="0" w:color="auto"/>
              <w:left w:val="single" w:sz="2" w:space="0" w:color="auto"/>
              <w:bottom w:val="single" w:sz="2" w:space="0" w:color="auto"/>
              <w:right w:val="single" w:sz="2" w:space="0" w:color="auto"/>
            </w:tcBorders>
          </w:tcPr>
          <w:p w14:paraId="3EC63A05" w14:textId="77777777" w:rsidR="001B1226" w:rsidRPr="00A4338B" w:rsidRDefault="001B1226" w:rsidP="001346F1">
            <w:pPr>
              <w:pStyle w:val="NormalLeft"/>
              <w:rPr>
                <w:lang w:val="en-GB"/>
              </w:rPr>
            </w:pPr>
            <w:r w:rsidRPr="00A4338B">
              <w:rPr>
                <w:lang w:val="en-GB"/>
              </w:rPr>
              <w:t>Dated preference shares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55ACA609" w14:textId="77777777" w:rsidR="001B1226" w:rsidRPr="00A4338B" w:rsidRDefault="001B1226" w:rsidP="001346F1">
            <w:pPr>
              <w:pStyle w:val="NormalLeft"/>
              <w:rPr>
                <w:lang w:val="en-GB"/>
              </w:rPr>
            </w:pPr>
            <w:r w:rsidRPr="00A4338B">
              <w:rPr>
                <w:lang w:val="en-GB"/>
              </w:rPr>
              <w:t>This is the total of dated preference shares that meet the criteria for Tier 2 that are counted under the transitional provisions.</w:t>
            </w:r>
          </w:p>
        </w:tc>
      </w:tr>
      <w:tr w:rsidR="001B1226" w:rsidRPr="00A4338B" w14:paraId="1A80A58E" w14:textId="77777777" w:rsidTr="001346F1">
        <w:tc>
          <w:tcPr>
            <w:tcW w:w="1671" w:type="dxa"/>
            <w:tcBorders>
              <w:top w:val="single" w:sz="2" w:space="0" w:color="auto"/>
              <w:left w:val="single" w:sz="2" w:space="0" w:color="auto"/>
              <w:bottom w:val="single" w:sz="2" w:space="0" w:color="auto"/>
              <w:right w:val="single" w:sz="2" w:space="0" w:color="auto"/>
            </w:tcBorders>
          </w:tcPr>
          <w:p w14:paraId="20D955FC" w14:textId="77777777" w:rsidR="001B1226" w:rsidRPr="00A4338B" w:rsidRDefault="001B1226" w:rsidP="001346F1">
            <w:pPr>
              <w:pStyle w:val="NormalLeft"/>
              <w:rPr>
                <w:lang w:val="en-GB"/>
              </w:rPr>
            </w:pPr>
            <w:r w:rsidRPr="00A4338B">
              <w:rPr>
                <w:lang w:val="en-GB"/>
              </w:rPr>
              <w:t>R0310/C0060</w:t>
            </w:r>
          </w:p>
        </w:tc>
        <w:tc>
          <w:tcPr>
            <w:tcW w:w="3529" w:type="dxa"/>
            <w:tcBorders>
              <w:top w:val="single" w:sz="2" w:space="0" w:color="auto"/>
              <w:left w:val="single" w:sz="2" w:space="0" w:color="auto"/>
              <w:bottom w:val="single" w:sz="2" w:space="0" w:color="auto"/>
              <w:right w:val="single" w:sz="2" w:space="0" w:color="auto"/>
            </w:tcBorders>
          </w:tcPr>
          <w:p w14:paraId="4CC456AC" w14:textId="77777777" w:rsidR="001B1226" w:rsidRPr="00A4338B" w:rsidRDefault="001B1226" w:rsidP="001346F1">
            <w:pPr>
              <w:pStyle w:val="NormalLeft"/>
              <w:rPr>
                <w:lang w:val="en-GB"/>
              </w:rPr>
            </w:pPr>
            <w:r w:rsidRPr="00A4338B">
              <w:rPr>
                <w:lang w:val="en-GB"/>
              </w:rPr>
              <w:t>Dated preference shares — tier 3</w:t>
            </w:r>
          </w:p>
        </w:tc>
        <w:tc>
          <w:tcPr>
            <w:tcW w:w="4086" w:type="dxa"/>
            <w:tcBorders>
              <w:top w:val="single" w:sz="2" w:space="0" w:color="auto"/>
              <w:left w:val="single" w:sz="2" w:space="0" w:color="auto"/>
              <w:bottom w:val="single" w:sz="2" w:space="0" w:color="auto"/>
              <w:right w:val="single" w:sz="2" w:space="0" w:color="auto"/>
            </w:tcBorders>
          </w:tcPr>
          <w:p w14:paraId="233DF22E" w14:textId="77777777" w:rsidR="001B1226" w:rsidRPr="00A4338B" w:rsidRDefault="001B1226" w:rsidP="001346F1">
            <w:pPr>
              <w:pStyle w:val="NormalLeft"/>
              <w:rPr>
                <w:lang w:val="en-GB"/>
              </w:rPr>
            </w:pPr>
            <w:r w:rsidRPr="00A4338B">
              <w:rPr>
                <w:lang w:val="en-GB"/>
              </w:rPr>
              <w:t>This is the total of dated preference shares that meet the criteria for Tier 3.</w:t>
            </w:r>
          </w:p>
        </w:tc>
      </w:tr>
      <w:tr w:rsidR="001B1226" w:rsidRPr="00A4338B" w14:paraId="0E2CFE0E" w14:textId="77777777" w:rsidTr="001346F1">
        <w:tc>
          <w:tcPr>
            <w:tcW w:w="1671" w:type="dxa"/>
            <w:tcBorders>
              <w:top w:val="single" w:sz="2" w:space="0" w:color="auto"/>
              <w:left w:val="single" w:sz="2" w:space="0" w:color="auto"/>
              <w:bottom w:val="single" w:sz="2" w:space="0" w:color="auto"/>
              <w:right w:val="single" w:sz="2" w:space="0" w:color="auto"/>
            </w:tcBorders>
          </w:tcPr>
          <w:p w14:paraId="545C0011" w14:textId="77777777" w:rsidR="001B1226" w:rsidRPr="00A4338B" w:rsidRDefault="001B1226" w:rsidP="001346F1">
            <w:pPr>
              <w:pStyle w:val="NormalLeft"/>
              <w:rPr>
                <w:lang w:val="en-GB"/>
              </w:rPr>
            </w:pPr>
            <w:r w:rsidRPr="00A4338B">
              <w:rPr>
                <w:lang w:val="en-GB"/>
              </w:rPr>
              <w:t>R0320/C0010</w:t>
            </w:r>
          </w:p>
        </w:tc>
        <w:tc>
          <w:tcPr>
            <w:tcW w:w="3529" w:type="dxa"/>
            <w:tcBorders>
              <w:top w:val="single" w:sz="2" w:space="0" w:color="auto"/>
              <w:left w:val="single" w:sz="2" w:space="0" w:color="auto"/>
              <w:bottom w:val="single" w:sz="2" w:space="0" w:color="auto"/>
              <w:right w:val="single" w:sz="2" w:space="0" w:color="auto"/>
            </w:tcBorders>
          </w:tcPr>
          <w:p w14:paraId="687B70F4" w14:textId="77777777" w:rsidR="001B1226" w:rsidRPr="00A4338B" w:rsidRDefault="001B1226" w:rsidP="001346F1">
            <w:pPr>
              <w:pStyle w:val="NormalLeft"/>
              <w:rPr>
                <w:lang w:val="en-GB"/>
              </w:rPr>
            </w:pPr>
            <w:r w:rsidRPr="00A4338B">
              <w:rPr>
                <w:lang w:val="en-GB"/>
              </w:rPr>
              <w:t>Undated preference shares with a call option — total</w:t>
            </w:r>
          </w:p>
        </w:tc>
        <w:tc>
          <w:tcPr>
            <w:tcW w:w="4086" w:type="dxa"/>
            <w:tcBorders>
              <w:top w:val="single" w:sz="2" w:space="0" w:color="auto"/>
              <w:left w:val="single" w:sz="2" w:space="0" w:color="auto"/>
              <w:bottom w:val="single" w:sz="2" w:space="0" w:color="auto"/>
              <w:right w:val="single" w:sz="2" w:space="0" w:color="auto"/>
            </w:tcBorders>
          </w:tcPr>
          <w:p w14:paraId="62A9263E" w14:textId="77777777" w:rsidR="001B1226" w:rsidRPr="00A4338B" w:rsidRDefault="001B1226" w:rsidP="001346F1">
            <w:pPr>
              <w:pStyle w:val="NormalLeft"/>
              <w:rPr>
                <w:lang w:val="en-GB"/>
              </w:rPr>
            </w:pPr>
            <w:r w:rsidRPr="00A4338B">
              <w:rPr>
                <w:lang w:val="en-GB"/>
              </w:rPr>
              <w:t>This is the total undated preference shares with a call option.</w:t>
            </w:r>
          </w:p>
        </w:tc>
      </w:tr>
      <w:tr w:rsidR="001B1226" w:rsidRPr="00A4338B" w14:paraId="04AFB523" w14:textId="77777777" w:rsidTr="001346F1">
        <w:tc>
          <w:tcPr>
            <w:tcW w:w="1671" w:type="dxa"/>
            <w:tcBorders>
              <w:top w:val="single" w:sz="2" w:space="0" w:color="auto"/>
              <w:left w:val="single" w:sz="2" w:space="0" w:color="auto"/>
              <w:bottom w:val="single" w:sz="2" w:space="0" w:color="auto"/>
              <w:right w:val="single" w:sz="2" w:space="0" w:color="auto"/>
            </w:tcBorders>
          </w:tcPr>
          <w:p w14:paraId="6F1B1748" w14:textId="77777777" w:rsidR="001B1226" w:rsidRPr="00A4338B" w:rsidRDefault="001B1226" w:rsidP="001346F1">
            <w:pPr>
              <w:pStyle w:val="NormalLeft"/>
              <w:rPr>
                <w:lang w:val="en-GB"/>
              </w:rPr>
            </w:pPr>
            <w:r w:rsidRPr="00A4338B">
              <w:rPr>
                <w:lang w:val="en-GB"/>
              </w:rPr>
              <w:t>R0320/C0020</w:t>
            </w:r>
          </w:p>
        </w:tc>
        <w:tc>
          <w:tcPr>
            <w:tcW w:w="3529" w:type="dxa"/>
            <w:tcBorders>
              <w:top w:val="single" w:sz="2" w:space="0" w:color="auto"/>
              <w:left w:val="single" w:sz="2" w:space="0" w:color="auto"/>
              <w:bottom w:val="single" w:sz="2" w:space="0" w:color="auto"/>
              <w:right w:val="single" w:sz="2" w:space="0" w:color="auto"/>
            </w:tcBorders>
          </w:tcPr>
          <w:p w14:paraId="7D5907D5" w14:textId="77777777" w:rsidR="001B1226" w:rsidRPr="00A4338B" w:rsidRDefault="001B1226" w:rsidP="001346F1">
            <w:pPr>
              <w:pStyle w:val="NormalLeft"/>
              <w:rPr>
                <w:lang w:val="en-GB"/>
              </w:rPr>
            </w:pPr>
            <w:r w:rsidRPr="00A4338B">
              <w:rPr>
                <w:lang w:val="en-GB"/>
              </w:rPr>
              <w:t>Undated preference shares with a call option — tier 1</w:t>
            </w:r>
          </w:p>
        </w:tc>
        <w:tc>
          <w:tcPr>
            <w:tcW w:w="4086" w:type="dxa"/>
            <w:tcBorders>
              <w:top w:val="single" w:sz="2" w:space="0" w:color="auto"/>
              <w:left w:val="single" w:sz="2" w:space="0" w:color="auto"/>
              <w:bottom w:val="single" w:sz="2" w:space="0" w:color="auto"/>
              <w:right w:val="single" w:sz="2" w:space="0" w:color="auto"/>
            </w:tcBorders>
          </w:tcPr>
          <w:p w14:paraId="5B8E7F1F" w14:textId="77777777" w:rsidR="001B1226" w:rsidRPr="00A4338B" w:rsidRDefault="001B1226" w:rsidP="001346F1">
            <w:pPr>
              <w:pStyle w:val="NormalLeft"/>
              <w:rPr>
                <w:lang w:val="en-GB"/>
              </w:rPr>
            </w:pPr>
            <w:r w:rsidRPr="00A4338B">
              <w:rPr>
                <w:lang w:val="en-GB"/>
              </w:rPr>
              <w:t>This is the total of undated preference shares with a call option that meet the criteria for Tier 1.</w:t>
            </w:r>
          </w:p>
        </w:tc>
      </w:tr>
      <w:tr w:rsidR="001B1226" w:rsidRPr="00A4338B" w14:paraId="71C5CBA6" w14:textId="77777777" w:rsidTr="001346F1">
        <w:tc>
          <w:tcPr>
            <w:tcW w:w="1671" w:type="dxa"/>
            <w:tcBorders>
              <w:top w:val="single" w:sz="2" w:space="0" w:color="auto"/>
              <w:left w:val="single" w:sz="2" w:space="0" w:color="auto"/>
              <w:bottom w:val="single" w:sz="2" w:space="0" w:color="auto"/>
              <w:right w:val="single" w:sz="2" w:space="0" w:color="auto"/>
            </w:tcBorders>
          </w:tcPr>
          <w:p w14:paraId="63C4B044" w14:textId="77777777" w:rsidR="001B1226" w:rsidRPr="00A4338B" w:rsidRDefault="001B1226" w:rsidP="001346F1">
            <w:pPr>
              <w:pStyle w:val="NormalLeft"/>
              <w:rPr>
                <w:lang w:val="en-GB"/>
              </w:rPr>
            </w:pPr>
            <w:r w:rsidRPr="00A4338B">
              <w:rPr>
                <w:lang w:val="en-GB"/>
              </w:rPr>
              <w:t>R0320/C0030</w:t>
            </w:r>
          </w:p>
        </w:tc>
        <w:tc>
          <w:tcPr>
            <w:tcW w:w="3529" w:type="dxa"/>
            <w:tcBorders>
              <w:top w:val="single" w:sz="2" w:space="0" w:color="auto"/>
              <w:left w:val="single" w:sz="2" w:space="0" w:color="auto"/>
              <w:bottom w:val="single" w:sz="2" w:space="0" w:color="auto"/>
              <w:right w:val="single" w:sz="2" w:space="0" w:color="auto"/>
            </w:tcBorders>
          </w:tcPr>
          <w:p w14:paraId="0BAB1585" w14:textId="77777777" w:rsidR="001B1226" w:rsidRPr="00A4338B" w:rsidRDefault="001B1226" w:rsidP="001346F1">
            <w:pPr>
              <w:pStyle w:val="NormalLeft"/>
              <w:rPr>
                <w:lang w:val="en-GB"/>
              </w:rPr>
            </w:pPr>
            <w:r w:rsidRPr="00A4338B">
              <w:rPr>
                <w:lang w:val="en-GB"/>
              </w:rPr>
              <w:t>Undated preference shares with a call option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3D65499C" w14:textId="77777777" w:rsidR="001B1226" w:rsidRPr="00A4338B" w:rsidRDefault="001B1226" w:rsidP="001346F1">
            <w:pPr>
              <w:pStyle w:val="NormalLeft"/>
              <w:rPr>
                <w:lang w:val="en-GB"/>
              </w:rPr>
            </w:pPr>
            <w:r w:rsidRPr="00A4338B">
              <w:rPr>
                <w:lang w:val="en-GB"/>
              </w:rPr>
              <w:t>This is the total of undated preference shares with a call option that meet the criteria for Tier 1 that are counted under the transitional provisions.</w:t>
            </w:r>
          </w:p>
        </w:tc>
      </w:tr>
      <w:tr w:rsidR="001B1226" w:rsidRPr="00A4338B" w14:paraId="3E7BA76D" w14:textId="77777777" w:rsidTr="001346F1">
        <w:tc>
          <w:tcPr>
            <w:tcW w:w="1671" w:type="dxa"/>
            <w:tcBorders>
              <w:top w:val="single" w:sz="2" w:space="0" w:color="auto"/>
              <w:left w:val="single" w:sz="2" w:space="0" w:color="auto"/>
              <w:bottom w:val="single" w:sz="2" w:space="0" w:color="auto"/>
              <w:right w:val="single" w:sz="2" w:space="0" w:color="auto"/>
            </w:tcBorders>
          </w:tcPr>
          <w:p w14:paraId="4C22814F" w14:textId="77777777" w:rsidR="001B1226" w:rsidRPr="00A4338B" w:rsidRDefault="001B1226" w:rsidP="001346F1">
            <w:pPr>
              <w:pStyle w:val="NormalLeft"/>
              <w:rPr>
                <w:lang w:val="en-GB"/>
              </w:rPr>
            </w:pPr>
            <w:r w:rsidRPr="00A4338B">
              <w:rPr>
                <w:lang w:val="en-GB"/>
              </w:rPr>
              <w:t>R0320/C0040</w:t>
            </w:r>
          </w:p>
        </w:tc>
        <w:tc>
          <w:tcPr>
            <w:tcW w:w="3529" w:type="dxa"/>
            <w:tcBorders>
              <w:top w:val="single" w:sz="2" w:space="0" w:color="auto"/>
              <w:left w:val="single" w:sz="2" w:space="0" w:color="auto"/>
              <w:bottom w:val="single" w:sz="2" w:space="0" w:color="auto"/>
              <w:right w:val="single" w:sz="2" w:space="0" w:color="auto"/>
            </w:tcBorders>
          </w:tcPr>
          <w:p w14:paraId="62C7A404" w14:textId="77777777" w:rsidR="001B1226" w:rsidRPr="00A4338B" w:rsidRDefault="001B1226" w:rsidP="001346F1">
            <w:pPr>
              <w:pStyle w:val="NormalLeft"/>
              <w:rPr>
                <w:lang w:val="en-GB"/>
              </w:rPr>
            </w:pPr>
            <w:r w:rsidRPr="00A4338B">
              <w:rPr>
                <w:lang w:val="en-GB"/>
              </w:rPr>
              <w:t>Undated preference shares with a call option — tier 2</w:t>
            </w:r>
          </w:p>
        </w:tc>
        <w:tc>
          <w:tcPr>
            <w:tcW w:w="4086" w:type="dxa"/>
            <w:tcBorders>
              <w:top w:val="single" w:sz="2" w:space="0" w:color="auto"/>
              <w:left w:val="single" w:sz="2" w:space="0" w:color="auto"/>
              <w:bottom w:val="single" w:sz="2" w:space="0" w:color="auto"/>
              <w:right w:val="single" w:sz="2" w:space="0" w:color="auto"/>
            </w:tcBorders>
          </w:tcPr>
          <w:p w14:paraId="1FEC1202" w14:textId="77777777" w:rsidR="001B1226" w:rsidRPr="00A4338B" w:rsidRDefault="001B1226" w:rsidP="001346F1">
            <w:pPr>
              <w:pStyle w:val="NormalLeft"/>
              <w:rPr>
                <w:lang w:val="en-GB"/>
              </w:rPr>
            </w:pPr>
            <w:r w:rsidRPr="00A4338B">
              <w:rPr>
                <w:lang w:val="en-GB"/>
              </w:rPr>
              <w:t>This is the total of undated preference shares with a call option that meet the criteria for Tier 2.</w:t>
            </w:r>
          </w:p>
        </w:tc>
      </w:tr>
      <w:tr w:rsidR="001B1226" w:rsidRPr="00A4338B" w14:paraId="3153290F" w14:textId="77777777" w:rsidTr="001346F1">
        <w:tc>
          <w:tcPr>
            <w:tcW w:w="1671" w:type="dxa"/>
            <w:tcBorders>
              <w:top w:val="single" w:sz="2" w:space="0" w:color="auto"/>
              <w:left w:val="single" w:sz="2" w:space="0" w:color="auto"/>
              <w:bottom w:val="single" w:sz="2" w:space="0" w:color="auto"/>
              <w:right w:val="single" w:sz="2" w:space="0" w:color="auto"/>
            </w:tcBorders>
          </w:tcPr>
          <w:p w14:paraId="28D2CC21" w14:textId="77777777" w:rsidR="001B1226" w:rsidRPr="00A4338B" w:rsidRDefault="001B1226" w:rsidP="001346F1">
            <w:pPr>
              <w:pStyle w:val="NormalLeft"/>
              <w:rPr>
                <w:lang w:val="en-GB"/>
              </w:rPr>
            </w:pPr>
            <w:r w:rsidRPr="00A4338B">
              <w:rPr>
                <w:lang w:val="en-GB"/>
              </w:rPr>
              <w:t>R0320/C0050</w:t>
            </w:r>
          </w:p>
        </w:tc>
        <w:tc>
          <w:tcPr>
            <w:tcW w:w="3529" w:type="dxa"/>
            <w:tcBorders>
              <w:top w:val="single" w:sz="2" w:space="0" w:color="auto"/>
              <w:left w:val="single" w:sz="2" w:space="0" w:color="auto"/>
              <w:bottom w:val="single" w:sz="2" w:space="0" w:color="auto"/>
              <w:right w:val="single" w:sz="2" w:space="0" w:color="auto"/>
            </w:tcBorders>
          </w:tcPr>
          <w:p w14:paraId="39EDC510" w14:textId="77777777" w:rsidR="001B1226" w:rsidRPr="00A4338B" w:rsidRDefault="001B1226" w:rsidP="001346F1">
            <w:pPr>
              <w:pStyle w:val="NormalLeft"/>
              <w:rPr>
                <w:lang w:val="en-GB"/>
              </w:rPr>
            </w:pPr>
            <w:r w:rsidRPr="00A4338B">
              <w:rPr>
                <w:lang w:val="en-GB"/>
              </w:rPr>
              <w:t>Undated preference shares with a call option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71ADBDB1" w14:textId="77777777" w:rsidR="001B1226" w:rsidRPr="00A4338B" w:rsidRDefault="001B1226" w:rsidP="001346F1">
            <w:pPr>
              <w:pStyle w:val="NormalLeft"/>
              <w:rPr>
                <w:lang w:val="en-GB"/>
              </w:rPr>
            </w:pPr>
            <w:r w:rsidRPr="00A4338B">
              <w:rPr>
                <w:lang w:val="en-GB"/>
              </w:rPr>
              <w:t>This is the total of undated preference shares with a call option that meet the criteria for Tier 2 that are counted under the transitional provisions.</w:t>
            </w:r>
          </w:p>
        </w:tc>
      </w:tr>
      <w:tr w:rsidR="001B1226" w:rsidRPr="00A4338B" w14:paraId="6F3EF47B" w14:textId="77777777" w:rsidTr="001346F1">
        <w:tc>
          <w:tcPr>
            <w:tcW w:w="1671" w:type="dxa"/>
            <w:tcBorders>
              <w:top w:val="single" w:sz="2" w:space="0" w:color="auto"/>
              <w:left w:val="single" w:sz="2" w:space="0" w:color="auto"/>
              <w:bottom w:val="single" w:sz="2" w:space="0" w:color="auto"/>
              <w:right w:val="single" w:sz="2" w:space="0" w:color="auto"/>
            </w:tcBorders>
          </w:tcPr>
          <w:p w14:paraId="5E5B04BB" w14:textId="77777777" w:rsidR="001B1226" w:rsidRPr="00A4338B" w:rsidRDefault="001B1226" w:rsidP="001346F1">
            <w:pPr>
              <w:pStyle w:val="NormalLeft"/>
              <w:rPr>
                <w:lang w:val="en-GB"/>
              </w:rPr>
            </w:pPr>
            <w:r w:rsidRPr="00A4338B">
              <w:rPr>
                <w:lang w:val="en-GB"/>
              </w:rPr>
              <w:t>R0320/C0060</w:t>
            </w:r>
          </w:p>
        </w:tc>
        <w:tc>
          <w:tcPr>
            <w:tcW w:w="3529" w:type="dxa"/>
            <w:tcBorders>
              <w:top w:val="single" w:sz="2" w:space="0" w:color="auto"/>
              <w:left w:val="single" w:sz="2" w:space="0" w:color="auto"/>
              <w:bottom w:val="single" w:sz="2" w:space="0" w:color="auto"/>
              <w:right w:val="single" w:sz="2" w:space="0" w:color="auto"/>
            </w:tcBorders>
          </w:tcPr>
          <w:p w14:paraId="64D1636E" w14:textId="77777777" w:rsidR="001B1226" w:rsidRPr="00A4338B" w:rsidRDefault="001B1226" w:rsidP="001346F1">
            <w:pPr>
              <w:pStyle w:val="NormalLeft"/>
              <w:rPr>
                <w:lang w:val="en-GB"/>
              </w:rPr>
            </w:pPr>
            <w:r w:rsidRPr="00A4338B">
              <w:rPr>
                <w:lang w:val="en-GB"/>
              </w:rPr>
              <w:t>Undated preference shares with a call option — tier 3</w:t>
            </w:r>
          </w:p>
        </w:tc>
        <w:tc>
          <w:tcPr>
            <w:tcW w:w="4086" w:type="dxa"/>
            <w:tcBorders>
              <w:top w:val="single" w:sz="2" w:space="0" w:color="auto"/>
              <w:left w:val="single" w:sz="2" w:space="0" w:color="auto"/>
              <w:bottom w:val="single" w:sz="2" w:space="0" w:color="auto"/>
              <w:right w:val="single" w:sz="2" w:space="0" w:color="auto"/>
            </w:tcBorders>
          </w:tcPr>
          <w:p w14:paraId="4FE06992" w14:textId="77777777" w:rsidR="001B1226" w:rsidRPr="00A4338B" w:rsidRDefault="001B1226" w:rsidP="001346F1">
            <w:pPr>
              <w:pStyle w:val="NormalLeft"/>
              <w:rPr>
                <w:lang w:val="en-GB"/>
              </w:rPr>
            </w:pPr>
            <w:r w:rsidRPr="00A4338B">
              <w:rPr>
                <w:lang w:val="en-GB"/>
              </w:rPr>
              <w:t>This is the total of undated preference shares with a call option that meet the criteria for Tier 3.</w:t>
            </w:r>
          </w:p>
        </w:tc>
      </w:tr>
      <w:tr w:rsidR="001B1226" w:rsidRPr="00A4338B" w14:paraId="506A60C1" w14:textId="77777777" w:rsidTr="001346F1">
        <w:tc>
          <w:tcPr>
            <w:tcW w:w="1671" w:type="dxa"/>
            <w:tcBorders>
              <w:top w:val="single" w:sz="2" w:space="0" w:color="auto"/>
              <w:left w:val="single" w:sz="2" w:space="0" w:color="auto"/>
              <w:bottom w:val="single" w:sz="2" w:space="0" w:color="auto"/>
              <w:right w:val="single" w:sz="2" w:space="0" w:color="auto"/>
            </w:tcBorders>
          </w:tcPr>
          <w:p w14:paraId="5D3608D8" w14:textId="77777777" w:rsidR="001B1226" w:rsidRPr="00A4338B" w:rsidRDefault="001B1226" w:rsidP="001346F1">
            <w:pPr>
              <w:pStyle w:val="NormalLeft"/>
              <w:rPr>
                <w:lang w:val="en-GB"/>
              </w:rPr>
            </w:pPr>
            <w:r w:rsidRPr="00A4338B">
              <w:rPr>
                <w:lang w:val="en-GB"/>
              </w:rPr>
              <w:t>R0330/C0010</w:t>
            </w:r>
          </w:p>
        </w:tc>
        <w:tc>
          <w:tcPr>
            <w:tcW w:w="3529" w:type="dxa"/>
            <w:tcBorders>
              <w:top w:val="single" w:sz="2" w:space="0" w:color="auto"/>
              <w:left w:val="single" w:sz="2" w:space="0" w:color="auto"/>
              <w:bottom w:val="single" w:sz="2" w:space="0" w:color="auto"/>
              <w:right w:val="single" w:sz="2" w:space="0" w:color="auto"/>
            </w:tcBorders>
          </w:tcPr>
          <w:p w14:paraId="7CFE318A" w14:textId="77777777" w:rsidR="001B1226" w:rsidRPr="00A4338B" w:rsidRDefault="001B1226" w:rsidP="001346F1">
            <w:pPr>
              <w:pStyle w:val="NormalLeft"/>
              <w:rPr>
                <w:lang w:val="en-GB"/>
              </w:rPr>
            </w:pPr>
            <w:r w:rsidRPr="00A4338B">
              <w:rPr>
                <w:lang w:val="en-GB"/>
              </w:rPr>
              <w:t>Undated preference shares with no contractual opportunity to redeem — total</w:t>
            </w:r>
          </w:p>
        </w:tc>
        <w:tc>
          <w:tcPr>
            <w:tcW w:w="4086" w:type="dxa"/>
            <w:tcBorders>
              <w:top w:val="single" w:sz="2" w:space="0" w:color="auto"/>
              <w:left w:val="single" w:sz="2" w:space="0" w:color="auto"/>
              <w:bottom w:val="single" w:sz="2" w:space="0" w:color="auto"/>
              <w:right w:val="single" w:sz="2" w:space="0" w:color="auto"/>
            </w:tcBorders>
          </w:tcPr>
          <w:p w14:paraId="3EBF6AA0" w14:textId="77777777" w:rsidR="001B1226" w:rsidRPr="00A4338B" w:rsidRDefault="001B1226" w:rsidP="001346F1">
            <w:pPr>
              <w:pStyle w:val="NormalLeft"/>
              <w:rPr>
                <w:lang w:val="en-GB"/>
              </w:rPr>
            </w:pPr>
            <w:r w:rsidRPr="00A4338B">
              <w:rPr>
                <w:lang w:val="en-GB"/>
              </w:rPr>
              <w:t>This is the total undated preference shares with no contractual opportunity to redeem.</w:t>
            </w:r>
          </w:p>
        </w:tc>
      </w:tr>
      <w:tr w:rsidR="001B1226" w:rsidRPr="00A4338B" w14:paraId="2C94037D" w14:textId="77777777" w:rsidTr="001346F1">
        <w:tc>
          <w:tcPr>
            <w:tcW w:w="1671" w:type="dxa"/>
            <w:tcBorders>
              <w:top w:val="single" w:sz="2" w:space="0" w:color="auto"/>
              <w:left w:val="single" w:sz="2" w:space="0" w:color="auto"/>
              <w:bottom w:val="single" w:sz="2" w:space="0" w:color="auto"/>
              <w:right w:val="single" w:sz="2" w:space="0" w:color="auto"/>
            </w:tcBorders>
          </w:tcPr>
          <w:p w14:paraId="1C0EA3C8" w14:textId="77777777" w:rsidR="001B1226" w:rsidRPr="00A4338B" w:rsidRDefault="001B1226" w:rsidP="001346F1">
            <w:pPr>
              <w:pStyle w:val="NormalLeft"/>
              <w:rPr>
                <w:lang w:val="en-GB"/>
              </w:rPr>
            </w:pPr>
            <w:r w:rsidRPr="00A4338B">
              <w:rPr>
                <w:lang w:val="en-GB"/>
              </w:rPr>
              <w:t>R0330/C0020</w:t>
            </w:r>
          </w:p>
        </w:tc>
        <w:tc>
          <w:tcPr>
            <w:tcW w:w="3529" w:type="dxa"/>
            <w:tcBorders>
              <w:top w:val="single" w:sz="2" w:space="0" w:color="auto"/>
              <w:left w:val="single" w:sz="2" w:space="0" w:color="auto"/>
              <w:bottom w:val="single" w:sz="2" w:space="0" w:color="auto"/>
              <w:right w:val="single" w:sz="2" w:space="0" w:color="auto"/>
            </w:tcBorders>
          </w:tcPr>
          <w:p w14:paraId="78ADF70F" w14:textId="77777777" w:rsidR="001B1226" w:rsidRPr="00A4338B" w:rsidRDefault="001B1226" w:rsidP="001346F1">
            <w:pPr>
              <w:pStyle w:val="NormalLeft"/>
              <w:rPr>
                <w:lang w:val="en-GB"/>
              </w:rPr>
            </w:pPr>
            <w:r w:rsidRPr="00A4338B">
              <w:rPr>
                <w:lang w:val="en-GB"/>
              </w:rPr>
              <w:t>Undated preference shares with no contractual opportunity to redeem — tier 1</w:t>
            </w:r>
          </w:p>
        </w:tc>
        <w:tc>
          <w:tcPr>
            <w:tcW w:w="4086" w:type="dxa"/>
            <w:tcBorders>
              <w:top w:val="single" w:sz="2" w:space="0" w:color="auto"/>
              <w:left w:val="single" w:sz="2" w:space="0" w:color="auto"/>
              <w:bottom w:val="single" w:sz="2" w:space="0" w:color="auto"/>
              <w:right w:val="single" w:sz="2" w:space="0" w:color="auto"/>
            </w:tcBorders>
          </w:tcPr>
          <w:p w14:paraId="44EBFE9F" w14:textId="77777777" w:rsidR="001B1226" w:rsidRPr="00A4338B" w:rsidRDefault="001B1226" w:rsidP="001346F1">
            <w:pPr>
              <w:pStyle w:val="NormalLeft"/>
              <w:rPr>
                <w:lang w:val="en-GB"/>
              </w:rPr>
            </w:pPr>
            <w:r w:rsidRPr="00A4338B">
              <w:rPr>
                <w:lang w:val="en-GB"/>
              </w:rPr>
              <w:t>This is the total of undated preference shares with no contractual opportunity to redeem that meet the criteria for Tier 1.</w:t>
            </w:r>
          </w:p>
        </w:tc>
      </w:tr>
      <w:tr w:rsidR="001B1226" w:rsidRPr="00A4338B" w14:paraId="39937FA7" w14:textId="77777777" w:rsidTr="001346F1">
        <w:tc>
          <w:tcPr>
            <w:tcW w:w="1671" w:type="dxa"/>
            <w:tcBorders>
              <w:top w:val="single" w:sz="2" w:space="0" w:color="auto"/>
              <w:left w:val="single" w:sz="2" w:space="0" w:color="auto"/>
              <w:bottom w:val="single" w:sz="2" w:space="0" w:color="auto"/>
              <w:right w:val="single" w:sz="2" w:space="0" w:color="auto"/>
            </w:tcBorders>
          </w:tcPr>
          <w:p w14:paraId="45569133" w14:textId="77777777" w:rsidR="001B1226" w:rsidRPr="00A4338B" w:rsidRDefault="001B1226" w:rsidP="001346F1">
            <w:pPr>
              <w:pStyle w:val="NormalLeft"/>
              <w:rPr>
                <w:lang w:val="en-GB"/>
              </w:rPr>
            </w:pPr>
            <w:r w:rsidRPr="00A4338B">
              <w:rPr>
                <w:lang w:val="en-GB"/>
              </w:rPr>
              <w:t>R0330/C0030</w:t>
            </w:r>
          </w:p>
        </w:tc>
        <w:tc>
          <w:tcPr>
            <w:tcW w:w="3529" w:type="dxa"/>
            <w:tcBorders>
              <w:top w:val="single" w:sz="2" w:space="0" w:color="auto"/>
              <w:left w:val="single" w:sz="2" w:space="0" w:color="auto"/>
              <w:bottom w:val="single" w:sz="2" w:space="0" w:color="auto"/>
              <w:right w:val="single" w:sz="2" w:space="0" w:color="auto"/>
            </w:tcBorders>
          </w:tcPr>
          <w:p w14:paraId="250D339C" w14:textId="77777777" w:rsidR="001B1226" w:rsidRPr="00A4338B" w:rsidRDefault="001B1226" w:rsidP="001346F1">
            <w:pPr>
              <w:pStyle w:val="NormalLeft"/>
              <w:rPr>
                <w:lang w:val="en-GB"/>
              </w:rPr>
            </w:pPr>
            <w:r w:rsidRPr="00A4338B">
              <w:rPr>
                <w:lang w:val="en-GB"/>
              </w:rPr>
              <w:t>Undated preference shares with no contractual opportunity to redeem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0681B899" w14:textId="77777777" w:rsidR="001B1226" w:rsidRPr="00A4338B" w:rsidRDefault="001B1226" w:rsidP="001346F1">
            <w:pPr>
              <w:pStyle w:val="NormalLeft"/>
              <w:rPr>
                <w:lang w:val="en-GB"/>
              </w:rPr>
            </w:pPr>
            <w:r w:rsidRPr="00A4338B">
              <w:rPr>
                <w:lang w:val="en-GB"/>
              </w:rPr>
              <w:t>This is the total of undated preference shares with no contractual opportunity to redeem that meet the criteria for Tier 1 that are counted under the transitional provisions.</w:t>
            </w:r>
          </w:p>
        </w:tc>
      </w:tr>
      <w:tr w:rsidR="001B1226" w:rsidRPr="00A4338B" w14:paraId="5019356A" w14:textId="77777777" w:rsidTr="001346F1">
        <w:tc>
          <w:tcPr>
            <w:tcW w:w="1671" w:type="dxa"/>
            <w:tcBorders>
              <w:top w:val="single" w:sz="2" w:space="0" w:color="auto"/>
              <w:left w:val="single" w:sz="2" w:space="0" w:color="auto"/>
              <w:bottom w:val="single" w:sz="2" w:space="0" w:color="auto"/>
              <w:right w:val="single" w:sz="2" w:space="0" w:color="auto"/>
            </w:tcBorders>
          </w:tcPr>
          <w:p w14:paraId="6A94FABD" w14:textId="77777777" w:rsidR="001B1226" w:rsidRPr="00A4338B" w:rsidRDefault="001B1226" w:rsidP="001346F1">
            <w:pPr>
              <w:pStyle w:val="NormalLeft"/>
              <w:rPr>
                <w:lang w:val="en-GB"/>
              </w:rPr>
            </w:pPr>
            <w:r w:rsidRPr="00A4338B">
              <w:rPr>
                <w:lang w:val="en-GB"/>
              </w:rPr>
              <w:lastRenderedPageBreak/>
              <w:t>R0330/C0040</w:t>
            </w:r>
          </w:p>
        </w:tc>
        <w:tc>
          <w:tcPr>
            <w:tcW w:w="3529" w:type="dxa"/>
            <w:tcBorders>
              <w:top w:val="single" w:sz="2" w:space="0" w:color="auto"/>
              <w:left w:val="single" w:sz="2" w:space="0" w:color="auto"/>
              <w:bottom w:val="single" w:sz="2" w:space="0" w:color="auto"/>
              <w:right w:val="single" w:sz="2" w:space="0" w:color="auto"/>
            </w:tcBorders>
          </w:tcPr>
          <w:p w14:paraId="70641307" w14:textId="77777777" w:rsidR="001B1226" w:rsidRPr="00A4338B" w:rsidRDefault="001B1226" w:rsidP="001346F1">
            <w:pPr>
              <w:pStyle w:val="NormalLeft"/>
              <w:rPr>
                <w:lang w:val="en-GB"/>
              </w:rPr>
            </w:pPr>
            <w:r w:rsidRPr="00A4338B">
              <w:rPr>
                <w:lang w:val="en-GB"/>
              </w:rPr>
              <w:t>Undated preference shares with no contractual opportunity to redeem — tier 2</w:t>
            </w:r>
          </w:p>
        </w:tc>
        <w:tc>
          <w:tcPr>
            <w:tcW w:w="4086" w:type="dxa"/>
            <w:tcBorders>
              <w:top w:val="single" w:sz="2" w:space="0" w:color="auto"/>
              <w:left w:val="single" w:sz="2" w:space="0" w:color="auto"/>
              <w:bottom w:val="single" w:sz="2" w:space="0" w:color="auto"/>
              <w:right w:val="single" w:sz="2" w:space="0" w:color="auto"/>
            </w:tcBorders>
          </w:tcPr>
          <w:p w14:paraId="4A3AE2BC" w14:textId="77777777" w:rsidR="001B1226" w:rsidRPr="00A4338B" w:rsidRDefault="001B1226" w:rsidP="001346F1">
            <w:pPr>
              <w:pStyle w:val="NormalLeft"/>
              <w:rPr>
                <w:lang w:val="en-GB"/>
              </w:rPr>
            </w:pPr>
            <w:r w:rsidRPr="00A4338B">
              <w:rPr>
                <w:lang w:val="en-GB"/>
              </w:rPr>
              <w:t>This is the total of undated preference shares with no contractual opportunity to redeem that meet the criteria for Tier 2.</w:t>
            </w:r>
          </w:p>
        </w:tc>
      </w:tr>
      <w:tr w:rsidR="001B1226" w:rsidRPr="00A4338B" w14:paraId="59176CF0" w14:textId="77777777" w:rsidTr="001346F1">
        <w:tc>
          <w:tcPr>
            <w:tcW w:w="1671" w:type="dxa"/>
            <w:tcBorders>
              <w:top w:val="single" w:sz="2" w:space="0" w:color="auto"/>
              <w:left w:val="single" w:sz="2" w:space="0" w:color="auto"/>
              <w:bottom w:val="single" w:sz="2" w:space="0" w:color="auto"/>
              <w:right w:val="single" w:sz="2" w:space="0" w:color="auto"/>
            </w:tcBorders>
          </w:tcPr>
          <w:p w14:paraId="72230BA8" w14:textId="77777777" w:rsidR="001B1226" w:rsidRPr="00A4338B" w:rsidRDefault="001B1226" w:rsidP="001346F1">
            <w:pPr>
              <w:pStyle w:val="NormalLeft"/>
              <w:rPr>
                <w:lang w:val="en-GB"/>
              </w:rPr>
            </w:pPr>
            <w:r w:rsidRPr="00A4338B">
              <w:rPr>
                <w:lang w:val="en-GB"/>
              </w:rPr>
              <w:t>R0330/C0050</w:t>
            </w:r>
          </w:p>
        </w:tc>
        <w:tc>
          <w:tcPr>
            <w:tcW w:w="3529" w:type="dxa"/>
            <w:tcBorders>
              <w:top w:val="single" w:sz="2" w:space="0" w:color="auto"/>
              <w:left w:val="single" w:sz="2" w:space="0" w:color="auto"/>
              <w:bottom w:val="single" w:sz="2" w:space="0" w:color="auto"/>
              <w:right w:val="single" w:sz="2" w:space="0" w:color="auto"/>
            </w:tcBorders>
          </w:tcPr>
          <w:p w14:paraId="4583184D" w14:textId="77777777" w:rsidR="001B1226" w:rsidRPr="00A4338B" w:rsidRDefault="001B1226" w:rsidP="001346F1">
            <w:pPr>
              <w:pStyle w:val="NormalLeft"/>
              <w:rPr>
                <w:lang w:val="en-GB"/>
              </w:rPr>
            </w:pPr>
            <w:r w:rsidRPr="00A4338B">
              <w:rPr>
                <w:lang w:val="en-GB"/>
              </w:rPr>
              <w:t>Undated preference shares with no contractual opportunity to redeem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51482DF2" w14:textId="77777777" w:rsidR="001B1226" w:rsidRPr="00A4338B" w:rsidRDefault="001B1226" w:rsidP="001346F1">
            <w:pPr>
              <w:pStyle w:val="NormalLeft"/>
              <w:rPr>
                <w:lang w:val="en-GB"/>
              </w:rPr>
            </w:pPr>
            <w:r w:rsidRPr="00A4338B">
              <w:rPr>
                <w:lang w:val="en-GB"/>
              </w:rPr>
              <w:t>This is the total of undated preference shares with no contractual opportunity to redeem that meet the criteria for Tier 2 that are counted under the transitional provisions.</w:t>
            </w:r>
          </w:p>
        </w:tc>
      </w:tr>
      <w:tr w:rsidR="001B1226" w:rsidRPr="00A4338B" w14:paraId="399B73AB" w14:textId="77777777" w:rsidTr="001346F1">
        <w:tc>
          <w:tcPr>
            <w:tcW w:w="1671" w:type="dxa"/>
            <w:tcBorders>
              <w:top w:val="single" w:sz="2" w:space="0" w:color="auto"/>
              <w:left w:val="single" w:sz="2" w:space="0" w:color="auto"/>
              <w:bottom w:val="single" w:sz="2" w:space="0" w:color="auto"/>
              <w:right w:val="single" w:sz="2" w:space="0" w:color="auto"/>
            </w:tcBorders>
          </w:tcPr>
          <w:p w14:paraId="72BB0CB9" w14:textId="77777777" w:rsidR="001B1226" w:rsidRPr="00A4338B" w:rsidRDefault="001B1226" w:rsidP="001346F1">
            <w:pPr>
              <w:pStyle w:val="NormalLeft"/>
              <w:rPr>
                <w:lang w:val="en-GB"/>
              </w:rPr>
            </w:pPr>
            <w:r w:rsidRPr="00A4338B">
              <w:rPr>
                <w:lang w:val="en-GB"/>
              </w:rPr>
              <w:t>R0330/C0060</w:t>
            </w:r>
          </w:p>
        </w:tc>
        <w:tc>
          <w:tcPr>
            <w:tcW w:w="3529" w:type="dxa"/>
            <w:tcBorders>
              <w:top w:val="single" w:sz="2" w:space="0" w:color="auto"/>
              <w:left w:val="single" w:sz="2" w:space="0" w:color="auto"/>
              <w:bottom w:val="single" w:sz="2" w:space="0" w:color="auto"/>
              <w:right w:val="single" w:sz="2" w:space="0" w:color="auto"/>
            </w:tcBorders>
          </w:tcPr>
          <w:p w14:paraId="0CE417BC" w14:textId="77777777" w:rsidR="001B1226" w:rsidRPr="00A4338B" w:rsidRDefault="001B1226" w:rsidP="001346F1">
            <w:pPr>
              <w:pStyle w:val="NormalLeft"/>
              <w:rPr>
                <w:lang w:val="en-GB"/>
              </w:rPr>
            </w:pPr>
            <w:r w:rsidRPr="00A4338B">
              <w:rPr>
                <w:lang w:val="en-GB"/>
              </w:rPr>
              <w:t>Undated preference shares with no contractual opportunity to redeem — tier 3</w:t>
            </w:r>
          </w:p>
        </w:tc>
        <w:tc>
          <w:tcPr>
            <w:tcW w:w="4086" w:type="dxa"/>
            <w:tcBorders>
              <w:top w:val="single" w:sz="2" w:space="0" w:color="auto"/>
              <w:left w:val="single" w:sz="2" w:space="0" w:color="auto"/>
              <w:bottom w:val="single" w:sz="2" w:space="0" w:color="auto"/>
              <w:right w:val="single" w:sz="2" w:space="0" w:color="auto"/>
            </w:tcBorders>
          </w:tcPr>
          <w:p w14:paraId="256F4AF6" w14:textId="77777777" w:rsidR="001B1226" w:rsidRPr="00A4338B" w:rsidRDefault="001B1226" w:rsidP="001346F1">
            <w:pPr>
              <w:pStyle w:val="NormalLeft"/>
              <w:rPr>
                <w:lang w:val="en-GB"/>
              </w:rPr>
            </w:pPr>
            <w:r w:rsidRPr="00A4338B">
              <w:rPr>
                <w:lang w:val="en-GB"/>
              </w:rPr>
              <w:t>This is the total of undated preference shares with no contractual opportunity to redeem that meet the criteria for Tier 3.</w:t>
            </w:r>
          </w:p>
        </w:tc>
      </w:tr>
      <w:tr w:rsidR="001B1226" w:rsidRPr="00A4338B" w14:paraId="035B3A2E" w14:textId="77777777" w:rsidTr="001346F1">
        <w:tc>
          <w:tcPr>
            <w:tcW w:w="1671" w:type="dxa"/>
            <w:tcBorders>
              <w:top w:val="single" w:sz="2" w:space="0" w:color="auto"/>
              <w:left w:val="single" w:sz="2" w:space="0" w:color="auto"/>
              <w:bottom w:val="single" w:sz="2" w:space="0" w:color="auto"/>
              <w:right w:val="single" w:sz="2" w:space="0" w:color="auto"/>
            </w:tcBorders>
          </w:tcPr>
          <w:p w14:paraId="1BB138B8" w14:textId="77777777" w:rsidR="001B1226" w:rsidRPr="00A4338B" w:rsidRDefault="001B1226" w:rsidP="001346F1">
            <w:pPr>
              <w:pStyle w:val="NormalLeft"/>
              <w:rPr>
                <w:lang w:val="en-GB"/>
              </w:rPr>
            </w:pPr>
            <w:r w:rsidRPr="00A4338B">
              <w:rPr>
                <w:lang w:val="en-GB"/>
              </w:rPr>
              <w:t>R0400/C0010</w:t>
            </w:r>
          </w:p>
        </w:tc>
        <w:tc>
          <w:tcPr>
            <w:tcW w:w="3529" w:type="dxa"/>
            <w:tcBorders>
              <w:top w:val="single" w:sz="2" w:space="0" w:color="auto"/>
              <w:left w:val="single" w:sz="2" w:space="0" w:color="auto"/>
              <w:bottom w:val="single" w:sz="2" w:space="0" w:color="auto"/>
              <w:right w:val="single" w:sz="2" w:space="0" w:color="auto"/>
            </w:tcBorders>
          </w:tcPr>
          <w:p w14:paraId="78D9BD43" w14:textId="77777777" w:rsidR="001B1226" w:rsidRPr="00A4338B" w:rsidRDefault="001B1226" w:rsidP="001346F1">
            <w:pPr>
              <w:pStyle w:val="NormalLeft"/>
              <w:rPr>
                <w:lang w:val="en-GB"/>
              </w:rPr>
            </w:pPr>
            <w:r w:rsidRPr="00A4338B">
              <w:rPr>
                <w:lang w:val="en-GB"/>
              </w:rPr>
              <w:t>Total preference shares</w:t>
            </w:r>
          </w:p>
        </w:tc>
        <w:tc>
          <w:tcPr>
            <w:tcW w:w="4086" w:type="dxa"/>
            <w:tcBorders>
              <w:top w:val="single" w:sz="2" w:space="0" w:color="auto"/>
              <w:left w:val="single" w:sz="2" w:space="0" w:color="auto"/>
              <w:bottom w:val="single" w:sz="2" w:space="0" w:color="auto"/>
              <w:right w:val="single" w:sz="2" w:space="0" w:color="auto"/>
            </w:tcBorders>
          </w:tcPr>
          <w:p w14:paraId="543EAC0C" w14:textId="77777777" w:rsidR="001B1226" w:rsidRPr="00A4338B" w:rsidRDefault="001B1226" w:rsidP="001346F1">
            <w:pPr>
              <w:pStyle w:val="NormalLeft"/>
              <w:rPr>
                <w:lang w:val="en-GB"/>
              </w:rPr>
            </w:pPr>
            <w:r w:rsidRPr="00A4338B">
              <w:rPr>
                <w:lang w:val="en-GB"/>
              </w:rPr>
              <w:t>This is the total preference shares.</w:t>
            </w:r>
          </w:p>
        </w:tc>
      </w:tr>
      <w:tr w:rsidR="001B1226" w:rsidRPr="00A4338B" w14:paraId="796AF569" w14:textId="77777777" w:rsidTr="001346F1">
        <w:tc>
          <w:tcPr>
            <w:tcW w:w="1671" w:type="dxa"/>
            <w:tcBorders>
              <w:top w:val="single" w:sz="2" w:space="0" w:color="auto"/>
              <w:left w:val="single" w:sz="2" w:space="0" w:color="auto"/>
              <w:bottom w:val="single" w:sz="2" w:space="0" w:color="auto"/>
              <w:right w:val="single" w:sz="2" w:space="0" w:color="auto"/>
            </w:tcBorders>
          </w:tcPr>
          <w:p w14:paraId="5DD3A6D0" w14:textId="77777777" w:rsidR="001B1226" w:rsidRPr="00A4338B" w:rsidRDefault="001B1226" w:rsidP="001346F1">
            <w:pPr>
              <w:pStyle w:val="NormalLeft"/>
              <w:rPr>
                <w:lang w:val="en-GB"/>
              </w:rPr>
            </w:pPr>
            <w:r w:rsidRPr="00A4338B">
              <w:rPr>
                <w:lang w:val="en-GB"/>
              </w:rPr>
              <w:t>R0400/C0020</w:t>
            </w:r>
          </w:p>
        </w:tc>
        <w:tc>
          <w:tcPr>
            <w:tcW w:w="3529" w:type="dxa"/>
            <w:tcBorders>
              <w:top w:val="single" w:sz="2" w:space="0" w:color="auto"/>
              <w:left w:val="single" w:sz="2" w:space="0" w:color="auto"/>
              <w:bottom w:val="single" w:sz="2" w:space="0" w:color="auto"/>
              <w:right w:val="single" w:sz="2" w:space="0" w:color="auto"/>
            </w:tcBorders>
          </w:tcPr>
          <w:p w14:paraId="1BB36AEE" w14:textId="77777777" w:rsidR="001B1226" w:rsidRPr="00A4338B" w:rsidRDefault="001B1226" w:rsidP="001346F1">
            <w:pPr>
              <w:pStyle w:val="NormalLeft"/>
              <w:rPr>
                <w:lang w:val="en-GB"/>
              </w:rPr>
            </w:pPr>
            <w:r w:rsidRPr="00A4338B">
              <w:rPr>
                <w:lang w:val="en-GB"/>
              </w:rPr>
              <w:t>Total preference shares — tier 1</w:t>
            </w:r>
          </w:p>
        </w:tc>
        <w:tc>
          <w:tcPr>
            <w:tcW w:w="4086" w:type="dxa"/>
            <w:tcBorders>
              <w:top w:val="single" w:sz="2" w:space="0" w:color="auto"/>
              <w:left w:val="single" w:sz="2" w:space="0" w:color="auto"/>
              <w:bottom w:val="single" w:sz="2" w:space="0" w:color="auto"/>
              <w:right w:val="single" w:sz="2" w:space="0" w:color="auto"/>
            </w:tcBorders>
          </w:tcPr>
          <w:p w14:paraId="4D19FF7B" w14:textId="77777777" w:rsidR="001B1226" w:rsidRPr="00A4338B" w:rsidRDefault="001B1226" w:rsidP="001346F1">
            <w:pPr>
              <w:pStyle w:val="NormalLeft"/>
              <w:rPr>
                <w:lang w:val="en-GB"/>
              </w:rPr>
            </w:pPr>
            <w:r w:rsidRPr="00A4338B">
              <w:rPr>
                <w:lang w:val="en-GB"/>
              </w:rPr>
              <w:t>This is the total of preference shares that meet the criteria for Tier 1.</w:t>
            </w:r>
          </w:p>
        </w:tc>
      </w:tr>
      <w:tr w:rsidR="001B1226" w:rsidRPr="00A4338B" w14:paraId="509D6196" w14:textId="77777777" w:rsidTr="001346F1">
        <w:tc>
          <w:tcPr>
            <w:tcW w:w="1671" w:type="dxa"/>
            <w:tcBorders>
              <w:top w:val="single" w:sz="2" w:space="0" w:color="auto"/>
              <w:left w:val="single" w:sz="2" w:space="0" w:color="auto"/>
              <w:bottom w:val="single" w:sz="2" w:space="0" w:color="auto"/>
              <w:right w:val="single" w:sz="2" w:space="0" w:color="auto"/>
            </w:tcBorders>
          </w:tcPr>
          <w:p w14:paraId="1755B449" w14:textId="77777777" w:rsidR="001B1226" w:rsidRPr="00A4338B" w:rsidRDefault="001B1226" w:rsidP="001346F1">
            <w:pPr>
              <w:pStyle w:val="NormalLeft"/>
              <w:rPr>
                <w:lang w:val="en-GB"/>
              </w:rPr>
            </w:pPr>
            <w:r w:rsidRPr="00A4338B">
              <w:rPr>
                <w:lang w:val="en-GB"/>
              </w:rPr>
              <w:t>R0400/C0030</w:t>
            </w:r>
          </w:p>
        </w:tc>
        <w:tc>
          <w:tcPr>
            <w:tcW w:w="3529" w:type="dxa"/>
            <w:tcBorders>
              <w:top w:val="single" w:sz="2" w:space="0" w:color="auto"/>
              <w:left w:val="single" w:sz="2" w:space="0" w:color="auto"/>
              <w:bottom w:val="single" w:sz="2" w:space="0" w:color="auto"/>
              <w:right w:val="single" w:sz="2" w:space="0" w:color="auto"/>
            </w:tcBorders>
          </w:tcPr>
          <w:p w14:paraId="4DF200CD" w14:textId="77777777" w:rsidR="001B1226" w:rsidRPr="00A4338B" w:rsidRDefault="001B1226" w:rsidP="001346F1">
            <w:pPr>
              <w:pStyle w:val="NormalLeft"/>
              <w:rPr>
                <w:lang w:val="en-GB"/>
              </w:rPr>
            </w:pPr>
            <w:r w:rsidRPr="00A4338B">
              <w:rPr>
                <w:lang w:val="en-GB"/>
              </w:rPr>
              <w:t>Total preference shares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58159FB9" w14:textId="77777777" w:rsidR="001B1226" w:rsidRPr="00A4338B" w:rsidRDefault="001B1226" w:rsidP="001346F1">
            <w:pPr>
              <w:pStyle w:val="NormalLeft"/>
              <w:rPr>
                <w:lang w:val="en-GB"/>
              </w:rPr>
            </w:pPr>
            <w:r w:rsidRPr="00A4338B">
              <w:rPr>
                <w:lang w:val="en-GB"/>
              </w:rPr>
              <w:t>This is the total of preference shares that meet the criteria for Tier 1 that are counted under the transitional provisions.</w:t>
            </w:r>
          </w:p>
        </w:tc>
      </w:tr>
      <w:tr w:rsidR="001B1226" w:rsidRPr="00A4338B" w14:paraId="22A7F152" w14:textId="77777777" w:rsidTr="001346F1">
        <w:tc>
          <w:tcPr>
            <w:tcW w:w="1671" w:type="dxa"/>
            <w:tcBorders>
              <w:top w:val="single" w:sz="2" w:space="0" w:color="auto"/>
              <w:left w:val="single" w:sz="2" w:space="0" w:color="auto"/>
              <w:bottom w:val="single" w:sz="2" w:space="0" w:color="auto"/>
              <w:right w:val="single" w:sz="2" w:space="0" w:color="auto"/>
            </w:tcBorders>
          </w:tcPr>
          <w:p w14:paraId="40B5881E" w14:textId="77777777" w:rsidR="001B1226" w:rsidRPr="00A4338B" w:rsidRDefault="001B1226" w:rsidP="001346F1">
            <w:pPr>
              <w:pStyle w:val="NormalLeft"/>
              <w:rPr>
                <w:lang w:val="en-GB"/>
              </w:rPr>
            </w:pPr>
            <w:r w:rsidRPr="00A4338B">
              <w:rPr>
                <w:lang w:val="en-GB"/>
              </w:rPr>
              <w:t>R0400/C0040</w:t>
            </w:r>
          </w:p>
        </w:tc>
        <w:tc>
          <w:tcPr>
            <w:tcW w:w="3529" w:type="dxa"/>
            <w:tcBorders>
              <w:top w:val="single" w:sz="2" w:space="0" w:color="auto"/>
              <w:left w:val="single" w:sz="2" w:space="0" w:color="auto"/>
              <w:bottom w:val="single" w:sz="2" w:space="0" w:color="auto"/>
              <w:right w:val="single" w:sz="2" w:space="0" w:color="auto"/>
            </w:tcBorders>
          </w:tcPr>
          <w:p w14:paraId="0F33AB76" w14:textId="77777777" w:rsidR="001B1226" w:rsidRPr="00A4338B" w:rsidRDefault="001B1226" w:rsidP="001346F1">
            <w:pPr>
              <w:pStyle w:val="NormalLeft"/>
              <w:rPr>
                <w:lang w:val="en-GB"/>
              </w:rPr>
            </w:pPr>
            <w:r w:rsidRPr="00A4338B">
              <w:rPr>
                <w:lang w:val="en-GB"/>
              </w:rPr>
              <w:t>Total preference shares — tier 2</w:t>
            </w:r>
          </w:p>
        </w:tc>
        <w:tc>
          <w:tcPr>
            <w:tcW w:w="4086" w:type="dxa"/>
            <w:tcBorders>
              <w:top w:val="single" w:sz="2" w:space="0" w:color="auto"/>
              <w:left w:val="single" w:sz="2" w:space="0" w:color="auto"/>
              <w:bottom w:val="single" w:sz="2" w:space="0" w:color="auto"/>
              <w:right w:val="single" w:sz="2" w:space="0" w:color="auto"/>
            </w:tcBorders>
          </w:tcPr>
          <w:p w14:paraId="4C45890F" w14:textId="77777777" w:rsidR="001B1226" w:rsidRPr="00A4338B" w:rsidRDefault="001B1226" w:rsidP="001346F1">
            <w:pPr>
              <w:pStyle w:val="NormalLeft"/>
              <w:rPr>
                <w:lang w:val="en-GB"/>
              </w:rPr>
            </w:pPr>
            <w:r w:rsidRPr="00A4338B">
              <w:rPr>
                <w:lang w:val="en-GB"/>
              </w:rPr>
              <w:t>This is the total of preference shares that meet the criteria for Tier 2.</w:t>
            </w:r>
          </w:p>
        </w:tc>
      </w:tr>
      <w:tr w:rsidR="001B1226" w:rsidRPr="00A4338B" w14:paraId="67A63ED6" w14:textId="77777777" w:rsidTr="001346F1">
        <w:tc>
          <w:tcPr>
            <w:tcW w:w="1671" w:type="dxa"/>
            <w:tcBorders>
              <w:top w:val="single" w:sz="2" w:space="0" w:color="auto"/>
              <w:left w:val="single" w:sz="2" w:space="0" w:color="auto"/>
              <w:bottom w:val="single" w:sz="2" w:space="0" w:color="auto"/>
              <w:right w:val="single" w:sz="2" w:space="0" w:color="auto"/>
            </w:tcBorders>
          </w:tcPr>
          <w:p w14:paraId="1FE1ADB5" w14:textId="77777777" w:rsidR="001B1226" w:rsidRPr="00A4338B" w:rsidRDefault="001B1226" w:rsidP="001346F1">
            <w:pPr>
              <w:pStyle w:val="NormalLeft"/>
              <w:rPr>
                <w:lang w:val="en-GB"/>
              </w:rPr>
            </w:pPr>
            <w:r w:rsidRPr="00A4338B">
              <w:rPr>
                <w:lang w:val="en-GB"/>
              </w:rPr>
              <w:t>R0400/C0050</w:t>
            </w:r>
          </w:p>
        </w:tc>
        <w:tc>
          <w:tcPr>
            <w:tcW w:w="3529" w:type="dxa"/>
            <w:tcBorders>
              <w:top w:val="single" w:sz="2" w:space="0" w:color="auto"/>
              <w:left w:val="single" w:sz="2" w:space="0" w:color="auto"/>
              <w:bottom w:val="single" w:sz="2" w:space="0" w:color="auto"/>
              <w:right w:val="single" w:sz="2" w:space="0" w:color="auto"/>
            </w:tcBorders>
          </w:tcPr>
          <w:p w14:paraId="2FD1C735" w14:textId="77777777" w:rsidR="001B1226" w:rsidRPr="00A4338B" w:rsidRDefault="001B1226" w:rsidP="001346F1">
            <w:pPr>
              <w:pStyle w:val="NormalLeft"/>
              <w:rPr>
                <w:lang w:val="en-GB"/>
              </w:rPr>
            </w:pPr>
            <w:r w:rsidRPr="00A4338B">
              <w:rPr>
                <w:lang w:val="en-GB"/>
              </w:rPr>
              <w:t>Total preference shares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1DD3F68D" w14:textId="77777777" w:rsidR="001B1226" w:rsidRPr="00A4338B" w:rsidRDefault="001B1226" w:rsidP="001346F1">
            <w:pPr>
              <w:pStyle w:val="NormalLeft"/>
              <w:rPr>
                <w:lang w:val="en-GB"/>
              </w:rPr>
            </w:pPr>
            <w:r w:rsidRPr="00A4338B">
              <w:rPr>
                <w:lang w:val="en-GB"/>
              </w:rPr>
              <w:t>This is the total of preference shares that meet the criteria for Tier 2 that are counted under the transitional provisions.</w:t>
            </w:r>
          </w:p>
        </w:tc>
      </w:tr>
      <w:tr w:rsidR="001B1226" w:rsidRPr="00A4338B" w14:paraId="4714E17B" w14:textId="77777777" w:rsidTr="001346F1">
        <w:tc>
          <w:tcPr>
            <w:tcW w:w="1671" w:type="dxa"/>
            <w:tcBorders>
              <w:top w:val="single" w:sz="2" w:space="0" w:color="auto"/>
              <w:left w:val="single" w:sz="2" w:space="0" w:color="auto"/>
              <w:bottom w:val="single" w:sz="2" w:space="0" w:color="auto"/>
              <w:right w:val="single" w:sz="2" w:space="0" w:color="auto"/>
            </w:tcBorders>
          </w:tcPr>
          <w:p w14:paraId="6FC579BF" w14:textId="77777777" w:rsidR="001B1226" w:rsidRPr="00A4338B" w:rsidRDefault="001B1226" w:rsidP="001346F1">
            <w:pPr>
              <w:pStyle w:val="NormalLeft"/>
              <w:rPr>
                <w:lang w:val="en-GB"/>
              </w:rPr>
            </w:pPr>
            <w:r w:rsidRPr="00A4338B">
              <w:rPr>
                <w:lang w:val="en-GB"/>
              </w:rPr>
              <w:t>R0400/C0060</w:t>
            </w:r>
          </w:p>
        </w:tc>
        <w:tc>
          <w:tcPr>
            <w:tcW w:w="3529" w:type="dxa"/>
            <w:tcBorders>
              <w:top w:val="single" w:sz="2" w:space="0" w:color="auto"/>
              <w:left w:val="single" w:sz="2" w:space="0" w:color="auto"/>
              <w:bottom w:val="single" w:sz="2" w:space="0" w:color="auto"/>
              <w:right w:val="single" w:sz="2" w:space="0" w:color="auto"/>
            </w:tcBorders>
          </w:tcPr>
          <w:p w14:paraId="05DC84B5" w14:textId="77777777" w:rsidR="001B1226" w:rsidRPr="00A4338B" w:rsidRDefault="001B1226" w:rsidP="001346F1">
            <w:pPr>
              <w:pStyle w:val="NormalLeft"/>
              <w:rPr>
                <w:lang w:val="en-GB"/>
              </w:rPr>
            </w:pPr>
            <w:r w:rsidRPr="00A4338B">
              <w:rPr>
                <w:lang w:val="en-GB"/>
              </w:rPr>
              <w:t>Total preference shares — tier 3</w:t>
            </w:r>
          </w:p>
        </w:tc>
        <w:tc>
          <w:tcPr>
            <w:tcW w:w="4086" w:type="dxa"/>
            <w:tcBorders>
              <w:top w:val="single" w:sz="2" w:space="0" w:color="auto"/>
              <w:left w:val="single" w:sz="2" w:space="0" w:color="auto"/>
              <w:bottom w:val="single" w:sz="2" w:space="0" w:color="auto"/>
              <w:right w:val="single" w:sz="2" w:space="0" w:color="auto"/>
            </w:tcBorders>
          </w:tcPr>
          <w:p w14:paraId="77DBD204" w14:textId="77777777" w:rsidR="001B1226" w:rsidRPr="00A4338B" w:rsidRDefault="001B1226" w:rsidP="001346F1">
            <w:pPr>
              <w:pStyle w:val="NormalLeft"/>
              <w:rPr>
                <w:lang w:val="en-GB"/>
              </w:rPr>
            </w:pPr>
            <w:r w:rsidRPr="00A4338B">
              <w:rPr>
                <w:lang w:val="en-GB"/>
              </w:rPr>
              <w:t>This is the total of preference shares that meet the criteria for Tier 3.</w:t>
            </w:r>
          </w:p>
        </w:tc>
      </w:tr>
      <w:tr w:rsidR="001B1226" w:rsidRPr="00A4338B" w14:paraId="5F5AFD8F" w14:textId="77777777" w:rsidTr="001346F1">
        <w:tc>
          <w:tcPr>
            <w:tcW w:w="1671" w:type="dxa"/>
            <w:tcBorders>
              <w:top w:val="single" w:sz="2" w:space="0" w:color="auto"/>
              <w:left w:val="single" w:sz="2" w:space="0" w:color="auto"/>
              <w:bottom w:val="single" w:sz="2" w:space="0" w:color="auto"/>
              <w:right w:val="single" w:sz="2" w:space="0" w:color="auto"/>
            </w:tcBorders>
          </w:tcPr>
          <w:p w14:paraId="071B199B" w14:textId="77777777" w:rsidR="001B1226" w:rsidRPr="00A4338B" w:rsidRDefault="001B1226" w:rsidP="001346F1">
            <w:pPr>
              <w:pStyle w:val="NormalLeft"/>
              <w:rPr>
                <w:lang w:val="en-GB"/>
              </w:rPr>
            </w:pPr>
            <w:r w:rsidRPr="00A4338B">
              <w:rPr>
                <w:lang w:val="en-GB"/>
              </w:rPr>
              <w:t>R0410/C0010</w:t>
            </w:r>
          </w:p>
        </w:tc>
        <w:tc>
          <w:tcPr>
            <w:tcW w:w="3529" w:type="dxa"/>
            <w:tcBorders>
              <w:top w:val="single" w:sz="2" w:space="0" w:color="auto"/>
              <w:left w:val="single" w:sz="2" w:space="0" w:color="auto"/>
              <w:bottom w:val="single" w:sz="2" w:space="0" w:color="auto"/>
              <w:right w:val="single" w:sz="2" w:space="0" w:color="auto"/>
            </w:tcBorders>
          </w:tcPr>
          <w:p w14:paraId="35B214B1" w14:textId="77777777" w:rsidR="001B1226" w:rsidRPr="00A4338B" w:rsidRDefault="001B1226" w:rsidP="001346F1">
            <w:pPr>
              <w:pStyle w:val="NormalLeft"/>
              <w:rPr>
                <w:lang w:val="en-GB"/>
              </w:rPr>
            </w:pPr>
            <w:r w:rsidRPr="00A4338B">
              <w:rPr>
                <w:lang w:val="en-GB"/>
              </w:rPr>
              <w:t>Dated subordinated liabilities — total</w:t>
            </w:r>
          </w:p>
        </w:tc>
        <w:tc>
          <w:tcPr>
            <w:tcW w:w="4086" w:type="dxa"/>
            <w:tcBorders>
              <w:top w:val="single" w:sz="2" w:space="0" w:color="auto"/>
              <w:left w:val="single" w:sz="2" w:space="0" w:color="auto"/>
              <w:bottom w:val="single" w:sz="2" w:space="0" w:color="auto"/>
              <w:right w:val="single" w:sz="2" w:space="0" w:color="auto"/>
            </w:tcBorders>
          </w:tcPr>
          <w:p w14:paraId="0BD0ABC9" w14:textId="77777777" w:rsidR="001B1226" w:rsidRPr="00A4338B" w:rsidRDefault="001B1226" w:rsidP="001346F1">
            <w:pPr>
              <w:pStyle w:val="NormalLeft"/>
              <w:rPr>
                <w:lang w:val="en-GB"/>
              </w:rPr>
            </w:pPr>
            <w:r w:rsidRPr="00A4338B">
              <w:rPr>
                <w:lang w:val="en-GB"/>
              </w:rPr>
              <w:t>This is the total of dated subordinated liabilities.</w:t>
            </w:r>
          </w:p>
        </w:tc>
      </w:tr>
      <w:tr w:rsidR="001B1226" w:rsidRPr="00A4338B" w14:paraId="134502CB" w14:textId="77777777" w:rsidTr="001346F1">
        <w:tc>
          <w:tcPr>
            <w:tcW w:w="1671" w:type="dxa"/>
            <w:tcBorders>
              <w:top w:val="single" w:sz="2" w:space="0" w:color="auto"/>
              <w:left w:val="single" w:sz="2" w:space="0" w:color="auto"/>
              <w:bottom w:val="single" w:sz="2" w:space="0" w:color="auto"/>
              <w:right w:val="single" w:sz="2" w:space="0" w:color="auto"/>
            </w:tcBorders>
          </w:tcPr>
          <w:p w14:paraId="40BE31FD" w14:textId="77777777" w:rsidR="001B1226" w:rsidRPr="00A4338B" w:rsidRDefault="001B1226" w:rsidP="001346F1">
            <w:pPr>
              <w:pStyle w:val="NormalLeft"/>
              <w:rPr>
                <w:lang w:val="en-GB"/>
              </w:rPr>
            </w:pPr>
            <w:r w:rsidRPr="00A4338B">
              <w:rPr>
                <w:lang w:val="en-GB"/>
              </w:rPr>
              <w:t>R0410/C0020</w:t>
            </w:r>
          </w:p>
        </w:tc>
        <w:tc>
          <w:tcPr>
            <w:tcW w:w="3529" w:type="dxa"/>
            <w:tcBorders>
              <w:top w:val="single" w:sz="2" w:space="0" w:color="auto"/>
              <w:left w:val="single" w:sz="2" w:space="0" w:color="auto"/>
              <w:bottom w:val="single" w:sz="2" w:space="0" w:color="auto"/>
              <w:right w:val="single" w:sz="2" w:space="0" w:color="auto"/>
            </w:tcBorders>
          </w:tcPr>
          <w:p w14:paraId="5B9084FC" w14:textId="77777777" w:rsidR="001B1226" w:rsidRPr="00A4338B" w:rsidRDefault="001B1226" w:rsidP="001346F1">
            <w:pPr>
              <w:pStyle w:val="NormalLeft"/>
              <w:rPr>
                <w:lang w:val="en-GB"/>
              </w:rPr>
            </w:pPr>
            <w:r w:rsidRPr="00A4338B">
              <w:rPr>
                <w:lang w:val="en-GB"/>
              </w:rPr>
              <w:t>Dated subordinated liabilities– tier 1</w:t>
            </w:r>
          </w:p>
        </w:tc>
        <w:tc>
          <w:tcPr>
            <w:tcW w:w="4086" w:type="dxa"/>
            <w:tcBorders>
              <w:top w:val="single" w:sz="2" w:space="0" w:color="auto"/>
              <w:left w:val="single" w:sz="2" w:space="0" w:color="auto"/>
              <w:bottom w:val="single" w:sz="2" w:space="0" w:color="auto"/>
              <w:right w:val="single" w:sz="2" w:space="0" w:color="auto"/>
            </w:tcBorders>
          </w:tcPr>
          <w:p w14:paraId="524A9BBA" w14:textId="77777777" w:rsidR="001B1226" w:rsidRPr="00A4338B" w:rsidRDefault="001B1226" w:rsidP="001346F1">
            <w:pPr>
              <w:pStyle w:val="NormalLeft"/>
              <w:rPr>
                <w:lang w:val="en-GB"/>
              </w:rPr>
            </w:pPr>
            <w:r w:rsidRPr="00A4338B">
              <w:rPr>
                <w:lang w:val="en-GB"/>
              </w:rPr>
              <w:t>This is the amount of dated subordinated liabilities that meet the criteria for Tier 1.</w:t>
            </w:r>
          </w:p>
        </w:tc>
      </w:tr>
      <w:tr w:rsidR="001B1226" w:rsidRPr="00A4338B" w14:paraId="4A9352D2" w14:textId="77777777" w:rsidTr="001346F1">
        <w:tc>
          <w:tcPr>
            <w:tcW w:w="1671" w:type="dxa"/>
            <w:tcBorders>
              <w:top w:val="single" w:sz="2" w:space="0" w:color="auto"/>
              <w:left w:val="single" w:sz="2" w:space="0" w:color="auto"/>
              <w:bottom w:val="single" w:sz="2" w:space="0" w:color="auto"/>
              <w:right w:val="single" w:sz="2" w:space="0" w:color="auto"/>
            </w:tcBorders>
          </w:tcPr>
          <w:p w14:paraId="5988DF84" w14:textId="77777777" w:rsidR="001B1226" w:rsidRPr="00A4338B" w:rsidRDefault="001B1226" w:rsidP="001346F1">
            <w:pPr>
              <w:pStyle w:val="NormalLeft"/>
              <w:rPr>
                <w:lang w:val="en-GB"/>
              </w:rPr>
            </w:pPr>
            <w:r w:rsidRPr="00A4338B">
              <w:rPr>
                <w:lang w:val="en-GB"/>
              </w:rPr>
              <w:t>R0410/C0030</w:t>
            </w:r>
          </w:p>
        </w:tc>
        <w:tc>
          <w:tcPr>
            <w:tcW w:w="3529" w:type="dxa"/>
            <w:tcBorders>
              <w:top w:val="single" w:sz="2" w:space="0" w:color="auto"/>
              <w:left w:val="single" w:sz="2" w:space="0" w:color="auto"/>
              <w:bottom w:val="single" w:sz="2" w:space="0" w:color="auto"/>
              <w:right w:val="single" w:sz="2" w:space="0" w:color="auto"/>
            </w:tcBorders>
          </w:tcPr>
          <w:p w14:paraId="72F3A683" w14:textId="77777777" w:rsidR="001B1226" w:rsidRPr="00A4338B" w:rsidRDefault="001B1226" w:rsidP="001346F1">
            <w:pPr>
              <w:pStyle w:val="NormalLeft"/>
              <w:rPr>
                <w:lang w:val="en-GB"/>
              </w:rPr>
            </w:pPr>
            <w:r w:rsidRPr="00A4338B">
              <w:rPr>
                <w:lang w:val="en-GB"/>
              </w:rPr>
              <w:t>Dated subordinated liabilities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0847EE72" w14:textId="77777777" w:rsidR="001B1226" w:rsidRPr="00A4338B" w:rsidRDefault="001B1226" w:rsidP="001346F1">
            <w:pPr>
              <w:pStyle w:val="NormalLeft"/>
              <w:rPr>
                <w:lang w:val="en-GB"/>
              </w:rPr>
            </w:pPr>
            <w:r w:rsidRPr="00A4338B">
              <w:rPr>
                <w:lang w:val="en-GB"/>
              </w:rPr>
              <w:t>This is the amount of dated subordinated liabilities that meet the criteria for Tier 1 that are counted under the transitional provisions.</w:t>
            </w:r>
          </w:p>
        </w:tc>
      </w:tr>
      <w:tr w:rsidR="001B1226" w:rsidRPr="00A4338B" w14:paraId="52782AFE" w14:textId="77777777" w:rsidTr="001346F1">
        <w:tc>
          <w:tcPr>
            <w:tcW w:w="1671" w:type="dxa"/>
            <w:tcBorders>
              <w:top w:val="single" w:sz="2" w:space="0" w:color="auto"/>
              <w:left w:val="single" w:sz="2" w:space="0" w:color="auto"/>
              <w:bottom w:val="single" w:sz="2" w:space="0" w:color="auto"/>
              <w:right w:val="single" w:sz="2" w:space="0" w:color="auto"/>
            </w:tcBorders>
          </w:tcPr>
          <w:p w14:paraId="10DD201A" w14:textId="77777777" w:rsidR="001B1226" w:rsidRPr="00A4338B" w:rsidRDefault="001B1226" w:rsidP="001346F1">
            <w:pPr>
              <w:pStyle w:val="NormalLeft"/>
              <w:rPr>
                <w:lang w:val="en-GB"/>
              </w:rPr>
            </w:pPr>
            <w:r w:rsidRPr="00A4338B">
              <w:rPr>
                <w:lang w:val="en-GB"/>
              </w:rPr>
              <w:lastRenderedPageBreak/>
              <w:t>R0410/C0040</w:t>
            </w:r>
          </w:p>
        </w:tc>
        <w:tc>
          <w:tcPr>
            <w:tcW w:w="3529" w:type="dxa"/>
            <w:tcBorders>
              <w:top w:val="single" w:sz="2" w:space="0" w:color="auto"/>
              <w:left w:val="single" w:sz="2" w:space="0" w:color="auto"/>
              <w:bottom w:val="single" w:sz="2" w:space="0" w:color="auto"/>
              <w:right w:val="single" w:sz="2" w:space="0" w:color="auto"/>
            </w:tcBorders>
          </w:tcPr>
          <w:p w14:paraId="0E2548CF" w14:textId="77777777" w:rsidR="001B1226" w:rsidRPr="00A4338B" w:rsidRDefault="001B1226" w:rsidP="001346F1">
            <w:pPr>
              <w:pStyle w:val="NormalLeft"/>
              <w:rPr>
                <w:lang w:val="en-GB"/>
              </w:rPr>
            </w:pPr>
            <w:r w:rsidRPr="00A4338B">
              <w:rPr>
                <w:lang w:val="en-GB"/>
              </w:rPr>
              <w:t>Dated subordinated liabilities– tier 2</w:t>
            </w:r>
          </w:p>
        </w:tc>
        <w:tc>
          <w:tcPr>
            <w:tcW w:w="4086" w:type="dxa"/>
            <w:tcBorders>
              <w:top w:val="single" w:sz="2" w:space="0" w:color="auto"/>
              <w:left w:val="single" w:sz="2" w:space="0" w:color="auto"/>
              <w:bottom w:val="single" w:sz="2" w:space="0" w:color="auto"/>
              <w:right w:val="single" w:sz="2" w:space="0" w:color="auto"/>
            </w:tcBorders>
          </w:tcPr>
          <w:p w14:paraId="4766EBFD" w14:textId="77777777" w:rsidR="001B1226" w:rsidRPr="00A4338B" w:rsidRDefault="001B1226" w:rsidP="001346F1">
            <w:pPr>
              <w:pStyle w:val="NormalLeft"/>
              <w:rPr>
                <w:lang w:val="en-GB"/>
              </w:rPr>
            </w:pPr>
            <w:r w:rsidRPr="00A4338B">
              <w:rPr>
                <w:lang w:val="en-GB"/>
              </w:rPr>
              <w:t>This is the amount of dated subordinated liabilities that meet the criteria for Tier 2.</w:t>
            </w:r>
          </w:p>
        </w:tc>
      </w:tr>
      <w:tr w:rsidR="001B1226" w:rsidRPr="00A4338B" w14:paraId="5B807809" w14:textId="77777777" w:rsidTr="001346F1">
        <w:tc>
          <w:tcPr>
            <w:tcW w:w="1671" w:type="dxa"/>
            <w:tcBorders>
              <w:top w:val="single" w:sz="2" w:space="0" w:color="auto"/>
              <w:left w:val="single" w:sz="2" w:space="0" w:color="auto"/>
              <w:bottom w:val="single" w:sz="2" w:space="0" w:color="auto"/>
              <w:right w:val="single" w:sz="2" w:space="0" w:color="auto"/>
            </w:tcBorders>
          </w:tcPr>
          <w:p w14:paraId="67162332" w14:textId="77777777" w:rsidR="001B1226" w:rsidRPr="00A4338B" w:rsidRDefault="001B1226" w:rsidP="001346F1">
            <w:pPr>
              <w:pStyle w:val="NormalLeft"/>
              <w:rPr>
                <w:lang w:val="en-GB"/>
              </w:rPr>
            </w:pPr>
            <w:r w:rsidRPr="00A4338B">
              <w:rPr>
                <w:lang w:val="en-GB"/>
              </w:rPr>
              <w:t>R0410/C0050</w:t>
            </w:r>
          </w:p>
        </w:tc>
        <w:tc>
          <w:tcPr>
            <w:tcW w:w="3529" w:type="dxa"/>
            <w:tcBorders>
              <w:top w:val="single" w:sz="2" w:space="0" w:color="auto"/>
              <w:left w:val="single" w:sz="2" w:space="0" w:color="auto"/>
              <w:bottom w:val="single" w:sz="2" w:space="0" w:color="auto"/>
              <w:right w:val="single" w:sz="2" w:space="0" w:color="auto"/>
            </w:tcBorders>
          </w:tcPr>
          <w:p w14:paraId="57511598" w14:textId="77777777" w:rsidR="001B1226" w:rsidRPr="00A4338B" w:rsidRDefault="001B1226" w:rsidP="001346F1">
            <w:pPr>
              <w:pStyle w:val="NormalLeft"/>
              <w:rPr>
                <w:lang w:val="en-GB"/>
              </w:rPr>
            </w:pPr>
            <w:r w:rsidRPr="00A4338B">
              <w:rPr>
                <w:lang w:val="en-GB"/>
              </w:rPr>
              <w:t>Dated subordinated liabilities–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5CB65FA7" w14:textId="77777777" w:rsidR="001B1226" w:rsidRPr="00A4338B" w:rsidRDefault="001B1226" w:rsidP="001346F1">
            <w:pPr>
              <w:pStyle w:val="NormalLeft"/>
              <w:rPr>
                <w:lang w:val="en-GB"/>
              </w:rPr>
            </w:pPr>
            <w:r w:rsidRPr="00A4338B">
              <w:rPr>
                <w:lang w:val="en-GB"/>
              </w:rPr>
              <w:t>This is the amount of dated subordinated liabilities that meet the criteria for Tier 2 that are counted under the transitional provisions.</w:t>
            </w:r>
          </w:p>
        </w:tc>
      </w:tr>
      <w:tr w:rsidR="001B1226" w:rsidRPr="00A4338B" w14:paraId="75955CEF" w14:textId="77777777" w:rsidTr="001346F1">
        <w:tc>
          <w:tcPr>
            <w:tcW w:w="1671" w:type="dxa"/>
            <w:tcBorders>
              <w:top w:val="single" w:sz="2" w:space="0" w:color="auto"/>
              <w:left w:val="single" w:sz="2" w:space="0" w:color="auto"/>
              <w:bottom w:val="single" w:sz="2" w:space="0" w:color="auto"/>
              <w:right w:val="single" w:sz="2" w:space="0" w:color="auto"/>
            </w:tcBorders>
          </w:tcPr>
          <w:p w14:paraId="6A89E076" w14:textId="77777777" w:rsidR="001B1226" w:rsidRPr="00A4338B" w:rsidRDefault="001B1226" w:rsidP="001346F1">
            <w:pPr>
              <w:pStyle w:val="NormalLeft"/>
              <w:rPr>
                <w:lang w:val="en-GB"/>
              </w:rPr>
            </w:pPr>
            <w:r w:rsidRPr="00A4338B">
              <w:rPr>
                <w:lang w:val="en-GB"/>
              </w:rPr>
              <w:t>R0410/C0060</w:t>
            </w:r>
          </w:p>
        </w:tc>
        <w:tc>
          <w:tcPr>
            <w:tcW w:w="3529" w:type="dxa"/>
            <w:tcBorders>
              <w:top w:val="single" w:sz="2" w:space="0" w:color="auto"/>
              <w:left w:val="single" w:sz="2" w:space="0" w:color="auto"/>
              <w:bottom w:val="single" w:sz="2" w:space="0" w:color="auto"/>
              <w:right w:val="single" w:sz="2" w:space="0" w:color="auto"/>
            </w:tcBorders>
          </w:tcPr>
          <w:p w14:paraId="4674FDFC" w14:textId="77777777" w:rsidR="001B1226" w:rsidRPr="00A4338B" w:rsidRDefault="001B1226" w:rsidP="001346F1">
            <w:pPr>
              <w:pStyle w:val="NormalLeft"/>
              <w:rPr>
                <w:lang w:val="en-GB"/>
              </w:rPr>
            </w:pPr>
            <w:r w:rsidRPr="00A4338B">
              <w:rPr>
                <w:lang w:val="en-GB"/>
              </w:rPr>
              <w:t>Dated subordinated liabilities– tier 3</w:t>
            </w:r>
          </w:p>
        </w:tc>
        <w:tc>
          <w:tcPr>
            <w:tcW w:w="4086" w:type="dxa"/>
            <w:tcBorders>
              <w:top w:val="single" w:sz="2" w:space="0" w:color="auto"/>
              <w:left w:val="single" w:sz="2" w:space="0" w:color="auto"/>
              <w:bottom w:val="single" w:sz="2" w:space="0" w:color="auto"/>
              <w:right w:val="single" w:sz="2" w:space="0" w:color="auto"/>
            </w:tcBorders>
          </w:tcPr>
          <w:p w14:paraId="114094B3" w14:textId="77777777" w:rsidR="001B1226" w:rsidRPr="00A4338B" w:rsidRDefault="001B1226" w:rsidP="001346F1">
            <w:pPr>
              <w:pStyle w:val="NormalLeft"/>
              <w:rPr>
                <w:lang w:val="en-GB"/>
              </w:rPr>
            </w:pPr>
            <w:r w:rsidRPr="00A4338B">
              <w:rPr>
                <w:lang w:val="en-GB"/>
              </w:rPr>
              <w:t>This is the amount of dated subordinated liabilities that meet the criteria for Tier 3.</w:t>
            </w:r>
          </w:p>
        </w:tc>
      </w:tr>
      <w:tr w:rsidR="001B1226" w:rsidRPr="00A4338B" w14:paraId="3761DDBC" w14:textId="77777777" w:rsidTr="001346F1">
        <w:tc>
          <w:tcPr>
            <w:tcW w:w="1671" w:type="dxa"/>
            <w:tcBorders>
              <w:top w:val="single" w:sz="2" w:space="0" w:color="auto"/>
              <w:left w:val="single" w:sz="2" w:space="0" w:color="auto"/>
              <w:bottom w:val="single" w:sz="2" w:space="0" w:color="auto"/>
              <w:right w:val="single" w:sz="2" w:space="0" w:color="auto"/>
            </w:tcBorders>
          </w:tcPr>
          <w:p w14:paraId="7E1B28B8" w14:textId="77777777" w:rsidR="001B1226" w:rsidRPr="00A4338B" w:rsidRDefault="001B1226" w:rsidP="001346F1">
            <w:pPr>
              <w:pStyle w:val="NormalLeft"/>
              <w:rPr>
                <w:lang w:val="en-GB"/>
              </w:rPr>
            </w:pPr>
            <w:r w:rsidRPr="00A4338B">
              <w:rPr>
                <w:lang w:val="en-GB"/>
              </w:rPr>
              <w:t>R0420/C0010</w:t>
            </w:r>
          </w:p>
        </w:tc>
        <w:tc>
          <w:tcPr>
            <w:tcW w:w="3529" w:type="dxa"/>
            <w:tcBorders>
              <w:top w:val="single" w:sz="2" w:space="0" w:color="auto"/>
              <w:left w:val="single" w:sz="2" w:space="0" w:color="auto"/>
              <w:bottom w:val="single" w:sz="2" w:space="0" w:color="auto"/>
              <w:right w:val="single" w:sz="2" w:space="0" w:color="auto"/>
            </w:tcBorders>
          </w:tcPr>
          <w:p w14:paraId="72F60A42" w14:textId="77777777" w:rsidR="001B1226" w:rsidRPr="00A4338B" w:rsidRDefault="001B1226" w:rsidP="001346F1">
            <w:pPr>
              <w:pStyle w:val="NormalLeft"/>
              <w:rPr>
                <w:lang w:val="en-GB"/>
              </w:rPr>
            </w:pPr>
            <w:r w:rsidRPr="00A4338B">
              <w:rPr>
                <w:lang w:val="en-GB"/>
              </w:rPr>
              <w:t>Undated subordinated liabilities with a contractual opportunity to redeem — total</w:t>
            </w:r>
          </w:p>
        </w:tc>
        <w:tc>
          <w:tcPr>
            <w:tcW w:w="4086" w:type="dxa"/>
            <w:tcBorders>
              <w:top w:val="single" w:sz="2" w:space="0" w:color="auto"/>
              <w:left w:val="single" w:sz="2" w:space="0" w:color="auto"/>
              <w:bottom w:val="single" w:sz="2" w:space="0" w:color="auto"/>
              <w:right w:val="single" w:sz="2" w:space="0" w:color="auto"/>
            </w:tcBorders>
          </w:tcPr>
          <w:p w14:paraId="63F48A13" w14:textId="77777777" w:rsidR="001B1226" w:rsidRPr="00A4338B" w:rsidRDefault="001B1226" w:rsidP="001346F1">
            <w:pPr>
              <w:pStyle w:val="NormalLeft"/>
              <w:rPr>
                <w:lang w:val="en-GB"/>
              </w:rPr>
            </w:pPr>
            <w:r w:rsidRPr="00A4338B">
              <w:rPr>
                <w:lang w:val="en-GB"/>
              </w:rPr>
              <w:t>This is the total of undated subordinated liabilities that have a contractual opportunity to redeem.</w:t>
            </w:r>
          </w:p>
        </w:tc>
      </w:tr>
      <w:tr w:rsidR="001B1226" w:rsidRPr="00A4338B" w14:paraId="15F06419" w14:textId="77777777" w:rsidTr="001346F1">
        <w:tc>
          <w:tcPr>
            <w:tcW w:w="1671" w:type="dxa"/>
            <w:tcBorders>
              <w:top w:val="single" w:sz="2" w:space="0" w:color="auto"/>
              <w:left w:val="single" w:sz="2" w:space="0" w:color="auto"/>
              <w:bottom w:val="single" w:sz="2" w:space="0" w:color="auto"/>
              <w:right w:val="single" w:sz="2" w:space="0" w:color="auto"/>
            </w:tcBorders>
          </w:tcPr>
          <w:p w14:paraId="40843F2D" w14:textId="77777777" w:rsidR="001B1226" w:rsidRPr="00A4338B" w:rsidRDefault="001B1226" w:rsidP="001346F1">
            <w:pPr>
              <w:pStyle w:val="NormalLeft"/>
              <w:rPr>
                <w:lang w:val="en-GB"/>
              </w:rPr>
            </w:pPr>
            <w:r w:rsidRPr="00A4338B">
              <w:rPr>
                <w:lang w:val="en-GB"/>
              </w:rPr>
              <w:t>R0420/C0020</w:t>
            </w:r>
          </w:p>
        </w:tc>
        <w:tc>
          <w:tcPr>
            <w:tcW w:w="3529" w:type="dxa"/>
            <w:tcBorders>
              <w:top w:val="single" w:sz="2" w:space="0" w:color="auto"/>
              <w:left w:val="single" w:sz="2" w:space="0" w:color="auto"/>
              <w:bottom w:val="single" w:sz="2" w:space="0" w:color="auto"/>
              <w:right w:val="single" w:sz="2" w:space="0" w:color="auto"/>
            </w:tcBorders>
          </w:tcPr>
          <w:p w14:paraId="2C787EEF" w14:textId="77777777" w:rsidR="001B1226" w:rsidRPr="00A4338B" w:rsidRDefault="001B1226" w:rsidP="001346F1">
            <w:pPr>
              <w:pStyle w:val="NormalLeft"/>
              <w:rPr>
                <w:lang w:val="en-GB"/>
              </w:rPr>
            </w:pPr>
            <w:r w:rsidRPr="00A4338B">
              <w:rPr>
                <w:lang w:val="en-GB"/>
              </w:rPr>
              <w:t>Undated subordinated liabilities with a contractual opportunity to redeem — tier 1</w:t>
            </w:r>
          </w:p>
        </w:tc>
        <w:tc>
          <w:tcPr>
            <w:tcW w:w="4086" w:type="dxa"/>
            <w:tcBorders>
              <w:top w:val="single" w:sz="2" w:space="0" w:color="auto"/>
              <w:left w:val="single" w:sz="2" w:space="0" w:color="auto"/>
              <w:bottom w:val="single" w:sz="2" w:space="0" w:color="auto"/>
              <w:right w:val="single" w:sz="2" w:space="0" w:color="auto"/>
            </w:tcBorders>
          </w:tcPr>
          <w:p w14:paraId="25AA6BA5" w14:textId="77777777" w:rsidR="001B1226" w:rsidRPr="00A4338B" w:rsidRDefault="001B1226" w:rsidP="001346F1">
            <w:pPr>
              <w:pStyle w:val="NormalLeft"/>
              <w:rPr>
                <w:lang w:val="en-GB"/>
              </w:rPr>
            </w:pPr>
            <w:r w:rsidRPr="00A4338B">
              <w:rPr>
                <w:lang w:val="en-GB"/>
              </w:rPr>
              <w:t>This is the amount of undated subordinated liabilities with contractual opportunity to redeem that meet the criteria for Tier 1.</w:t>
            </w:r>
          </w:p>
        </w:tc>
      </w:tr>
      <w:tr w:rsidR="001B1226" w:rsidRPr="00A4338B" w14:paraId="31AB97A8" w14:textId="77777777" w:rsidTr="001346F1">
        <w:tc>
          <w:tcPr>
            <w:tcW w:w="1671" w:type="dxa"/>
            <w:tcBorders>
              <w:top w:val="single" w:sz="2" w:space="0" w:color="auto"/>
              <w:left w:val="single" w:sz="2" w:space="0" w:color="auto"/>
              <w:bottom w:val="single" w:sz="2" w:space="0" w:color="auto"/>
              <w:right w:val="single" w:sz="2" w:space="0" w:color="auto"/>
            </w:tcBorders>
          </w:tcPr>
          <w:p w14:paraId="423CCDAD" w14:textId="77777777" w:rsidR="001B1226" w:rsidRPr="00A4338B" w:rsidRDefault="001B1226" w:rsidP="001346F1">
            <w:pPr>
              <w:pStyle w:val="NormalLeft"/>
              <w:rPr>
                <w:lang w:val="en-GB"/>
              </w:rPr>
            </w:pPr>
            <w:r w:rsidRPr="00A4338B">
              <w:rPr>
                <w:lang w:val="en-GB"/>
              </w:rPr>
              <w:t>R0420/C0030</w:t>
            </w:r>
          </w:p>
        </w:tc>
        <w:tc>
          <w:tcPr>
            <w:tcW w:w="3529" w:type="dxa"/>
            <w:tcBorders>
              <w:top w:val="single" w:sz="2" w:space="0" w:color="auto"/>
              <w:left w:val="single" w:sz="2" w:space="0" w:color="auto"/>
              <w:bottom w:val="single" w:sz="2" w:space="0" w:color="auto"/>
              <w:right w:val="single" w:sz="2" w:space="0" w:color="auto"/>
            </w:tcBorders>
          </w:tcPr>
          <w:p w14:paraId="31AB4156" w14:textId="77777777" w:rsidR="001B1226" w:rsidRPr="00A4338B" w:rsidRDefault="001B1226" w:rsidP="001346F1">
            <w:pPr>
              <w:pStyle w:val="NormalLeft"/>
              <w:rPr>
                <w:lang w:val="en-GB"/>
              </w:rPr>
            </w:pPr>
            <w:r w:rsidRPr="00A4338B">
              <w:rPr>
                <w:lang w:val="en-GB"/>
              </w:rPr>
              <w:t>Undated subordinated liabilities with a contractual opportunity to redeem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11F651C4" w14:textId="77777777" w:rsidR="001B1226" w:rsidRPr="00A4338B" w:rsidRDefault="001B1226" w:rsidP="001346F1">
            <w:pPr>
              <w:pStyle w:val="NormalLeft"/>
              <w:rPr>
                <w:lang w:val="en-GB"/>
              </w:rPr>
            </w:pPr>
            <w:r w:rsidRPr="00A4338B">
              <w:rPr>
                <w:lang w:val="en-GB"/>
              </w:rPr>
              <w:t>This is the amount of undated subordinated liabilities with a contractual opportunity to redeem that meet the criteria for Tier 1 that are counted under the transitional provisions.</w:t>
            </w:r>
          </w:p>
        </w:tc>
      </w:tr>
      <w:tr w:rsidR="001B1226" w:rsidRPr="00A4338B" w14:paraId="1383C3D6" w14:textId="77777777" w:rsidTr="001346F1">
        <w:tc>
          <w:tcPr>
            <w:tcW w:w="1671" w:type="dxa"/>
            <w:tcBorders>
              <w:top w:val="single" w:sz="2" w:space="0" w:color="auto"/>
              <w:left w:val="single" w:sz="2" w:space="0" w:color="auto"/>
              <w:bottom w:val="single" w:sz="2" w:space="0" w:color="auto"/>
              <w:right w:val="single" w:sz="2" w:space="0" w:color="auto"/>
            </w:tcBorders>
          </w:tcPr>
          <w:p w14:paraId="1EE5DE80" w14:textId="77777777" w:rsidR="001B1226" w:rsidRPr="00A4338B" w:rsidRDefault="001B1226" w:rsidP="001346F1">
            <w:pPr>
              <w:pStyle w:val="NormalLeft"/>
              <w:rPr>
                <w:lang w:val="en-GB"/>
              </w:rPr>
            </w:pPr>
            <w:r w:rsidRPr="00A4338B">
              <w:rPr>
                <w:lang w:val="en-GB"/>
              </w:rPr>
              <w:t>R0420/C0040</w:t>
            </w:r>
          </w:p>
        </w:tc>
        <w:tc>
          <w:tcPr>
            <w:tcW w:w="3529" w:type="dxa"/>
            <w:tcBorders>
              <w:top w:val="single" w:sz="2" w:space="0" w:color="auto"/>
              <w:left w:val="single" w:sz="2" w:space="0" w:color="auto"/>
              <w:bottom w:val="single" w:sz="2" w:space="0" w:color="auto"/>
              <w:right w:val="single" w:sz="2" w:space="0" w:color="auto"/>
            </w:tcBorders>
          </w:tcPr>
          <w:p w14:paraId="73959F80" w14:textId="77777777" w:rsidR="001B1226" w:rsidRPr="00A4338B" w:rsidRDefault="001B1226" w:rsidP="001346F1">
            <w:pPr>
              <w:pStyle w:val="NormalLeft"/>
              <w:rPr>
                <w:lang w:val="en-GB"/>
              </w:rPr>
            </w:pPr>
            <w:r w:rsidRPr="00A4338B">
              <w:rPr>
                <w:lang w:val="en-GB"/>
              </w:rPr>
              <w:t>Undated subordinated liabilities with a contractual opportunity to redeem — tier 2</w:t>
            </w:r>
          </w:p>
        </w:tc>
        <w:tc>
          <w:tcPr>
            <w:tcW w:w="4086" w:type="dxa"/>
            <w:tcBorders>
              <w:top w:val="single" w:sz="2" w:space="0" w:color="auto"/>
              <w:left w:val="single" w:sz="2" w:space="0" w:color="auto"/>
              <w:bottom w:val="single" w:sz="2" w:space="0" w:color="auto"/>
              <w:right w:val="single" w:sz="2" w:space="0" w:color="auto"/>
            </w:tcBorders>
          </w:tcPr>
          <w:p w14:paraId="4E14EAE2" w14:textId="77777777" w:rsidR="001B1226" w:rsidRPr="00A4338B" w:rsidRDefault="001B1226" w:rsidP="001346F1">
            <w:pPr>
              <w:pStyle w:val="NormalLeft"/>
              <w:rPr>
                <w:lang w:val="en-GB"/>
              </w:rPr>
            </w:pPr>
            <w:r w:rsidRPr="00A4338B">
              <w:rPr>
                <w:lang w:val="en-GB"/>
              </w:rPr>
              <w:t>This is the amount of undated subordinated liabilities with a contractual opportunity to redeem that meet the criteria for Tier 2.</w:t>
            </w:r>
          </w:p>
        </w:tc>
      </w:tr>
      <w:tr w:rsidR="001B1226" w:rsidRPr="00A4338B" w14:paraId="483E2029" w14:textId="77777777" w:rsidTr="001346F1">
        <w:tc>
          <w:tcPr>
            <w:tcW w:w="1671" w:type="dxa"/>
            <w:tcBorders>
              <w:top w:val="single" w:sz="2" w:space="0" w:color="auto"/>
              <w:left w:val="single" w:sz="2" w:space="0" w:color="auto"/>
              <w:bottom w:val="single" w:sz="2" w:space="0" w:color="auto"/>
              <w:right w:val="single" w:sz="2" w:space="0" w:color="auto"/>
            </w:tcBorders>
          </w:tcPr>
          <w:p w14:paraId="40FC9327" w14:textId="77777777" w:rsidR="001B1226" w:rsidRPr="00A4338B" w:rsidRDefault="001B1226" w:rsidP="001346F1">
            <w:pPr>
              <w:pStyle w:val="NormalLeft"/>
              <w:rPr>
                <w:lang w:val="en-GB"/>
              </w:rPr>
            </w:pPr>
            <w:r w:rsidRPr="00A4338B">
              <w:rPr>
                <w:lang w:val="en-GB"/>
              </w:rPr>
              <w:t>R0420/C0050</w:t>
            </w:r>
          </w:p>
        </w:tc>
        <w:tc>
          <w:tcPr>
            <w:tcW w:w="3529" w:type="dxa"/>
            <w:tcBorders>
              <w:top w:val="single" w:sz="2" w:space="0" w:color="auto"/>
              <w:left w:val="single" w:sz="2" w:space="0" w:color="auto"/>
              <w:bottom w:val="single" w:sz="2" w:space="0" w:color="auto"/>
              <w:right w:val="single" w:sz="2" w:space="0" w:color="auto"/>
            </w:tcBorders>
          </w:tcPr>
          <w:p w14:paraId="34A611AA" w14:textId="77777777" w:rsidR="001B1226" w:rsidRPr="00A4338B" w:rsidRDefault="001B1226" w:rsidP="001346F1">
            <w:pPr>
              <w:pStyle w:val="NormalLeft"/>
              <w:rPr>
                <w:lang w:val="en-GB"/>
              </w:rPr>
            </w:pPr>
            <w:r w:rsidRPr="00A4338B">
              <w:rPr>
                <w:lang w:val="en-GB"/>
              </w:rPr>
              <w:t>Undated subordinated liabilities with a contractual opportunity to redeem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62008012" w14:textId="77777777" w:rsidR="001B1226" w:rsidRPr="00A4338B" w:rsidRDefault="001B1226" w:rsidP="001346F1">
            <w:pPr>
              <w:pStyle w:val="NormalLeft"/>
              <w:rPr>
                <w:lang w:val="en-GB"/>
              </w:rPr>
            </w:pPr>
            <w:r w:rsidRPr="00A4338B">
              <w:rPr>
                <w:lang w:val="en-GB"/>
              </w:rPr>
              <w:t>This is the amount of undated subordinated liabilities with contractual opportunity to redeem that meet the criteria for Tier 2 that are counted under the transitional provisions.</w:t>
            </w:r>
          </w:p>
        </w:tc>
      </w:tr>
      <w:tr w:rsidR="001B1226" w:rsidRPr="00A4338B" w14:paraId="3C758A4E" w14:textId="77777777" w:rsidTr="001346F1">
        <w:tc>
          <w:tcPr>
            <w:tcW w:w="1671" w:type="dxa"/>
            <w:tcBorders>
              <w:top w:val="single" w:sz="2" w:space="0" w:color="auto"/>
              <w:left w:val="single" w:sz="2" w:space="0" w:color="auto"/>
              <w:bottom w:val="single" w:sz="2" w:space="0" w:color="auto"/>
              <w:right w:val="single" w:sz="2" w:space="0" w:color="auto"/>
            </w:tcBorders>
          </w:tcPr>
          <w:p w14:paraId="126494C5" w14:textId="77777777" w:rsidR="001B1226" w:rsidRPr="00A4338B" w:rsidRDefault="001B1226" w:rsidP="001346F1">
            <w:pPr>
              <w:pStyle w:val="NormalLeft"/>
              <w:rPr>
                <w:lang w:val="en-GB"/>
              </w:rPr>
            </w:pPr>
            <w:r w:rsidRPr="00A4338B">
              <w:rPr>
                <w:lang w:val="en-GB"/>
              </w:rPr>
              <w:t>R0420/C0060</w:t>
            </w:r>
          </w:p>
        </w:tc>
        <w:tc>
          <w:tcPr>
            <w:tcW w:w="3529" w:type="dxa"/>
            <w:tcBorders>
              <w:top w:val="single" w:sz="2" w:space="0" w:color="auto"/>
              <w:left w:val="single" w:sz="2" w:space="0" w:color="auto"/>
              <w:bottom w:val="single" w:sz="2" w:space="0" w:color="auto"/>
              <w:right w:val="single" w:sz="2" w:space="0" w:color="auto"/>
            </w:tcBorders>
          </w:tcPr>
          <w:p w14:paraId="37AC152B" w14:textId="77777777" w:rsidR="001B1226" w:rsidRPr="00A4338B" w:rsidRDefault="001B1226" w:rsidP="001346F1">
            <w:pPr>
              <w:pStyle w:val="NormalLeft"/>
              <w:rPr>
                <w:lang w:val="en-GB"/>
              </w:rPr>
            </w:pPr>
            <w:r w:rsidRPr="00A4338B">
              <w:rPr>
                <w:lang w:val="en-GB"/>
              </w:rPr>
              <w:t>Undated subordinated liabilities with a contractual opportunity to redeem — tier 3</w:t>
            </w:r>
          </w:p>
        </w:tc>
        <w:tc>
          <w:tcPr>
            <w:tcW w:w="4086" w:type="dxa"/>
            <w:tcBorders>
              <w:top w:val="single" w:sz="2" w:space="0" w:color="auto"/>
              <w:left w:val="single" w:sz="2" w:space="0" w:color="auto"/>
              <w:bottom w:val="single" w:sz="2" w:space="0" w:color="auto"/>
              <w:right w:val="single" w:sz="2" w:space="0" w:color="auto"/>
            </w:tcBorders>
          </w:tcPr>
          <w:p w14:paraId="5FB4F706" w14:textId="77777777" w:rsidR="001B1226" w:rsidRPr="00A4338B" w:rsidRDefault="001B1226" w:rsidP="001346F1">
            <w:pPr>
              <w:pStyle w:val="NormalLeft"/>
              <w:rPr>
                <w:lang w:val="en-GB"/>
              </w:rPr>
            </w:pPr>
            <w:r w:rsidRPr="00A4338B">
              <w:rPr>
                <w:lang w:val="en-GB"/>
              </w:rPr>
              <w:t>This is the amount of undated subordinated liabilities with contractual opportunity to redeem that meet the criteria for Tier 3.</w:t>
            </w:r>
          </w:p>
        </w:tc>
      </w:tr>
      <w:tr w:rsidR="001B1226" w:rsidRPr="00A4338B" w14:paraId="6408600E" w14:textId="77777777" w:rsidTr="001346F1">
        <w:tc>
          <w:tcPr>
            <w:tcW w:w="1671" w:type="dxa"/>
            <w:tcBorders>
              <w:top w:val="single" w:sz="2" w:space="0" w:color="auto"/>
              <w:left w:val="single" w:sz="2" w:space="0" w:color="auto"/>
              <w:bottom w:val="single" w:sz="2" w:space="0" w:color="auto"/>
              <w:right w:val="single" w:sz="2" w:space="0" w:color="auto"/>
            </w:tcBorders>
          </w:tcPr>
          <w:p w14:paraId="0447A61C" w14:textId="77777777" w:rsidR="001B1226" w:rsidRPr="00A4338B" w:rsidRDefault="001B1226" w:rsidP="001346F1">
            <w:pPr>
              <w:pStyle w:val="NormalLeft"/>
              <w:rPr>
                <w:lang w:val="en-GB"/>
              </w:rPr>
            </w:pPr>
            <w:r w:rsidRPr="00A4338B">
              <w:rPr>
                <w:lang w:val="en-GB"/>
              </w:rPr>
              <w:t>R0430/C0010</w:t>
            </w:r>
          </w:p>
        </w:tc>
        <w:tc>
          <w:tcPr>
            <w:tcW w:w="3529" w:type="dxa"/>
            <w:tcBorders>
              <w:top w:val="single" w:sz="2" w:space="0" w:color="auto"/>
              <w:left w:val="single" w:sz="2" w:space="0" w:color="auto"/>
              <w:bottom w:val="single" w:sz="2" w:space="0" w:color="auto"/>
              <w:right w:val="single" w:sz="2" w:space="0" w:color="auto"/>
            </w:tcBorders>
          </w:tcPr>
          <w:p w14:paraId="4BBC367F" w14:textId="77777777" w:rsidR="001B1226" w:rsidRPr="00A4338B" w:rsidRDefault="001B1226" w:rsidP="001346F1">
            <w:pPr>
              <w:pStyle w:val="NormalLeft"/>
              <w:rPr>
                <w:lang w:val="en-GB"/>
              </w:rPr>
            </w:pPr>
            <w:r w:rsidRPr="00A4338B">
              <w:rPr>
                <w:lang w:val="en-GB"/>
              </w:rPr>
              <w:t>Undated subordinated liabilities with no contractual opportunity to redeem — total</w:t>
            </w:r>
          </w:p>
        </w:tc>
        <w:tc>
          <w:tcPr>
            <w:tcW w:w="4086" w:type="dxa"/>
            <w:tcBorders>
              <w:top w:val="single" w:sz="2" w:space="0" w:color="auto"/>
              <w:left w:val="single" w:sz="2" w:space="0" w:color="auto"/>
              <w:bottom w:val="single" w:sz="2" w:space="0" w:color="auto"/>
              <w:right w:val="single" w:sz="2" w:space="0" w:color="auto"/>
            </w:tcBorders>
          </w:tcPr>
          <w:p w14:paraId="0E837411" w14:textId="77777777" w:rsidR="001B1226" w:rsidRPr="00A4338B" w:rsidRDefault="001B1226" w:rsidP="001346F1">
            <w:pPr>
              <w:pStyle w:val="NormalLeft"/>
              <w:rPr>
                <w:lang w:val="en-GB"/>
              </w:rPr>
            </w:pPr>
            <w:r w:rsidRPr="00A4338B">
              <w:rPr>
                <w:lang w:val="en-GB"/>
              </w:rPr>
              <w:t>This is the total of undated subordinated liabilities with no contractual opportunity to redeem.</w:t>
            </w:r>
          </w:p>
        </w:tc>
      </w:tr>
      <w:tr w:rsidR="001B1226" w:rsidRPr="00A4338B" w14:paraId="5D7D7953" w14:textId="77777777" w:rsidTr="001346F1">
        <w:tc>
          <w:tcPr>
            <w:tcW w:w="1671" w:type="dxa"/>
            <w:tcBorders>
              <w:top w:val="single" w:sz="2" w:space="0" w:color="auto"/>
              <w:left w:val="single" w:sz="2" w:space="0" w:color="auto"/>
              <w:bottom w:val="single" w:sz="2" w:space="0" w:color="auto"/>
              <w:right w:val="single" w:sz="2" w:space="0" w:color="auto"/>
            </w:tcBorders>
          </w:tcPr>
          <w:p w14:paraId="3059D58C" w14:textId="77777777" w:rsidR="001B1226" w:rsidRPr="00A4338B" w:rsidRDefault="001B1226" w:rsidP="001346F1">
            <w:pPr>
              <w:pStyle w:val="NormalLeft"/>
              <w:rPr>
                <w:lang w:val="en-GB"/>
              </w:rPr>
            </w:pPr>
            <w:r w:rsidRPr="00A4338B">
              <w:rPr>
                <w:lang w:val="en-GB"/>
              </w:rPr>
              <w:lastRenderedPageBreak/>
              <w:t>R0430/C0020</w:t>
            </w:r>
          </w:p>
        </w:tc>
        <w:tc>
          <w:tcPr>
            <w:tcW w:w="3529" w:type="dxa"/>
            <w:tcBorders>
              <w:top w:val="single" w:sz="2" w:space="0" w:color="auto"/>
              <w:left w:val="single" w:sz="2" w:space="0" w:color="auto"/>
              <w:bottom w:val="single" w:sz="2" w:space="0" w:color="auto"/>
              <w:right w:val="single" w:sz="2" w:space="0" w:color="auto"/>
            </w:tcBorders>
          </w:tcPr>
          <w:p w14:paraId="01623B3F" w14:textId="77777777" w:rsidR="001B1226" w:rsidRPr="00A4338B" w:rsidRDefault="001B1226" w:rsidP="001346F1">
            <w:pPr>
              <w:pStyle w:val="NormalLeft"/>
              <w:rPr>
                <w:lang w:val="en-GB"/>
              </w:rPr>
            </w:pPr>
            <w:r w:rsidRPr="00A4338B">
              <w:rPr>
                <w:lang w:val="en-GB"/>
              </w:rPr>
              <w:t>Undated subordinated liabilities with no contractual opportunity to redeem — tier 1</w:t>
            </w:r>
          </w:p>
        </w:tc>
        <w:tc>
          <w:tcPr>
            <w:tcW w:w="4086" w:type="dxa"/>
            <w:tcBorders>
              <w:top w:val="single" w:sz="2" w:space="0" w:color="auto"/>
              <w:left w:val="single" w:sz="2" w:space="0" w:color="auto"/>
              <w:bottom w:val="single" w:sz="2" w:space="0" w:color="auto"/>
              <w:right w:val="single" w:sz="2" w:space="0" w:color="auto"/>
            </w:tcBorders>
          </w:tcPr>
          <w:p w14:paraId="30879C21" w14:textId="77777777" w:rsidR="001B1226" w:rsidRPr="00A4338B" w:rsidRDefault="001B1226" w:rsidP="001346F1">
            <w:pPr>
              <w:pStyle w:val="NormalLeft"/>
              <w:rPr>
                <w:lang w:val="en-GB"/>
              </w:rPr>
            </w:pPr>
            <w:r w:rsidRPr="00A4338B">
              <w:rPr>
                <w:lang w:val="en-GB"/>
              </w:rPr>
              <w:t>This is the amount of undated subordinated liabilities with no contractual opportunity to redeem that meet the criteria for Tier 1.</w:t>
            </w:r>
          </w:p>
        </w:tc>
      </w:tr>
      <w:tr w:rsidR="001B1226" w:rsidRPr="00A4338B" w14:paraId="3B292456" w14:textId="77777777" w:rsidTr="001346F1">
        <w:tc>
          <w:tcPr>
            <w:tcW w:w="1671" w:type="dxa"/>
            <w:tcBorders>
              <w:top w:val="single" w:sz="2" w:space="0" w:color="auto"/>
              <w:left w:val="single" w:sz="2" w:space="0" w:color="auto"/>
              <w:bottom w:val="single" w:sz="2" w:space="0" w:color="auto"/>
              <w:right w:val="single" w:sz="2" w:space="0" w:color="auto"/>
            </w:tcBorders>
          </w:tcPr>
          <w:p w14:paraId="31A45A9B" w14:textId="77777777" w:rsidR="001B1226" w:rsidRPr="00A4338B" w:rsidRDefault="001B1226" w:rsidP="001346F1">
            <w:pPr>
              <w:pStyle w:val="NormalLeft"/>
              <w:rPr>
                <w:lang w:val="en-GB"/>
              </w:rPr>
            </w:pPr>
            <w:r w:rsidRPr="00A4338B">
              <w:rPr>
                <w:lang w:val="en-GB"/>
              </w:rPr>
              <w:t>R0430/C0030</w:t>
            </w:r>
          </w:p>
        </w:tc>
        <w:tc>
          <w:tcPr>
            <w:tcW w:w="3529" w:type="dxa"/>
            <w:tcBorders>
              <w:top w:val="single" w:sz="2" w:space="0" w:color="auto"/>
              <w:left w:val="single" w:sz="2" w:space="0" w:color="auto"/>
              <w:bottom w:val="single" w:sz="2" w:space="0" w:color="auto"/>
              <w:right w:val="single" w:sz="2" w:space="0" w:color="auto"/>
            </w:tcBorders>
          </w:tcPr>
          <w:p w14:paraId="0934A841" w14:textId="77777777" w:rsidR="001B1226" w:rsidRPr="00A4338B" w:rsidRDefault="001B1226" w:rsidP="001346F1">
            <w:pPr>
              <w:pStyle w:val="NormalLeft"/>
              <w:rPr>
                <w:lang w:val="en-GB"/>
              </w:rPr>
            </w:pPr>
            <w:r w:rsidRPr="00A4338B">
              <w:rPr>
                <w:lang w:val="en-GB"/>
              </w:rPr>
              <w:t>Undated subordinated liabilities with no contractual opportunity to redeem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44278514" w14:textId="77777777" w:rsidR="001B1226" w:rsidRPr="00A4338B" w:rsidRDefault="001B1226" w:rsidP="001346F1">
            <w:pPr>
              <w:pStyle w:val="NormalLeft"/>
              <w:rPr>
                <w:lang w:val="en-GB"/>
              </w:rPr>
            </w:pPr>
            <w:r w:rsidRPr="00A4338B">
              <w:rPr>
                <w:lang w:val="en-GB"/>
              </w:rPr>
              <w:t>This is the amount of undated subordinated liabilities with no contractual opportunity to redeem that meet the criteria for Tier 1 that are counted under the transitional provisions.</w:t>
            </w:r>
          </w:p>
        </w:tc>
      </w:tr>
      <w:tr w:rsidR="001B1226" w:rsidRPr="00A4338B" w14:paraId="575FC467" w14:textId="77777777" w:rsidTr="001346F1">
        <w:tc>
          <w:tcPr>
            <w:tcW w:w="1671" w:type="dxa"/>
            <w:tcBorders>
              <w:top w:val="single" w:sz="2" w:space="0" w:color="auto"/>
              <w:left w:val="single" w:sz="2" w:space="0" w:color="auto"/>
              <w:bottom w:val="single" w:sz="2" w:space="0" w:color="auto"/>
              <w:right w:val="single" w:sz="2" w:space="0" w:color="auto"/>
            </w:tcBorders>
          </w:tcPr>
          <w:p w14:paraId="3463C971" w14:textId="77777777" w:rsidR="001B1226" w:rsidRPr="00A4338B" w:rsidRDefault="001B1226" w:rsidP="001346F1">
            <w:pPr>
              <w:pStyle w:val="NormalLeft"/>
              <w:rPr>
                <w:lang w:val="en-GB"/>
              </w:rPr>
            </w:pPr>
            <w:r w:rsidRPr="00A4338B">
              <w:rPr>
                <w:lang w:val="en-GB"/>
              </w:rPr>
              <w:t>R0430/C0040</w:t>
            </w:r>
          </w:p>
        </w:tc>
        <w:tc>
          <w:tcPr>
            <w:tcW w:w="3529" w:type="dxa"/>
            <w:tcBorders>
              <w:top w:val="single" w:sz="2" w:space="0" w:color="auto"/>
              <w:left w:val="single" w:sz="2" w:space="0" w:color="auto"/>
              <w:bottom w:val="single" w:sz="2" w:space="0" w:color="auto"/>
              <w:right w:val="single" w:sz="2" w:space="0" w:color="auto"/>
            </w:tcBorders>
          </w:tcPr>
          <w:p w14:paraId="7333B17D" w14:textId="77777777" w:rsidR="001B1226" w:rsidRPr="00A4338B" w:rsidRDefault="001B1226" w:rsidP="001346F1">
            <w:pPr>
              <w:pStyle w:val="NormalLeft"/>
              <w:rPr>
                <w:lang w:val="en-GB"/>
              </w:rPr>
            </w:pPr>
            <w:r w:rsidRPr="00A4338B">
              <w:rPr>
                <w:lang w:val="en-GB"/>
              </w:rPr>
              <w:t>Undated subordinated liabilities with no contractual opportunity to redeem — tier 2</w:t>
            </w:r>
          </w:p>
        </w:tc>
        <w:tc>
          <w:tcPr>
            <w:tcW w:w="4086" w:type="dxa"/>
            <w:tcBorders>
              <w:top w:val="single" w:sz="2" w:space="0" w:color="auto"/>
              <w:left w:val="single" w:sz="2" w:space="0" w:color="auto"/>
              <w:bottom w:val="single" w:sz="2" w:space="0" w:color="auto"/>
              <w:right w:val="single" w:sz="2" w:space="0" w:color="auto"/>
            </w:tcBorders>
          </w:tcPr>
          <w:p w14:paraId="212D0684" w14:textId="77777777" w:rsidR="001B1226" w:rsidRPr="00A4338B" w:rsidRDefault="001B1226" w:rsidP="001346F1">
            <w:pPr>
              <w:pStyle w:val="NormalLeft"/>
              <w:rPr>
                <w:lang w:val="en-GB"/>
              </w:rPr>
            </w:pPr>
            <w:r w:rsidRPr="00A4338B">
              <w:rPr>
                <w:lang w:val="en-GB"/>
              </w:rPr>
              <w:t>This is the amount of undated subordinated liabilities with no contractual opportunity to redeem that meet the criteria for Tier 2.</w:t>
            </w:r>
          </w:p>
        </w:tc>
      </w:tr>
      <w:tr w:rsidR="001B1226" w:rsidRPr="00A4338B" w14:paraId="7987C056" w14:textId="77777777" w:rsidTr="001346F1">
        <w:tc>
          <w:tcPr>
            <w:tcW w:w="1671" w:type="dxa"/>
            <w:tcBorders>
              <w:top w:val="single" w:sz="2" w:space="0" w:color="auto"/>
              <w:left w:val="single" w:sz="2" w:space="0" w:color="auto"/>
              <w:bottom w:val="single" w:sz="2" w:space="0" w:color="auto"/>
              <w:right w:val="single" w:sz="2" w:space="0" w:color="auto"/>
            </w:tcBorders>
          </w:tcPr>
          <w:p w14:paraId="0FFE8414" w14:textId="77777777" w:rsidR="001B1226" w:rsidRPr="00A4338B" w:rsidRDefault="001B1226" w:rsidP="001346F1">
            <w:pPr>
              <w:pStyle w:val="NormalLeft"/>
              <w:rPr>
                <w:lang w:val="en-GB"/>
              </w:rPr>
            </w:pPr>
            <w:r w:rsidRPr="00A4338B">
              <w:rPr>
                <w:lang w:val="en-GB"/>
              </w:rPr>
              <w:t>R0430/C0050</w:t>
            </w:r>
          </w:p>
        </w:tc>
        <w:tc>
          <w:tcPr>
            <w:tcW w:w="3529" w:type="dxa"/>
            <w:tcBorders>
              <w:top w:val="single" w:sz="2" w:space="0" w:color="auto"/>
              <w:left w:val="single" w:sz="2" w:space="0" w:color="auto"/>
              <w:bottom w:val="single" w:sz="2" w:space="0" w:color="auto"/>
              <w:right w:val="single" w:sz="2" w:space="0" w:color="auto"/>
            </w:tcBorders>
          </w:tcPr>
          <w:p w14:paraId="321DB2E2" w14:textId="77777777" w:rsidR="001B1226" w:rsidRPr="00A4338B" w:rsidRDefault="001B1226" w:rsidP="001346F1">
            <w:pPr>
              <w:pStyle w:val="NormalLeft"/>
              <w:rPr>
                <w:lang w:val="en-GB"/>
              </w:rPr>
            </w:pPr>
            <w:r w:rsidRPr="00A4338B">
              <w:rPr>
                <w:lang w:val="en-GB"/>
              </w:rPr>
              <w:t>Undated subordinated liabilities with no contractual opportunity to redeem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386443BF" w14:textId="77777777" w:rsidR="001B1226" w:rsidRPr="00A4338B" w:rsidRDefault="001B1226" w:rsidP="001346F1">
            <w:pPr>
              <w:pStyle w:val="NormalLeft"/>
              <w:rPr>
                <w:lang w:val="en-GB"/>
              </w:rPr>
            </w:pPr>
            <w:r w:rsidRPr="00A4338B">
              <w:rPr>
                <w:lang w:val="en-GB"/>
              </w:rPr>
              <w:t>This is the amount of undated subordinated liabilities with no contractual opportunity to redeem that meet the criteria for Tier 2 that are counted under the transitional provisions.</w:t>
            </w:r>
          </w:p>
        </w:tc>
      </w:tr>
      <w:tr w:rsidR="001B1226" w:rsidRPr="00A4338B" w14:paraId="70971D9A" w14:textId="77777777" w:rsidTr="001346F1">
        <w:tc>
          <w:tcPr>
            <w:tcW w:w="1671" w:type="dxa"/>
            <w:tcBorders>
              <w:top w:val="single" w:sz="2" w:space="0" w:color="auto"/>
              <w:left w:val="single" w:sz="2" w:space="0" w:color="auto"/>
              <w:bottom w:val="single" w:sz="2" w:space="0" w:color="auto"/>
              <w:right w:val="single" w:sz="2" w:space="0" w:color="auto"/>
            </w:tcBorders>
          </w:tcPr>
          <w:p w14:paraId="67EAAE28" w14:textId="77777777" w:rsidR="001B1226" w:rsidRPr="00A4338B" w:rsidRDefault="001B1226" w:rsidP="001346F1">
            <w:pPr>
              <w:pStyle w:val="NormalLeft"/>
              <w:rPr>
                <w:lang w:val="en-GB"/>
              </w:rPr>
            </w:pPr>
            <w:r w:rsidRPr="00A4338B">
              <w:rPr>
                <w:lang w:val="en-GB"/>
              </w:rPr>
              <w:t>R0430/C0060</w:t>
            </w:r>
          </w:p>
        </w:tc>
        <w:tc>
          <w:tcPr>
            <w:tcW w:w="3529" w:type="dxa"/>
            <w:tcBorders>
              <w:top w:val="single" w:sz="2" w:space="0" w:color="auto"/>
              <w:left w:val="single" w:sz="2" w:space="0" w:color="auto"/>
              <w:bottom w:val="single" w:sz="2" w:space="0" w:color="auto"/>
              <w:right w:val="single" w:sz="2" w:space="0" w:color="auto"/>
            </w:tcBorders>
          </w:tcPr>
          <w:p w14:paraId="31282BBE" w14:textId="77777777" w:rsidR="001B1226" w:rsidRPr="00A4338B" w:rsidRDefault="001B1226" w:rsidP="001346F1">
            <w:pPr>
              <w:pStyle w:val="NormalLeft"/>
              <w:rPr>
                <w:lang w:val="en-GB"/>
              </w:rPr>
            </w:pPr>
            <w:r w:rsidRPr="00A4338B">
              <w:rPr>
                <w:lang w:val="en-GB"/>
              </w:rPr>
              <w:t>Undated subordinated liabilities with no contractual opportunity to redeem — tier 3</w:t>
            </w:r>
          </w:p>
        </w:tc>
        <w:tc>
          <w:tcPr>
            <w:tcW w:w="4086" w:type="dxa"/>
            <w:tcBorders>
              <w:top w:val="single" w:sz="2" w:space="0" w:color="auto"/>
              <w:left w:val="single" w:sz="2" w:space="0" w:color="auto"/>
              <w:bottom w:val="single" w:sz="2" w:space="0" w:color="auto"/>
              <w:right w:val="single" w:sz="2" w:space="0" w:color="auto"/>
            </w:tcBorders>
          </w:tcPr>
          <w:p w14:paraId="6D22F17C" w14:textId="77777777" w:rsidR="001B1226" w:rsidRPr="00A4338B" w:rsidRDefault="001B1226" w:rsidP="001346F1">
            <w:pPr>
              <w:pStyle w:val="NormalLeft"/>
              <w:rPr>
                <w:lang w:val="en-GB"/>
              </w:rPr>
            </w:pPr>
            <w:r w:rsidRPr="00A4338B">
              <w:rPr>
                <w:lang w:val="en-GB"/>
              </w:rPr>
              <w:t>This is the amount of undated subordinated liabilities with no contractual opportunity to redeem that meet the criteria for Tier 3.</w:t>
            </w:r>
          </w:p>
        </w:tc>
      </w:tr>
      <w:tr w:rsidR="001B1226" w:rsidRPr="00A4338B" w14:paraId="19207609" w14:textId="77777777" w:rsidTr="001346F1">
        <w:tc>
          <w:tcPr>
            <w:tcW w:w="1671" w:type="dxa"/>
            <w:tcBorders>
              <w:top w:val="single" w:sz="2" w:space="0" w:color="auto"/>
              <w:left w:val="single" w:sz="2" w:space="0" w:color="auto"/>
              <w:bottom w:val="single" w:sz="2" w:space="0" w:color="auto"/>
              <w:right w:val="single" w:sz="2" w:space="0" w:color="auto"/>
            </w:tcBorders>
          </w:tcPr>
          <w:p w14:paraId="70578B03" w14:textId="77777777" w:rsidR="001B1226" w:rsidRPr="00A4338B" w:rsidRDefault="001B1226" w:rsidP="001346F1">
            <w:pPr>
              <w:pStyle w:val="NormalLeft"/>
              <w:rPr>
                <w:lang w:val="en-GB"/>
              </w:rPr>
            </w:pPr>
            <w:r w:rsidRPr="00A4338B">
              <w:rPr>
                <w:lang w:val="en-GB"/>
              </w:rPr>
              <w:t>R0500/C0010</w:t>
            </w:r>
          </w:p>
        </w:tc>
        <w:tc>
          <w:tcPr>
            <w:tcW w:w="3529" w:type="dxa"/>
            <w:tcBorders>
              <w:top w:val="single" w:sz="2" w:space="0" w:color="auto"/>
              <w:left w:val="single" w:sz="2" w:space="0" w:color="auto"/>
              <w:bottom w:val="single" w:sz="2" w:space="0" w:color="auto"/>
              <w:right w:val="single" w:sz="2" w:space="0" w:color="auto"/>
            </w:tcBorders>
          </w:tcPr>
          <w:p w14:paraId="697CEBD9" w14:textId="77777777" w:rsidR="001B1226" w:rsidRPr="00A4338B" w:rsidRDefault="001B1226" w:rsidP="001346F1">
            <w:pPr>
              <w:pStyle w:val="NormalLeft"/>
              <w:rPr>
                <w:lang w:val="en-GB"/>
              </w:rPr>
            </w:pPr>
            <w:r w:rsidRPr="00A4338B">
              <w:rPr>
                <w:lang w:val="en-GB"/>
              </w:rPr>
              <w:t>Total subordinated liabilities — total</w:t>
            </w:r>
          </w:p>
        </w:tc>
        <w:tc>
          <w:tcPr>
            <w:tcW w:w="4086" w:type="dxa"/>
            <w:tcBorders>
              <w:top w:val="single" w:sz="2" w:space="0" w:color="auto"/>
              <w:left w:val="single" w:sz="2" w:space="0" w:color="auto"/>
              <w:bottom w:val="single" w:sz="2" w:space="0" w:color="auto"/>
              <w:right w:val="single" w:sz="2" w:space="0" w:color="auto"/>
            </w:tcBorders>
          </w:tcPr>
          <w:p w14:paraId="7870C41D" w14:textId="77777777" w:rsidR="001B1226" w:rsidRPr="00A4338B" w:rsidRDefault="001B1226" w:rsidP="001346F1">
            <w:pPr>
              <w:pStyle w:val="NormalLeft"/>
              <w:rPr>
                <w:lang w:val="en-GB"/>
              </w:rPr>
            </w:pPr>
            <w:r w:rsidRPr="00A4338B">
              <w:rPr>
                <w:lang w:val="en-GB"/>
              </w:rPr>
              <w:t>This is the total of subordinated liabilities.</w:t>
            </w:r>
          </w:p>
        </w:tc>
      </w:tr>
      <w:tr w:rsidR="001B1226" w:rsidRPr="00A4338B" w14:paraId="12485732" w14:textId="77777777" w:rsidTr="001346F1">
        <w:tc>
          <w:tcPr>
            <w:tcW w:w="1671" w:type="dxa"/>
            <w:tcBorders>
              <w:top w:val="single" w:sz="2" w:space="0" w:color="auto"/>
              <w:left w:val="single" w:sz="2" w:space="0" w:color="auto"/>
              <w:bottom w:val="single" w:sz="2" w:space="0" w:color="auto"/>
              <w:right w:val="single" w:sz="2" w:space="0" w:color="auto"/>
            </w:tcBorders>
          </w:tcPr>
          <w:p w14:paraId="0D5D0785" w14:textId="77777777" w:rsidR="001B1226" w:rsidRPr="00A4338B" w:rsidRDefault="001B1226" w:rsidP="001346F1">
            <w:pPr>
              <w:pStyle w:val="NormalLeft"/>
              <w:rPr>
                <w:lang w:val="en-GB"/>
              </w:rPr>
            </w:pPr>
            <w:r w:rsidRPr="00A4338B">
              <w:rPr>
                <w:lang w:val="en-GB"/>
              </w:rPr>
              <w:t>R0500/C0020</w:t>
            </w:r>
          </w:p>
        </w:tc>
        <w:tc>
          <w:tcPr>
            <w:tcW w:w="3529" w:type="dxa"/>
            <w:tcBorders>
              <w:top w:val="single" w:sz="2" w:space="0" w:color="auto"/>
              <w:left w:val="single" w:sz="2" w:space="0" w:color="auto"/>
              <w:bottom w:val="single" w:sz="2" w:space="0" w:color="auto"/>
              <w:right w:val="single" w:sz="2" w:space="0" w:color="auto"/>
            </w:tcBorders>
          </w:tcPr>
          <w:p w14:paraId="44F64166" w14:textId="77777777" w:rsidR="001B1226" w:rsidRPr="00A4338B" w:rsidRDefault="001B1226" w:rsidP="001346F1">
            <w:pPr>
              <w:pStyle w:val="NormalLeft"/>
              <w:rPr>
                <w:lang w:val="en-GB"/>
              </w:rPr>
            </w:pPr>
            <w:r w:rsidRPr="00A4338B">
              <w:rPr>
                <w:lang w:val="en-GB"/>
              </w:rPr>
              <w:t>Total subordinated liabilities — tier 1</w:t>
            </w:r>
          </w:p>
        </w:tc>
        <w:tc>
          <w:tcPr>
            <w:tcW w:w="4086" w:type="dxa"/>
            <w:tcBorders>
              <w:top w:val="single" w:sz="2" w:space="0" w:color="auto"/>
              <w:left w:val="single" w:sz="2" w:space="0" w:color="auto"/>
              <w:bottom w:val="single" w:sz="2" w:space="0" w:color="auto"/>
              <w:right w:val="single" w:sz="2" w:space="0" w:color="auto"/>
            </w:tcBorders>
          </w:tcPr>
          <w:p w14:paraId="3637B5DB" w14:textId="77777777" w:rsidR="001B1226" w:rsidRPr="00A4338B" w:rsidRDefault="001B1226" w:rsidP="001346F1">
            <w:pPr>
              <w:pStyle w:val="NormalLeft"/>
              <w:rPr>
                <w:lang w:val="en-GB"/>
              </w:rPr>
            </w:pPr>
            <w:r w:rsidRPr="00A4338B">
              <w:rPr>
                <w:lang w:val="en-GB"/>
              </w:rPr>
              <w:t>This is the total of subordinated liabilities that meet the criteria for Tier 1.</w:t>
            </w:r>
          </w:p>
        </w:tc>
      </w:tr>
      <w:tr w:rsidR="001B1226" w:rsidRPr="00A4338B" w14:paraId="2D09824A" w14:textId="77777777" w:rsidTr="001346F1">
        <w:tc>
          <w:tcPr>
            <w:tcW w:w="1671" w:type="dxa"/>
            <w:tcBorders>
              <w:top w:val="single" w:sz="2" w:space="0" w:color="auto"/>
              <w:left w:val="single" w:sz="2" w:space="0" w:color="auto"/>
              <w:bottom w:val="single" w:sz="2" w:space="0" w:color="auto"/>
              <w:right w:val="single" w:sz="2" w:space="0" w:color="auto"/>
            </w:tcBorders>
          </w:tcPr>
          <w:p w14:paraId="7C45DB53" w14:textId="77777777" w:rsidR="001B1226" w:rsidRPr="00A4338B" w:rsidRDefault="001B1226" w:rsidP="001346F1">
            <w:pPr>
              <w:pStyle w:val="NormalLeft"/>
              <w:rPr>
                <w:lang w:val="en-GB"/>
              </w:rPr>
            </w:pPr>
            <w:r w:rsidRPr="00A4338B">
              <w:rPr>
                <w:lang w:val="en-GB"/>
              </w:rPr>
              <w:t>R0500/C0030</w:t>
            </w:r>
          </w:p>
        </w:tc>
        <w:tc>
          <w:tcPr>
            <w:tcW w:w="3529" w:type="dxa"/>
            <w:tcBorders>
              <w:top w:val="single" w:sz="2" w:space="0" w:color="auto"/>
              <w:left w:val="single" w:sz="2" w:space="0" w:color="auto"/>
              <w:bottom w:val="single" w:sz="2" w:space="0" w:color="auto"/>
              <w:right w:val="single" w:sz="2" w:space="0" w:color="auto"/>
            </w:tcBorders>
          </w:tcPr>
          <w:p w14:paraId="1EFBE7E8" w14:textId="77777777" w:rsidR="001B1226" w:rsidRPr="00A4338B" w:rsidRDefault="001B1226" w:rsidP="001346F1">
            <w:pPr>
              <w:pStyle w:val="NormalLeft"/>
              <w:rPr>
                <w:lang w:val="en-GB"/>
              </w:rPr>
            </w:pPr>
            <w:r w:rsidRPr="00A4338B">
              <w:rPr>
                <w:lang w:val="en-GB"/>
              </w:rPr>
              <w:t>Total subordinated liabilities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40FC605C" w14:textId="77777777" w:rsidR="001B1226" w:rsidRPr="00A4338B" w:rsidRDefault="001B1226" w:rsidP="001346F1">
            <w:pPr>
              <w:pStyle w:val="NormalLeft"/>
              <w:rPr>
                <w:lang w:val="en-GB"/>
              </w:rPr>
            </w:pPr>
            <w:r w:rsidRPr="00A4338B">
              <w:rPr>
                <w:lang w:val="en-GB"/>
              </w:rPr>
              <w:t>This is the total of subordinated liabilities that meet the criteria for Tier 1 that are counted under the transitional provisions.</w:t>
            </w:r>
          </w:p>
        </w:tc>
      </w:tr>
      <w:tr w:rsidR="001B1226" w:rsidRPr="00A4338B" w14:paraId="349D7D9A" w14:textId="77777777" w:rsidTr="001346F1">
        <w:tc>
          <w:tcPr>
            <w:tcW w:w="1671" w:type="dxa"/>
            <w:tcBorders>
              <w:top w:val="single" w:sz="2" w:space="0" w:color="auto"/>
              <w:left w:val="single" w:sz="2" w:space="0" w:color="auto"/>
              <w:bottom w:val="single" w:sz="2" w:space="0" w:color="auto"/>
              <w:right w:val="single" w:sz="2" w:space="0" w:color="auto"/>
            </w:tcBorders>
          </w:tcPr>
          <w:p w14:paraId="60D814B1" w14:textId="77777777" w:rsidR="001B1226" w:rsidRPr="00A4338B" w:rsidRDefault="001B1226" w:rsidP="001346F1">
            <w:pPr>
              <w:pStyle w:val="NormalLeft"/>
              <w:rPr>
                <w:lang w:val="en-GB"/>
              </w:rPr>
            </w:pPr>
            <w:r w:rsidRPr="00A4338B">
              <w:rPr>
                <w:lang w:val="en-GB"/>
              </w:rPr>
              <w:t>R0500/C0040</w:t>
            </w:r>
          </w:p>
        </w:tc>
        <w:tc>
          <w:tcPr>
            <w:tcW w:w="3529" w:type="dxa"/>
            <w:tcBorders>
              <w:top w:val="single" w:sz="2" w:space="0" w:color="auto"/>
              <w:left w:val="single" w:sz="2" w:space="0" w:color="auto"/>
              <w:bottom w:val="single" w:sz="2" w:space="0" w:color="auto"/>
              <w:right w:val="single" w:sz="2" w:space="0" w:color="auto"/>
            </w:tcBorders>
          </w:tcPr>
          <w:p w14:paraId="5C9EB2E6" w14:textId="77777777" w:rsidR="001B1226" w:rsidRPr="00A4338B" w:rsidRDefault="001B1226" w:rsidP="001346F1">
            <w:pPr>
              <w:pStyle w:val="NormalLeft"/>
              <w:rPr>
                <w:lang w:val="en-GB"/>
              </w:rPr>
            </w:pPr>
            <w:r w:rsidRPr="00A4338B">
              <w:rPr>
                <w:lang w:val="en-GB"/>
              </w:rPr>
              <w:t>Total subordinated liabilities — tier 2</w:t>
            </w:r>
          </w:p>
        </w:tc>
        <w:tc>
          <w:tcPr>
            <w:tcW w:w="4086" w:type="dxa"/>
            <w:tcBorders>
              <w:top w:val="single" w:sz="2" w:space="0" w:color="auto"/>
              <w:left w:val="single" w:sz="2" w:space="0" w:color="auto"/>
              <w:bottom w:val="single" w:sz="2" w:space="0" w:color="auto"/>
              <w:right w:val="single" w:sz="2" w:space="0" w:color="auto"/>
            </w:tcBorders>
          </w:tcPr>
          <w:p w14:paraId="4F421146" w14:textId="77777777" w:rsidR="001B1226" w:rsidRPr="00A4338B" w:rsidRDefault="001B1226" w:rsidP="001346F1">
            <w:pPr>
              <w:pStyle w:val="NormalLeft"/>
              <w:rPr>
                <w:lang w:val="en-GB"/>
              </w:rPr>
            </w:pPr>
            <w:r w:rsidRPr="00A4338B">
              <w:rPr>
                <w:lang w:val="en-GB"/>
              </w:rPr>
              <w:t>This is the amount of subordinated liabilities that meet the criteria for Tier 2.</w:t>
            </w:r>
          </w:p>
        </w:tc>
      </w:tr>
      <w:tr w:rsidR="001B1226" w:rsidRPr="00A4338B" w14:paraId="4A5A2E30" w14:textId="77777777" w:rsidTr="001346F1">
        <w:tc>
          <w:tcPr>
            <w:tcW w:w="1671" w:type="dxa"/>
            <w:tcBorders>
              <w:top w:val="single" w:sz="2" w:space="0" w:color="auto"/>
              <w:left w:val="single" w:sz="2" w:space="0" w:color="auto"/>
              <w:bottom w:val="single" w:sz="2" w:space="0" w:color="auto"/>
              <w:right w:val="single" w:sz="2" w:space="0" w:color="auto"/>
            </w:tcBorders>
          </w:tcPr>
          <w:p w14:paraId="18E84840" w14:textId="77777777" w:rsidR="001B1226" w:rsidRPr="00A4338B" w:rsidRDefault="001B1226" w:rsidP="001346F1">
            <w:pPr>
              <w:pStyle w:val="NormalLeft"/>
              <w:rPr>
                <w:lang w:val="en-GB"/>
              </w:rPr>
            </w:pPr>
            <w:r w:rsidRPr="00A4338B">
              <w:rPr>
                <w:lang w:val="en-GB"/>
              </w:rPr>
              <w:t>R0500/C0050</w:t>
            </w:r>
          </w:p>
        </w:tc>
        <w:tc>
          <w:tcPr>
            <w:tcW w:w="3529" w:type="dxa"/>
            <w:tcBorders>
              <w:top w:val="single" w:sz="2" w:space="0" w:color="auto"/>
              <w:left w:val="single" w:sz="2" w:space="0" w:color="auto"/>
              <w:bottom w:val="single" w:sz="2" w:space="0" w:color="auto"/>
              <w:right w:val="single" w:sz="2" w:space="0" w:color="auto"/>
            </w:tcBorders>
          </w:tcPr>
          <w:p w14:paraId="222887C8" w14:textId="77777777" w:rsidR="001B1226" w:rsidRPr="00A4338B" w:rsidRDefault="001B1226" w:rsidP="001346F1">
            <w:pPr>
              <w:pStyle w:val="NormalLeft"/>
              <w:rPr>
                <w:lang w:val="en-GB"/>
              </w:rPr>
            </w:pPr>
            <w:r w:rsidRPr="00A4338B">
              <w:rPr>
                <w:lang w:val="en-GB"/>
              </w:rPr>
              <w:t>Total subordinated liabilities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07EDD6E8" w14:textId="77777777" w:rsidR="001B1226" w:rsidRPr="00A4338B" w:rsidRDefault="001B1226" w:rsidP="001346F1">
            <w:pPr>
              <w:pStyle w:val="NormalLeft"/>
              <w:rPr>
                <w:lang w:val="en-GB"/>
              </w:rPr>
            </w:pPr>
            <w:r w:rsidRPr="00A4338B">
              <w:rPr>
                <w:lang w:val="en-GB"/>
              </w:rPr>
              <w:t xml:space="preserve">This is the amount of subordinated liabilities that meet the criteria for Tier </w:t>
            </w:r>
            <w:r w:rsidRPr="00A4338B">
              <w:rPr>
                <w:lang w:val="en-GB"/>
              </w:rPr>
              <w:lastRenderedPageBreak/>
              <w:t>2 that are counted under the transitional provisions.</w:t>
            </w:r>
          </w:p>
        </w:tc>
      </w:tr>
      <w:tr w:rsidR="001B1226" w:rsidRPr="00A4338B" w14:paraId="4B665350" w14:textId="77777777" w:rsidTr="001346F1">
        <w:tc>
          <w:tcPr>
            <w:tcW w:w="1671" w:type="dxa"/>
            <w:tcBorders>
              <w:top w:val="single" w:sz="2" w:space="0" w:color="auto"/>
              <w:left w:val="single" w:sz="2" w:space="0" w:color="auto"/>
              <w:bottom w:val="single" w:sz="2" w:space="0" w:color="auto"/>
              <w:right w:val="single" w:sz="2" w:space="0" w:color="auto"/>
            </w:tcBorders>
          </w:tcPr>
          <w:p w14:paraId="00AAD237" w14:textId="77777777" w:rsidR="001B1226" w:rsidRPr="00A4338B" w:rsidRDefault="001B1226" w:rsidP="001346F1">
            <w:pPr>
              <w:pStyle w:val="NormalLeft"/>
              <w:rPr>
                <w:lang w:val="en-GB"/>
              </w:rPr>
            </w:pPr>
            <w:r w:rsidRPr="00A4338B">
              <w:rPr>
                <w:lang w:val="en-GB"/>
              </w:rPr>
              <w:lastRenderedPageBreak/>
              <w:t>R0500/C0060</w:t>
            </w:r>
          </w:p>
        </w:tc>
        <w:tc>
          <w:tcPr>
            <w:tcW w:w="3529" w:type="dxa"/>
            <w:tcBorders>
              <w:top w:val="single" w:sz="2" w:space="0" w:color="auto"/>
              <w:left w:val="single" w:sz="2" w:space="0" w:color="auto"/>
              <w:bottom w:val="single" w:sz="2" w:space="0" w:color="auto"/>
              <w:right w:val="single" w:sz="2" w:space="0" w:color="auto"/>
            </w:tcBorders>
          </w:tcPr>
          <w:p w14:paraId="344F353D" w14:textId="77777777" w:rsidR="001B1226" w:rsidRPr="00A4338B" w:rsidRDefault="001B1226" w:rsidP="001346F1">
            <w:pPr>
              <w:pStyle w:val="NormalLeft"/>
              <w:rPr>
                <w:lang w:val="en-GB"/>
              </w:rPr>
            </w:pPr>
            <w:r w:rsidRPr="00A4338B">
              <w:rPr>
                <w:lang w:val="en-GB"/>
              </w:rPr>
              <w:t>Total subordinated liabilities — tier 3</w:t>
            </w:r>
          </w:p>
        </w:tc>
        <w:tc>
          <w:tcPr>
            <w:tcW w:w="4086" w:type="dxa"/>
            <w:tcBorders>
              <w:top w:val="single" w:sz="2" w:space="0" w:color="auto"/>
              <w:left w:val="single" w:sz="2" w:space="0" w:color="auto"/>
              <w:bottom w:val="single" w:sz="2" w:space="0" w:color="auto"/>
              <w:right w:val="single" w:sz="2" w:space="0" w:color="auto"/>
            </w:tcBorders>
          </w:tcPr>
          <w:p w14:paraId="5DBA33E9" w14:textId="77777777" w:rsidR="001B1226" w:rsidRPr="00A4338B" w:rsidRDefault="001B1226" w:rsidP="001346F1">
            <w:pPr>
              <w:pStyle w:val="NormalLeft"/>
              <w:rPr>
                <w:lang w:val="en-GB"/>
              </w:rPr>
            </w:pPr>
            <w:r w:rsidRPr="00A4338B">
              <w:rPr>
                <w:lang w:val="en-GB"/>
              </w:rPr>
              <w:t>This is the amount of subordinated liabilities that meet the criteria for Tier 3.</w:t>
            </w:r>
          </w:p>
        </w:tc>
      </w:tr>
      <w:tr w:rsidR="001B1226" w:rsidRPr="00A4338B" w14:paraId="17B894E5" w14:textId="77777777" w:rsidTr="001346F1">
        <w:tc>
          <w:tcPr>
            <w:tcW w:w="1671" w:type="dxa"/>
            <w:tcBorders>
              <w:top w:val="single" w:sz="2" w:space="0" w:color="auto"/>
              <w:left w:val="single" w:sz="2" w:space="0" w:color="auto"/>
              <w:bottom w:val="single" w:sz="2" w:space="0" w:color="auto"/>
              <w:right w:val="single" w:sz="2" w:space="0" w:color="auto"/>
            </w:tcBorders>
          </w:tcPr>
          <w:p w14:paraId="2F97082B" w14:textId="77777777" w:rsidR="001B1226" w:rsidRPr="00A4338B" w:rsidRDefault="001B1226" w:rsidP="001346F1">
            <w:pPr>
              <w:pStyle w:val="NormalLeft"/>
              <w:rPr>
                <w:lang w:val="en-GB"/>
              </w:rPr>
            </w:pPr>
            <w:r w:rsidRPr="00A4338B">
              <w:rPr>
                <w:lang w:val="en-GB"/>
              </w:rPr>
              <w:t>R0510/C0070</w:t>
            </w:r>
          </w:p>
        </w:tc>
        <w:tc>
          <w:tcPr>
            <w:tcW w:w="3529" w:type="dxa"/>
            <w:tcBorders>
              <w:top w:val="single" w:sz="2" w:space="0" w:color="auto"/>
              <w:left w:val="single" w:sz="2" w:space="0" w:color="auto"/>
              <w:bottom w:val="single" w:sz="2" w:space="0" w:color="auto"/>
              <w:right w:val="single" w:sz="2" w:space="0" w:color="auto"/>
            </w:tcBorders>
          </w:tcPr>
          <w:p w14:paraId="502126DF" w14:textId="77777777" w:rsidR="001B1226" w:rsidRPr="00A4338B" w:rsidRDefault="001B1226" w:rsidP="001346F1">
            <w:pPr>
              <w:pStyle w:val="NormalLeft"/>
              <w:rPr>
                <w:lang w:val="en-GB"/>
              </w:rPr>
            </w:pPr>
            <w:r w:rsidRPr="00A4338B">
              <w:rPr>
                <w:lang w:val="en-GB"/>
              </w:rPr>
              <w:t>Ancillary own fund items for which an amount was approved — tier 2 initial amounts approved</w:t>
            </w:r>
          </w:p>
        </w:tc>
        <w:tc>
          <w:tcPr>
            <w:tcW w:w="4086" w:type="dxa"/>
            <w:tcBorders>
              <w:top w:val="single" w:sz="2" w:space="0" w:color="auto"/>
              <w:left w:val="single" w:sz="2" w:space="0" w:color="auto"/>
              <w:bottom w:val="single" w:sz="2" w:space="0" w:color="auto"/>
              <w:right w:val="single" w:sz="2" w:space="0" w:color="auto"/>
            </w:tcBorders>
          </w:tcPr>
          <w:p w14:paraId="22DD1D45" w14:textId="77777777" w:rsidR="001B1226" w:rsidRPr="00A4338B" w:rsidRDefault="001B1226" w:rsidP="001346F1">
            <w:pPr>
              <w:pStyle w:val="NormalLeft"/>
              <w:rPr>
                <w:lang w:val="en-GB"/>
              </w:rPr>
            </w:pPr>
            <w:r w:rsidRPr="00A4338B">
              <w:rPr>
                <w:lang w:val="en-GB"/>
              </w:rPr>
              <w:t>This the initial amount approved for ancillary own funds for which an amount was approved under Tier 2.</w:t>
            </w:r>
          </w:p>
        </w:tc>
      </w:tr>
      <w:tr w:rsidR="001B1226" w:rsidRPr="00A4338B" w14:paraId="7790D4D1" w14:textId="77777777" w:rsidTr="001346F1">
        <w:tc>
          <w:tcPr>
            <w:tcW w:w="1671" w:type="dxa"/>
            <w:tcBorders>
              <w:top w:val="single" w:sz="2" w:space="0" w:color="auto"/>
              <w:left w:val="single" w:sz="2" w:space="0" w:color="auto"/>
              <w:bottom w:val="single" w:sz="2" w:space="0" w:color="auto"/>
              <w:right w:val="single" w:sz="2" w:space="0" w:color="auto"/>
            </w:tcBorders>
          </w:tcPr>
          <w:p w14:paraId="1F34CAD8" w14:textId="77777777" w:rsidR="001B1226" w:rsidRPr="00A4338B" w:rsidRDefault="001B1226" w:rsidP="001346F1">
            <w:pPr>
              <w:pStyle w:val="NormalLeft"/>
              <w:rPr>
                <w:lang w:val="en-GB"/>
              </w:rPr>
            </w:pPr>
            <w:r w:rsidRPr="00A4338B">
              <w:rPr>
                <w:lang w:val="en-GB"/>
              </w:rPr>
              <w:t>R0510/C0080</w:t>
            </w:r>
          </w:p>
        </w:tc>
        <w:tc>
          <w:tcPr>
            <w:tcW w:w="3529" w:type="dxa"/>
            <w:tcBorders>
              <w:top w:val="single" w:sz="2" w:space="0" w:color="auto"/>
              <w:left w:val="single" w:sz="2" w:space="0" w:color="auto"/>
              <w:bottom w:val="single" w:sz="2" w:space="0" w:color="auto"/>
              <w:right w:val="single" w:sz="2" w:space="0" w:color="auto"/>
            </w:tcBorders>
          </w:tcPr>
          <w:p w14:paraId="4756760B" w14:textId="77777777" w:rsidR="001B1226" w:rsidRPr="00A4338B" w:rsidRDefault="001B1226" w:rsidP="001346F1">
            <w:pPr>
              <w:pStyle w:val="NormalLeft"/>
              <w:rPr>
                <w:lang w:val="en-GB"/>
              </w:rPr>
            </w:pPr>
            <w:r w:rsidRPr="00A4338B">
              <w:rPr>
                <w:lang w:val="en-GB"/>
              </w:rPr>
              <w:t>Ancillary own fund items for which an amount was approved — tier 2 current amounts</w:t>
            </w:r>
          </w:p>
        </w:tc>
        <w:tc>
          <w:tcPr>
            <w:tcW w:w="4086" w:type="dxa"/>
            <w:tcBorders>
              <w:top w:val="single" w:sz="2" w:space="0" w:color="auto"/>
              <w:left w:val="single" w:sz="2" w:space="0" w:color="auto"/>
              <w:bottom w:val="single" w:sz="2" w:space="0" w:color="auto"/>
              <w:right w:val="single" w:sz="2" w:space="0" w:color="auto"/>
            </w:tcBorders>
          </w:tcPr>
          <w:p w14:paraId="5AFB58F7" w14:textId="77777777" w:rsidR="001B1226" w:rsidRPr="00A4338B" w:rsidRDefault="001B1226" w:rsidP="001346F1">
            <w:pPr>
              <w:pStyle w:val="NormalLeft"/>
              <w:rPr>
                <w:lang w:val="en-GB"/>
              </w:rPr>
            </w:pPr>
            <w:r w:rsidRPr="00A4338B">
              <w:rPr>
                <w:lang w:val="en-GB"/>
              </w:rPr>
              <w:t>This is the current amount for ancillary own funds for which an amount was approved under Tier 2.</w:t>
            </w:r>
          </w:p>
        </w:tc>
      </w:tr>
      <w:tr w:rsidR="001B1226" w:rsidRPr="00A4338B" w14:paraId="6C77FF33" w14:textId="77777777" w:rsidTr="001346F1">
        <w:tc>
          <w:tcPr>
            <w:tcW w:w="1671" w:type="dxa"/>
            <w:tcBorders>
              <w:top w:val="single" w:sz="2" w:space="0" w:color="auto"/>
              <w:left w:val="single" w:sz="2" w:space="0" w:color="auto"/>
              <w:bottom w:val="single" w:sz="2" w:space="0" w:color="auto"/>
              <w:right w:val="single" w:sz="2" w:space="0" w:color="auto"/>
            </w:tcBorders>
          </w:tcPr>
          <w:p w14:paraId="0A415502" w14:textId="77777777" w:rsidR="001B1226" w:rsidRPr="00A4338B" w:rsidRDefault="001B1226" w:rsidP="001346F1">
            <w:pPr>
              <w:pStyle w:val="NormalLeft"/>
              <w:rPr>
                <w:lang w:val="en-GB"/>
              </w:rPr>
            </w:pPr>
            <w:r w:rsidRPr="00A4338B">
              <w:rPr>
                <w:lang w:val="en-GB"/>
              </w:rPr>
              <w:t>R0510/C0090</w:t>
            </w:r>
          </w:p>
        </w:tc>
        <w:tc>
          <w:tcPr>
            <w:tcW w:w="3529" w:type="dxa"/>
            <w:tcBorders>
              <w:top w:val="single" w:sz="2" w:space="0" w:color="auto"/>
              <w:left w:val="single" w:sz="2" w:space="0" w:color="auto"/>
              <w:bottom w:val="single" w:sz="2" w:space="0" w:color="auto"/>
              <w:right w:val="single" w:sz="2" w:space="0" w:color="auto"/>
            </w:tcBorders>
          </w:tcPr>
          <w:p w14:paraId="0766E39B" w14:textId="77777777" w:rsidR="001B1226" w:rsidRPr="00A4338B" w:rsidRDefault="001B1226" w:rsidP="001346F1">
            <w:pPr>
              <w:pStyle w:val="NormalLeft"/>
              <w:rPr>
                <w:lang w:val="en-GB"/>
              </w:rPr>
            </w:pPr>
            <w:r w:rsidRPr="00A4338B">
              <w:rPr>
                <w:lang w:val="en-GB"/>
              </w:rPr>
              <w:t>Ancillary own fund items for which an amount was approved — tier 3 initial amounts approved</w:t>
            </w:r>
          </w:p>
        </w:tc>
        <w:tc>
          <w:tcPr>
            <w:tcW w:w="4086" w:type="dxa"/>
            <w:tcBorders>
              <w:top w:val="single" w:sz="2" w:space="0" w:color="auto"/>
              <w:left w:val="single" w:sz="2" w:space="0" w:color="auto"/>
              <w:bottom w:val="single" w:sz="2" w:space="0" w:color="auto"/>
              <w:right w:val="single" w:sz="2" w:space="0" w:color="auto"/>
            </w:tcBorders>
          </w:tcPr>
          <w:p w14:paraId="1136556D" w14:textId="77777777" w:rsidR="001B1226" w:rsidRPr="00A4338B" w:rsidRDefault="001B1226" w:rsidP="001346F1">
            <w:pPr>
              <w:pStyle w:val="NormalLeft"/>
              <w:rPr>
                <w:lang w:val="en-GB"/>
              </w:rPr>
            </w:pPr>
            <w:r w:rsidRPr="00A4338B">
              <w:rPr>
                <w:lang w:val="en-GB"/>
              </w:rPr>
              <w:t>This the initial amount approved for ancillary own funds for which an amount was approved under Tier 3.</w:t>
            </w:r>
          </w:p>
        </w:tc>
      </w:tr>
      <w:tr w:rsidR="001B1226" w:rsidRPr="00A4338B" w14:paraId="4E754B44" w14:textId="77777777" w:rsidTr="001346F1">
        <w:tc>
          <w:tcPr>
            <w:tcW w:w="1671" w:type="dxa"/>
            <w:tcBorders>
              <w:top w:val="single" w:sz="2" w:space="0" w:color="auto"/>
              <w:left w:val="single" w:sz="2" w:space="0" w:color="auto"/>
              <w:bottom w:val="single" w:sz="2" w:space="0" w:color="auto"/>
              <w:right w:val="single" w:sz="2" w:space="0" w:color="auto"/>
            </w:tcBorders>
          </w:tcPr>
          <w:p w14:paraId="5286481A" w14:textId="77777777" w:rsidR="001B1226" w:rsidRPr="00A4338B" w:rsidRDefault="001B1226" w:rsidP="001346F1">
            <w:pPr>
              <w:pStyle w:val="NormalLeft"/>
              <w:rPr>
                <w:lang w:val="en-GB"/>
              </w:rPr>
            </w:pPr>
            <w:r w:rsidRPr="00A4338B">
              <w:rPr>
                <w:lang w:val="en-GB"/>
              </w:rPr>
              <w:t>R0510/C0100</w:t>
            </w:r>
          </w:p>
        </w:tc>
        <w:tc>
          <w:tcPr>
            <w:tcW w:w="3529" w:type="dxa"/>
            <w:tcBorders>
              <w:top w:val="single" w:sz="2" w:space="0" w:color="auto"/>
              <w:left w:val="single" w:sz="2" w:space="0" w:color="auto"/>
              <w:bottom w:val="single" w:sz="2" w:space="0" w:color="auto"/>
              <w:right w:val="single" w:sz="2" w:space="0" w:color="auto"/>
            </w:tcBorders>
          </w:tcPr>
          <w:p w14:paraId="048901F6" w14:textId="77777777" w:rsidR="001B1226" w:rsidRPr="00A4338B" w:rsidRDefault="001B1226" w:rsidP="001346F1">
            <w:pPr>
              <w:pStyle w:val="NormalLeft"/>
              <w:rPr>
                <w:lang w:val="en-GB"/>
              </w:rPr>
            </w:pPr>
            <w:r w:rsidRPr="00A4338B">
              <w:rPr>
                <w:lang w:val="en-GB"/>
              </w:rPr>
              <w:t>Ancillary own fund items for which an amount was approved — tier 3 current amounts</w:t>
            </w:r>
          </w:p>
        </w:tc>
        <w:tc>
          <w:tcPr>
            <w:tcW w:w="4086" w:type="dxa"/>
            <w:tcBorders>
              <w:top w:val="single" w:sz="2" w:space="0" w:color="auto"/>
              <w:left w:val="single" w:sz="2" w:space="0" w:color="auto"/>
              <w:bottom w:val="single" w:sz="2" w:space="0" w:color="auto"/>
              <w:right w:val="single" w:sz="2" w:space="0" w:color="auto"/>
            </w:tcBorders>
          </w:tcPr>
          <w:p w14:paraId="171CFF27" w14:textId="77777777" w:rsidR="001B1226" w:rsidRPr="00A4338B" w:rsidRDefault="001B1226" w:rsidP="001346F1">
            <w:pPr>
              <w:pStyle w:val="NormalLeft"/>
              <w:rPr>
                <w:lang w:val="en-GB"/>
              </w:rPr>
            </w:pPr>
            <w:r w:rsidRPr="00A4338B">
              <w:rPr>
                <w:lang w:val="en-GB"/>
              </w:rPr>
              <w:t>This is the current amount for ancillary own funds for which an amount was approved under Tier 3.</w:t>
            </w:r>
          </w:p>
        </w:tc>
      </w:tr>
      <w:tr w:rsidR="001B1226" w:rsidRPr="00A4338B" w14:paraId="56E5255C" w14:textId="77777777" w:rsidTr="001346F1">
        <w:tc>
          <w:tcPr>
            <w:tcW w:w="1671" w:type="dxa"/>
            <w:tcBorders>
              <w:top w:val="single" w:sz="2" w:space="0" w:color="auto"/>
              <w:left w:val="single" w:sz="2" w:space="0" w:color="auto"/>
              <w:bottom w:val="single" w:sz="2" w:space="0" w:color="auto"/>
              <w:right w:val="single" w:sz="2" w:space="0" w:color="auto"/>
            </w:tcBorders>
          </w:tcPr>
          <w:p w14:paraId="04D55037" w14:textId="77777777" w:rsidR="001B1226" w:rsidRPr="00A4338B" w:rsidRDefault="001B1226" w:rsidP="001346F1">
            <w:pPr>
              <w:pStyle w:val="NormalLeft"/>
              <w:rPr>
                <w:lang w:val="en-GB"/>
              </w:rPr>
            </w:pPr>
            <w:r w:rsidRPr="00A4338B">
              <w:rPr>
                <w:lang w:val="en-GB"/>
              </w:rPr>
              <w:t>R0520/C0080</w:t>
            </w:r>
          </w:p>
        </w:tc>
        <w:tc>
          <w:tcPr>
            <w:tcW w:w="3529" w:type="dxa"/>
            <w:tcBorders>
              <w:top w:val="single" w:sz="2" w:space="0" w:color="auto"/>
              <w:left w:val="single" w:sz="2" w:space="0" w:color="auto"/>
              <w:bottom w:val="single" w:sz="2" w:space="0" w:color="auto"/>
              <w:right w:val="single" w:sz="2" w:space="0" w:color="auto"/>
            </w:tcBorders>
          </w:tcPr>
          <w:p w14:paraId="0672FFA9" w14:textId="77777777" w:rsidR="001B1226" w:rsidRPr="00A4338B" w:rsidRDefault="001B1226" w:rsidP="001346F1">
            <w:pPr>
              <w:pStyle w:val="NormalLeft"/>
              <w:rPr>
                <w:lang w:val="en-GB"/>
              </w:rPr>
            </w:pPr>
            <w:r w:rsidRPr="00A4338B">
              <w:rPr>
                <w:lang w:val="en-GB"/>
              </w:rPr>
              <w:t>Ancillary own fund items for which a method was approved — tier 2 current amounts</w:t>
            </w:r>
          </w:p>
        </w:tc>
        <w:tc>
          <w:tcPr>
            <w:tcW w:w="4086" w:type="dxa"/>
            <w:tcBorders>
              <w:top w:val="single" w:sz="2" w:space="0" w:color="auto"/>
              <w:left w:val="single" w:sz="2" w:space="0" w:color="auto"/>
              <w:bottom w:val="single" w:sz="2" w:space="0" w:color="auto"/>
              <w:right w:val="single" w:sz="2" w:space="0" w:color="auto"/>
            </w:tcBorders>
          </w:tcPr>
          <w:p w14:paraId="04C6BA49" w14:textId="77777777" w:rsidR="001B1226" w:rsidRPr="00A4338B" w:rsidRDefault="001B1226" w:rsidP="001346F1">
            <w:pPr>
              <w:pStyle w:val="NormalLeft"/>
              <w:rPr>
                <w:lang w:val="en-GB"/>
              </w:rPr>
            </w:pPr>
            <w:r w:rsidRPr="00A4338B">
              <w:rPr>
                <w:lang w:val="en-GB"/>
              </w:rPr>
              <w:t>This is the current amount for ancillary own funds for which a method was approved under Tier 2.</w:t>
            </w:r>
          </w:p>
        </w:tc>
      </w:tr>
      <w:tr w:rsidR="001B1226" w:rsidRPr="00A4338B" w14:paraId="3214391E" w14:textId="77777777" w:rsidTr="001346F1">
        <w:tc>
          <w:tcPr>
            <w:tcW w:w="1671" w:type="dxa"/>
            <w:tcBorders>
              <w:top w:val="single" w:sz="2" w:space="0" w:color="auto"/>
              <w:left w:val="single" w:sz="2" w:space="0" w:color="auto"/>
              <w:bottom w:val="single" w:sz="2" w:space="0" w:color="auto"/>
              <w:right w:val="single" w:sz="2" w:space="0" w:color="auto"/>
            </w:tcBorders>
          </w:tcPr>
          <w:p w14:paraId="2FD72605" w14:textId="77777777" w:rsidR="001B1226" w:rsidRPr="00A4338B" w:rsidRDefault="001B1226" w:rsidP="001346F1">
            <w:pPr>
              <w:pStyle w:val="NormalLeft"/>
              <w:rPr>
                <w:lang w:val="en-GB"/>
              </w:rPr>
            </w:pPr>
            <w:r w:rsidRPr="00A4338B">
              <w:rPr>
                <w:lang w:val="en-GB"/>
              </w:rPr>
              <w:t>R0520/C0100</w:t>
            </w:r>
          </w:p>
        </w:tc>
        <w:tc>
          <w:tcPr>
            <w:tcW w:w="3529" w:type="dxa"/>
            <w:tcBorders>
              <w:top w:val="single" w:sz="2" w:space="0" w:color="auto"/>
              <w:left w:val="single" w:sz="2" w:space="0" w:color="auto"/>
              <w:bottom w:val="single" w:sz="2" w:space="0" w:color="auto"/>
              <w:right w:val="single" w:sz="2" w:space="0" w:color="auto"/>
            </w:tcBorders>
          </w:tcPr>
          <w:p w14:paraId="6BDA615C" w14:textId="77777777" w:rsidR="001B1226" w:rsidRPr="00A4338B" w:rsidRDefault="001B1226" w:rsidP="001346F1">
            <w:pPr>
              <w:pStyle w:val="NormalLeft"/>
              <w:rPr>
                <w:lang w:val="en-GB"/>
              </w:rPr>
            </w:pPr>
            <w:r w:rsidRPr="00A4338B">
              <w:rPr>
                <w:lang w:val="en-GB"/>
              </w:rPr>
              <w:t>Ancillary own fund items for which a method was approved — tier 3 current amounts</w:t>
            </w:r>
          </w:p>
        </w:tc>
        <w:tc>
          <w:tcPr>
            <w:tcW w:w="4086" w:type="dxa"/>
            <w:tcBorders>
              <w:top w:val="single" w:sz="2" w:space="0" w:color="auto"/>
              <w:left w:val="single" w:sz="2" w:space="0" w:color="auto"/>
              <w:bottom w:val="single" w:sz="2" w:space="0" w:color="auto"/>
              <w:right w:val="single" w:sz="2" w:space="0" w:color="auto"/>
            </w:tcBorders>
          </w:tcPr>
          <w:p w14:paraId="33D5F491" w14:textId="77777777" w:rsidR="001B1226" w:rsidRPr="00A4338B" w:rsidRDefault="001B1226" w:rsidP="001346F1">
            <w:pPr>
              <w:pStyle w:val="NormalLeft"/>
              <w:rPr>
                <w:lang w:val="en-GB"/>
              </w:rPr>
            </w:pPr>
            <w:r w:rsidRPr="00A4338B">
              <w:rPr>
                <w:lang w:val="en-GB"/>
              </w:rPr>
              <w:t>This is the current amount for ancillary own funds for which a method was approved under Tier 3.</w:t>
            </w:r>
          </w:p>
        </w:tc>
      </w:tr>
      <w:tr w:rsidR="001B1226" w:rsidRPr="00A4338B" w14:paraId="0D1A496B" w14:textId="77777777" w:rsidTr="001346F1">
        <w:tc>
          <w:tcPr>
            <w:tcW w:w="1671" w:type="dxa"/>
            <w:tcBorders>
              <w:top w:val="single" w:sz="2" w:space="0" w:color="auto"/>
              <w:left w:val="single" w:sz="2" w:space="0" w:color="auto"/>
              <w:bottom w:val="single" w:sz="2" w:space="0" w:color="auto"/>
              <w:right w:val="single" w:sz="2" w:space="0" w:color="auto"/>
            </w:tcBorders>
          </w:tcPr>
          <w:p w14:paraId="4CDFF097" w14:textId="77777777" w:rsidR="001B1226" w:rsidRPr="00A4338B" w:rsidRDefault="001B1226" w:rsidP="001346F1">
            <w:pPr>
              <w:pStyle w:val="NormalLeft"/>
              <w:rPr>
                <w:lang w:val="en-GB"/>
              </w:rPr>
            </w:pPr>
            <w:r w:rsidRPr="00A4338B">
              <w:rPr>
                <w:lang w:val="en-GB"/>
              </w:rPr>
              <w:t>R0600/C0110</w:t>
            </w:r>
          </w:p>
        </w:tc>
        <w:tc>
          <w:tcPr>
            <w:tcW w:w="3529" w:type="dxa"/>
            <w:tcBorders>
              <w:top w:val="single" w:sz="2" w:space="0" w:color="auto"/>
              <w:left w:val="single" w:sz="2" w:space="0" w:color="auto"/>
              <w:bottom w:val="single" w:sz="2" w:space="0" w:color="auto"/>
              <w:right w:val="single" w:sz="2" w:space="0" w:color="auto"/>
            </w:tcBorders>
          </w:tcPr>
          <w:p w14:paraId="461DAFA4" w14:textId="77777777" w:rsidR="001B1226" w:rsidRPr="00A4338B" w:rsidRDefault="001B1226" w:rsidP="001346F1">
            <w:pPr>
              <w:pStyle w:val="NormalLeft"/>
              <w:rPr>
                <w:lang w:val="en-GB"/>
              </w:rPr>
            </w:pPr>
            <w:r w:rsidRPr="00A4338B">
              <w:rPr>
                <w:lang w:val="en-GB"/>
              </w:rPr>
              <w:t>Excess of assets over liabilities — attribution of valuation differences –Difference in the valuation of assets</w:t>
            </w:r>
          </w:p>
        </w:tc>
        <w:tc>
          <w:tcPr>
            <w:tcW w:w="4086" w:type="dxa"/>
            <w:tcBorders>
              <w:top w:val="single" w:sz="2" w:space="0" w:color="auto"/>
              <w:left w:val="single" w:sz="2" w:space="0" w:color="auto"/>
              <w:bottom w:val="single" w:sz="2" w:space="0" w:color="auto"/>
              <w:right w:val="single" w:sz="2" w:space="0" w:color="auto"/>
            </w:tcBorders>
          </w:tcPr>
          <w:p w14:paraId="7BE7F7CC" w14:textId="77777777" w:rsidR="001B1226" w:rsidRPr="00A4338B" w:rsidRDefault="001B1226" w:rsidP="001346F1">
            <w:pPr>
              <w:pStyle w:val="NormalLeft"/>
              <w:rPr>
                <w:lang w:val="en-GB"/>
              </w:rPr>
            </w:pPr>
            <w:r w:rsidRPr="00A4338B">
              <w:rPr>
                <w:lang w:val="en-GB"/>
              </w:rPr>
              <w:t>This is the difference in the valuation of assets.</w:t>
            </w:r>
          </w:p>
        </w:tc>
      </w:tr>
      <w:tr w:rsidR="001B1226" w:rsidRPr="00A4338B" w14:paraId="64892E06" w14:textId="77777777" w:rsidTr="001346F1">
        <w:tc>
          <w:tcPr>
            <w:tcW w:w="1671" w:type="dxa"/>
            <w:tcBorders>
              <w:top w:val="single" w:sz="2" w:space="0" w:color="auto"/>
              <w:left w:val="single" w:sz="2" w:space="0" w:color="auto"/>
              <w:bottom w:val="single" w:sz="2" w:space="0" w:color="auto"/>
              <w:right w:val="single" w:sz="2" w:space="0" w:color="auto"/>
            </w:tcBorders>
          </w:tcPr>
          <w:p w14:paraId="447F4E89" w14:textId="77777777" w:rsidR="001B1226" w:rsidRPr="00A4338B" w:rsidRDefault="001B1226" w:rsidP="001346F1">
            <w:pPr>
              <w:pStyle w:val="NormalLeft"/>
              <w:rPr>
                <w:lang w:val="en-GB"/>
              </w:rPr>
            </w:pPr>
            <w:r w:rsidRPr="00A4338B">
              <w:rPr>
                <w:lang w:val="en-GB"/>
              </w:rPr>
              <w:t>R0610/C0110</w:t>
            </w:r>
          </w:p>
        </w:tc>
        <w:tc>
          <w:tcPr>
            <w:tcW w:w="3529" w:type="dxa"/>
            <w:tcBorders>
              <w:top w:val="single" w:sz="2" w:space="0" w:color="auto"/>
              <w:left w:val="single" w:sz="2" w:space="0" w:color="auto"/>
              <w:bottom w:val="single" w:sz="2" w:space="0" w:color="auto"/>
              <w:right w:val="single" w:sz="2" w:space="0" w:color="auto"/>
            </w:tcBorders>
          </w:tcPr>
          <w:p w14:paraId="62F4AE3E" w14:textId="77777777" w:rsidR="001B1226" w:rsidRPr="00A4338B" w:rsidRDefault="001B1226" w:rsidP="001346F1">
            <w:pPr>
              <w:pStyle w:val="NormalLeft"/>
              <w:rPr>
                <w:lang w:val="en-GB"/>
              </w:rPr>
            </w:pPr>
            <w:r w:rsidRPr="00A4338B">
              <w:rPr>
                <w:lang w:val="en-GB"/>
              </w:rPr>
              <w:t>Excess of assets over liabilities — attribution of valuation differences — Difference in the valuation of technical provisions</w:t>
            </w:r>
          </w:p>
        </w:tc>
        <w:tc>
          <w:tcPr>
            <w:tcW w:w="4086" w:type="dxa"/>
            <w:tcBorders>
              <w:top w:val="single" w:sz="2" w:space="0" w:color="auto"/>
              <w:left w:val="single" w:sz="2" w:space="0" w:color="auto"/>
              <w:bottom w:val="single" w:sz="2" w:space="0" w:color="auto"/>
              <w:right w:val="single" w:sz="2" w:space="0" w:color="auto"/>
            </w:tcBorders>
          </w:tcPr>
          <w:p w14:paraId="5FCD5D82" w14:textId="77777777" w:rsidR="001B1226" w:rsidRPr="00A4338B" w:rsidRDefault="001B1226" w:rsidP="001346F1">
            <w:pPr>
              <w:pStyle w:val="NormalLeft"/>
              <w:rPr>
                <w:lang w:val="en-GB"/>
              </w:rPr>
            </w:pPr>
            <w:r w:rsidRPr="00A4338B">
              <w:rPr>
                <w:lang w:val="en-GB"/>
              </w:rPr>
              <w:t>This is the difference in the valuation of technical provisions.</w:t>
            </w:r>
          </w:p>
        </w:tc>
      </w:tr>
      <w:tr w:rsidR="001B1226" w:rsidRPr="00A4338B" w14:paraId="45D7A2EA" w14:textId="77777777" w:rsidTr="001346F1">
        <w:tc>
          <w:tcPr>
            <w:tcW w:w="1671" w:type="dxa"/>
            <w:tcBorders>
              <w:top w:val="single" w:sz="2" w:space="0" w:color="auto"/>
              <w:left w:val="single" w:sz="2" w:space="0" w:color="auto"/>
              <w:bottom w:val="single" w:sz="2" w:space="0" w:color="auto"/>
              <w:right w:val="single" w:sz="2" w:space="0" w:color="auto"/>
            </w:tcBorders>
          </w:tcPr>
          <w:p w14:paraId="7DB7884C" w14:textId="77777777" w:rsidR="001B1226" w:rsidRPr="00A4338B" w:rsidRDefault="001B1226" w:rsidP="001346F1">
            <w:pPr>
              <w:pStyle w:val="NormalLeft"/>
              <w:rPr>
                <w:lang w:val="en-GB"/>
              </w:rPr>
            </w:pPr>
            <w:r w:rsidRPr="00A4338B">
              <w:rPr>
                <w:lang w:val="en-GB"/>
              </w:rPr>
              <w:t>R0620/C0110</w:t>
            </w:r>
          </w:p>
        </w:tc>
        <w:tc>
          <w:tcPr>
            <w:tcW w:w="3529" w:type="dxa"/>
            <w:tcBorders>
              <w:top w:val="single" w:sz="2" w:space="0" w:color="auto"/>
              <w:left w:val="single" w:sz="2" w:space="0" w:color="auto"/>
              <w:bottom w:val="single" w:sz="2" w:space="0" w:color="auto"/>
              <w:right w:val="single" w:sz="2" w:space="0" w:color="auto"/>
            </w:tcBorders>
          </w:tcPr>
          <w:p w14:paraId="04F4CFF0" w14:textId="77777777" w:rsidR="001B1226" w:rsidRPr="00A4338B" w:rsidRDefault="001B1226" w:rsidP="001346F1">
            <w:pPr>
              <w:pStyle w:val="NormalLeft"/>
              <w:rPr>
                <w:lang w:val="en-GB"/>
              </w:rPr>
            </w:pPr>
            <w:r w:rsidRPr="00A4338B">
              <w:rPr>
                <w:lang w:val="en-GB"/>
              </w:rPr>
              <w:t>Excess of assets over liabilities — attribution of valuation differences –Difference in the valuation of other liabilities</w:t>
            </w:r>
          </w:p>
        </w:tc>
        <w:tc>
          <w:tcPr>
            <w:tcW w:w="4086" w:type="dxa"/>
            <w:tcBorders>
              <w:top w:val="single" w:sz="2" w:space="0" w:color="auto"/>
              <w:left w:val="single" w:sz="2" w:space="0" w:color="auto"/>
              <w:bottom w:val="single" w:sz="2" w:space="0" w:color="auto"/>
              <w:right w:val="single" w:sz="2" w:space="0" w:color="auto"/>
            </w:tcBorders>
          </w:tcPr>
          <w:p w14:paraId="3ED9D546" w14:textId="77777777" w:rsidR="001B1226" w:rsidRPr="00A4338B" w:rsidRDefault="001B1226" w:rsidP="001346F1">
            <w:pPr>
              <w:pStyle w:val="NormalLeft"/>
              <w:rPr>
                <w:lang w:val="en-GB"/>
              </w:rPr>
            </w:pPr>
            <w:r w:rsidRPr="00A4338B">
              <w:rPr>
                <w:lang w:val="en-GB"/>
              </w:rPr>
              <w:t>This is the difference in the valuation of other liabilities.</w:t>
            </w:r>
          </w:p>
        </w:tc>
      </w:tr>
      <w:tr w:rsidR="001B1226" w:rsidRPr="00A4338B" w14:paraId="32A5BDF1" w14:textId="77777777" w:rsidTr="001346F1">
        <w:tc>
          <w:tcPr>
            <w:tcW w:w="1671" w:type="dxa"/>
            <w:tcBorders>
              <w:top w:val="single" w:sz="2" w:space="0" w:color="auto"/>
              <w:left w:val="single" w:sz="2" w:space="0" w:color="auto"/>
              <w:bottom w:val="single" w:sz="2" w:space="0" w:color="auto"/>
              <w:right w:val="single" w:sz="2" w:space="0" w:color="auto"/>
            </w:tcBorders>
          </w:tcPr>
          <w:p w14:paraId="7C91C598" w14:textId="77777777" w:rsidR="001B1226" w:rsidRPr="00A4338B" w:rsidRDefault="001B1226" w:rsidP="001346F1">
            <w:pPr>
              <w:pStyle w:val="NormalLeft"/>
              <w:rPr>
                <w:lang w:val="en-GB"/>
              </w:rPr>
            </w:pPr>
            <w:r w:rsidRPr="00A4338B">
              <w:rPr>
                <w:lang w:val="en-GB"/>
              </w:rPr>
              <w:t>R0630/C0110</w:t>
            </w:r>
          </w:p>
        </w:tc>
        <w:tc>
          <w:tcPr>
            <w:tcW w:w="3529" w:type="dxa"/>
            <w:tcBorders>
              <w:top w:val="single" w:sz="2" w:space="0" w:color="auto"/>
              <w:left w:val="single" w:sz="2" w:space="0" w:color="auto"/>
              <w:bottom w:val="single" w:sz="2" w:space="0" w:color="auto"/>
              <w:right w:val="single" w:sz="2" w:space="0" w:color="auto"/>
            </w:tcBorders>
          </w:tcPr>
          <w:p w14:paraId="7F564935" w14:textId="77777777" w:rsidR="001B1226" w:rsidRPr="00A4338B" w:rsidRDefault="001B1226" w:rsidP="001346F1">
            <w:pPr>
              <w:pStyle w:val="NormalLeft"/>
              <w:rPr>
                <w:lang w:val="en-GB"/>
              </w:rPr>
            </w:pPr>
            <w:r w:rsidRPr="00A4338B">
              <w:rPr>
                <w:lang w:val="en-GB"/>
              </w:rPr>
              <w:t>Total of reserves and retained earnings from financial statements</w:t>
            </w:r>
          </w:p>
        </w:tc>
        <w:tc>
          <w:tcPr>
            <w:tcW w:w="4086" w:type="dxa"/>
            <w:tcBorders>
              <w:top w:val="single" w:sz="2" w:space="0" w:color="auto"/>
              <w:left w:val="single" w:sz="2" w:space="0" w:color="auto"/>
              <w:bottom w:val="single" w:sz="2" w:space="0" w:color="auto"/>
              <w:right w:val="single" w:sz="2" w:space="0" w:color="auto"/>
            </w:tcBorders>
          </w:tcPr>
          <w:p w14:paraId="2C437329" w14:textId="77777777" w:rsidR="001B1226" w:rsidRPr="00A4338B" w:rsidRDefault="001B1226" w:rsidP="001346F1">
            <w:pPr>
              <w:pStyle w:val="NormalLeft"/>
              <w:rPr>
                <w:lang w:val="en-GB"/>
              </w:rPr>
            </w:pPr>
            <w:r w:rsidRPr="00A4338B">
              <w:rPr>
                <w:lang w:val="en-GB"/>
              </w:rPr>
              <w:t>This is total reserves and retained earnings taken from the financial statements.</w:t>
            </w:r>
          </w:p>
        </w:tc>
      </w:tr>
      <w:tr w:rsidR="001B1226" w:rsidRPr="00A4338B" w14:paraId="3061E2CF" w14:textId="77777777" w:rsidTr="001346F1">
        <w:tc>
          <w:tcPr>
            <w:tcW w:w="1671" w:type="dxa"/>
            <w:tcBorders>
              <w:top w:val="single" w:sz="2" w:space="0" w:color="auto"/>
              <w:left w:val="single" w:sz="2" w:space="0" w:color="auto"/>
              <w:bottom w:val="single" w:sz="2" w:space="0" w:color="auto"/>
              <w:right w:val="single" w:sz="2" w:space="0" w:color="auto"/>
            </w:tcBorders>
          </w:tcPr>
          <w:p w14:paraId="1B749C6C" w14:textId="77777777" w:rsidR="001B1226" w:rsidRPr="00A4338B" w:rsidRDefault="001B1226" w:rsidP="001346F1">
            <w:pPr>
              <w:pStyle w:val="NormalLeft"/>
              <w:rPr>
                <w:lang w:val="en-GB"/>
              </w:rPr>
            </w:pPr>
            <w:r w:rsidRPr="00A4338B">
              <w:rPr>
                <w:lang w:val="en-GB"/>
              </w:rPr>
              <w:lastRenderedPageBreak/>
              <w:t>R0640/C0110</w:t>
            </w:r>
          </w:p>
        </w:tc>
        <w:tc>
          <w:tcPr>
            <w:tcW w:w="3529" w:type="dxa"/>
            <w:tcBorders>
              <w:top w:val="single" w:sz="2" w:space="0" w:color="auto"/>
              <w:left w:val="single" w:sz="2" w:space="0" w:color="auto"/>
              <w:bottom w:val="single" w:sz="2" w:space="0" w:color="auto"/>
              <w:right w:val="single" w:sz="2" w:space="0" w:color="auto"/>
            </w:tcBorders>
          </w:tcPr>
          <w:p w14:paraId="63A194DA" w14:textId="77777777" w:rsidR="001B1226" w:rsidRPr="00A4338B" w:rsidRDefault="001B1226" w:rsidP="001346F1">
            <w:pPr>
              <w:pStyle w:val="NormalLeft"/>
              <w:rPr>
                <w:lang w:val="en-GB"/>
              </w:rPr>
            </w:pPr>
            <w:r w:rsidRPr="00A4338B">
              <w:rPr>
                <w:lang w:val="en-GB"/>
              </w:rPr>
              <w:t>Other, please explain why you need to use this line.</w:t>
            </w:r>
          </w:p>
        </w:tc>
        <w:tc>
          <w:tcPr>
            <w:tcW w:w="4086" w:type="dxa"/>
            <w:tcBorders>
              <w:top w:val="single" w:sz="2" w:space="0" w:color="auto"/>
              <w:left w:val="single" w:sz="2" w:space="0" w:color="auto"/>
              <w:bottom w:val="single" w:sz="2" w:space="0" w:color="auto"/>
              <w:right w:val="single" w:sz="2" w:space="0" w:color="auto"/>
            </w:tcBorders>
          </w:tcPr>
          <w:p w14:paraId="48D8632F" w14:textId="77777777" w:rsidR="001B1226" w:rsidRPr="00A4338B" w:rsidRDefault="001B1226" w:rsidP="001346F1">
            <w:pPr>
              <w:pStyle w:val="NormalLeft"/>
              <w:rPr>
                <w:lang w:val="en-GB"/>
              </w:rPr>
            </w:pPr>
            <w:r w:rsidRPr="00A4338B">
              <w:rPr>
                <w:lang w:val="en-GB"/>
              </w:rPr>
              <w:t>This is the amount of any other items not already identified. When reporting a value in R0640/C0110, the value in R0640/C0120 shall provide an explanation and details of such items.</w:t>
            </w:r>
          </w:p>
        </w:tc>
      </w:tr>
      <w:tr w:rsidR="001B1226" w:rsidRPr="00A4338B" w14:paraId="43C164AF" w14:textId="77777777" w:rsidTr="001346F1">
        <w:tc>
          <w:tcPr>
            <w:tcW w:w="1671" w:type="dxa"/>
            <w:tcBorders>
              <w:top w:val="single" w:sz="2" w:space="0" w:color="auto"/>
              <w:left w:val="single" w:sz="2" w:space="0" w:color="auto"/>
              <w:bottom w:val="single" w:sz="2" w:space="0" w:color="auto"/>
              <w:right w:val="single" w:sz="2" w:space="0" w:color="auto"/>
            </w:tcBorders>
          </w:tcPr>
          <w:p w14:paraId="3646E5C8" w14:textId="77777777" w:rsidR="001B1226" w:rsidRPr="00A4338B" w:rsidRDefault="001B1226" w:rsidP="001346F1">
            <w:pPr>
              <w:pStyle w:val="NormalLeft"/>
              <w:rPr>
                <w:lang w:val="en-GB"/>
              </w:rPr>
            </w:pPr>
            <w:r w:rsidRPr="00A4338B">
              <w:rPr>
                <w:lang w:val="en-GB"/>
              </w:rPr>
              <w:t>R0640/C0120</w:t>
            </w:r>
          </w:p>
        </w:tc>
        <w:tc>
          <w:tcPr>
            <w:tcW w:w="3529" w:type="dxa"/>
            <w:tcBorders>
              <w:top w:val="single" w:sz="2" w:space="0" w:color="auto"/>
              <w:left w:val="single" w:sz="2" w:space="0" w:color="auto"/>
              <w:bottom w:val="single" w:sz="2" w:space="0" w:color="auto"/>
              <w:right w:val="single" w:sz="2" w:space="0" w:color="auto"/>
            </w:tcBorders>
          </w:tcPr>
          <w:p w14:paraId="58EA078A" w14:textId="77777777" w:rsidR="001B1226" w:rsidRPr="00A4338B" w:rsidRDefault="001B1226" w:rsidP="001346F1">
            <w:pPr>
              <w:pStyle w:val="NormalLeft"/>
              <w:rPr>
                <w:lang w:val="en-GB"/>
              </w:rPr>
            </w:pPr>
            <w:r w:rsidRPr="00A4338B">
              <w:rPr>
                <w:lang w:val="en-GB"/>
              </w:rPr>
              <w:t>Other, please explain why you need to use this line</w:t>
            </w:r>
          </w:p>
        </w:tc>
        <w:tc>
          <w:tcPr>
            <w:tcW w:w="4086" w:type="dxa"/>
            <w:tcBorders>
              <w:top w:val="single" w:sz="2" w:space="0" w:color="auto"/>
              <w:left w:val="single" w:sz="2" w:space="0" w:color="auto"/>
              <w:bottom w:val="single" w:sz="2" w:space="0" w:color="auto"/>
              <w:right w:val="single" w:sz="2" w:space="0" w:color="auto"/>
            </w:tcBorders>
          </w:tcPr>
          <w:p w14:paraId="253029D4" w14:textId="77777777" w:rsidR="001B1226" w:rsidRPr="00A4338B" w:rsidRDefault="001B1226" w:rsidP="001346F1">
            <w:pPr>
              <w:pStyle w:val="NormalLeft"/>
              <w:rPr>
                <w:lang w:val="en-GB"/>
              </w:rPr>
            </w:pPr>
            <w:r w:rsidRPr="00A4338B">
              <w:rPr>
                <w:lang w:val="en-GB"/>
              </w:rPr>
              <w:t>This is the explanation of other items reported in R0640/C0110.</w:t>
            </w:r>
          </w:p>
        </w:tc>
      </w:tr>
      <w:tr w:rsidR="001B1226" w:rsidRPr="00A4338B" w14:paraId="364B8B90" w14:textId="77777777" w:rsidTr="001346F1">
        <w:tc>
          <w:tcPr>
            <w:tcW w:w="1671" w:type="dxa"/>
            <w:tcBorders>
              <w:top w:val="single" w:sz="2" w:space="0" w:color="auto"/>
              <w:left w:val="single" w:sz="2" w:space="0" w:color="auto"/>
              <w:bottom w:val="single" w:sz="2" w:space="0" w:color="auto"/>
              <w:right w:val="single" w:sz="2" w:space="0" w:color="auto"/>
            </w:tcBorders>
          </w:tcPr>
          <w:p w14:paraId="6D407007" w14:textId="77777777" w:rsidR="001B1226" w:rsidRPr="00A4338B" w:rsidRDefault="001B1226" w:rsidP="001346F1">
            <w:pPr>
              <w:pStyle w:val="NormalLeft"/>
              <w:rPr>
                <w:lang w:val="en-GB"/>
              </w:rPr>
            </w:pPr>
            <w:r w:rsidRPr="00A4338B">
              <w:rPr>
                <w:lang w:val="en-GB"/>
              </w:rPr>
              <w:t>R0650/C0110</w:t>
            </w:r>
          </w:p>
        </w:tc>
        <w:tc>
          <w:tcPr>
            <w:tcW w:w="3529" w:type="dxa"/>
            <w:tcBorders>
              <w:top w:val="single" w:sz="2" w:space="0" w:color="auto"/>
              <w:left w:val="single" w:sz="2" w:space="0" w:color="auto"/>
              <w:bottom w:val="single" w:sz="2" w:space="0" w:color="auto"/>
              <w:right w:val="single" w:sz="2" w:space="0" w:color="auto"/>
            </w:tcBorders>
          </w:tcPr>
          <w:p w14:paraId="5C16B04E" w14:textId="77777777" w:rsidR="001B1226" w:rsidRPr="00A4338B" w:rsidRDefault="001B1226" w:rsidP="001346F1">
            <w:pPr>
              <w:pStyle w:val="NormalLeft"/>
              <w:rPr>
                <w:lang w:val="en-GB"/>
              </w:rPr>
            </w:pPr>
            <w:r w:rsidRPr="00A4338B">
              <w:rPr>
                <w:lang w:val="en-GB"/>
              </w:rPr>
              <w:t>Reserves from financial statements adjusted for Solvency II valuation differences</w:t>
            </w:r>
          </w:p>
        </w:tc>
        <w:tc>
          <w:tcPr>
            <w:tcW w:w="4086" w:type="dxa"/>
            <w:tcBorders>
              <w:top w:val="single" w:sz="2" w:space="0" w:color="auto"/>
              <w:left w:val="single" w:sz="2" w:space="0" w:color="auto"/>
              <w:bottom w:val="single" w:sz="2" w:space="0" w:color="auto"/>
              <w:right w:val="single" w:sz="2" w:space="0" w:color="auto"/>
            </w:tcBorders>
          </w:tcPr>
          <w:p w14:paraId="6D769299" w14:textId="77777777" w:rsidR="001B1226" w:rsidRPr="00A4338B" w:rsidRDefault="001B1226" w:rsidP="001346F1">
            <w:pPr>
              <w:pStyle w:val="NormalLeft"/>
              <w:rPr>
                <w:lang w:val="en-GB"/>
              </w:rPr>
            </w:pPr>
            <w:r w:rsidRPr="00A4338B">
              <w:rPr>
                <w:lang w:val="en-GB"/>
              </w:rPr>
              <w:t>This is the total of reserves from the financial statements after adjustment for valuation differences.</w:t>
            </w:r>
          </w:p>
          <w:p w14:paraId="78E2F7DB" w14:textId="77777777" w:rsidR="001B1226" w:rsidRPr="00A4338B" w:rsidRDefault="001B1226" w:rsidP="001346F1">
            <w:pPr>
              <w:pStyle w:val="NormalLeft"/>
              <w:rPr>
                <w:lang w:val="en-GB"/>
              </w:rPr>
            </w:pPr>
            <w:r w:rsidRPr="00A4338B">
              <w:rPr>
                <w:lang w:val="en-GB"/>
              </w:rPr>
              <w:t>This item shall include values from financial statement such as retained earnings, reserve capital, net profit, profits from previous years, revaluation capital (fund), other reserve capital.</w:t>
            </w:r>
          </w:p>
        </w:tc>
      </w:tr>
      <w:tr w:rsidR="001B1226" w:rsidRPr="00A4338B" w14:paraId="34C38932" w14:textId="77777777" w:rsidTr="001346F1">
        <w:tc>
          <w:tcPr>
            <w:tcW w:w="1671" w:type="dxa"/>
            <w:tcBorders>
              <w:top w:val="single" w:sz="2" w:space="0" w:color="auto"/>
              <w:left w:val="single" w:sz="2" w:space="0" w:color="auto"/>
              <w:bottom w:val="single" w:sz="2" w:space="0" w:color="auto"/>
              <w:right w:val="single" w:sz="2" w:space="0" w:color="auto"/>
            </w:tcBorders>
          </w:tcPr>
          <w:p w14:paraId="0B35E8A9" w14:textId="77777777" w:rsidR="001B1226" w:rsidRPr="00A4338B" w:rsidRDefault="001B1226" w:rsidP="001346F1">
            <w:pPr>
              <w:pStyle w:val="NormalLeft"/>
              <w:rPr>
                <w:lang w:val="en-GB"/>
              </w:rPr>
            </w:pPr>
            <w:r w:rsidRPr="00A4338B">
              <w:rPr>
                <w:lang w:val="en-GB"/>
              </w:rPr>
              <w:t>R0660/C0110</w:t>
            </w:r>
          </w:p>
        </w:tc>
        <w:tc>
          <w:tcPr>
            <w:tcW w:w="3529" w:type="dxa"/>
            <w:tcBorders>
              <w:top w:val="single" w:sz="2" w:space="0" w:color="auto"/>
              <w:left w:val="single" w:sz="2" w:space="0" w:color="auto"/>
              <w:bottom w:val="single" w:sz="2" w:space="0" w:color="auto"/>
              <w:right w:val="single" w:sz="2" w:space="0" w:color="auto"/>
            </w:tcBorders>
          </w:tcPr>
          <w:p w14:paraId="2E2B4A9A" w14:textId="77777777" w:rsidR="001B1226" w:rsidRPr="00A4338B" w:rsidRDefault="001B1226" w:rsidP="001346F1">
            <w:pPr>
              <w:pStyle w:val="NormalLeft"/>
              <w:rPr>
                <w:lang w:val="en-GB"/>
              </w:rPr>
            </w:pPr>
            <w:r w:rsidRPr="00A4338B">
              <w:rPr>
                <w:lang w:val="en-GB"/>
              </w:rPr>
              <w:t>Excess of assets over liabilities attributable to basic own fund items (excluding the reconciliation reserve)</w:t>
            </w:r>
          </w:p>
        </w:tc>
        <w:tc>
          <w:tcPr>
            <w:tcW w:w="4086" w:type="dxa"/>
            <w:tcBorders>
              <w:top w:val="single" w:sz="2" w:space="0" w:color="auto"/>
              <w:left w:val="single" w:sz="2" w:space="0" w:color="auto"/>
              <w:bottom w:val="single" w:sz="2" w:space="0" w:color="auto"/>
              <w:right w:val="single" w:sz="2" w:space="0" w:color="auto"/>
            </w:tcBorders>
          </w:tcPr>
          <w:p w14:paraId="4DD9BA0E" w14:textId="77777777" w:rsidR="001B1226" w:rsidRPr="00A4338B" w:rsidRDefault="001B1226" w:rsidP="001346F1">
            <w:pPr>
              <w:pStyle w:val="NormalLeft"/>
              <w:rPr>
                <w:lang w:val="en-GB"/>
              </w:rPr>
            </w:pPr>
            <w:r w:rsidRPr="00A4338B">
              <w:rPr>
                <w:lang w:val="en-GB"/>
              </w:rPr>
              <w:t>This is the excess of assets over liabilities attributable to basic own funds, excluding reconciliation reserve.</w:t>
            </w:r>
          </w:p>
        </w:tc>
      </w:tr>
      <w:tr w:rsidR="001B1226" w:rsidRPr="00A4338B" w14:paraId="245F234C" w14:textId="77777777" w:rsidTr="001346F1">
        <w:tc>
          <w:tcPr>
            <w:tcW w:w="1671" w:type="dxa"/>
            <w:tcBorders>
              <w:top w:val="single" w:sz="2" w:space="0" w:color="auto"/>
              <w:left w:val="single" w:sz="2" w:space="0" w:color="auto"/>
              <w:bottom w:val="single" w:sz="2" w:space="0" w:color="auto"/>
              <w:right w:val="single" w:sz="2" w:space="0" w:color="auto"/>
            </w:tcBorders>
          </w:tcPr>
          <w:p w14:paraId="4C732266" w14:textId="77777777" w:rsidR="001B1226" w:rsidRPr="00A4338B" w:rsidRDefault="001B1226" w:rsidP="001346F1">
            <w:pPr>
              <w:pStyle w:val="NormalLeft"/>
              <w:rPr>
                <w:lang w:val="en-GB"/>
              </w:rPr>
            </w:pPr>
            <w:r w:rsidRPr="00A4338B">
              <w:rPr>
                <w:lang w:val="en-GB"/>
              </w:rPr>
              <w:t>R0700/C0110</w:t>
            </w:r>
          </w:p>
        </w:tc>
        <w:tc>
          <w:tcPr>
            <w:tcW w:w="3529" w:type="dxa"/>
            <w:tcBorders>
              <w:top w:val="single" w:sz="2" w:space="0" w:color="auto"/>
              <w:left w:val="single" w:sz="2" w:space="0" w:color="auto"/>
              <w:bottom w:val="single" w:sz="2" w:space="0" w:color="auto"/>
              <w:right w:val="single" w:sz="2" w:space="0" w:color="auto"/>
            </w:tcBorders>
          </w:tcPr>
          <w:p w14:paraId="77FB77B8" w14:textId="77777777" w:rsidR="001B1226" w:rsidRPr="00A4338B" w:rsidRDefault="001B1226" w:rsidP="001346F1">
            <w:pPr>
              <w:pStyle w:val="NormalLeft"/>
              <w:rPr>
                <w:lang w:val="en-GB"/>
              </w:rPr>
            </w:pPr>
            <w:r w:rsidRPr="00A4338B">
              <w:rPr>
                <w:lang w:val="en-GB"/>
              </w:rPr>
              <w:t>Excess of assets over liabilities</w:t>
            </w:r>
          </w:p>
        </w:tc>
        <w:tc>
          <w:tcPr>
            <w:tcW w:w="4086" w:type="dxa"/>
            <w:tcBorders>
              <w:top w:val="single" w:sz="2" w:space="0" w:color="auto"/>
              <w:left w:val="single" w:sz="2" w:space="0" w:color="auto"/>
              <w:bottom w:val="single" w:sz="2" w:space="0" w:color="auto"/>
              <w:right w:val="single" w:sz="2" w:space="0" w:color="auto"/>
            </w:tcBorders>
          </w:tcPr>
          <w:p w14:paraId="052CD7CA" w14:textId="77777777" w:rsidR="001B1226" w:rsidRPr="00A4338B" w:rsidRDefault="001B1226" w:rsidP="001346F1">
            <w:pPr>
              <w:pStyle w:val="NormalLeft"/>
              <w:rPr>
                <w:lang w:val="en-GB"/>
              </w:rPr>
            </w:pPr>
            <w:r w:rsidRPr="00A4338B">
              <w:rPr>
                <w:lang w:val="en-GB"/>
              </w:rPr>
              <w:t>This is the amount of excess of assets over liabilities.</w:t>
            </w:r>
          </w:p>
        </w:tc>
      </w:tr>
    </w:tbl>
    <w:p w14:paraId="70D9D5F3" w14:textId="77777777" w:rsidR="001B1226" w:rsidRPr="00A4338B" w:rsidRDefault="001B1226" w:rsidP="001B1226">
      <w:pPr>
        <w:rPr>
          <w:lang w:val="en-GB"/>
        </w:rPr>
      </w:pPr>
    </w:p>
    <w:p w14:paraId="6FF1C615" w14:textId="77777777" w:rsidR="001B1226" w:rsidRPr="00A4338B" w:rsidRDefault="001B1226" w:rsidP="001B1226">
      <w:pPr>
        <w:pStyle w:val="ManualHeading2"/>
        <w:numPr>
          <w:ilvl w:val="0"/>
          <w:numId w:val="0"/>
        </w:numPr>
        <w:ind w:left="851" w:hanging="851"/>
        <w:rPr>
          <w:lang w:val="en-GB"/>
        </w:rPr>
      </w:pPr>
      <w:r w:rsidRPr="00A4338B">
        <w:rPr>
          <w:i/>
          <w:lang w:val="en-GB"/>
        </w:rPr>
        <w:t>S.23.03 — Annual movements on own funds</w:t>
      </w:r>
    </w:p>
    <w:p w14:paraId="294908BE" w14:textId="77777777" w:rsidR="001B1226" w:rsidRPr="00A4338B" w:rsidRDefault="001B1226" w:rsidP="001B1226">
      <w:pPr>
        <w:rPr>
          <w:lang w:val="en-GB"/>
        </w:rPr>
      </w:pPr>
      <w:r w:rsidRPr="00A4338B">
        <w:rPr>
          <w:i/>
          <w:lang w:val="en-GB"/>
        </w:rPr>
        <w:t>General comments:</w:t>
      </w:r>
    </w:p>
    <w:p w14:paraId="69CE71CB" w14:textId="3E7E1D29" w:rsidR="00B0561A" w:rsidRPr="00A4338B" w:rsidRDefault="00B0561A" w:rsidP="00B0561A">
      <w:pPr>
        <w:rPr>
          <w:ins w:id="961" w:author="Author"/>
          <w:lang w:val="en-GB"/>
        </w:rPr>
      </w:pPr>
      <w:ins w:id="962" w:author="Author">
        <w:r w:rsidRPr="00A4338B">
          <w:rPr>
            <w:lang w:val="en-GB"/>
          </w:rPr>
          <w:t xml:space="preserve">This template shall be reported if the </w:t>
        </w:r>
        <w:r w:rsidR="002E24F0">
          <w:rPr>
            <w:lang w:val="en-GB"/>
          </w:rPr>
          <w:t xml:space="preserve">amount of the </w:t>
        </w:r>
        <w:r w:rsidRPr="00A4338B">
          <w:rPr>
            <w:lang w:val="en-GB"/>
          </w:rPr>
          <w:t xml:space="preserve">own funds </w:t>
        </w:r>
        <w:r w:rsidR="002E24F0">
          <w:rPr>
            <w:lang w:val="en-GB"/>
          </w:rPr>
          <w:t xml:space="preserve">for any </w:t>
        </w:r>
        <w:del w:id="963" w:author="Author">
          <w:r w:rsidRPr="00A4338B" w:rsidDel="002E24F0">
            <w:rPr>
              <w:lang w:val="en-GB"/>
            </w:rPr>
            <w:delText>change per</w:delText>
          </w:r>
          <w:r w:rsidR="007A6725" w:rsidRPr="00A4338B" w:rsidDel="002E24F0">
            <w:rPr>
              <w:lang w:val="en-GB"/>
            </w:rPr>
            <w:delText xml:space="preserve"> each</w:delText>
          </w:r>
          <w:r w:rsidRPr="00A4338B" w:rsidDel="002E24F0">
            <w:rPr>
              <w:lang w:val="en-GB"/>
            </w:rPr>
            <w:delText xml:space="preserve"> </w:delText>
          </w:r>
        </w:del>
        <w:r w:rsidRPr="00A4338B">
          <w:rPr>
            <w:lang w:val="en-GB"/>
          </w:rPr>
          <w:t xml:space="preserve">tier </w:t>
        </w:r>
        <w:del w:id="964" w:author="Author">
          <w:r w:rsidRPr="00A4338B" w:rsidDel="002E24F0">
            <w:rPr>
              <w:lang w:val="en-GB"/>
            </w:rPr>
            <w:delText>is</w:delText>
          </w:r>
        </w:del>
        <w:r w:rsidR="002E24F0">
          <w:rPr>
            <w:lang w:val="en-GB"/>
          </w:rPr>
          <w:t>change</w:t>
        </w:r>
        <w:r w:rsidRPr="00A4338B">
          <w:rPr>
            <w:lang w:val="en-GB"/>
          </w:rPr>
          <w:t xml:space="preserve"> more than 5% compared to the previous year calculated as below.   </w:t>
        </w:r>
      </w:ins>
    </w:p>
    <w:p w14:paraId="2FF0720E" w14:textId="5A0AD44B" w:rsidR="00B0561A" w:rsidRPr="00A4338B" w:rsidRDefault="00B0561A" w:rsidP="00B0561A">
      <w:pPr>
        <w:rPr>
          <w:ins w:id="965" w:author="Author"/>
          <w:lang w:val="en-GB"/>
        </w:rPr>
      </w:pPr>
      <w:ins w:id="966" w:author="Author">
        <w:r w:rsidRPr="00A4338B">
          <w:rPr>
            <w:i/>
            <w:sz w:val="20"/>
            <w:lang w:val="en-GB"/>
          </w:rPr>
          <w:t>% change (T; T-1)</w:t>
        </w:r>
        <w:r w:rsidRPr="00A4338B">
          <w:rPr>
            <w:lang w:val="en-GB"/>
          </w:rPr>
          <w:t xml:space="preserve">:= </w:t>
        </w:r>
        <m:oMath>
          <m:f>
            <m:fPr>
              <m:ctrlPr>
                <w:rPr>
                  <w:rFonts w:ascii="Cambria Math" w:hAnsi="Cambria Math"/>
                  <w:i/>
                  <w:lang w:val="en-GB"/>
                </w:rPr>
              </m:ctrlPr>
            </m:fPr>
            <m:num>
              <m:r>
                <w:rPr>
                  <w:rFonts w:ascii="Cambria Math" w:hAnsi="Cambria Math"/>
                  <w:lang w:val="en-GB"/>
                </w:rPr>
                <m:t>Available Own funds in tier i to cover SCR in T</m:t>
              </m:r>
            </m:num>
            <m:den>
              <m:r>
                <w:rPr>
                  <w:rFonts w:ascii="Cambria Math" w:hAnsi="Cambria Math"/>
                  <w:lang w:val="en-GB"/>
                </w:rPr>
                <m:t>Available Own funds in tier i to cover SCR in T-1</m:t>
              </m:r>
            </m:den>
          </m:f>
        </m:oMath>
      </w:ins>
    </w:p>
    <w:p w14:paraId="65523825" w14:textId="77777777" w:rsidR="00B0561A" w:rsidRPr="00A4338B" w:rsidRDefault="00B0561A" w:rsidP="001B1226">
      <w:pPr>
        <w:rPr>
          <w:ins w:id="967" w:author="Author"/>
          <w:lang w:val="en-GB"/>
        </w:rPr>
      </w:pPr>
    </w:p>
    <w:p w14:paraId="71E13743" w14:textId="27543A6D" w:rsidR="001B1226" w:rsidRPr="00A4338B" w:rsidRDefault="001B1226" w:rsidP="001B1226">
      <w:pPr>
        <w:rPr>
          <w:lang w:val="en-GB"/>
        </w:rPr>
      </w:pPr>
      <w:r w:rsidRPr="00A4338B">
        <w:rPr>
          <w:lang w:val="en-GB"/>
        </w:rPr>
        <w:t>This section relates to annual submission for groups when method 1 is used, either exclusively or in combination with method 2.</w:t>
      </w:r>
    </w:p>
    <w:tbl>
      <w:tblPr>
        <w:tblW w:w="0" w:type="auto"/>
        <w:tblLayout w:type="fixed"/>
        <w:tblLook w:val="0000" w:firstRow="0" w:lastRow="0" w:firstColumn="0" w:lastColumn="0" w:noHBand="0" w:noVBand="0"/>
      </w:tblPr>
      <w:tblGrid>
        <w:gridCol w:w="2879"/>
        <w:gridCol w:w="2414"/>
        <w:gridCol w:w="3993"/>
      </w:tblGrid>
      <w:tr w:rsidR="001B1226" w:rsidRPr="00A4338B" w14:paraId="5868BA31" w14:textId="77777777" w:rsidTr="001346F1">
        <w:tc>
          <w:tcPr>
            <w:tcW w:w="2879" w:type="dxa"/>
            <w:tcBorders>
              <w:top w:val="single" w:sz="2" w:space="0" w:color="auto"/>
              <w:left w:val="single" w:sz="2" w:space="0" w:color="auto"/>
              <w:bottom w:val="single" w:sz="2" w:space="0" w:color="auto"/>
              <w:right w:val="single" w:sz="2" w:space="0" w:color="auto"/>
            </w:tcBorders>
          </w:tcPr>
          <w:p w14:paraId="6812082A" w14:textId="77777777" w:rsidR="001B1226" w:rsidRPr="00A4338B" w:rsidRDefault="001B1226" w:rsidP="001346F1">
            <w:pPr>
              <w:adjustRightInd w:val="0"/>
              <w:spacing w:before="0" w:after="0"/>
              <w:jc w:val="left"/>
              <w:rPr>
                <w:lang w:val="en-GB"/>
              </w:rPr>
            </w:pPr>
          </w:p>
        </w:tc>
        <w:tc>
          <w:tcPr>
            <w:tcW w:w="2414" w:type="dxa"/>
            <w:tcBorders>
              <w:top w:val="single" w:sz="2" w:space="0" w:color="auto"/>
              <w:left w:val="single" w:sz="2" w:space="0" w:color="auto"/>
              <w:bottom w:val="single" w:sz="2" w:space="0" w:color="auto"/>
              <w:right w:val="single" w:sz="2" w:space="0" w:color="auto"/>
            </w:tcBorders>
          </w:tcPr>
          <w:p w14:paraId="16D012CB" w14:textId="77777777" w:rsidR="001B1226" w:rsidRPr="00A4338B" w:rsidRDefault="001B1226" w:rsidP="001346F1">
            <w:pPr>
              <w:pStyle w:val="NormalCentered"/>
              <w:rPr>
                <w:lang w:val="en-GB"/>
              </w:rPr>
            </w:pPr>
            <w:r w:rsidRPr="00A4338B">
              <w:rPr>
                <w:i/>
                <w:iCs/>
                <w:lang w:val="en-GB"/>
              </w:rPr>
              <w:t>ITEM</w:t>
            </w:r>
          </w:p>
        </w:tc>
        <w:tc>
          <w:tcPr>
            <w:tcW w:w="3993" w:type="dxa"/>
            <w:tcBorders>
              <w:top w:val="single" w:sz="2" w:space="0" w:color="auto"/>
              <w:left w:val="single" w:sz="2" w:space="0" w:color="auto"/>
              <w:bottom w:val="single" w:sz="2" w:space="0" w:color="auto"/>
              <w:right w:val="single" w:sz="2" w:space="0" w:color="auto"/>
            </w:tcBorders>
          </w:tcPr>
          <w:p w14:paraId="476DBFED" w14:textId="77777777" w:rsidR="001B1226" w:rsidRPr="00A4338B" w:rsidRDefault="001B1226" w:rsidP="001346F1">
            <w:pPr>
              <w:pStyle w:val="NormalCentered"/>
              <w:rPr>
                <w:lang w:val="en-GB"/>
              </w:rPr>
            </w:pPr>
            <w:r w:rsidRPr="00A4338B">
              <w:rPr>
                <w:i/>
                <w:iCs/>
                <w:lang w:val="en-GB"/>
              </w:rPr>
              <w:t>INSTRUCTIONS</w:t>
            </w:r>
          </w:p>
        </w:tc>
      </w:tr>
      <w:tr w:rsidR="001B1226" w:rsidRPr="00A4338B" w14:paraId="34EEAB94" w14:textId="77777777" w:rsidTr="001346F1">
        <w:tc>
          <w:tcPr>
            <w:tcW w:w="2879" w:type="dxa"/>
            <w:tcBorders>
              <w:top w:val="single" w:sz="2" w:space="0" w:color="auto"/>
              <w:left w:val="single" w:sz="2" w:space="0" w:color="auto"/>
              <w:bottom w:val="single" w:sz="2" w:space="0" w:color="auto"/>
              <w:right w:val="single" w:sz="2" w:space="0" w:color="auto"/>
            </w:tcBorders>
          </w:tcPr>
          <w:p w14:paraId="44BBD480" w14:textId="77777777" w:rsidR="001B1226" w:rsidRPr="00A4338B" w:rsidRDefault="001B1226" w:rsidP="001346F1">
            <w:pPr>
              <w:pStyle w:val="NormalCentered"/>
              <w:rPr>
                <w:lang w:val="en-GB"/>
              </w:rPr>
            </w:pPr>
            <w:r w:rsidRPr="00A4338B">
              <w:rPr>
                <w:i/>
                <w:lang w:val="en-GB"/>
              </w:rPr>
              <w:t>Ordinary share capital — movements in the reporting period</w:t>
            </w:r>
          </w:p>
        </w:tc>
        <w:tc>
          <w:tcPr>
            <w:tcW w:w="2414" w:type="dxa"/>
            <w:tcBorders>
              <w:top w:val="single" w:sz="2" w:space="0" w:color="auto"/>
              <w:left w:val="single" w:sz="2" w:space="0" w:color="auto"/>
              <w:bottom w:val="single" w:sz="2" w:space="0" w:color="auto"/>
              <w:right w:val="single" w:sz="2" w:space="0" w:color="auto"/>
            </w:tcBorders>
          </w:tcPr>
          <w:p w14:paraId="74D3FF26" w14:textId="77777777" w:rsidR="001B1226" w:rsidRPr="00A4338B" w:rsidRDefault="001B1226" w:rsidP="001346F1">
            <w:pPr>
              <w:pStyle w:val="NormalCentered"/>
              <w:rPr>
                <w:lang w:val="en-GB"/>
              </w:rPr>
            </w:pPr>
          </w:p>
        </w:tc>
        <w:tc>
          <w:tcPr>
            <w:tcW w:w="3993" w:type="dxa"/>
            <w:tcBorders>
              <w:top w:val="single" w:sz="2" w:space="0" w:color="auto"/>
              <w:left w:val="single" w:sz="2" w:space="0" w:color="auto"/>
              <w:bottom w:val="single" w:sz="2" w:space="0" w:color="auto"/>
              <w:right w:val="single" w:sz="2" w:space="0" w:color="auto"/>
            </w:tcBorders>
          </w:tcPr>
          <w:p w14:paraId="03F04E0B" w14:textId="77777777" w:rsidR="001B1226" w:rsidRPr="00A4338B" w:rsidRDefault="001B1226" w:rsidP="001346F1">
            <w:pPr>
              <w:pStyle w:val="NormalCentered"/>
              <w:rPr>
                <w:lang w:val="en-GB"/>
              </w:rPr>
            </w:pPr>
          </w:p>
        </w:tc>
      </w:tr>
      <w:tr w:rsidR="001B1226" w:rsidRPr="00A4338B" w14:paraId="0ABF804C" w14:textId="77777777" w:rsidTr="001346F1">
        <w:tc>
          <w:tcPr>
            <w:tcW w:w="2879" w:type="dxa"/>
            <w:tcBorders>
              <w:top w:val="single" w:sz="2" w:space="0" w:color="auto"/>
              <w:left w:val="single" w:sz="2" w:space="0" w:color="auto"/>
              <w:bottom w:val="single" w:sz="2" w:space="0" w:color="auto"/>
              <w:right w:val="single" w:sz="2" w:space="0" w:color="auto"/>
            </w:tcBorders>
          </w:tcPr>
          <w:p w14:paraId="43390D5B" w14:textId="77777777" w:rsidR="001B1226" w:rsidRPr="00A4338B" w:rsidRDefault="001B1226" w:rsidP="001346F1">
            <w:pPr>
              <w:pStyle w:val="NormalLeft"/>
              <w:rPr>
                <w:lang w:val="en-GB"/>
              </w:rPr>
            </w:pPr>
            <w:r w:rsidRPr="00A4338B">
              <w:rPr>
                <w:lang w:val="en-GB"/>
              </w:rPr>
              <w:lastRenderedPageBreak/>
              <w:t>R0010/C0010</w:t>
            </w:r>
          </w:p>
        </w:tc>
        <w:tc>
          <w:tcPr>
            <w:tcW w:w="2414" w:type="dxa"/>
            <w:tcBorders>
              <w:top w:val="single" w:sz="2" w:space="0" w:color="auto"/>
              <w:left w:val="single" w:sz="2" w:space="0" w:color="auto"/>
              <w:bottom w:val="single" w:sz="2" w:space="0" w:color="auto"/>
              <w:right w:val="single" w:sz="2" w:space="0" w:color="auto"/>
            </w:tcBorders>
          </w:tcPr>
          <w:p w14:paraId="7EC2258F" w14:textId="77777777" w:rsidR="001B1226" w:rsidRPr="00A4338B" w:rsidRDefault="001B1226" w:rsidP="001346F1">
            <w:pPr>
              <w:pStyle w:val="NormalLeft"/>
              <w:rPr>
                <w:lang w:val="en-GB"/>
              </w:rPr>
            </w:pPr>
            <w:r w:rsidRPr="00A4338B">
              <w:rPr>
                <w:lang w:val="en-GB"/>
              </w:rPr>
              <w:t>Ordinary share capital –Paid in — balance brought forward</w:t>
            </w:r>
          </w:p>
        </w:tc>
        <w:tc>
          <w:tcPr>
            <w:tcW w:w="3993" w:type="dxa"/>
            <w:tcBorders>
              <w:top w:val="single" w:sz="2" w:space="0" w:color="auto"/>
              <w:left w:val="single" w:sz="2" w:space="0" w:color="auto"/>
              <w:bottom w:val="single" w:sz="2" w:space="0" w:color="auto"/>
              <w:right w:val="single" w:sz="2" w:space="0" w:color="auto"/>
            </w:tcBorders>
          </w:tcPr>
          <w:p w14:paraId="7927E66B" w14:textId="77777777" w:rsidR="001B1226" w:rsidRPr="00A4338B" w:rsidRDefault="001B1226" w:rsidP="001346F1">
            <w:pPr>
              <w:pStyle w:val="NormalLeft"/>
              <w:rPr>
                <w:lang w:val="en-GB"/>
              </w:rPr>
            </w:pPr>
            <w:r w:rsidRPr="00A4338B">
              <w:rPr>
                <w:lang w:val="en-GB"/>
              </w:rPr>
              <w:t>This is the balance of paid in ordinary share capital brought forward from the previous reporting period.</w:t>
            </w:r>
          </w:p>
        </w:tc>
      </w:tr>
      <w:tr w:rsidR="001B1226" w:rsidRPr="00A4338B" w14:paraId="54B999FA" w14:textId="77777777" w:rsidTr="001346F1">
        <w:tc>
          <w:tcPr>
            <w:tcW w:w="2879" w:type="dxa"/>
            <w:tcBorders>
              <w:top w:val="single" w:sz="2" w:space="0" w:color="auto"/>
              <w:left w:val="single" w:sz="2" w:space="0" w:color="auto"/>
              <w:bottom w:val="single" w:sz="2" w:space="0" w:color="auto"/>
              <w:right w:val="single" w:sz="2" w:space="0" w:color="auto"/>
            </w:tcBorders>
          </w:tcPr>
          <w:p w14:paraId="6FA9ACF6" w14:textId="77777777" w:rsidR="001B1226" w:rsidRPr="00A4338B" w:rsidRDefault="001B1226" w:rsidP="001346F1">
            <w:pPr>
              <w:pStyle w:val="NormalLeft"/>
              <w:rPr>
                <w:lang w:val="en-GB"/>
              </w:rPr>
            </w:pPr>
            <w:r w:rsidRPr="00A4338B">
              <w:rPr>
                <w:lang w:val="en-GB"/>
              </w:rPr>
              <w:t>R0010/C0020</w:t>
            </w:r>
          </w:p>
        </w:tc>
        <w:tc>
          <w:tcPr>
            <w:tcW w:w="2414" w:type="dxa"/>
            <w:tcBorders>
              <w:top w:val="single" w:sz="2" w:space="0" w:color="auto"/>
              <w:left w:val="single" w:sz="2" w:space="0" w:color="auto"/>
              <w:bottom w:val="single" w:sz="2" w:space="0" w:color="auto"/>
              <w:right w:val="single" w:sz="2" w:space="0" w:color="auto"/>
            </w:tcBorders>
          </w:tcPr>
          <w:p w14:paraId="5B5D52E6" w14:textId="77777777" w:rsidR="001B1226" w:rsidRPr="00A4338B" w:rsidRDefault="001B1226" w:rsidP="001346F1">
            <w:pPr>
              <w:pStyle w:val="NormalLeft"/>
              <w:rPr>
                <w:lang w:val="en-GB"/>
              </w:rPr>
            </w:pPr>
            <w:r w:rsidRPr="00A4338B">
              <w:rPr>
                <w:lang w:val="en-GB"/>
              </w:rPr>
              <w:t>Ordinary share capital –Paid in — increase</w:t>
            </w:r>
          </w:p>
        </w:tc>
        <w:tc>
          <w:tcPr>
            <w:tcW w:w="3993" w:type="dxa"/>
            <w:tcBorders>
              <w:top w:val="single" w:sz="2" w:space="0" w:color="auto"/>
              <w:left w:val="single" w:sz="2" w:space="0" w:color="auto"/>
              <w:bottom w:val="single" w:sz="2" w:space="0" w:color="auto"/>
              <w:right w:val="single" w:sz="2" w:space="0" w:color="auto"/>
            </w:tcBorders>
          </w:tcPr>
          <w:p w14:paraId="2642335F" w14:textId="77777777" w:rsidR="001B1226" w:rsidRPr="00A4338B" w:rsidRDefault="001B1226" w:rsidP="001346F1">
            <w:pPr>
              <w:pStyle w:val="NormalLeft"/>
              <w:rPr>
                <w:lang w:val="en-GB"/>
              </w:rPr>
            </w:pPr>
            <w:r w:rsidRPr="00A4338B">
              <w:rPr>
                <w:lang w:val="en-GB"/>
              </w:rPr>
              <w:t>This is the increase in paid in ordinary share capital over the reporting period.</w:t>
            </w:r>
          </w:p>
        </w:tc>
      </w:tr>
      <w:tr w:rsidR="001B1226" w:rsidRPr="00A4338B" w14:paraId="18271F93" w14:textId="77777777" w:rsidTr="001346F1">
        <w:tc>
          <w:tcPr>
            <w:tcW w:w="2879" w:type="dxa"/>
            <w:tcBorders>
              <w:top w:val="single" w:sz="2" w:space="0" w:color="auto"/>
              <w:left w:val="single" w:sz="2" w:space="0" w:color="auto"/>
              <w:bottom w:val="single" w:sz="2" w:space="0" w:color="auto"/>
              <w:right w:val="single" w:sz="2" w:space="0" w:color="auto"/>
            </w:tcBorders>
          </w:tcPr>
          <w:p w14:paraId="6F54FD2F" w14:textId="77777777" w:rsidR="001B1226" w:rsidRPr="00A4338B" w:rsidRDefault="001B1226" w:rsidP="001346F1">
            <w:pPr>
              <w:pStyle w:val="NormalLeft"/>
              <w:rPr>
                <w:lang w:val="en-GB"/>
              </w:rPr>
            </w:pPr>
            <w:r w:rsidRPr="00A4338B">
              <w:rPr>
                <w:lang w:val="en-GB"/>
              </w:rPr>
              <w:t>R0010/C0030</w:t>
            </w:r>
          </w:p>
        </w:tc>
        <w:tc>
          <w:tcPr>
            <w:tcW w:w="2414" w:type="dxa"/>
            <w:tcBorders>
              <w:top w:val="single" w:sz="2" w:space="0" w:color="auto"/>
              <w:left w:val="single" w:sz="2" w:space="0" w:color="auto"/>
              <w:bottom w:val="single" w:sz="2" w:space="0" w:color="auto"/>
              <w:right w:val="single" w:sz="2" w:space="0" w:color="auto"/>
            </w:tcBorders>
          </w:tcPr>
          <w:p w14:paraId="2A81ED76" w14:textId="77777777" w:rsidR="001B1226" w:rsidRPr="00A4338B" w:rsidRDefault="001B1226" w:rsidP="001346F1">
            <w:pPr>
              <w:pStyle w:val="NormalLeft"/>
              <w:rPr>
                <w:lang w:val="en-GB"/>
              </w:rPr>
            </w:pPr>
            <w:r w:rsidRPr="00A4338B">
              <w:rPr>
                <w:lang w:val="en-GB"/>
              </w:rPr>
              <w:t>Ordinary share capital –Paid in — reduction</w:t>
            </w:r>
          </w:p>
        </w:tc>
        <w:tc>
          <w:tcPr>
            <w:tcW w:w="3993" w:type="dxa"/>
            <w:tcBorders>
              <w:top w:val="single" w:sz="2" w:space="0" w:color="auto"/>
              <w:left w:val="single" w:sz="2" w:space="0" w:color="auto"/>
              <w:bottom w:val="single" w:sz="2" w:space="0" w:color="auto"/>
              <w:right w:val="single" w:sz="2" w:space="0" w:color="auto"/>
            </w:tcBorders>
          </w:tcPr>
          <w:p w14:paraId="557F853C" w14:textId="77777777" w:rsidR="001B1226" w:rsidRPr="00A4338B" w:rsidRDefault="001B1226" w:rsidP="001346F1">
            <w:pPr>
              <w:pStyle w:val="NormalLeft"/>
              <w:rPr>
                <w:lang w:val="en-GB"/>
              </w:rPr>
            </w:pPr>
            <w:r w:rsidRPr="00A4338B">
              <w:rPr>
                <w:lang w:val="en-GB"/>
              </w:rPr>
              <w:t>This is the reduction in paid in ordinary share capital over the reporting period.</w:t>
            </w:r>
          </w:p>
        </w:tc>
      </w:tr>
      <w:tr w:rsidR="001B1226" w:rsidRPr="00A4338B" w14:paraId="25804520" w14:textId="77777777" w:rsidTr="001346F1">
        <w:tc>
          <w:tcPr>
            <w:tcW w:w="2879" w:type="dxa"/>
            <w:tcBorders>
              <w:top w:val="single" w:sz="2" w:space="0" w:color="auto"/>
              <w:left w:val="single" w:sz="2" w:space="0" w:color="auto"/>
              <w:bottom w:val="single" w:sz="2" w:space="0" w:color="auto"/>
              <w:right w:val="single" w:sz="2" w:space="0" w:color="auto"/>
            </w:tcBorders>
          </w:tcPr>
          <w:p w14:paraId="2FF2F689" w14:textId="77777777" w:rsidR="001B1226" w:rsidRPr="00A4338B" w:rsidRDefault="001B1226" w:rsidP="001346F1">
            <w:pPr>
              <w:pStyle w:val="NormalLeft"/>
              <w:rPr>
                <w:lang w:val="en-GB"/>
              </w:rPr>
            </w:pPr>
            <w:r w:rsidRPr="00A4338B">
              <w:rPr>
                <w:lang w:val="en-GB"/>
              </w:rPr>
              <w:t>R0010/C0060</w:t>
            </w:r>
          </w:p>
        </w:tc>
        <w:tc>
          <w:tcPr>
            <w:tcW w:w="2414" w:type="dxa"/>
            <w:tcBorders>
              <w:top w:val="single" w:sz="2" w:space="0" w:color="auto"/>
              <w:left w:val="single" w:sz="2" w:space="0" w:color="auto"/>
              <w:bottom w:val="single" w:sz="2" w:space="0" w:color="auto"/>
              <w:right w:val="single" w:sz="2" w:space="0" w:color="auto"/>
            </w:tcBorders>
          </w:tcPr>
          <w:p w14:paraId="16E8BF16" w14:textId="77777777" w:rsidR="001B1226" w:rsidRPr="00A4338B" w:rsidRDefault="001B1226" w:rsidP="001346F1">
            <w:pPr>
              <w:pStyle w:val="NormalLeft"/>
              <w:rPr>
                <w:lang w:val="en-GB"/>
              </w:rPr>
            </w:pPr>
            <w:r w:rsidRPr="00A4338B">
              <w:rPr>
                <w:lang w:val="en-GB"/>
              </w:rPr>
              <w:t>Ordinary share capital –Paid in — balance carried forward</w:t>
            </w:r>
          </w:p>
        </w:tc>
        <w:tc>
          <w:tcPr>
            <w:tcW w:w="3993" w:type="dxa"/>
            <w:tcBorders>
              <w:top w:val="single" w:sz="2" w:space="0" w:color="auto"/>
              <w:left w:val="single" w:sz="2" w:space="0" w:color="auto"/>
              <w:bottom w:val="single" w:sz="2" w:space="0" w:color="auto"/>
              <w:right w:val="single" w:sz="2" w:space="0" w:color="auto"/>
            </w:tcBorders>
          </w:tcPr>
          <w:p w14:paraId="79F7763F" w14:textId="77777777" w:rsidR="001B1226" w:rsidRPr="00A4338B" w:rsidRDefault="001B1226" w:rsidP="001346F1">
            <w:pPr>
              <w:pStyle w:val="NormalLeft"/>
              <w:rPr>
                <w:lang w:val="en-GB"/>
              </w:rPr>
            </w:pPr>
            <w:r w:rsidRPr="00A4338B">
              <w:rPr>
                <w:lang w:val="en-GB"/>
              </w:rPr>
              <w:t>This is the balance of paid in ordinary share capital carried forward to the next reporting period.</w:t>
            </w:r>
          </w:p>
        </w:tc>
      </w:tr>
      <w:tr w:rsidR="001B1226" w:rsidRPr="00A4338B" w14:paraId="094FDDCF" w14:textId="77777777" w:rsidTr="001346F1">
        <w:tc>
          <w:tcPr>
            <w:tcW w:w="2879" w:type="dxa"/>
            <w:tcBorders>
              <w:top w:val="single" w:sz="2" w:space="0" w:color="auto"/>
              <w:left w:val="single" w:sz="2" w:space="0" w:color="auto"/>
              <w:bottom w:val="single" w:sz="2" w:space="0" w:color="auto"/>
              <w:right w:val="single" w:sz="2" w:space="0" w:color="auto"/>
            </w:tcBorders>
          </w:tcPr>
          <w:p w14:paraId="44E8A861" w14:textId="77777777" w:rsidR="001B1226" w:rsidRPr="00A4338B" w:rsidRDefault="001B1226" w:rsidP="001346F1">
            <w:pPr>
              <w:pStyle w:val="NormalLeft"/>
              <w:rPr>
                <w:lang w:val="en-GB"/>
              </w:rPr>
            </w:pPr>
            <w:r w:rsidRPr="00A4338B">
              <w:rPr>
                <w:lang w:val="en-GB"/>
              </w:rPr>
              <w:t>R0020/C0010</w:t>
            </w:r>
          </w:p>
        </w:tc>
        <w:tc>
          <w:tcPr>
            <w:tcW w:w="2414" w:type="dxa"/>
            <w:tcBorders>
              <w:top w:val="single" w:sz="2" w:space="0" w:color="auto"/>
              <w:left w:val="single" w:sz="2" w:space="0" w:color="auto"/>
              <w:bottom w:val="single" w:sz="2" w:space="0" w:color="auto"/>
              <w:right w:val="single" w:sz="2" w:space="0" w:color="auto"/>
            </w:tcBorders>
          </w:tcPr>
          <w:p w14:paraId="2C905D38" w14:textId="77777777" w:rsidR="001B1226" w:rsidRPr="00A4338B" w:rsidRDefault="001B1226" w:rsidP="001346F1">
            <w:pPr>
              <w:pStyle w:val="NormalLeft"/>
              <w:rPr>
                <w:lang w:val="en-GB"/>
              </w:rPr>
            </w:pPr>
            <w:r w:rsidRPr="00A4338B">
              <w:rPr>
                <w:lang w:val="en-GB"/>
              </w:rPr>
              <w:t>Ordinary share capital –Called up but not yet paid in — balance brought forward</w:t>
            </w:r>
          </w:p>
        </w:tc>
        <w:tc>
          <w:tcPr>
            <w:tcW w:w="3993" w:type="dxa"/>
            <w:tcBorders>
              <w:top w:val="single" w:sz="2" w:space="0" w:color="auto"/>
              <w:left w:val="single" w:sz="2" w:space="0" w:color="auto"/>
              <w:bottom w:val="single" w:sz="2" w:space="0" w:color="auto"/>
              <w:right w:val="single" w:sz="2" w:space="0" w:color="auto"/>
            </w:tcBorders>
          </w:tcPr>
          <w:p w14:paraId="3954E7DD" w14:textId="77777777" w:rsidR="001B1226" w:rsidRPr="00A4338B" w:rsidRDefault="001B1226" w:rsidP="001346F1">
            <w:pPr>
              <w:pStyle w:val="NormalLeft"/>
              <w:rPr>
                <w:lang w:val="en-GB"/>
              </w:rPr>
            </w:pPr>
            <w:r w:rsidRPr="00A4338B">
              <w:rPr>
                <w:lang w:val="en-GB"/>
              </w:rPr>
              <w:t>This is the balance of called up but not yet paid in ordinary share capital brought forward from the previous reporting period.</w:t>
            </w:r>
          </w:p>
        </w:tc>
      </w:tr>
      <w:tr w:rsidR="001B1226" w:rsidRPr="00A4338B" w14:paraId="7C52E09F" w14:textId="77777777" w:rsidTr="001346F1">
        <w:tc>
          <w:tcPr>
            <w:tcW w:w="2879" w:type="dxa"/>
            <w:tcBorders>
              <w:top w:val="single" w:sz="2" w:space="0" w:color="auto"/>
              <w:left w:val="single" w:sz="2" w:space="0" w:color="auto"/>
              <w:bottom w:val="single" w:sz="2" w:space="0" w:color="auto"/>
              <w:right w:val="single" w:sz="2" w:space="0" w:color="auto"/>
            </w:tcBorders>
          </w:tcPr>
          <w:p w14:paraId="57FCFD7A" w14:textId="77777777" w:rsidR="001B1226" w:rsidRPr="00A4338B" w:rsidRDefault="001B1226" w:rsidP="001346F1">
            <w:pPr>
              <w:pStyle w:val="NormalLeft"/>
              <w:rPr>
                <w:lang w:val="en-GB"/>
              </w:rPr>
            </w:pPr>
            <w:r w:rsidRPr="00A4338B">
              <w:rPr>
                <w:lang w:val="en-GB"/>
              </w:rPr>
              <w:t>R0020/C0020</w:t>
            </w:r>
          </w:p>
        </w:tc>
        <w:tc>
          <w:tcPr>
            <w:tcW w:w="2414" w:type="dxa"/>
            <w:tcBorders>
              <w:top w:val="single" w:sz="2" w:space="0" w:color="auto"/>
              <w:left w:val="single" w:sz="2" w:space="0" w:color="auto"/>
              <w:bottom w:val="single" w:sz="2" w:space="0" w:color="auto"/>
              <w:right w:val="single" w:sz="2" w:space="0" w:color="auto"/>
            </w:tcBorders>
          </w:tcPr>
          <w:p w14:paraId="1F9522C4" w14:textId="77777777" w:rsidR="001B1226" w:rsidRPr="00A4338B" w:rsidRDefault="001B1226" w:rsidP="001346F1">
            <w:pPr>
              <w:pStyle w:val="NormalLeft"/>
              <w:rPr>
                <w:lang w:val="en-GB"/>
              </w:rPr>
            </w:pPr>
            <w:r w:rsidRPr="00A4338B">
              <w:rPr>
                <w:lang w:val="en-GB"/>
              </w:rPr>
              <w:t>Ordinary share capital –Called up but not yet paid in — increase</w:t>
            </w:r>
          </w:p>
        </w:tc>
        <w:tc>
          <w:tcPr>
            <w:tcW w:w="3993" w:type="dxa"/>
            <w:tcBorders>
              <w:top w:val="single" w:sz="2" w:space="0" w:color="auto"/>
              <w:left w:val="single" w:sz="2" w:space="0" w:color="auto"/>
              <w:bottom w:val="single" w:sz="2" w:space="0" w:color="auto"/>
              <w:right w:val="single" w:sz="2" w:space="0" w:color="auto"/>
            </w:tcBorders>
          </w:tcPr>
          <w:p w14:paraId="37636CD4" w14:textId="77777777" w:rsidR="001B1226" w:rsidRPr="00A4338B" w:rsidRDefault="001B1226" w:rsidP="001346F1">
            <w:pPr>
              <w:pStyle w:val="NormalLeft"/>
              <w:rPr>
                <w:lang w:val="en-GB"/>
              </w:rPr>
            </w:pPr>
            <w:r w:rsidRPr="00A4338B">
              <w:rPr>
                <w:lang w:val="en-GB"/>
              </w:rPr>
              <w:t>This is the increase in called up but not yet paid in ordinary share capital over the reporting period.</w:t>
            </w:r>
          </w:p>
        </w:tc>
      </w:tr>
      <w:tr w:rsidR="001B1226" w:rsidRPr="00A4338B" w14:paraId="338E49CC" w14:textId="77777777" w:rsidTr="001346F1">
        <w:tc>
          <w:tcPr>
            <w:tcW w:w="2879" w:type="dxa"/>
            <w:tcBorders>
              <w:top w:val="single" w:sz="2" w:space="0" w:color="auto"/>
              <w:left w:val="single" w:sz="2" w:space="0" w:color="auto"/>
              <w:bottom w:val="single" w:sz="2" w:space="0" w:color="auto"/>
              <w:right w:val="single" w:sz="2" w:space="0" w:color="auto"/>
            </w:tcBorders>
          </w:tcPr>
          <w:p w14:paraId="12802B47" w14:textId="77777777" w:rsidR="001B1226" w:rsidRPr="00A4338B" w:rsidRDefault="001B1226" w:rsidP="001346F1">
            <w:pPr>
              <w:pStyle w:val="NormalLeft"/>
              <w:rPr>
                <w:lang w:val="en-GB"/>
              </w:rPr>
            </w:pPr>
            <w:r w:rsidRPr="00A4338B">
              <w:rPr>
                <w:lang w:val="en-GB"/>
              </w:rPr>
              <w:t>R0020/C0030</w:t>
            </w:r>
          </w:p>
        </w:tc>
        <w:tc>
          <w:tcPr>
            <w:tcW w:w="2414" w:type="dxa"/>
            <w:tcBorders>
              <w:top w:val="single" w:sz="2" w:space="0" w:color="auto"/>
              <w:left w:val="single" w:sz="2" w:space="0" w:color="auto"/>
              <w:bottom w:val="single" w:sz="2" w:space="0" w:color="auto"/>
              <w:right w:val="single" w:sz="2" w:space="0" w:color="auto"/>
            </w:tcBorders>
          </w:tcPr>
          <w:p w14:paraId="5A08EB7A" w14:textId="77777777" w:rsidR="001B1226" w:rsidRPr="00A4338B" w:rsidRDefault="001B1226" w:rsidP="001346F1">
            <w:pPr>
              <w:pStyle w:val="NormalLeft"/>
              <w:rPr>
                <w:lang w:val="en-GB"/>
              </w:rPr>
            </w:pPr>
            <w:r w:rsidRPr="00A4338B">
              <w:rPr>
                <w:lang w:val="en-GB"/>
              </w:rPr>
              <w:t>Ordinary share capital –Called up but not yet paid in — reduction</w:t>
            </w:r>
          </w:p>
        </w:tc>
        <w:tc>
          <w:tcPr>
            <w:tcW w:w="3993" w:type="dxa"/>
            <w:tcBorders>
              <w:top w:val="single" w:sz="2" w:space="0" w:color="auto"/>
              <w:left w:val="single" w:sz="2" w:space="0" w:color="auto"/>
              <w:bottom w:val="single" w:sz="2" w:space="0" w:color="auto"/>
              <w:right w:val="single" w:sz="2" w:space="0" w:color="auto"/>
            </w:tcBorders>
          </w:tcPr>
          <w:p w14:paraId="233E995D" w14:textId="77777777" w:rsidR="001B1226" w:rsidRPr="00A4338B" w:rsidRDefault="001B1226" w:rsidP="001346F1">
            <w:pPr>
              <w:pStyle w:val="NormalLeft"/>
              <w:rPr>
                <w:lang w:val="en-GB"/>
              </w:rPr>
            </w:pPr>
            <w:r w:rsidRPr="00A4338B">
              <w:rPr>
                <w:lang w:val="en-GB"/>
              </w:rPr>
              <w:t>This is the reduction in called up but not yet paid in ordinary share capital over the reporting period.</w:t>
            </w:r>
          </w:p>
        </w:tc>
      </w:tr>
      <w:tr w:rsidR="001B1226" w:rsidRPr="00A4338B" w14:paraId="70FAEE9C" w14:textId="77777777" w:rsidTr="001346F1">
        <w:tc>
          <w:tcPr>
            <w:tcW w:w="2879" w:type="dxa"/>
            <w:tcBorders>
              <w:top w:val="single" w:sz="2" w:space="0" w:color="auto"/>
              <w:left w:val="single" w:sz="2" w:space="0" w:color="auto"/>
              <w:bottom w:val="single" w:sz="2" w:space="0" w:color="auto"/>
              <w:right w:val="single" w:sz="2" w:space="0" w:color="auto"/>
            </w:tcBorders>
          </w:tcPr>
          <w:p w14:paraId="74B1D5BF" w14:textId="77777777" w:rsidR="001B1226" w:rsidRPr="00A4338B" w:rsidRDefault="001B1226" w:rsidP="001346F1">
            <w:pPr>
              <w:pStyle w:val="NormalLeft"/>
              <w:rPr>
                <w:lang w:val="en-GB"/>
              </w:rPr>
            </w:pPr>
            <w:r w:rsidRPr="00A4338B">
              <w:rPr>
                <w:lang w:val="en-GB"/>
              </w:rPr>
              <w:t>R0020/C0060</w:t>
            </w:r>
          </w:p>
        </w:tc>
        <w:tc>
          <w:tcPr>
            <w:tcW w:w="2414" w:type="dxa"/>
            <w:tcBorders>
              <w:top w:val="single" w:sz="2" w:space="0" w:color="auto"/>
              <w:left w:val="single" w:sz="2" w:space="0" w:color="auto"/>
              <w:bottom w:val="single" w:sz="2" w:space="0" w:color="auto"/>
              <w:right w:val="single" w:sz="2" w:space="0" w:color="auto"/>
            </w:tcBorders>
          </w:tcPr>
          <w:p w14:paraId="6561FAE4" w14:textId="77777777" w:rsidR="001B1226" w:rsidRPr="00A4338B" w:rsidRDefault="001B1226" w:rsidP="001346F1">
            <w:pPr>
              <w:pStyle w:val="NormalLeft"/>
              <w:rPr>
                <w:lang w:val="en-GB"/>
              </w:rPr>
            </w:pPr>
            <w:r w:rsidRPr="00A4338B">
              <w:rPr>
                <w:lang w:val="en-GB"/>
              </w:rPr>
              <w:t>Ordinary share capital –Called up but not yet paid in — balance carried forward</w:t>
            </w:r>
          </w:p>
        </w:tc>
        <w:tc>
          <w:tcPr>
            <w:tcW w:w="3993" w:type="dxa"/>
            <w:tcBorders>
              <w:top w:val="single" w:sz="2" w:space="0" w:color="auto"/>
              <w:left w:val="single" w:sz="2" w:space="0" w:color="auto"/>
              <w:bottom w:val="single" w:sz="2" w:space="0" w:color="auto"/>
              <w:right w:val="single" w:sz="2" w:space="0" w:color="auto"/>
            </w:tcBorders>
          </w:tcPr>
          <w:p w14:paraId="7AE2FC6D" w14:textId="77777777" w:rsidR="001B1226" w:rsidRPr="00A4338B" w:rsidRDefault="001B1226" w:rsidP="001346F1">
            <w:pPr>
              <w:pStyle w:val="NormalLeft"/>
              <w:rPr>
                <w:lang w:val="en-GB"/>
              </w:rPr>
            </w:pPr>
            <w:r w:rsidRPr="00A4338B">
              <w:rPr>
                <w:lang w:val="en-GB"/>
              </w:rPr>
              <w:t>This is the balance of called up but not yet paid in ordinary share capital carried forward to the next reporting period.</w:t>
            </w:r>
          </w:p>
        </w:tc>
      </w:tr>
      <w:tr w:rsidR="001B1226" w:rsidRPr="00A4338B" w14:paraId="086F0876" w14:textId="77777777" w:rsidTr="001346F1">
        <w:tc>
          <w:tcPr>
            <w:tcW w:w="2879" w:type="dxa"/>
            <w:tcBorders>
              <w:top w:val="single" w:sz="2" w:space="0" w:color="auto"/>
              <w:left w:val="single" w:sz="2" w:space="0" w:color="auto"/>
              <w:bottom w:val="single" w:sz="2" w:space="0" w:color="auto"/>
              <w:right w:val="single" w:sz="2" w:space="0" w:color="auto"/>
            </w:tcBorders>
          </w:tcPr>
          <w:p w14:paraId="65A0D12D" w14:textId="77777777" w:rsidR="001B1226" w:rsidRPr="00A4338B" w:rsidRDefault="001B1226" w:rsidP="001346F1">
            <w:pPr>
              <w:pStyle w:val="NormalLeft"/>
              <w:rPr>
                <w:lang w:val="en-GB"/>
              </w:rPr>
            </w:pPr>
            <w:r w:rsidRPr="00A4338B">
              <w:rPr>
                <w:lang w:val="en-GB"/>
              </w:rPr>
              <w:t>R0030/C0010</w:t>
            </w:r>
          </w:p>
        </w:tc>
        <w:tc>
          <w:tcPr>
            <w:tcW w:w="2414" w:type="dxa"/>
            <w:tcBorders>
              <w:top w:val="single" w:sz="2" w:space="0" w:color="auto"/>
              <w:left w:val="single" w:sz="2" w:space="0" w:color="auto"/>
              <w:bottom w:val="single" w:sz="2" w:space="0" w:color="auto"/>
              <w:right w:val="single" w:sz="2" w:space="0" w:color="auto"/>
            </w:tcBorders>
          </w:tcPr>
          <w:p w14:paraId="6585AAF3" w14:textId="77777777" w:rsidR="001B1226" w:rsidRPr="00A4338B" w:rsidRDefault="001B1226" w:rsidP="001346F1">
            <w:pPr>
              <w:pStyle w:val="NormalLeft"/>
              <w:rPr>
                <w:lang w:val="en-GB"/>
              </w:rPr>
            </w:pPr>
            <w:r w:rsidRPr="00A4338B">
              <w:rPr>
                <w:lang w:val="en-GB"/>
              </w:rPr>
              <w:t>Own shares held — balance brought forward</w:t>
            </w:r>
          </w:p>
        </w:tc>
        <w:tc>
          <w:tcPr>
            <w:tcW w:w="3993" w:type="dxa"/>
            <w:tcBorders>
              <w:top w:val="single" w:sz="2" w:space="0" w:color="auto"/>
              <w:left w:val="single" w:sz="2" w:space="0" w:color="auto"/>
              <w:bottom w:val="single" w:sz="2" w:space="0" w:color="auto"/>
              <w:right w:val="single" w:sz="2" w:space="0" w:color="auto"/>
            </w:tcBorders>
          </w:tcPr>
          <w:p w14:paraId="53FC12EE" w14:textId="77777777" w:rsidR="001B1226" w:rsidRPr="00A4338B" w:rsidRDefault="001B1226" w:rsidP="001346F1">
            <w:pPr>
              <w:pStyle w:val="NormalLeft"/>
              <w:rPr>
                <w:lang w:val="en-GB"/>
              </w:rPr>
            </w:pPr>
            <w:r w:rsidRPr="00A4338B">
              <w:rPr>
                <w:lang w:val="en-GB"/>
              </w:rPr>
              <w:t>This is the balance of own shares held, brought forward from the previous reporting period.</w:t>
            </w:r>
          </w:p>
        </w:tc>
      </w:tr>
      <w:tr w:rsidR="001B1226" w:rsidRPr="00A4338B" w14:paraId="54DE57C7" w14:textId="77777777" w:rsidTr="001346F1">
        <w:tc>
          <w:tcPr>
            <w:tcW w:w="2879" w:type="dxa"/>
            <w:tcBorders>
              <w:top w:val="single" w:sz="2" w:space="0" w:color="auto"/>
              <w:left w:val="single" w:sz="2" w:space="0" w:color="auto"/>
              <w:bottom w:val="single" w:sz="2" w:space="0" w:color="auto"/>
              <w:right w:val="single" w:sz="2" w:space="0" w:color="auto"/>
            </w:tcBorders>
          </w:tcPr>
          <w:p w14:paraId="26A43BBC" w14:textId="77777777" w:rsidR="001B1226" w:rsidRPr="00A4338B" w:rsidRDefault="001B1226" w:rsidP="001346F1">
            <w:pPr>
              <w:pStyle w:val="NormalLeft"/>
              <w:rPr>
                <w:lang w:val="en-GB"/>
              </w:rPr>
            </w:pPr>
            <w:r w:rsidRPr="00A4338B">
              <w:rPr>
                <w:lang w:val="en-GB"/>
              </w:rPr>
              <w:t>R0030/C0020</w:t>
            </w:r>
          </w:p>
        </w:tc>
        <w:tc>
          <w:tcPr>
            <w:tcW w:w="2414" w:type="dxa"/>
            <w:tcBorders>
              <w:top w:val="single" w:sz="2" w:space="0" w:color="auto"/>
              <w:left w:val="single" w:sz="2" w:space="0" w:color="auto"/>
              <w:bottom w:val="single" w:sz="2" w:space="0" w:color="auto"/>
              <w:right w:val="single" w:sz="2" w:space="0" w:color="auto"/>
            </w:tcBorders>
          </w:tcPr>
          <w:p w14:paraId="05945CDD" w14:textId="77777777" w:rsidR="001B1226" w:rsidRPr="00A4338B" w:rsidRDefault="001B1226" w:rsidP="001346F1">
            <w:pPr>
              <w:pStyle w:val="NormalLeft"/>
              <w:rPr>
                <w:lang w:val="en-GB"/>
              </w:rPr>
            </w:pPr>
            <w:r w:rsidRPr="00A4338B">
              <w:rPr>
                <w:lang w:val="en-GB"/>
              </w:rPr>
              <w:t>Own shares held — increase</w:t>
            </w:r>
          </w:p>
        </w:tc>
        <w:tc>
          <w:tcPr>
            <w:tcW w:w="3993" w:type="dxa"/>
            <w:tcBorders>
              <w:top w:val="single" w:sz="2" w:space="0" w:color="auto"/>
              <w:left w:val="single" w:sz="2" w:space="0" w:color="auto"/>
              <w:bottom w:val="single" w:sz="2" w:space="0" w:color="auto"/>
              <w:right w:val="single" w:sz="2" w:space="0" w:color="auto"/>
            </w:tcBorders>
          </w:tcPr>
          <w:p w14:paraId="27BB3B4A" w14:textId="77777777" w:rsidR="001B1226" w:rsidRPr="00A4338B" w:rsidRDefault="001B1226" w:rsidP="001346F1">
            <w:pPr>
              <w:pStyle w:val="NormalLeft"/>
              <w:rPr>
                <w:lang w:val="en-GB"/>
              </w:rPr>
            </w:pPr>
            <w:r w:rsidRPr="00A4338B">
              <w:rPr>
                <w:lang w:val="en-GB"/>
              </w:rPr>
              <w:t>This is the increase in own shares held, brought over the reporting period.</w:t>
            </w:r>
          </w:p>
        </w:tc>
      </w:tr>
      <w:tr w:rsidR="001B1226" w:rsidRPr="00A4338B" w14:paraId="4F6D967D" w14:textId="77777777" w:rsidTr="001346F1">
        <w:tc>
          <w:tcPr>
            <w:tcW w:w="2879" w:type="dxa"/>
            <w:tcBorders>
              <w:top w:val="single" w:sz="2" w:space="0" w:color="auto"/>
              <w:left w:val="single" w:sz="2" w:space="0" w:color="auto"/>
              <w:bottom w:val="single" w:sz="2" w:space="0" w:color="auto"/>
              <w:right w:val="single" w:sz="2" w:space="0" w:color="auto"/>
            </w:tcBorders>
          </w:tcPr>
          <w:p w14:paraId="70DA5B96" w14:textId="77777777" w:rsidR="001B1226" w:rsidRPr="00A4338B" w:rsidRDefault="001B1226" w:rsidP="001346F1">
            <w:pPr>
              <w:pStyle w:val="NormalLeft"/>
              <w:rPr>
                <w:lang w:val="en-GB"/>
              </w:rPr>
            </w:pPr>
            <w:r w:rsidRPr="00A4338B">
              <w:rPr>
                <w:lang w:val="en-GB"/>
              </w:rPr>
              <w:t>R0030/C0030</w:t>
            </w:r>
          </w:p>
        </w:tc>
        <w:tc>
          <w:tcPr>
            <w:tcW w:w="2414" w:type="dxa"/>
            <w:tcBorders>
              <w:top w:val="single" w:sz="2" w:space="0" w:color="auto"/>
              <w:left w:val="single" w:sz="2" w:space="0" w:color="auto"/>
              <w:bottom w:val="single" w:sz="2" w:space="0" w:color="auto"/>
              <w:right w:val="single" w:sz="2" w:space="0" w:color="auto"/>
            </w:tcBorders>
          </w:tcPr>
          <w:p w14:paraId="03F871B9" w14:textId="77777777" w:rsidR="001B1226" w:rsidRPr="00A4338B" w:rsidRDefault="001B1226" w:rsidP="001346F1">
            <w:pPr>
              <w:pStyle w:val="NormalLeft"/>
              <w:rPr>
                <w:lang w:val="en-GB"/>
              </w:rPr>
            </w:pPr>
            <w:r w:rsidRPr="00A4338B">
              <w:rPr>
                <w:lang w:val="en-GB"/>
              </w:rPr>
              <w:t>Own shares held — reduction</w:t>
            </w:r>
          </w:p>
        </w:tc>
        <w:tc>
          <w:tcPr>
            <w:tcW w:w="3993" w:type="dxa"/>
            <w:tcBorders>
              <w:top w:val="single" w:sz="2" w:space="0" w:color="auto"/>
              <w:left w:val="single" w:sz="2" w:space="0" w:color="auto"/>
              <w:bottom w:val="single" w:sz="2" w:space="0" w:color="auto"/>
              <w:right w:val="single" w:sz="2" w:space="0" w:color="auto"/>
            </w:tcBorders>
          </w:tcPr>
          <w:p w14:paraId="6D2F6CCB" w14:textId="77777777" w:rsidR="001B1226" w:rsidRPr="00A4338B" w:rsidRDefault="001B1226" w:rsidP="001346F1">
            <w:pPr>
              <w:pStyle w:val="NormalLeft"/>
              <w:rPr>
                <w:lang w:val="en-GB"/>
              </w:rPr>
            </w:pPr>
            <w:r w:rsidRPr="00A4338B">
              <w:rPr>
                <w:lang w:val="en-GB"/>
              </w:rPr>
              <w:t>This is the reduction in own shares held, brought over the reporting period.</w:t>
            </w:r>
          </w:p>
        </w:tc>
      </w:tr>
      <w:tr w:rsidR="001B1226" w:rsidRPr="00A4338B" w14:paraId="5581CC83" w14:textId="77777777" w:rsidTr="001346F1">
        <w:tc>
          <w:tcPr>
            <w:tcW w:w="2879" w:type="dxa"/>
            <w:tcBorders>
              <w:top w:val="single" w:sz="2" w:space="0" w:color="auto"/>
              <w:left w:val="single" w:sz="2" w:space="0" w:color="auto"/>
              <w:bottom w:val="single" w:sz="2" w:space="0" w:color="auto"/>
              <w:right w:val="single" w:sz="2" w:space="0" w:color="auto"/>
            </w:tcBorders>
          </w:tcPr>
          <w:p w14:paraId="3A33253C" w14:textId="77777777" w:rsidR="001B1226" w:rsidRPr="00A4338B" w:rsidRDefault="001B1226" w:rsidP="001346F1">
            <w:pPr>
              <w:pStyle w:val="NormalLeft"/>
              <w:rPr>
                <w:lang w:val="en-GB"/>
              </w:rPr>
            </w:pPr>
            <w:r w:rsidRPr="00A4338B">
              <w:rPr>
                <w:lang w:val="en-GB"/>
              </w:rPr>
              <w:t>R0030/C0060</w:t>
            </w:r>
          </w:p>
        </w:tc>
        <w:tc>
          <w:tcPr>
            <w:tcW w:w="2414" w:type="dxa"/>
            <w:tcBorders>
              <w:top w:val="single" w:sz="2" w:space="0" w:color="auto"/>
              <w:left w:val="single" w:sz="2" w:space="0" w:color="auto"/>
              <w:bottom w:val="single" w:sz="2" w:space="0" w:color="auto"/>
              <w:right w:val="single" w:sz="2" w:space="0" w:color="auto"/>
            </w:tcBorders>
          </w:tcPr>
          <w:p w14:paraId="572830E2" w14:textId="77777777" w:rsidR="001B1226" w:rsidRPr="00A4338B" w:rsidRDefault="001B1226" w:rsidP="001346F1">
            <w:pPr>
              <w:pStyle w:val="NormalLeft"/>
              <w:rPr>
                <w:lang w:val="en-GB"/>
              </w:rPr>
            </w:pPr>
            <w:r w:rsidRPr="00A4338B">
              <w:rPr>
                <w:lang w:val="en-GB"/>
              </w:rPr>
              <w:t>Own shares held — balance carried forward</w:t>
            </w:r>
          </w:p>
        </w:tc>
        <w:tc>
          <w:tcPr>
            <w:tcW w:w="3993" w:type="dxa"/>
            <w:tcBorders>
              <w:top w:val="single" w:sz="2" w:space="0" w:color="auto"/>
              <w:left w:val="single" w:sz="2" w:space="0" w:color="auto"/>
              <w:bottom w:val="single" w:sz="2" w:space="0" w:color="auto"/>
              <w:right w:val="single" w:sz="2" w:space="0" w:color="auto"/>
            </w:tcBorders>
          </w:tcPr>
          <w:p w14:paraId="3BE82FE2" w14:textId="77777777" w:rsidR="001B1226" w:rsidRPr="00A4338B" w:rsidRDefault="001B1226" w:rsidP="001346F1">
            <w:pPr>
              <w:pStyle w:val="NormalLeft"/>
              <w:rPr>
                <w:lang w:val="en-GB"/>
              </w:rPr>
            </w:pPr>
            <w:r w:rsidRPr="00A4338B">
              <w:rPr>
                <w:lang w:val="en-GB"/>
              </w:rPr>
              <w:t>This is the balance of own shares held carried forward to the next reporting period.</w:t>
            </w:r>
          </w:p>
        </w:tc>
      </w:tr>
      <w:tr w:rsidR="001B1226" w:rsidRPr="00A4338B" w14:paraId="21C95F05" w14:textId="77777777" w:rsidTr="001346F1">
        <w:tc>
          <w:tcPr>
            <w:tcW w:w="2879" w:type="dxa"/>
            <w:tcBorders>
              <w:top w:val="single" w:sz="2" w:space="0" w:color="auto"/>
              <w:left w:val="single" w:sz="2" w:space="0" w:color="auto"/>
              <w:bottom w:val="single" w:sz="2" w:space="0" w:color="auto"/>
              <w:right w:val="single" w:sz="2" w:space="0" w:color="auto"/>
            </w:tcBorders>
          </w:tcPr>
          <w:p w14:paraId="6F8FAE81" w14:textId="77777777" w:rsidR="001B1226" w:rsidRPr="00A4338B" w:rsidRDefault="001B1226" w:rsidP="001346F1">
            <w:pPr>
              <w:pStyle w:val="NormalLeft"/>
              <w:rPr>
                <w:lang w:val="en-GB"/>
              </w:rPr>
            </w:pPr>
            <w:r w:rsidRPr="00A4338B">
              <w:rPr>
                <w:lang w:val="en-GB"/>
              </w:rPr>
              <w:lastRenderedPageBreak/>
              <w:t>R0100/C0010</w:t>
            </w:r>
          </w:p>
        </w:tc>
        <w:tc>
          <w:tcPr>
            <w:tcW w:w="2414" w:type="dxa"/>
            <w:tcBorders>
              <w:top w:val="single" w:sz="2" w:space="0" w:color="auto"/>
              <w:left w:val="single" w:sz="2" w:space="0" w:color="auto"/>
              <w:bottom w:val="single" w:sz="2" w:space="0" w:color="auto"/>
              <w:right w:val="single" w:sz="2" w:space="0" w:color="auto"/>
            </w:tcBorders>
          </w:tcPr>
          <w:p w14:paraId="762680CC" w14:textId="77777777" w:rsidR="001B1226" w:rsidRPr="00A4338B" w:rsidRDefault="001B1226" w:rsidP="001346F1">
            <w:pPr>
              <w:pStyle w:val="NormalLeft"/>
              <w:rPr>
                <w:lang w:val="en-GB"/>
              </w:rPr>
            </w:pPr>
            <w:r w:rsidRPr="00A4338B">
              <w:rPr>
                <w:lang w:val="en-GB"/>
              </w:rPr>
              <w:t>Total ordinary share capital — balance brought forward</w:t>
            </w:r>
          </w:p>
        </w:tc>
        <w:tc>
          <w:tcPr>
            <w:tcW w:w="3993" w:type="dxa"/>
            <w:tcBorders>
              <w:top w:val="single" w:sz="2" w:space="0" w:color="auto"/>
              <w:left w:val="single" w:sz="2" w:space="0" w:color="auto"/>
              <w:bottom w:val="single" w:sz="2" w:space="0" w:color="auto"/>
              <w:right w:val="single" w:sz="2" w:space="0" w:color="auto"/>
            </w:tcBorders>
          </w:tcPr>
          <w:p w14:paraId="3E280EB7" w14:textId="77777777" w:rsidR="001B1226" w:rsidRPr="00A4338B" w:rsidRDefault="001B1226" w:rsidP="001346F1">
            <w:pPr>
              <w:pStyle w:val="NormalLeft"/>
              <w:rPr>
                <w:lang w:val="en-GB"/>
              </w:rPr>
            </w:pPr>
            <w:r w:rsidRPr="00A4338B">
              <w:rPr>
                <w:lang w:val="en-GB"/>
              </w:rPr>
              <w:t>This is the balance of total ordinary share capital brought forward from the previous reporting period. R0100/C0010 includes own shares held.</w:t>
            </w:r>
          </w:p>
        </w:tc>
      </w:tr>
      <w:tr w:rsidR="001B1226" w:rsidRPr="00A4338B" w14:paraId="0BBBF4EF" w14:textId="77777777" w:rsidTr="001346F1">
        <w:tc>
          <w:tcPr>
            <w:tcW w:w="2879" w:type="dxa"/>
            <w:tcBorders>
              <w:top w:val="single" w:sz="2" w:space="0" w:color="auto"/>
              <w:left w:val="single" w:sz="2" w:space="0" w:color="auto"/>
              <w:bottom w:val="single" w:sz="2" w:space="0" w:color="auto"/>
              <w:right w:val="single" w:sz="2" w:space="0" w:color="auto"/>
            </w:tcBorders>
          </w:tcPr>
          <w:p w14:paraId="454F02CE" w14:textId="77777777" w:rsidR="001B1226" w:rsidRPr="00A4338B" w:rsidRDefault="001B1226" w:rsidP="001346F1">
            <w:pPr>
              <w:pStyle w:val="NormalLeft"/>
              <w:rPr>
                <w:lang w:val="en-GB"/>
              </w:rPr>
            </w:pPr>
            <w:r w:rsidRPr="00A4338B">
              <w:rPr>
                <w:lang w:val="en-GB"/>
              </w:rPr>
              <w:t>R0100/C0020</w:t>
            </w:r>
          </w:p>
        </w:tc>
        <w:tc>
          <w:tcPr>
            <w:tcW w:w="2414" w:type="dxa"/>
            <w:tcBorders>
              <w:top w:val="single" w:sz="2" w:space="0" w:color="auto"/>
              <w:left w:val="single" w:sz="2" w:space="0" w:color="auto"/>
              <w:bottom w:val="single" w:sz="2" w:space="0" w:color="auto"/>
              <w:right w:val="single" w:sz="2" w:space="0" w:color="auto"/>
            </w:tcBorders>
          </w:tcPr>
          <w:p w14:paraId="032B7753" w14:textId="77777777" w:rsidR="001B1226" w:rsidRPr="00A4338B" w:rsidRDefault="001B1226" w:rsidP="001346F1">
            <w:pPr>
              <w:pStyle w:val="NormalLeft"/>
              <w:rPr>
                <w:lang w:val="en-GB"/>
              </w:rPr>
            </w:pPr>
            <w:r w:rsidRPr="00A4338B">
              <w:rPr>
                <w:lang w:val="en-GB"/>
              </w:rPr>
              <w:t>Total ordinary share capital — increase</w:t>
            </w:r>
          </w:p>
        </w:tc>
        <w:tc>
          <w:tcPr>
            <w:tcW w:w="3993" w:type="dxa"/>
            <w:tcBorders>
              <w:top w:val="single" w:sz="2" w:space="0" w:color="auto"/>
              <w:left w:val="single" w:sz="2" w:space="0" w:color="auto"/>
              <w:bottom w:val="single" w:sz="2" w:space="0" w:color="auto"/>
              <w:right w:val="single" w:sz="2" w:space="0" w:color="auto"/>
            </w:tcBorders>
          </w:tcPr>
          <w:p w14:paraId="358D6081" w14:textId="77777777" w:rsidR="001B1226" w:rsidRPr="00A4338B" w:rsidRDefault="001B1226" w:rsidP="001346F1">
            <w:pPr>
              <w:pStyle w:val="NormalLeft"/>
              <w:rPr>
                <w:lang w:val="en-GB"/>
              </w:rPr>
            </w:pPr>
            <w:r w:rsidRPr="00A4338B">
              <w:rPr>
                <w:lang w:val="en-GB"/>
              </w:rPr>
              <w:t>This is the increase in total ordinary share capital over the reporting period.</w:t>
            </w:r>
          </w:p>
        </w:tc>
      </w:tr>
      <w:tr w:rsidR="001B1226" w:rsidRPr="00A4338B" w14:paraId="7BA982F6" w14:textId="77777777" w:rsidTr="001346F1">
        <w:tc>
          <w:tcPr>
            <w:tcW w:w="2879" w:type="dxa"/>
            <w:tcBorders>
              <w:top w:val="single" w:sz="2" w:space="0" w:color="auto"/>
              <w:left w:val="single" w:sz="2" w:space="0" w:color="auto"/>
              <w:bottom w:val="single" w:sz="2" w:space="0" w:color="auto"/>
              <w:right w:val="single" w:sz="2" w:space="0" w:color="auto"/>
            </w:tcBorders>
          </w:tcPr>
          <w:p w14:paraId="44B0248E" w14:textId="77777777" w:rsidR="001B1226" w:rsidRPr="00A4338B" w:rsidRDefault="001B1226" w:rsidP="001346F1">
            <w:pPr>
              <w:pStyle w:val="NormalLeft"/>
              <w:rPr>
                <w:lang w:val="en-GB"/>
              </w:rPr>
            </w:pPr>
            <w:r w:rsidRPr="00A4338B">
              <w:rPr>
                <w:lang w:val="en-GB"/>
              </w:rPr>
              <w:t>R0100/C0030</w:t>
            </w:r>
          </w:p>
        </w:tc>
        <w:tc>
          <w:tcPr>
            <w:tcW w:w="2414" w:type="dxa"/>
            <w:tcBorders>
              <w:top w:val="single" w:sz="2" w:space="0" w:color="auto"/>
              <w:left w:val="single" w:sz="2" w:space="0" w:color="auto"/>
              <w:bottom w:val="single" w:sz="2" w:space="0" w:color="auto"/>
              <w:right w:val="single" w:sz="2" w:space="0" w:color="auto"/>
            </w:tcBorders>
          </w:tcPr>
          <w:p w14:paraId="34772A1D" w14:textId="77777777" w:rsidR="001B1226" w:rsidRPr="00A4338B" w:rsidRDefault="001B1226" w:rsidP="001346F1">
            <w:pPr>
              <w:pStyle w:val="NormalLeft"/>
              <w:rPr>
                <w:lang w:val="en-GB"/>
              </w:rPr>
            </w:pPr>
            <w:r w:rsidRPr="00A4338B">
              <w:rPr>
                <w:lang w:val="en-GB"/>
              </w:rPr>
              <w:t>Total ordinary share capital — reduction</w:t>
            </w:r>
          </w:p>
        </w:tc>
        <w:tc>
          <w:tcPr>
            <w:tcW w:w="3993" w:type="dxa"/>
            <w:tcBorders>
              <w:top w:val="single" w:sz="2" w:space="0" w:color="auto"/>
              <w:left w:val="single" w:sz="2" w:space="0" w:color="auto"/>
              <w:bottom w:val="single" w:sz="2" w:space="0" w:color="auto"/>
              <w:right w:val="single" w:sz="2" w:space="0" w:color="auto"/>
            </w:tcBorders>
          </w:tcPr>
          <w:p w14:paraId="5A975BCC" w14:textId="77777777" w:rsidR="001B1226" w:rsidRPr="00A4338B" w:rsidRDefault="001B1226" w:rsidP="001346F1">
            <w:pPr>
              <w:pStyle w:val="NormalLeft"/>
              <w:rPr>
                <w:lang w:val="en-GB"/>
              </w:rPr>
            </w:pPr>
            <w:r w:rsidRPr="00A4338B">
              <w:rPr>
                <w:lang w:val="en-GB"/>
              </w:rPr>
              <w:t>This is the reduction in total ordinary share capital over the reporting period.</w:t>
            </w:r>
          </w:p>
        </w:tc>
      </w:tr>
      <w:tr w:rsidR="001B1226" w:rsidRPr="00A4338B" w14:paraId="1989E276" w14:textId="77777777" w:rsidTr="001346F1">
        <w:tc>
          <w:tcPr>
            <w:tcW w:w="2879" w:type="dxa"/>
            <w:tcBorders>
              <w:top w:val="single" w:sz="2" w:space="0" w:color="auto"/>
              <w:left w:val="single" w:sz="2" w:space="0" w:color="auto"/>
              <w:bottom w:val="single" w:sz="2" w:space="0" w:color="auto"/>
              <w:right w:val="single" w:sz="2" w:space="0" w:color="auto"/>
            </w:tcBorders>
          </w:tcPr>
          <w:p w14:paraId="3112201D" w14:textId="77777777" w:rsidR="001B1226" w:rsidRPr="00A4338B" w:rsidRDefault="001B1226" w:rsidP="001346F1">
            <w:pPr>
              <w:pStyle w:val="NormalLeft"/>
              <w:rPr>
                <w:lang w:val="en-GB"/>
              </w:rPr>
            </w:pPr>
            <w:r w:rsidRPr="00A4338B">
              <w:rPr>
                <w:lang w:val="en-GB"/>
              </w:rPr>
              <w:t>R0100/C0060</w:t>
            </w:r>
          </w:p>
        </w:tc>
        <w:tc>
          <w:tcPr>
            <w:tcW w:w="2414" w:type="dxa"/>
            <w:tcBorders>
              <w:top w:val="single" w:sz="2" w:space="0" w:color="auto"/>
              <w:left w:val="single" w:sz="2" w:space="0" w:color="auto"/>
              <w:bottom w:val="single" w:sz="2" w:space="0" w:color="auto"/>
              <w:right w:val="single" w:sz="2" w:space="0" w:color="auto"/>
            </w:tcBorders>
          </w:tcPr>
          <w:p w14:paraId="1F66BF0C" w14:textId="77777777" w:rsidR="001B1226" w:rsidRPr="00A4338B" w:rsidRDefault="001B1226" w:rsidP="001346F1">
            <w:pPr>
              <w:pStyle w:val="NormalLeft"/>
              <w:rPr>
                <w:lang w:val="en-GB"/>
              </w:rPr>
            </w:pPr>
            <w:r w:rsidRPr="00A4338B">
              <w:rPr>
                <w:lang w:val="en-GB"/>
              </w:rPr>
              <w:t>Total ordinary share capital — balance carried forward</w:t>
            </w:r>
          </w:p>
        </w:tc>
        <w:tc>
          <w:tcPr>
            <w:tcW w:w="3993" w:type="dxa"/>
            <w:tcBorders>
              <w:top w:val="single" w:sz="2" w:space="0" w:color="auto"/>
              <w:left w:val="single" w:sz="2" w:space="0" w:color="auto"/>
              <w:bottom w:val="single" w:sz="2" w:space="0" w:color="auto"/>
              <w:right w:val="single" w:sz="2" w:space="0" w:color="auto"/>
            </w:tcBorders>
          </w:tcPr>
          <w:p w14:paraId="43BBDFEA" w14:textId="77777777" w:rsidR="001B1226" w:rsidRPr="00A4338B" w:rsidRDefault="001B1226" w:rsidP="001346F1">
            <w:pPr>
              <w:pStyle w:val="NormalLeft"/>
              <w:rPr>
                <w:lang w:val="en-GB"/>
              </w:rPr>
            </w:pPr>
            <w:r w:rsidRPr="00A4338B">
              <w:rPr>
                <w:lang w:val="en-GB"/>
              </w:rPr>
              <w:t>This is the balance of total ordinary share capital carried forward to the next reporting period.</w:t>
            </w:r>
          </w:p>
        </w:tc>
      </w:tr>
      <w:tr w:rsidR="001B1226" w:rsidRPr="00A4338B" w14:paraId="08C1EBC6" w14:textId="77777777" w:rsidTr="001346F1">
        <w:tc>
          <w:tcPr>
            <w:tcW w:w="2879" w:type="dxa"/>
            <w:tcBorders>
              <w:top w:val="single" w:sz="2" w:space="0" w:color="auto"/>
              <w:left w:val="single" w:sz="2" w:space="0" w:color="auto"/>
              <w:bottom w:val="single" w:sz="2" w:space="0" w:color="auto"/>
              <w:right w:val="single" w:sz="2" w:space="0" w:color="auto"/>
            </w:tcBorders>
          </w:tcPr>
          <w:p w14:paraId="59C18329" w14:textId="77777777" w:rsidR="001B1226" w:rsidRPr="00A4338B" w:rsidRDefault="001B1226" w:rsidP="001346F1">
            <w:pPr>
              <w:pStyle w:val="NormalCentered"/>
              <w:rPr>
                <w:lang w:val="en-GB"/>
              </w:rPr>
            </w:pPr>
            <w:r w:rsidRPr="00A4338B">
              <w:rPr>
                <w:i/>
                <w:lang w:val="en-GB"/>
              </w:rPr>
              <w:t>Share premium account related to ordinary share capital — movements in the reporting period</w:t>
            </w:r>
          </w:p>
        </w:tc>
        <w:tc>
          <w:tcPr>
            <w:tcW w:w="2414" w:type="dxa"/>
            <w:tcBorders>
              <w:top w:val="single" w:sz="2" w:space="0" w:color="auto"/>
              <w:left w:val="single" w:sz="2" w:space="0" w:color="auto"/>
              <w:bottom w:val="single" w:sz="2" w:space="0" w:color="auto"/>
              <w:right w:val="single" w:sz="2" w:space="0" w:color="auto"/>
            </w:tcBorders>
          </w:tcPr>
          <w:p w14:paraId="6FD1A1DF" w14:textId="77777777" w:rsidR="001B1226" w:rsidRPr="00A4338B" w:rsidRDefault="001B1226" w:rsidP="001346F1">
            <w:pPr>
              <w:pStyle w:val="NormalCentered"/>
              <w:rPr>
                <w:lang w:val="en-GB"/>
              </w:rPr>
            </w:pPr>
          </w:p>
        </w:tc>
        <w:tc>
          <w:tcPr>
            <w:tcW w:w="3993" w:type="dxa"/>
            <w:tcBorders>
              <w:top w:val="single" w:sz="2" w:space="0" w:color="auto"/>
              <w:left w:val="single" w:sz="2" w:space="0" w:color="auto"/>
              <w:bottom w:val="single" w:sz="2" w:space="0" w:color="auto"/>
              <w:right w:val="single" w:sz="2" w:space="0" w:color="auto"/>
            </w:tcBorders>
          </w:tcPr>
          <w:p w14:paraId="583BCA04" w14:textId="77777777" w:rsidR="001B1226" w:rsidRPr="00A4338B" w:rsidRDefault="001B1226" w:rsidP="001346F1">
            <w:pPr>
              <w:pStyle w:val="NormalCentered"/>
              <w:rPr>
                <w:lang w:val="en-GB"/>
              </w:rPr>
            </w:pPr>
          </w:p>
        </w:tc>
      </w:tr>
      <w:tr w:rsidR="001B1226" w:rsidRPr="00A4338B" w14:paraId="5EC100A0" w14:textId="77777777" w:rsidTr="001346F1">
        <w:tc>
          <w:tcPr>
            <w:tcW w:w="2879" w:type="dxa"/>
            <w:tcBorders>
              <w:top w:val="single" w:sz="2" w:space="0" w:color="auto"/>
              <w:left w:val="single" w:sz="2" w:space="0" w:color="auto"/>
              <w:bottom w:val="single" w:sz="2" w:space="0" w:color="auto"/>
              <w:right w:val="single" w:sz="2" w:space="0" w:color="auto"/>
            </w:tcBorders>
          </w:tcPr>
          <w:p w14:paraId="127EC920" w14:textId="77777777" w:rsidR="001B1226" w:rsidRPr="00A4338B" w:rsidRDefault="001B1226" w:rsidP="001346F1">
            <w:pPr>
              <w:pStyle w:val="NormalLeft"/>
              <w:rPr>
                <w:lang w:val="en-GB"/>
              </w:rPr>
            </w:pPr>
            <w:r w:rsidRPr="00A4338B">
              <w:rPr>
                <w:lang w:val="en-GB"/>
              </w:rPr>
              <w:t>R0110/C0010</w:t>
            </w:r>
          </w:p>
        </w:tc>
        <w:tc>
          <w:tcPr>
            <w:tcW w:w="2414" w:type="dxa"/>
            <w:tcBorders>
              <w:top w:val="single" w:sz="2" w:space="0" w:color="auto"/>
              <w:left w:val="single" w:sz="2" w:space="0" w:color="auto"/>
              <w:bottom w:val="single" w:sz="2" w:space="0" w:color="auto"/>
              <w:right w:val="single" w:sz="2" w:space="0" w:color="auto"/>
            </w:tcBorders>
          </w:tcPr>
          <w:p w14:paraId="24F67AF6" w14:textId="77777777" w:rsidR="001B1226" w:rsidRPr="00A4338B" w:rsidRDefault="001B1226" w:rsidP="001346F1">
            <w:pPr>
              <w:pStyle w:val="NormalLeft"/>
              <w:rPr>
                <w:lang w:val="en-GB"/>
              </w:rPr>
            </w:pPr>
            <w:r w:rsidRPr="00A4338B">
              <w:rPr>
                <w:lang w:val="en-GB"/>
              </w:rPr>
              <w:t>Share premium account related to ordinary share capital –Tier 1 — balance brought forward</w:t>
            </w:r>
          </w:p>
        </w:tc>
        <w:tc>
          <w:tcPr>
            <w:tcW w:w="3993" w:type="dxa"/>
            <w:tcBorders>
              <w:top w:val="single" w:sz="2" w:space="0" w:color="auto"/>
              <w:left w:val="single" w:sz="2" w:space="0" w:color="auto"/>
              <w:bottom w:val="single" w:sz="2" w:space="0" w:color="auto"/>
              <w:right w:val="single" w:sz="2" w:space="0" w:color="auto"/>
            </w:tcBorders>
          </w:tcPr>
          <w:p w14:paraId="1ED7FAE6" w14:textId="77777777" w:rsidR="001B1226" w:rsidRPr="00A4338B" w:rsidRDefault="001B1226" w:rsidP="001346F1">
            <w:pPr>
              <w:pStyle w:val="NormalLeft"/>
              <w:rPr>
                <w:lang w:val="en-GB"/>
              </w:rPr>
            </w:pPr>
            <w:r w:rsidRPr="00A4338B">
              <w:rPr>
                <w:lang w:val="en-GB"/>
              </w:rPr>
              <w:t>This is the balance of the share premium account related to ordinary share capital that is tier 1 brought forward from the previous reporting period.</w:t>
            </w:r>
          </w:p>
        </w:tc>
      </w:tr>
      <w:tr w:rsidR="001B1226" w:rsidRPr="00A4338B" w14:paraId="44D97BF1" w14:textId="77777777" w:rsidTr="001346F1">
        <w:tc>
          <w:tcPr>
            <w:tcW w:w="2879" w:type="dxa"/>
            <w:tcBorders>
              <w:top w:val="single" w:sz="2" w:space="0" w:color="auto"/>
              <w:left w:val="single" w:sz="2" w:space="0" w:color="auto"/>
              <w:bottom w:val="single" w:sz="2" w:space="0" w:color="auto"/>
              <w:right w:val="single" w:sz="2" w:space="0" w:color="auto"/>
            </w:tcBorders>
          </w:tcPr>
          <w:p w14:paraId="2D41E75F" w14:textId="77777777" w:rsidR="001B1226" w:rsidRPr="00A4338B" w:rsidRDefault="001B1226" w:rsidP="001346F1">
            <w:pPr>
              <w:pStyle w:val="NormalLeft"/>
              <w:rPr>
                <w:lang w:val="en-GB"/>
              </w:rPr>
            </w:pPr>
            <w:r w:rsidRPr="00A4338B">
              <w:rPr>
                <w:lang w:val="en-GB"/>
              </w:rPr>
              <w:t>R0110/C0020</w:t>
            </w:r>
          </w:p>
        </w:tc>
        <w:tc>
          <w:tcPr>
            <w:tcW w:w="2414" w:type="dxa"/>
            <w:tcBorders>
              <w:top w:val="single" w:sz="2" w:space="0" w:color="auto"/>
              <w:left w:val="single" w:sz="2" w:space="0" w:color="auto"/>
              <w:bottom w:val="single" w:sz="2" w:space="0" w:color="auto"/>
              <w:right w:val="single" w:sz="2" w:space="0" w:color="auto"/>
            </w:tcBorders>
          </w:tcPr>
          <w:p w14:paraId="5455FAE8" w14:textId="77777777" w:rsidR="001B1226" w:rsidRPr="00A4338B" w:rsidRDefault="001B1226" w:rsidP="001346F1">
            <w:pPr>
              <w:pStyle w:val="NormalLeft"/>
              <w:rPr>
                <w:lang w:val="en-GB"/>
              </w:rPr>
            </w:pPr>
            <w:r w:rsidRPr="00A4338B">
              <w:rPr>
                <w:lang w:val="en-GB"/>
              </w:rPr>
              <w:t>Share premium account related to ordinary share capital –Tier 1 — increase</w:t>
            </w:r>
          </w:p>
        </w:tc>
        <w:tc>
          <w:tcPr>
            <w:tcW w:w="3993" w:type="dxa"/>
            <w:tcBorders>
              <w:top w:val="single" w:sz="2" w:space="0" w:color="auto"/>
              <w:left w:val="single" w:sz="2" w:space="0" w:color="auto"/>
              <w:bottom w:val="single" w:sz="2" w:space="0" w:color="auto"/>
              <w:right w:val="single" w:sz="2" w:space="0" w:color="auto"/>
            </w:tcBorders>
          </w:tcPr>
          <w:p w14:paraId="0187767E" w14:textId="77777777" w:rsidR="001B1226" w:rsidRPr="00A4338B" w:rsidRDefault="001B1226" w:rsidP="001346F1">
            <w:pPr>
              <w:pStyle w:val="NormalLeft"/>
              <w:rPr>
                <w:lang w:val="en-GB"/>
              </w:rPr>
            </w:pPr>
            <w:r w:rsidRPr="00A4338B">
              <w:rPr>
                <w:lang w:val="en-GB"/>
              </w:rPr>
              <w:t>This is the increase in the share premium account related to ordinary share capital that is tier 1 over the reporting period.</w:t>
            </w:r>
          </w:p>
        </w:tc>
      </w:tr>
      <w:tr w:rsidR="001B1226" w:rsidRPr="00A4338B" w14:paraId="44310606" w14:textId="77777777" w:rsidTr="001346F1">
        <w:tc>
          <w:tcPr>
            <w:tcW w:w="2879" w:type="dxa"/>
            <w:tcBorders>
              <w:top w:val="single" w:sz="2" w:space="0" w:color="auto"/>
              <w:left w:val="single" w:sz="2" w:space="0" w:color="auto"/>
              <w:bottom w:val="single" w:sz="2" w:space="0" w:color="auto"/>
              <w:right w:val="single" w:sz="2" w:space="0" w:color="auto"/>
            </w:tcBorders>
          </w:tcPr>
          <w:p w14:paraId="6674A0EB" w14:textId="77777777" w:rsidR="001B1226" w:rsidRPr="00A4338B" w:rsidRDefault="001B1226" w:rsidP="001346F1">
            <w:pPr>
              <w:pStyle w:val="NormalLeft"/>
              <w:rPr>
                <w:lang w:val="en-GB"/>
              </w:rPr>
            </w:pPr>
            <w:r w:rsidRPr="00A4338B">
              <w:rPr>
                <w:lang w:val="en-GB"/>
              </w:rPr>
              <w:t>R0110/C0030</w:t>
            </w:r>
          </w:p>
        </w:tc>
        <w:tc>
          <w:tcPr>
            <w:tcW w:w="2414" w:type="dxa"/>
            <w:tcBorders>
              <w:top w:val="single" w:sz="2" w:space="0" w:color="auto"/>
              <w:left w:val="single" w:sz="2" w:space="0" w:color="auto"/>
              <w:bottom w:val="single" w:sz="2" w:space="0" w:color="auto"/>
              <w:right w:val="single" w:sz="2" w:space="0" w:color="auto"/>
            </w:tcBorders>
          </w:tcPr>
          <w:p w14:paraId="234E50E8" w14:textId="77777777" w:rsidR="001B1226" w:rsidRPr="00A4338B" w:rsidRDefault="001B1226" w:rsidP="001346F1">
            <w:pPr>
              <w:pStyle w:val="NormalLeft"/>
              <w:rPr>
                <w:lang w:val="en-GB"/>
              </w:rPr>
            </w:pPr>
            <w:r w:rsidRPr="00A4338B">
              <w:rPr>
                <w:lang w:val="en-GB"/>
              </w:rPr>
              <w:t>Share premium account related to ordinary share capital –Tier 1 — reduction</w:t>
            </w:r>
          </w:p>
        </w:tc>
        <w:tc>
          <w:tcPr>
            <w:tcW w:w="3993" w:type="dxa"/>
            <w:tcBorders>
              <w:top w:val="single" w:sz="2" w:space="0" w:color="auto"/>
              <w:left w:val="single" w:sz="2" w:space="0" w:color="auto"/>
              <w:bottom w:val="single" w:sz="2" w:space="0" w:color="auto"/>
              <w:right w:val="single" w:sz="2" w:space="0" w:color="auto"/>
            </w:tcBorders>
          </w:tcPr>
          <w:p w14:paraId="0E829F96" w14:textId="77777777" w:rsidR="001B1226" w:rsidRPr="00A4338B" w:rsidRDefault="001B1226" w:rsidP="001346F1">
            <w:pPr>
              <w:pStyle w:val="NormalLeft"/>
              <w:rPr>
                <w:lang w:val="en-GB"/>
              </w:rPr>
            </w:pPr>
            <w:r w:rsidRPr="00A4338B">
              <w:rPr>
                <w:lang w:val="en-GB"/>
              </w:rPr>
              <w:t>This is the reduction in the share premium account related to ordinary share capital that is tier 1 over the reporting period.</w:t>
            </w:r>
          </w:p>
        </w:tc>
      </w:tr>
      <w:tr w:rsidR="001B1226" w:rsidRPr="00A4338B" w14:paraId="1EC937DB" w14:textId="77777777" w:rsidTr="001346F1">
        <w:tc>
          <w:tcPr>
            <w:tcW w:w="2879" w:type="dxa"/>
            <w:tcBorders>
              <w:top w:val="single" w:sz="2" w:space="0" w:color="auto"/>
              <w:left w:val="single" w:sz="2" w:space="0" w:color="auto"/>
              <w:bottom w:val="single" w:sz="2" w:space="0" w:color="auto"/>
              <w:right w:val="single" w:sz="2" w:space="0" w:color="auto"/>
            </w:tcBorders>
          </w:tcPr>
          <w:p w14:paraId="27C0E76D" w14:textId="77777777" w:rsidR="001B1226" w:rsidRPr="00A4338B" w:rsidRDefault="001B1226" w:rsidP="001346F1">
            <w:pPr>
              <w:pStyle w:val="NormalLeft"/>
              <w:rPr>
                <w:lang w:val="en-GB"/>
              </w:rPr>
            </w:pPr>
            <w:r w:rsidRPr="00A4338B">
              <w:rPr>
                <w:lang w:val="en-GB"/>
              </w:rPr>
              <w:t>R0110/C0060</w:t>
            </w:r>
          </w:p>
        </w:tc>
        <w:tc>
          <w:tcPr>
            <w:tcW w:w="2414" w:type="dxa"/>
            <w:tcBorders>
              <w:top w:val="single" w:sz="2" w:space="0" w:color="auto"/>
              <w:left w:val="single" w:sz="2" w:space="0" w:color="auto"/>
              <w:bottom w:val="single" w:sz="2" w:space="0" w:color="auto"/>
              <w:right w:val="single" w:sz="2" w:space="0" w:color="auto"/>
            </w:tcBorders>
          </w:tcPr>
          <w:p w14:paraId="2E7B12DF" w14:textId="77777777" w:rsidR="001B1226" w:rsidRPr="00A4338B" w:rsidRDefault="001B1226" w:rsidP="001346F1">
            <w:pPr>
              <w:pStyle w:val="NormalLeft"/>
              <w:rPr>
                <w:lang w:val="en-GB"/>
              </w:rPr>
            </w:pPr>
            <w:r w:rsidRPr="00A4338B">
              <w:rPr>
                <w:lang w:val="en-GB"/>
              </w:rPr>
              <w:t>Share premium account related to ordinary share capital –Tier 1 — balance carried forward</w:t>
            </w:r>
          </w:p>
        </w:tc>
        <w:tc>
          <w:tcPr>
            <w:tcW w:w="3993" w:type="dxa"/>
            <w:tcBorders>
              <w:top w:val="single" w:sz="2" w:space="0" w:color="auto"/>
              <w:left w:val="single" w:sz="2" w:space="0" w:color="auto"/>
              <w:bottom w:val="single" w:sz="2" w:space="0" w:color="auto"/>
              <w:right w:val="single" w:sz="2" w:space="0" w:color="auto"/>
            </w:tcBorders>
          </w:tcPr>
          <w:p w14:paraId="428FB96C" w14:textId="77777777" w:rsidR="001B1226" w:rsidRPr="00A4338B" w:rsidRDefault="001B1226" w:rsidP="001346F1">
            <w:pPr>
              <w:pStyle w:val="NormalLeft"/>
              <w:rPr>
                <w:lang w:val="en-GB"/>
              </w:rPr>
            </w:pPr>
            <w:r w:rsidRPr="00A4338B">
              <w:rPr>
                <w:lang w:val="en-GB"/>
              </w:rPr>
              <w:t>This is the balance of the share premium account related to ordinary share capital that is tier 1 carried forward to the next reporting period.</w:t>
            </w:r>
          </w:p>
        </w:tc>
      </w:tr>
      <w:tr w:rsidR="001B1226" w:rsidRPr="00A4338B" w14:paraId="2853CD96" w14:textId="77777777" w:rsidTr="001346F1">
        <w:tc>
          <w:tcPr>
            <w:tcW w:w="2879" w:type="dxa"/>
            <w:tcBorders>
              <w:top w:val="single" w:sz="2" w:space="0" w:color="auto"/>
              <w:left w:val="single" w:sz="2" w:space="0" w:color="auto"/>
              <w:bottom w:val="single" w:sz="2" w:space="0" w:color="auto"/>
              <w:right w:val="single" w:sz="2" w:space="0" w:color="auto"/>
            </w:tcBorders>
          </w:tcPr>
          <w:p w14:paraId="28709B4F" w14:textId="77777777" w:rsidR="001B1226" w:rsidRPr="00A4338B" w:rsidRDefault="001B1226" w:rsidP="001346F1">
            <w:pPr>
              <w:pStyle w:val="NormalLeft"/>
              <w:rPr>
                <w:lang w:val="en-GB"/>
              </w:rPr>
            </w:pPr>
            <w:r w:rsidRPr="00A4338B">
              <w:rPr>
                <w:lang w:val="en-GB"/>
              </w:rPr>
              <w:t>R0120/C0010</w:t>
            </w:r>
          </w:p>
        </w:tc>
        <w:tc>
          <w:tcPr>
            <w:tcW w:w="2414" w:type="dxa"/>
            <w:tcBorders>
              <w:top w:val="single" w:sz="2" w:space="0" w:color="auto"/>
              <w:left w:val="single" w:sz="2" w:space="0" w:color="auto"/>
              <w:bottom w:val="single" w:sz="2" w:space="0" w:color="auto"/>
              <w:right w:val="single" w:sz="2" w:space="0" w:color="auto"/>
            </w:tcBorders>
          </w:tcPr>
          <w:p w14:paraId="0302FBDF" w14:textId="77777777" w:rsidR="001B1226" w:rsidRPr="00A4338B" w:rsidRDefault="001B1226" w:rsidP="001346F1">
            <w:pPr>
              <w:pStyle w:val="NormalLeft"/>
              <w:rPr>
                <w:lang w:val="en-GB"/>
              </w:rPr>
            </w:pPr>
            <w:r w:rsidRPr="00A4338B">
              <w:rPr>
                <w:lang w:val="en-GB"/>
              </w:rPr>
              <w:t>Share premium account related to ordinary share capital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24854925" w14:textId="77777777" w:rsidR="001B1226" w:rsidRPr="00A4338B" w:rsidRDefault="001B1226" w:rsidP="001346F1">
            <w:pPr>
              <w:pStyle w:val="NormalLeft"/>
              <w:rPr>
                <w:lang w:val="en-GB"/>
              </w:rPr>
            </w:pPr>
            <w:r w:rsidRPr="00A4338B">
              <w:rPr>
                <w:lang w:val="en-GB"/>
              </w:rPr>
              <w:t>This is the balance of the share premium account related to ordinary share capital that is tier 2 brought forward from the previous reporting period.</w:t>
            </w:r>
          </w:p>
        </w:tc>
      </w:tr>
      <w:tr w:rsidR="001B1226" w:rsidRPr="00A4338B" w14:paraId="06FB8368" w14:textId="77777777" w:rsidTr="001346F1">
        <w:tc>
          <w:tcPr>
            <w:tcW w:w="2879" w:type="dxa"/>
            <w:tcBorders>
              <w:top w:val="single" w:sz="2" w:space="0" w:color="auto"/>
              <w:left w:val="single" w:sz="2" w:space="0" w:color="auto"/>
              <w:bottom w:val="single" w:sz="2" w:space="0" w:color="auto"/>
              <w:right w:val="single" w:sz="2" w:space="0" w:color="auto"/>
            </w:tcBorders>
          </w:tcPr>
          <w:p w14:paraId="3202C65D" w14:textId="77777777" w:rsidR="001B1226" w:rsidRPr="00A4338B" w:rsidRDefault="001B1226" w:rsidP="001346F1">
            <w:pPr>
              <w:pStyle w:val="NormalLeft"/>
              <w:rPr>
                <w:lang w:val="en-GB"/>
              </w:rPr>
            </w:pPr>
            <w:r w:rsidRPr="00A4338B">
              <w:rPr>
                <w:lang w:val="en-GB"/>
              </w:rPr>
              <w:lastRenderedPageBreak/>
              <w:t>R0120/C0020</w:t>
            </w:r>
          </w:p>
        </w:tc>
        <w:tc>
          <w:tcPr>
            <w:tcW w:w="2414" w:type="dxa"/>
            <w:tcBorders>
              <w:top w:val="single" w:sz="2" w:space="0" w:color="auto"/>
              <w:left w:val="single" w:sz="2" w:space="0" w:color="auto"/>
              <w:bottom w:val="single" w:sz="2" w:space="0" w:color="auto"/>
              <w:right w:val="single" w:sz="2" w:space="0" w:color="auto"/>
            </w:tcBorders>
          </w:tcPr>
          <w:p w14:paraId="2F80B394" w14:textId="77777777" w:rsidR="001B1226" w:rsidRPr="00A4338B" w:rsidRDefault="001B1226" w:rsidP="001346F1">
            <w:pPr>
              <w:pStyle w:val="NormalLeft"/>
              <w:rPr>
                <w:lang w:val="en-GB"/>
              </w:rPr>
            </w:pPr>
            <w:r w:rsidRPr="00A4338B">
              <w:rPr>
                <w:lang w:val="en-GB"/>
              </w:rPr>
              <w:t>Share premium account related to ordinary share capital –Tier 2 — increase</w:t>
            </w:r>
          </w:p>
        </w:tc>
        <w:tc>
          <w:tcPr>
            <w:tcW w:w="3993" w:type="dxa"/>
            <w:tcBorders>
              <w:top w:val="single" w:sz="2" w:space="0" w:color="auto"/>
              <w:left w:val="single" w:sz="2" w:space="0" w:color="auto"/>
              <w:bottom w:val="single" w:sz="2" w:space="0" w:color="auto"/>
              <w:right w:val="single" w:sz="2" w:space="0" w:color="auto"/>
            </w:tcBorders>
          </w:tcPr>
          <w:p w14:paraId="77760DC7" w14:textId="77777777" w:rsidR="001B1226" w:rsidRPr="00A4338B" w:rsidRDefault="001B1226" w:rsidP="001346F1">
            <w:pPr>
              <w:pStyle w:val="NormalLeft"/>
              <w:rPr>
                <w:lang w:val="en-GB"/>
              </w:rPr>
            </w:pPr>
            <w:r w:rsidRPr="00A4338B">
              <w:rPr>
                <w:lang w:val="en-GB"/>
              </w:rPr>
              <w:t>This is the increase in the share premium account related to ordinary share capital that is tier 2 over the reporting period.</w:t>
            </w:r>
          </w:p>
        </w:tc>
      </w:tr>
      <w:tr w:rsidR="001B1226" w:rsidRPr="00A4338B" w14:paraId="57A87E79" w14:textId="77777777" w:rsidTr="001346F1">
        <w:tc>
          <w:tcPr>
            <w:tcW w:w="2879" w:type="dxa"/>
            <w:tcBorders>
              <w:top w:val="single" w:sz="2" w:space="0" w:color="auto"/>
              <w:left w:val="single" w:sz="2" w:space="0" w:color="auto"/>
              <w:bottom w:val="single" w:sz="2" w:space="0" w:color="auto"/>
              <w:right w:val="single" w:sz="2" w:space="0" w:color="auto"/>
            </w:tcBorders>
          </w:tcPr>
          <w:p w14:paraId="79ECE6D9" w14:textId="77777777" w:rsidR="001B1226" w:rsidRPr="00A4338B" w:rsidRDefault="001B1226" w:rsidP="001346F1">
            <w:pPr>
              <w:pStyle w:val="NormalLeft"/>
              <w:rPr>
                <w:lang w:val="en-GB"/>
              </w:rPr>
            </w:pPr>
            <w:r w:rsidRPr="00A4338B">
              <w:rPr>
                <w:lang w:val="en-GB"/>
              </w:rPr>
              <w:t>R0120/C0030</w:t>
            </w:r>
          </w:p>
        </w:tc>
        <w:tc>
          <w:tcPr>
            <w:tcW w:w="2414" w:type="dxa"/>
            <w:tcBorders>
              <w:top w:val="single" w:sz="2" w:space="0" w:color="auto"/>
              <w:left w:val="single" w:sz="2" w:space="0" w:color="auto"/>
              <w:bottom w:val="single" w:sz="2" w:space="0" w:color="auto"/>
              <w:right w:val="single" w:sz="2" w:space="0" w:color="auto"/>
            </w:tcBorders>
          </w:tcPr>
          <w:p w14:paraId="10610A45" w14:textId="77777777" w:rsidR="001B1226" w:rsidRPr="00A4338B" w:rsidRDefault="001B1226" w:rsidP="001346F1">
            <w:pPr>
              <w:pStyle w:val="NormalLeft"/>
              <w:rPr>
                <w:lang w:val="en-GB"/>
              </w:rPr>
            </w:pPr>
            <w:r w:rsidRPr="00A4338B">
              <w:rPr>
                <w:lang w:val="en-GB"/>
              </w:rPr>
              <w:t>Share premium account related to ordinary share capital –Tier 2 — reduction</w:t>
            </w:r>
          </w:p>
        </w:tc>
        <w:tc>
          <w:tcPr>
            <w:tcW w:w="3993" w:type="dxa"/>
            <w:tcBorders>
              <w:top w:val="single" w:sz="2" w:space="0" w:color="auto"/>
              <w:left w:val="single" w:sz="2" w:space="0" w:color="auto"/>
              <w:bottom w:val="single" w:sz="2" w:space="0" w:color="auto"/>
              <w:right w:val="single" w:sz="2" w:space="0" w:color="auto"/>
            </w:tcBorders>
          </w:tcPr>
          <w:p w14:paraId="75D3C138" w14:textId="77777777" w:rsidR="001B1226" w:rsidRPr="00A4338B" w:rsidRDefault="001B1226" w:rsidP="001346F1">
            <w:pPr>
              <w:pStyle w:val="NormalLeft"/>
              <w:rPr>
                <w:lang w:val="en-GB"/>
              </w:rPr>
            </w:pPr>
            <w:r w:rsidRPr="00A4338B">
              <w:rPr>
                <w:lang w:val="en-GB"/>
              </w:rPr>
              <w:t>This is the reduction in the share premium account related to ordinary share capital that is tier 2 over the reporting period.</w:t>
            </w:r>
          </w:p>
        </w:tc>
      </w:tr>
      <w:tr w:rsidR="001B1226" w:rsidRPr="00A4338B" w14:paraId="0B614804" w14:textId="77777777" w:rsidTr="001346F1">
        <w:tc>
          <w:tcPr>
            <w:tcW w:w="2879" w:type="dxa"/>
            <w:tcBorders>
              <w:top w:val="single" w:sz="2" w:space="0" w:color="auto"/>
              <w:left w:val="single" w:sz="2" w:space="0" w:color="auto"/>
              <w:bottom w:val="single" w:sz="2" w:space="0" w:color="auto"/>
              <w:right w:val="single" w:sz="2" w:space="0" w:color="auto"/>
            </w:tcBorders>
          </w:tcPr>
          <w:p w14:paraId="7608CEFB" w14:textId="77777777" w:rsidR="001B1226" w:rsidRPr="00A4338B" w:rsidRDefault="001B1226" w:rsidP="001346F1">
            <w:pPr>
              <w:pStyle w:val="NormalLeft"/>
              <w:rPr>
                <w:lang w:val="en-GB"/>
              </w:rPr>
            </w:pPr>
            <w:r w:rsidRPr="00A4338B">
              <w:rPr>
                <w:lang w:val="en-GB"/>
              </w:rPr>
              <w:t>R0120/C0060</w:t>
            </w:r>
          </w:p>
        </w:tc>
        <w:tc>
          <w:tcPr>
            <w:tcW w:w="2414" w:type="dxa"/>
            <w:tcBorders>
              <w:top w:val="single" w:sz="2" w:space="0" w:color="auto"/>
              <w:left w:val="single" w:sz="2" w:space="0" w:color="auto"/>
              <w:bottom w:val="single" w:sz="2" w:space="0" w:color="auto"/>
              <w:right w:val="single" w:sz="2" w:space="0" w:color="auto"/>
            </w:tcBorders>
          </w:tcPr>
          <w:p w14:paraId="4AF96A05" w14:textId="77777777" w:rsidR="001B1226" w:rsidRPr="00A4338B" w:rsidRDefault="001B1226" w:rsidP="001346F1">
            <w:pPr>
              <w:pStyle w:val="NormalLeft"/>
              <w:rPr>
                <w:lang w:val="en-GB"/>
              </w:rPr>
            </w:pPr>
            <w:r w:rsidRPr="00A4338B">
              <w:rPr>
                <w:lang w:val="en-GB"/>
              </w:rPr>
              <w:t>Share premium account related to ordinary share capital –Tier 2 — balance carried forward</w:t>
            </w:r>
          </w:p>
        </w:tc>
        <w:tc>
          <w:tcPr>
            <w:tcW w:w="3993" w:type="dxa"/>
            <w:tcBorders>
              <w:top w:val="single" w:sz="2" w:space="0" w:color="auto"/>
              <w:left w:val="single" w:sz="2" w:space="0" w:color="auto"/>
              <w:bottom w:val="single" w:sz="2" w:space="0" w:color="auto"/>
              <w:right w:val="single" w:sz="2" w:space="0" w:color="auto"/>
            </w:tcBorders>
          </w:tcPr>
          <w:p w14:paraId="5D651EF3" w14:textId="77777777" w:rsidR="001B1226" w:rsidRPr="00A4338B" w:rsidRDefault="001B1226" w:rsidP="001346F1">
            <w:pPr>
              <w:pStyle w:val="NormalLeft"/>
              <w:rPr>
                <w:lang w:val="en-GB"/>
              </w:rPr>
            </w:pPr>
            <w:r w:rsidRPr="00A4338B">
              <w:rPr>
                <w:lang w:val="en-GB"/>
              </w:rPr>
              <w:t>This is the balance of the share premium account related to ordinary share capital that is tier 2 carried forward to the next reporting period.</w:t>
            </w:r>
          </w:p>
        </w:tc>
      </w:tr>
      <w:tr w:rsidR="001B1226" w:rsidRPr="00A4338B" w14:paraId="7A096F6B" w14:textId="77777777" w:rsidTr="001346F1">
        <w:tc>
          <w:tcPr>
            <w:tcW w:w="2879" w:type="dxa"/>
            <w:tcBorders>
              <w:top w:val="single" w:sz="2" w:space="0" w:color="auto"/>
              <w:left w:val="single" w:sz="2" w:space="0" w:color="auto"/>
              <w:bottom w:val="single" w:sz="2" w:space="0" w:color="auto"/>
              <w:right w:val="single" w:sz="2" w:space="0" w:color="auto"/>
            </w:tcBorders>
          </w:tcPr>
          <w:p w14:paraId="2E147EF8" w14:textId="77777777" w:rsidR="001B1226" w:rsidRPr="00A4338B" w:rsidRDefault="001B1226" w:rsidP="001346F1">
            <w:pPr>
              <w:pStyle w:val="NormalLeft"/>
              <w:rPr>
                <w:lang w:val="en-GB"/>
              </w:rPr>
            </w:pPr>
            <w:r w:rsidRPr="00A4338B">
              <w:rPr>
                <w:lang w:val="en-GB"/>
              </w:rPr>
              <w:t>R0200/C0010</w:t>
            </w:r>
          </w:p>
        </w:tc>
        <w:tc>
          <w:tcPr>
            <w:tcW w:w="2414" w:type="dxa"/>
            <w:tcBorders>
              <w:top w:val="single" w:sz="2" w:space="0" w:color="auto"/>
              <w:left w:val="single" w:sz="2" w:space="0" w:color="auto"/>
              <w:bottom w:val="single" w:sz="2" w:space="0" w:color="auto"/>
              <w:right w:val="single" w:sz="2" w:space="0" w:color="auto"/>
            </w:tcBorders>
          </w:tcPr>
          <w:p w14:paraId="6357CECD" w14:textId="77777777" w:rsidR="001B1226" w:rsidRPr="00A4338B" w:rsidRDefault="001B1226" w:rsidP="001346F1">
            <w:pPr>
              <w:pStyle w:val="NormalLeft"/>
              <w:rPr>
                <w:lang w:val="en-GB"/>
              </w:rPr>
            </w:pPr>
            <w:r w:rsidRPr="00A4338B">
              <w:rPr>
                <w:lang w:val="en-GB"/>
              </w:rPr>
              <w:t>Share premium account related to ordinary share capital –Total — balance brought forward</w:t>
            </w:r>
          </w:p>
        </w:tc>
        <w:tc>
          <w:tcPr>
            <w:tcW w:w="3993" w:type="dxa"/>
            <w:tcBorders>
              <w:top w:val="single" w:sz="2" w:space="0" w:color="auto"/>
              <w:left w:val="single" w:sz="2" w:space="0" w:color="auto"/>
              <w:bottom w:val="single" w:sz="2" w:space="0" w:color="auto"/>
              <w:right w:val="single" w:sz="2" w:space="0" w:color="auto"/>
            </w:tcBorders>
          </w:tcPr>
          <w:p w14:paraId="3AA57F17" w14:textId="77777777" w:rsidR="001B1226" w:rsidRPr="00A4338B" w:rsidRDefault="001B1226" w:rsidP="001346F1">
            <w:pPr>
              <w:pStyle w:val="NormalLeft"/>
              <w:rPr>
                <w:lang w:val="en-GB"/>
              </w:rPr>
            </w:pPr>
            <w:r w:rsidRPr="00A4338B">
              <w:rPr>
                <w:lang w:val="en-GB"/>
              </w:rPr>
              <w:t>This is the total balance of the share premium account related to ordinary share capital brought forward from the previous reporting period.</w:t>
            </w:r>
          </w:p>
        </w:tc>
      </w:tr>
      <w:tr w:rsidR="001B1226" w:rsidRPr="00A4338B" w14:paraId="3F2E2484" w14:textId="77777777" w:rsidTr="001346F1">
        <w:tc>
          <w:tcPr>
            <w:tcW w:w="2879" w:type="dxa"/>
            <w:tcBorders>
              <w:top w:val="single" w:sz="2" w:space="0" w:color="auto"/>
              <w:left w:val="single" w:sz="2" w:space="0" w:color="auto"/>
              <w:bottom w:val="single" w:sz="2" w:space="0" w:color="auto"/>
              <w:right w:val="single" w:sz="2" w:space="0" w:color="auto"/>
            </w:tcBorders>
          </w:tcPr>
          <w:p w14:paraId="57044272" w14:textId="77777777" w:rsidR="001B1226" w:rsidRPr="00A4338B" w:rsidRDefault="001B1226" w:rsidP="001346F1">
            <w:pPr>
              <w:pStyle w:val="NormalLeft"/>
              <w:rPr>
                <w:lang w:val="en-GB"/>
              </w:rPr>
            </w:pPr>
            <w:r w:rsidRPr="00A4338B">
              <w:rPr>
                <w:lang w:val="en-GB"/>
              </w:rPr>
              <w:t>R0200/C0020</w:t>
            </w:r>
          </w:p>
        </w:tc>
        <w:tc>
          <w:tcPr>
            <w:tcW w:w="2414" w:type="dxa"/>
            <w:tcBorders>
              <w:top w:val="single" w:sz="2" w:space="0" w:color="auto"/>
              <w:left w:val="single" w:sz="2" w:space="0" w:color="auto"/>
              <w:bottom w:val="single" w:sz="2" w:space="0" w:color="auto"/>
              <w:right w:val="single" w:sz="2" w:space="0" w:color="auto"/>
            </w:tcBorders>
          </w:tcPr>
          <w:p w14:paraId="597602E1" w14:textId="77777777" w:rsidR="001B1226" w:rsidRPr="00A4338B" w:rsidRDefault="001B1226" w:rsidP="001346F1">
            <w:pPr>
              <w:pStyle w:val="NormalLeft"/>
              <w:rPr>
                <w:lang w:val="en-GB"/>
              </w:rPr>
            </w:pPr>
            <w:r w:rsidRPr="00A4338B">
              <w:rPr>
                <w:lang w:val="en-GB"/>
              </w:rPr>
              <w:t>Share premium account related to ordinary share capital –Total — increase</w:t>
            </w:r>
          </w:p>
        </w:tc>
        <w:tc>
          <w:tcPr>
            <w:tcW w:w="3993" w:type="dxa"/>
            <w:tcBorders>
              <w:top w:val="single" w:sz="2" w:space="0" w:color="auto"/>
              <w:left w:val="single" w:sz="2" w:space="0" w:color="auto"/>
              <w:bottom w:val="single" w:sz="2" w:space="0" w:color="auto"/>
              <w:right w:val="single" w:sz="2" w:space="0" w:color="auto"/>
            </w:tcBorders>
          </w:tcPr>
          <w:p w14:paraId="1F59480F" w14:textId="77777777" w:rsidR="001B1226" w:rsidRPr="00A4338B" w:rsidRDefault="001B1226" w:rsidP="001346F1">
            <w:pPr>
              <w:pStyle w:val="NormalLeft"/>
              <w:rPr>
                <w:lang w:val="en-GB"/>
              </w:rPr>
            </w:pPr>
            <w:r w:rsidRPr="00A4338B">
              <w:rPr>
                <w:lang w:val="en-GB"/>
              </w:rPr>
              <w:t>This is the increase in the total share premium account related to ordinary share capital over the reporting period.</w:t>
            </w:r>
          </w:p>
        </w:tc>
      </w:tr>
      <w:tr w:rsidR="001B1226" w:rsidRPr="00A4338B" w14:paraId="1E59546C" w14:textId="77777777" w:rsidTr="001346F1">
        <w:tc>
          <w:tcPr>
            <w:tcW w:w="2879" w:type="dxa"/>
            <w:tcBorders>
              <w:top w:val="single" w:sz="2" w:space="0" w:color="auto"/>
              <w:left w:val="single" w:sz="2" w:space="0" w:color="auto"/>
              <w:bottom w:val="single" w:sz="2" w:space="0" w:color="auto"/>
              <w:right w:val="single" w:sz="2" w:space="0" w:color="auto"/>
            </w:tcBorders>
          </w:tcPr>
          <w:p w14:paraId="683BB737" w14:textId="77777777" w:rsidR="001B1226" w:rsidRPr="00A4338B" w:rsidRDefault="001B1226" w:rsidP="001346F1">
            <w:pPr>
              <w:pStyle w:val="NormalLeft"/>
              <w:rPr>
                <w:lang w:val="en-GB"/>
              </w:rPr>
            </w:pPr>
            <w:r w:rsidRPr="00A4338B">
              <w:rPr>
                <w:lang w:val="en-GB"/>
              </w:rPr>
              <w:t>R0200/C0030</w:t>
            </w:r>
          </w:p>
        </w:tc>
        <w:tc>
          <w:tcPr>
            <w:tcW w:w="2414" w:type="dxa"/>
            <w:tcBorders>
              <w:top w:val="single" w:sz="2" w:space="0" w:color="auto"/>
              <w:left w:val="single" w:sz="2" w:space="0" w:color="auto"/>
              <w:bottom w:val="single" w:sz="2" w:space="0" w:color="auto"/>
              <w:right w:val="single" w:sz="2" w:space="0" w:color="auto"/>
            </w:tcBorders>
          </w:tcPr>
          <w:p w14:paraId="55F09BF6" w14:textId="77777777" w:rsidR="001B1226" w:rsidRPr="00A4338B" w:rsidRDefault="001B1226" w:rsidP="001346F1">
            <w:pPr>
              <w:pStyle w:val="NormalLeft"/>
              <w:rPr>
                <w:lang w:val="en-GB"/>
              </w:rPr>
            </w:pPr>
            <w:r w:rsidRPr="00A4338B">
              <w:rPr>
                <w:lang w:val="en-GB"/>
              </w:rPr>
              <w:t>Share premium account related to ordinary share capital –Total — reduction</w:t>
            </w:r>
          </w:p>
        </w:tc>
        <w:tc>
          <w:tcPr>
            <w:tcW w:w="3993" w:type="dxa"/>
            <w:tcBorders>
              <w:top w:val="single" w:sz="2" w:space="0" w:color="auto"/>
              <w:left w:val="single" w:sz="2" w:space="0" w:color="auto"/>
              <w:bottom w:val="single" w:sz="2" w:space="0" w:color="auto"/>
              <w:right w:val="single" w:sz="2" w:space="0" w:color="auto"/>
            </w:tcBorders>
          </w:tcPr>
          <w:p w14:paraId="0A9C0430" w14:textId="77777777" w:rsidR="001B1226" w:rsidRPr="00A4338B" w:rsidRDefault="001B1226" w:rsidP="001346F1">
            <w:pPr>
              <w:pStyle w:val="NormalLeft"/>
              <w:rPr>
                <w:lang w:val="en-GB"/>
              </w:rPr>
            </w:pPr>
            <w:r w:rsidRPr="00A4338B">
              <w:rPr>
                <w:lang w:val="en-GB"/>
              </w:rPr>
              <w:t>This is the reduction in the total share premium account related to ordinary share capital over the reporting period.</w:t>
            </w:r>
          </w:p>
        </w:tc>
      </w:tr>
      <w:tr w:rsidR="001B1226" w:rsidRPr="00A4338B" w14:paraId="4E999199" w14:textId="77777777" w:rsidTr="001346F1">
        <w:tc>
          <w:tcPr>
            <w:tcW w:w="2879" w:type="dxa"/>
            <w:tcBorders>
              <w:top w:val="single" w:sz="2" w:space="0" w:color="auto"/>
              <w:left w:val="single" w:sz="2" w:space="0" w:color="auto"/>
              <w:bottom w:val="single" w:sz="2" w:space="0" w:color="auto"/>
              <w:right w:val="single" w:sz="2" w:space="0" w:color="auto"/>
            </w:tcBorders>
          </w:tcPr>
          <w:p w14:paraId="64086270" w14:textId="77777777" w:rsidR="001B1226" w:rsidRPr="00A4338B" w:rsidRDefault="001B1226" w:rsidP="001346F1">
            <w:pPr>
              <w:pStyle w:val="NormalLeft"/>
              <w:rPr>
                <w:lang w:val="en-GB"/>
              </w:rPr>
            </w:pPr>
            <w:r w:rsidRPr="00A4338B">
              <w:rPr>
                <w:lang w:val="en-GB"/>
              </w:rPr>
              <w:t>R0200/C0060</w:t>
            </w:r>
          </w:p>
        </w:tc>
        <w:tc>
          <w:tcPr>
            <w:tcW w:w="2414" w:type="dxa"/>
            <w:tcBorders>
              <w:top w:val="single" w:sz="2" w:space="0" w:color="auto"/>
              <w:left w:val="single" w:sz="2" w:space="0" w:color="auto"/>
              <w:bottom w:val="single" w:sz="2" w:space="0" w:color="auto"/>
              <w:right w:val="single" w:sz="2" w:space="0" w:color="auto"/>
            </w:tcBorders>
          </w:tcPr>
          <w:p w14:paraId="30B54D29" w14:textId="77777777" w:rsidR="001B1226" w:rsidRPr="00A4338B" w:rsidRDefault="001B1226" w:rsidP="001346F1">
            <w:pPr>
              <w:pStyle w:val="NormalLeft"/>
              <w:rPr>
                <w:lang w:val="en-GB"/>
              </w:rPr>
            </w:pPr>
            <w:r w:rsidRPr="00A4338B">
              <w:rPr>
                <w:lang w:val="en-GB"/>
              </w:rPr>
              <w:t>Share premium account related to ordinary share capital –Total — balance carried forward</w:t>
            </w:r>
          </w:p>
        </w:tc>
        <w:tc>
          <w:tcPr>
            <w:tcW w:w="3993" w:type="dxa"/>
            <w:tcBorders>
              <w:top w:val="single" w:sz="2" w:space="0" w:color="auto"/>
              <w:left w:val="single" w:sz="2" w:space="0" w:color="auto"/>
              <w:bottom w:val="single" w:sz="2" w:space="0" w:color="auto"/>
              <w:right w:val="single" w:sz="2" w:space="0" w:color="auto"/>
            </w:tcBorders>
          </w:tcPr>
          <w:p w14:paraId="365DFC01" w14:textId="77777777" w:rsidR="001B1226" w:rsidRPr="00A4338B" w:rsidRDefault="001B1226" w:rsidP="001346F1">
            <w:pPr>
              <w:pStyle w:val="NormalLeft"/>
              <w:rPr>
                <w:lang w:val="en-GB"/>
              </w:rPr>
            </w:pPr>
            <w:r w:rsidRPr="00A4338B">
              <w:rPr>
                <w:lang w:val="en-GB"/>
              </w:rPr>
              <w:t>This is the balance of the share premium account related to ordinary share capital carried forward to the next reporting period.</w:t>
            </w:r>
          </w:p>
        </w:tc>
      </w:tr>
      <w:tr w:rsidR="001B1226" w:rsidRPr="00A4338B" w14:paraId="70D82396" w14:textId="77777777" w:rsidTr="001346F1">
        <w:tc>
          <w:tcPr>
            <w:tcW w:w="2879" w:type="dxa"/>
            <w:tcBorders>
              <w:top w:val="single" w:sz="2" w:space="0" w:color="auto"/>
              <w:left w:val="single" w:sz="2" w:space="0" w:color="auto"/>
              <w:bottom w:val="single" w:sz="2" w:space="0" w:color="auto"/>
              <w:right w:val="single" w:sz="2" w:space="0" w:color="auto"/>
            </w:tcBorders>
          </w:tcPr>
          <w:p w14:paraId="74736F40" w14:textId="77777777" w:rsidR="001B1226" w:rsidRPr="00A4338B" w:rsidRDefault="001B1226" w:rsidP="001346F1">
            <w:pPr>
              <w:pStyle w:val="NormalCentered"/>
              <w:rPr>
                <w:lang w:val="en-GB"/>
              </w:rPr>
            </w:pPr>
            <w:r w:rsidRPr="00A4338B">
              <w:rPr>
                <w:i/>
                <w:lang w:val="en-GB"/>
              </w:rPr>
              <w:t>Initial funds, members' contributions or the equivalent basic own fund item for mutual and mutual type undertakings — movements in the reporting period</w:t>
            </w:r>
          </w:p>
        </w:tc>
        <w:tc>
          <w:tcPr>
            <w:tcW w:w="2414" w:type="dxa"/>
            <w:tcBorders>
              <w:top w:val="single" w:sz="2" w:space="0" w:color="auto"/>
              <w:left w:val="single" w:sz="2" w:space="0" w:color="auto"/>
              <w:bottom w:val="single" w:sz="2" w:space="0" w:color="auto"/>
              <w:right w:val="single" w:sz="2" w:space="0" w:color="auto"/>
            </w:tcBorders>
          </w:tcPr>
          <w:p w14:paraId="0B7FCDD5" w14:textId="77777777" w:rsidR="001B1226" w:rsidRPr="00A4338B" w:rsidRDefault="001B1226" w:rsidP="001346F1">
            <w:pPr>
              <w:pStyle w:val="NormalCentered"/>
              <w:rPr>
                <w:lang w:val="en-GB"/>
              </w:rPr>
            </w:pPr>
          </w:p>
        </w:tc>
        <w:tc>
          <w:tcPr>
            <w:tcW w:w="3993" w:type="dxa"/>
            <w:tcBorders>
              <w:top w:val="single" w:sz="2" w:space="0" w:color="auto"/>
              <w:left w:val="single" w:sz="2" w:space="0" w:color="auto"/>
              <w:bottom w:val="single" w:sz="2" w:space="0" w:color="auto"/>
              <w:right w:val="single" w:sz="2" w:space="0" w:color="auto"/>
            </w:tcBorders>
          </w:tcPr>
          <w:p w14:paraId="4108274A" w14:textId="77777777" w:rsidR="001B1226" w:rsidRPr="00A4338B" w:rsidRDefault="001B1226" w:rsidP="001346F1">
            <w:pPr>
              <w:pStyle w:val="NormalCentered"/>
              <w:rPr>
                <w:lang w:val="en-GB"/>
              </w:rPr>
            </w:pPr>
          </w:p>
        </w:tc>
      </w:tr>
      <w:tr w:rsidR="001B1226" w:rsidRPr="00A4338B" w14:paraId="05C91F60" w14:textId="77777777" w:rsidTr="001346F1">
        <w:tc>
          <w:tcPr>
            <w:tcW w:w="2879" w:type="dxa"/>
            <w:tcBorders>
              <w:top w:val="single" w:sz="2" w:space="0" w:color="auto"/>
              <w:left w:val="single" w:sz="2" w:space="0" w:color="auto"/>
              <w:bottom w:val="single" w:sz="2" w:space="0" w:color="auto"/>
              <w:right w:val="single" w:sz="2" w:space="0" w:color="auto"/>
            </w:tcBorders>
          </w:tcPr>
          <w:p w14:paraId="2EDA2C4D" w14:textId="77777777" w:rsidR="001B1226" w:rsidRPr="00A4338B" w:rsidRDefault="001B1226" w:rsidP="001346F1">
            <w:pPr>
              <w:pStyle w:val="NormalLeft"/>
              <w:rPr>
                <w:lang w:val="en-GB"/>
              </w:rPr>
            </w:pPr>
            <w:r w:rsidRPr="00A4338B">
              <w:rPr>
                <w:lang w:val="en-GB"/>
              </w:rPr>
              <w:t>R0210/C0010</w:t>
            </w:r>
          </w:p>
        </w:tc>
        <w:tc>
          <w:tcPr>
            <w:tcW w:w="2414" w:type="dxa"/>
            <w:tcBorders>
              <w:top w:val="single" w:sz="2" w:space="0" w:color="auto"/>
              <w:left w:val="single" w:sz="2" w:space="0" w:color="auto"/>
              <w:bottom w:val="single" w:sz="2" w:space="0" w:color="auto"/>
              <w:right w:val="single" w:sz="2" w:space="0" w:color="auto"/>
            </w:tcBorders>
          </w:tcPr>
          <w:p w14:paraId="02E254BA" w14:textId="77777777" w:rsidR="001B1226" w:rsidRPr="00A4338B" w:rsidRDefault="001B1226" w:rsidP="001346F1">
            <w:pPr>
              <w:pStyle w:val="NormalLeft"/>
              <w:rPr>
                <w:lang w:val="en-GB"/>
              </w:rPr>
            </w:pPr>
            <w:r w:rsidRPr="00A4338B">
              <w:rPr>
                <w:lang w:val="en-GB"/>
              </w:rPr>
              <w:t xml:space="preserve">Initial funds, members' </w:t>
            </w:r>
            <w:r w:rsidRPr="00A4338B">
              <w:rPr>
                <w:lang w:val="en-GB"/>
              </w:rPr>
              <w:lastRenderedPageBreak/>
              <w:t>contributions or the equivalent basic own fund item for mutual and mutual type undertakings ––Paid in — balance brought forward</w:t>
            </w:r>
          </w:p>
        </w:tc>
        <w:tc>
          <w:tcPr>
            <w:tcW w:w="3993" w:type="dxa"/>
            <w:tcBorders>
              <w:top w:val="single" w:sz="2" w:space="0" w:color="auto"/>
              <w:left w:val="single" w:sz="2" w:space="0" w:color="auto"/>
              <w:bottom w:val="single" w:sz="2" w:space="0" w:color="auto"/>
              <w:right w:val="single" w:sz="2" w:space="0" w:color="auto"/>
            </w:tcBorders>
          </w:tcPr>
          <w:p w14:paraId="3FD91360" w14:textId="77777777" w:rsidR="001B1226" w:rsidRPr="00A4338B" w:rsidRDefault="001B1226" w:rsidP="001346F1">
            <w:pPr>
              <w:pStyle w:val="NormalLeft"/>
              <w:rPr>
                <w:lang w:val="en-GB"/>
              </w:rPr>
            </w:pPr>
            <w:r w:rsidRPr="00A4338B">
              <w:rPr>
                <w:lang w:val="en-GB"/>
              </w:rPr>
              <w:lastRenderedPageBreak/>
              <w:t xml:space="preserve">This is the balance of the paid in initial funds, members' contributions or the </w:t>
            </w:r>
            <w:r w:rsidRPr="00A4338B">
              <w:rPr>
                <w:lang w:val="en-GB"/>
              </w:rPr>
              <w:lastRenderedPageBreak/>
              <w:t>equivalent basic own — fund item for mutual and mutual type undertakings brought forward from the previous reporting period.</w:t>
            </w:r>
          </w:p>
        </w:tc>
      </w:tr>
      <w:tr w:rsidR="001B1226" w:rsidRPr="00A4338B" w14:paraId="355C7AF3" w14:textId="77777777" w:rsidTr="001346F1">
        <w:tc>
          <w:tcPr>
            <w:tcW w:w="2879" w:type="dxa"/>
            <w:tcBorders>
              <w:top w:val="single" w:sz="2" w:space="0" w:color="auto"/>
              <w:left w:val="single" w:sz="2" w:space="0" w:color="auto"/>
              <w:bottom w:val="single" w:sz="2" w:space="0" w:color="auto"/>
              <w:right w:val="single" w:sz="2" w:space="0" w:color="auto"/>
            </w:tcBorders>
          </w:tcPr>
          <w:p w14:paraId="0FC553A9" w14:textId="77777777" w:rsidR="001B1226" w:rsidRPr="00A4338B" w:rsidRDefault="001B1226" w:rsidP="001346F1">
            <w:pPr>
              <w:pStyle w:val="NormalLeft"/>
              <w:rPr>
                <w:lang w:val="en-GB"/>
              </w:rPr>
            </w:pPr>
            <w:r w:rsidRPr="00A4338B">
              <w:rPr>
                <w:lang w:val="en-GB"/>
              </w:rPr>
              <w:lastRenderedPageBreak/>
              <w:t>R0210/C0020</w:t>
            </w:r>
          </w:p>
        </w:tc>
        <w:tc>
          <w:tcPr>
            <w:tcW w:w="2414" w:type="dxa"/>
            <w:tcBorders>
              <w:top w:val="single" w:sz="2" w:space="0" w:color="auto"/>
              <w:left w:val="single" w:sz="2" w:space="0" w:color="auto"/>
              <w:bottom w:val="single" w:sz="2" w:space="0" w:color="auto"/>
              <w:right w:val="single" w:sz="2" w:space="0" w:color="auto"/>
            </w:tcBorders>
          </w:tcPr>
          <w:p w14:paraId="20272D33" w14:textId="77777777" w:rsidR="001B1226" w:rsidRPr="00A4338B" w:rsidRDefault="001B1226" w:rsidP="001346F1">
            <w:pPr>
              <w:pStyle w:val="NormalLeft"/>
              <w:rPr>
                <w:lang w:val="en-GB"/>
              </w:rPr>
            </w:pPr>
            <w:r w:rsidRPr="00A4338B">
              <w:rPr>
                <w:lang w:val="en-GB"/>
              </w:rPr>
              <w:t>Initial funds, members' contributions or the equivalent basic own fund item for mutual and mutual type undertakings –Paid in — increase</w:t>
            </w:r>
          </w:p>
        </w:tc>
        <w:tc>
          <w:tcPr>
            <w:tcW w:w="3993" w:type="dxa"/>
            <w:tcBorders>
              <w:top w:val="single" w:sz="2" w:space="0" w:color="auto"/>
              <w:left w:val="single" w:sz="2" w:space="0" w:color="auto"/>
              <w:bottom w:val="single" w:sz="2" w:space="0" w:color="auto"/>
              <w:right w:val="single" w:sz="2" w:space="0" w:color="auto"/>
            </w:tcBorders>
          </w:tcPr>
          <w:p w14:paraId="19FDB6DA" w14:textId="77777777" w:rsidR="001B1226" w:rsidRPr="00A4338B" w:rsidRDefault="001B1226" w:rsidP="001346F1">
            <w:pPr>
              <w:pStyle w:val="NormalLeft"/>
              <w:rPr>
                <w:lang w:val="en-GB"/>
              </w:rPr>
            </w:pPr>
            <w:r w:rsidRPr="00A4338B">
              <w:rPr>
                <w:lang w:val="en-GB"/>
              </w:rPr>
              <w:t>This is the increase in the paid in initial funds, members' contributions or the equivalent basic own — fund item for mutual and mutual type undertakings over the reporting period.</w:t>
            </w:r>
          </w:p>
        </w:tc>
      </w:tr>
      <w:tr w:rsidR="001B1226" w:rsidRPr="00A4338B" w14:paraId="5A0BF1B5" w14:textId="77777777" w:rsidTr="001346F1">
        <w:tc>
          <w:tcPr>
            <w:tcW w:w="2879" w:type="dxa"/>
            <w:tcBorders>
              <w:top w:val="single" w:sz="2" w:space="0" w:color="auto"/>
              <w:left w:val="single" w:sz="2" w:space="0" w:color="auto"/>
              <w:bottom w:val="single" w:sz="2" w:space="0" w:color="auto"/>
              <w:right w:val="single" w:sz="2" w:space="0" w:color="auto"/>
            </w:tcBorders>
          </w:tcPr>
          <w:p w14:paraId="37E58722" w14:textId="77777777" w:rsidR="001B1226" w:rsidRPr="00A4338B" w:rsidRDefault="001B1226" w:rsidP="001346F1">
            <w:pPr>
              <w:pStyle w:val="NormalLeft"/>
              <w:rPr>
                <w:lang w:val="en-GB"/>
              </w:rPr>
            </w:pPr>
            <w:r w:rsidRPr="00A4338B">
              <w:rPr>
                <w:lang w:val="en-GB"/>
              </w:rPr>
              <w:t>R0210/C0030</w:t>
            </w:r>
          </w:p>
        </w:tc>
        <w:tc>
          <w:tcPr>
            <w:tcW w:w="2414" w:type="dxa"/>
            <w:tcBorders>
              <w:top w:val="single" w:sz="2" w:space="0" w:color="auto"/>
              <w:left w:val="single" w:sz="2" w:space="0" w:color="auto"/>
              <w:bottom w:val="single" w:sz="2" w:space="0" w:color="auto"/>
              <w:right w:val="single" w:sz="2" w:space="0" w:color="auto"/>
            </w:tcBorders>
          </w:tcPr>
          <w:p w14:paraId="7B7DE86F" w14:textId="77777777" w:rsidR="001B1226" w:rsidRPr="00A4338B" w:rsidRDefault="001B1226" w:rsidP="001346F1">
            <w:pPr>
              <w:pStyle w:val="NormalLeft"/>
              <w:rPr>
                <w:lang w:val="en-GB"/>
              </w:rPr>
            </w:pPr>
            <w:r w:rsidRPr="00A4338B">
              <w:rPr>
                <w:lang w:val="en-GB"/>
              </w:rPr>
              <w:t>Initial funds, members' contributions or the equivalent basic own fund item for mutual and mutual type undertakings –Paid in — reduction</w:t>
            </w:r>
          </w:p>
        </w:tc>
        <w:tc>
          <w:tcPr>
            <w:tcW w:w="3993" w:type="dxa"/>
            <w:tcBorders>
              <w:top w:val="single" w:sz="2" w:space="0" w:color="auto"/>
              <w:left w:val="single" w:sz="2" w:space="0" w:color="auto"/>
              <w:bottom w:val="single" w:sz="2" w:space="0" w:color="auto"/>
              <w:right w:val="single" w:sz="2" w:space="0" w:color="auto"/>
            </w:tcBorders>
          </w:tcPr>
          <w:p w14:paraId="284AD64C" w14:textId="77777777" w:rsidR="001B1226" w:rsidRPr="00A4338B" w:rsidRDefault="001B1226" w:rsidP="001346F1">
            <w:pPr>
              <w:pStyle w:val="NormalLeft"/>
              <w:rPr>
                <w:lang w:val="en-GB"/>
              </w:rPr>
            </w:pPr>
            <w:r w:rsidRPr="00A4338B">
              <w:rPr>
                <w:lang w:val="en-GB"/>
              </w:rPr>
              <w:t>This is the reduction in the paid in initial funds, members' contributions or the equivalent basic own — fund item for mutual and mutual type undertakings over the reporting period.</w:t>
            </w:r>
          </w:p>
        </w:tc>
      </w:tr>
      <w:tr w:rsidR="001B1226" w:rsidRPr="00A4338B" w14:paraId="087A7E9E" w14:textId="77777777" w:rsidTr="001346F1">
        <w:tc>
          <w:tcPr>
            <w:tcW w:w="2879" w:type="dxa"/>
            <w:tcBorders>
              <w:top w:val="single" w:sz="2" w:space="0" w:color="auto"/>
              <w:left w:val="single" w:sz="2" w:space="0" w:color="auto"/>
              <w:bottom w:val="single" w:sz="2" w:space="0" w:color="auto"/>
              <w:right w:val="single" w:sz="2" w:space="0" w:color="auto"/>
            </w:tcBorders>
          </w:tcPr>
          <w:p w14:paraId="17448D44" w14:textId="77777777" w:rsidR="001B1226" w:rsidRPr="00A4338B" w:rsidRDefault="001B1226" w:rsidP="001346F1">
            <w:pPr>
              <w:pStyle w:val="NormalLeft"/>
              <w:rPr>
                <w:lang w:val="en-GB"/>
              </w:rPr>
            </w:pPr>
            <w:r w:rsidRPr="00A4338B">
              <w:rPr>
                <w:lang w:val="en-GB"/>
              </w:rPr>
              <w:t>R0210/C0060</w:t>
            </w:r>
          </w:p>
        </w:tc>
        <w:tc>
          <w:tcPr>
            <w:tcW w:w="2414" w:type="dxa"/>
            <w:tcBorders>
              <w:top w:val="single" w:sz="2" w:space="0" w:color="auto"/>
              <w:left w:val="single" w:sz="2" w:space="0" w:color="auto"/>
              <w:bottom w:val="single" w:sz="2" w:space="0" w:color="auto"/>
              <w:right w:val="single" w:sz="2" w:space="0" w:color="auto"/>
            </w:tcBorders>
          </w:tcPr>
          <w:p w14:paraId="3BEC1B62" w14:textId="77777777" w:rsidR="001B1226" w:rsidRPr="00A4338B" w:rsidRDefault="001B1226" w:rsidP="001346F1">
            <w:pPr>
              <w:pStyle w:val="NormalLeft"/>
              <w:rPr>
                <w:lang w:val="en-GB"/>
              </w:rPr>
            </w:pPr>
            <w:r w:rsidRPr="00A4338B">
              <w:rPr>
                <w:lang w:val="en-GB"/>
              </w:rPr>
              <w:t>Initial funds, members' contributions or the equivalent basic own fund item for mutual and mutual type undertakings –Paid in — balance carried forward</w:t>
            </w:r>
          </w:p>
        </w:tc>
        <w:tc>
          <w:tcPr>
            <w:tcW w:w="3993" w:type="dxa"/>
            <w:tcBorders>
              <w:top w:val="single" w:sz="2" w:space="0" w:color="auto"/>
              <w:left w:val="single" w:sz="2" w:space="0" w:color="auto"/>
              <w:bottom w:val="single" w:sz="2" w:space="0" w:color="auto"/>
              <w:right w:val="single" w:sz="2" w:space="0" w:color="auto"/>
            </w:tcBorders>
          </w:tcPr>
          <w:p w14:paraId="6BE3427C" w14:textId="77777777" w:rsidR="001B1226" w:rsidRPr="00A4338B" w:rsidRDefault="001B1226" w:rsidP="001346F1">
            <w:pPr>
              <w:pStyle w:val="NormalLeft"/>
              <w:rPr>
                <w:lang w:val="en-GB"/>
              </w:rPr>
            </w:pPr>
            <w:r w:rsidRPr="00A4338B">
              <w:rPr>
                <w:lang w:val="en-GB"/>
              </w:rPr>
              <w:t>This is the balance of the paid in initial funds, members' contributions or the equivalent basic own — fund item for mutual and mutual type undertakings carried forward to the next reporting period.</w:t>
            </w:r>
          </w:p>
        </w:tc>
      </w:tr>
      <w:tr w:rsidR="001B1226" w:rsidRPr="00A4338B" w14:paraId="27D78E4F" w14:textId="77777777" w:rsidTr="001346F1">
        <w:tc>
          <w:tcPr>
            <w:tcW w:w="2879" w:type="dxa"/>
            <w:tcBorders>
              <w:top w:val="single" w:sz="2" w:space="0" w:color="auto"/>
              <w:left w:val="single" w:sz="2" w:space="0" w:color="auto"/>
              <w:bottom w:val="single" w:sz="2" w:space="0" w:color="auto"/>
              <w:right w:val="single" w:sz="2" w:space="0" w:color="auto"/>
            </w:tcBorders>
          </w:tcPr>
          <w:p w14:paraId="5E5838B5" w14:textId="77777777" w:rsidR="001B1226" w:rsidRPr="00A4338B" w:rsidRDefault="001B1226" w:rsidP="001346F1">
            <w:pPr>
              <w:pStyle w:val="NormalLeft"/>
              <w:rPr>
                <w:lang w:val="en-GB"/>
              </w:rPr>
            </w:pPr>
            <w:r w:rsidRPr="00A4338B">
              <w:rPr>
                <w:lang w:val="en-GB"/>
              </w:rPr>
              <w:t>R0220/C0010</w:t>
            </w:r>
          </w:p>
        </w:tc>
        <w:tc>
          <w:tcPr>
            <w:tcW w:w="2414" w:type="dxa"/>
            <w:tcBorders>
              <w:top w:val="single" w:sz="2" w:space="0" w:color="auto"/>
              <w:left w:val="single" w:sz="2" w:space="0" w:color="auto"/>
              <w:bottom w:val="single" w:sz="2" w:space="0" w:color="auto"/>
              <w:right w:val="single" w:sz="2" w:space="0" w:color="auto"/>
            </w:tcBorders>
          </w:tcPr>
          <w:p w14:paraId="79845244" w14:textId="77777777" w:rsidR="001B1226" w:rsidRPr="00A4338B" w:rsidRDefault="001B1226" w:rsidP="001346F1">
            <w:pPr>
              <w:pStyle w:val="NormalLeft"/>
              <w:rPr>
                <w:lang w:val="en-GB"/>
              </w:rPr>
            </w:pPr>
            <w:r w:rsidRPr="00A4338B">
              <w:rPr>
                <w:lang w:val="en-GB"/>
              </w:rPr>
              <w:t>Initial funds, members' contributions or the equivalent basic own fund item for mutual and mutual type undertakings –Called up but not yet paid in — balance brought forward</w:t>
            </w:r>
          </w:p>
        </w:tc>
        <w:tc>
          <w:tcPr>
            <w:tcW w:w="3993" w:type="dxa"/>
            <w:tcBorders>
              <w:top w:val="single" w:sz="2" w:space="0" w:color="auto"/>
              <w:left w:val="single" w:sz="2" w:space="0" w:color="auto"/>
              <w:bottom w:val="single" w:sz="2" w:space="0" w:color="auto"/>
              <w:right w:val="single" w:sz="2" w:space="0" w:color="auto"/>
            </w:tcBorders>
          </w:tcPr>
          <w:p w14:paraId="6454E4BA" w14:textId="77777777" w:rsidR="001B1226" w:rsidRPr="00A4338B" w:rsidRDefault="001B1226" w:rsidP="001346F1">
            <w:pPr>
              <w:pStyle w:val="NormalLeft"/>
              <w:rPr>
                <w:lang w:val="en-GB"/>
              </w:rPr>
            </w:pPr>
            <w:r w:rsidRPr="00A4338B">
              <w:rPr>
                <w:lang w:val="en-GB"/>
              </w:rPr>
              <w:t>This is the balance of the called up but not yet paid in initial funds, members' contributions or the equivalent basic own — fund item for mutual and mutual type undertakings brought forward from the previous reporting period.</w:t>
            </w:r>
          </w:p>
        </w:tc>
      </w:tr>
      <w:tr w:rsidR="001B1226" w:rsidRPr="00A4338B" w14:paraId="6A5E18D9" w14:textId="77777777" w:rsidTr="001346F1">
        <w:tc>
          <w:tcPr>
            <w:tcW w:w="2879" w:type="dxa"/>
            <w:tcBorders>
              <w:top w:val="single" w:sz="2" w:space="0" w:color="auto"/>
              <w:left w:val="single" w:sz="2" w:space="0" w:color="auto"/>
              <w:bottom w:val="single" w:sz="2" w:space="0" w:color="auto"/>
              <w:right w:val="single" w:sz="2" w:space="0" w:color="auto"/>
            </w:tcBorders>
          </w:tcPr>
          <w:p w14:paraId="137B4544" w14:textId="77777777" w:rsidR="001B1226" w:rsidRPr="00A4338B" w:rsidRDefault="001B1226" w:rsidP="001346F1">
            <w:pPr>
              <w:pStyle w:val="NormalLeft"/>
              <w:rPr>
                <w:lang w:val="en-GB"/>
              </w:rPr>
            </w:pPr>
            <w:r w:rsidRPr="00A4338B">
              <w:rPr>
                <w:lang w:val="en-GB"/>
              </w:rPr>
              <w:t>R0220/C0020</w:t>
            </w:r>
          </w:p>
        </w:tc>
        <w:tc>
          <w:tcPr>
            <w:tcW w:w="2414" w:type="dxa"/>
            <w:tcBorders>
              <w:top w:val="single" w:sz="2" w:space="0" w:color="auto"/>
              <w:left w:val="single" w:sz="2" w:space="0" w:color="auto"/>
              <w:bottom w:val="single" w:sz="2" w:space="0" w:color="auto"/>
              <w:right w:val="single" w:sz="2" w:space="0" w:color="auto"/>
            </w:tcBorders>
          </w:tcPr>
          <w:p w14:paraId="7B1D1000" w14:textId="77777777" w:rsidR="001B1226" w:rsidRPr="00A4338B" w:rsidRDefault="001B1226" w:rsidP="001346F1">
            <w:pPr>
              <w:pStyle w:val="NormalLeft"/>
              <w:rPr>
                <w:lang w:val="en-GB"/>
              </w:rPr>
            </w:pPr>
            <w:r w:rsidRPr="00A4338B">
              <w:rPr>
                <w:lang w:val="en-GB"/>
              </w:rPr>
              <w:t xml:space="preserve">Initial funds, members' </w:t>
            </w:r>
            <w:r w:rsidRPr="00A4338B">
              <w:rPr>
                <w:lang w:val="en-GB"/>
              </w:rPr>
              <w:lastRenderedPageBreak/>
              <w:t>contributions or the equivalent basic own fund item for mutual and mutual type undertakings –Called up but not yet paid in — increase</w:t>
            </w:r>
          </w:p>
        </w:tc>
        <w:tc>
          <w:tcPr>
            <w:tcW w:w="3993" w:type="dxa"/>
            <w:tcBorders>
              <w:top w:val="single" w:sz="2" w:space="0" w:color="auto"/>
              <w:left w:val="single" w:sz="2" w:space="0" w:color="auto"/>
              <w:bottom w:val="single" w:sz="2" w:space="0" w:color="auto"/>
              <w:right w:val="single" w:sz="2" w:space="0" w:color="auto"/>
            </w:tcBorders>
          </w:tcPr>
          <w:p w14:paraId="24FBC916" w14:textId="77777777" w:rsidR="001B1226" w:rsidRPr="00A4338B" w:rsidRDefault="001B1226" w:rsidP="001346F1">
            <w:pPr>
              <w:pStyle w:val="NormalLeft"/>
              <w:rPr>
                <w:lang w:val="en-GB"/>
              </w:rPr>
            </w:pPr>
            <w:r w:rsidRPr="00A4338B">
              <w:rPr>
                <w:lang w:val="en-GB"/>
              </w:rPr>
              <w:lastRenderedPageBreak/>
              <w:t xml:space="preserve">This is the increase in the called up but not yet paid in initial funds, members' </w:t>
            </w:r>
            <w:r w:rsidRPr="00A4338B">
              <w:rPr>
                <w:lang w:val="en-GB"/>
              </w:rPr>
              <w:lastRenderedPageBreak/>
              <w:t>contributions or the equivalent basic own — fund item for mutual and mutual type undertakings over the reporting period.</w:t>
            </w:r>
          </w:p>
        </w:tc>
      </w:tr>
      <w:tr w:rsidR="001B1226" w:rsidRPr="00A4338B" w14:paraId="60C71108" w14:textId="77777777" w:rsidTr="001346F1">
        <w:tc>
          <w:tcPr>
            <w:tcW w:w="2879" w:type="dxa"/>
            <w:tcBorders>
              <w:top w:val="single" w:sz="2" w:space="0" w:color="auto"/>
              <w:left w:val="single" w:sz="2" w:space="0" w:color="auto"/>
              <w:bottom w:val="single" w:sz="2" w:space="0" w:color="auto"/>
              <w:right w:val="single" w:sz="2" w:space="0" w:color="auto"/>
            </w:tcBorders>
          </w:tcPr>
          <w:p w14:paraId="36EC1E17" w14:textId="77777777" w:rsidR="001B1226" w:rsidRPr="00A4338B" w:rsidRDefault="001B1226" w:rsidP="001346F1">
            <w:pPr>
              <w:pStyle w:val="NormalLeft"/>
              <w:rPr>
                <w:lang w:val="en-GB"/>
              </w:rPr>
            </w:pPr>
            <w:r w:rsidRPr="00A4338B">
              <w:rPr>
                <w:lang w:val="en-GB"/>
              </w:rPr>
              <w:lastRenderedPageBreak/>
              <w:t>R0220/C0030</w:t>
            </w:r>
          </w:p>
        </w:tc>
        <w:tc>
          <w:tcPr>
            <w:tcW w:w="2414" w:type="dxa"/>
            <w:tcBorders>
              <w:top w:val="single" w:sz="2" w:space="0" w:color="auto"/>
              <w:left w:val="single" w:sz="2" w:space="0" w:color="auto"/>
              <w:bottom w:val="single" w:sz="2" w:space="0" w:color="auto"/>
              <w:right w:val="single" w:sz="2" w:space="0" w:color="auto"/>
            </w:tcBorders>
          </w:tcPr>
          <w:p w14:paraId="1B4B295B" w14:textId="77777777" w:rsidR="001B1226" w:rsidRPr="00A4338B" w:rsidRDefault="001B1226" w:rsidP="001346F1">
            <w:pPr>
              <w:pStyle w:val="NormalLeft"/>
              <w:rPr>
                <w:lang w:val="en-GB"/>
              </w:rPr>
            </w:pPr>
            <w:r w:rsidRPr="00A4338B">
              <w:rPr>
                <w:lang w:val="en-GB"/>
              </w:rPr>
              <w:t>Initial funds, members' contributions or the equivalent basic own fund item for mutual and mutual type undertakings –Called up but not yet paid in — reduction</w:t>
            </w:r>
          </w:p>
        </w:tc>
        <w:tc>
          <w:tcPr>
            <w:tcW w:w="3993" w:type="dxa"/>
            <w:tcBorders>
              <w:top w:val="single" w:sz="2" w:space="0" w:color="auto"/>
              <w:left w:val="single" w:sz="2" w:space="0" w:color="auto"/>
              <w:bottom w:val="single" w:sz="2" w:space="0" w:color="auto"/>
              <w:right w:val="single" w:sz="2" w:space="0" w:color="auto"/>
            </w:tcBorders>
          </w:tcPr>
          <w:p w14:paraId="2D7E4919" w14:textId="77777777" w:rsidR="001B1226" w:rsidRPr="00A4338B" w:rsidRDefault="001B1226" w:rsidP="001346F1">
            <w:pPr>
              <w:pStyle w:val="NormalLeft"/>
              <w:rPr>
                <w:lang w:val="en-GB"/>
              </w:rPr>
            </w:pPr>
            <w:r w:rsidRPr="00A4338B">
              <w:rPr>
                <w:lang w:val="en-GB"/>
              </w:rPr>
              <w:t>This is the reduction in the called up but not yet paid in initial funds, members' contributions or the equivalent basic own — fund item for mutual and mutual type undertakings over the reporting period.</w:t>
            </w:r>
          </w:p>
        </w:tc>
      </w:tr>
      <w:tr w:rsidR="001B1226" w:rsidRPr="00A4338B" w14:paraId="1F5CFCE8" w14:textId="77777777" w:rsidTr="001346F1">
        <w:tc>
          <w:tcPr>
            <w:tcW w:w="2879" w:type="dxa"/>
            <w:tcBorders>
              <w:top w:val="single" w:sz="2" w:space="0" w:color="auto"/>
              <w:left w:val="single" w:sz="2" w:space="0" w:color="auto"/>
              <w:bottom w:val="single" w:sz="2" w:space="0" w:color="auto"/>
              <w:right w:val="single" w:sz="2" w:space="0" w:color="auto"/>
            </w:tcBorders>
          </w:tcPr>
          <w:p w14:paraId="4FE54EA6" w14:textId="77777777" w:rsidR="001B1226" w:rsidRPr="00A4338B" w:rsidRDefault="001B1226" w:rsidP="001346F1">
            <w:pPr>
              <w:pStyle w:val="NormalLeft"/>
              <w:rPr>
                <w:lang w:val="en-GB"/>
              </w:rPr>
            </w:pPr>
            <w:r w:rsidRPr="00A4338B">
              <w:rPr>
                <w:lang w:val="en-GB"/>
              </w:rPr>
              <w:t>R0220/C0060</w:t>
            </w:r>
          </w:p>
        </w:tc>
        <w:tc>
          <w:tcPr>
            <w:tcW w:w="2414" w:type="dxa"/>
            <w:tcBorders>
              <w:top w:val="single" w:sz="2" w:space="0" w:color="auto"/>
              <w:left w:val="single" w:sz="2" w:space="0" w:color="auto"/>
              <w:bottom w:val="single" w:sz="2" w:space="0" w:color="auto"/>
              <w:right w:val="single" w:sz="2" w:space="0" w:color="auto"/>
            </w:tcBorders>
          </w:tcPr>
          <w:p w14:paraId="2B0721FA" w14:textId="77777777" w:rsidR="001B1226" w:rsidRPr="00A4338B" w:rsidRDefault="001B1226" w:rsidP="001346F1">
            <w:pPr>
              <w:pStyle w:val="NormalLeft"/>
              <w:rPr>
                <w:lang w:val="en-GB"/>
              </w:rPr>
            </w:pPr>
            <w:r w:rsidRPr="00A4338B">
              <w:rPr>
                <w:lang w:val="en-GB"/>
              </w:rPr>
              <w:t>Initial funds, members' contributions or the equivalent basic own fund item for mutual and mutual type undertakings –Called up but not yet paid in — balance carried forward</w:t>
            </w:r>
          </w:p>
        </w:tc>
        <w:tc>
          <w:tcPr>
            <w:tcW w:w="3993" w:type="dxa"/>
            <w:tcBorders>
              <w:top w:val="single" w:sz="2" w:space="0" w:color="auto"/>
              <w:left w:val="single" w:sz="2" w:space="0" w:color="auto"/>
              <w:bottom w:val="single" w:sz="2" w:space="0" w:color="auto"/>
              <w:right w:val="single" w:sz="2" w:space="0" w:color="auto"/>
            </w:tcBorders>
          </w:tcPr>
          <w:p w14:paraId="4BAF4E55" w14:textId="77777777" w:rsidR="001B1226" w:rsidRPr="00A4338B" w:rsidRDefault="001B1226" w:rsidP="001346F1">
            <w:pPr>
              <w:pStyle w:val="NormalLeft"/>
              <w:rPr>
                <w:lang w:val="en-GB"/>
              </w:rPr>
            </w:pPr>
            <w:r w:rsidRPr="00A4338B">
              <w:rPr>
                <w:lang w:val="en-GB"/>
              </w:rPr>
              <w:t>This is the balance of the called up but not yet paid in initial funds, members' contributions or the equivalent basic own — fund item for mutual and mutual type undertakings carried forward to the next reporting period.</w:t>
            </w:r>
          </w:p>
        </w:tc>
      </w:tr>
      <w:tr w:rsidR="001B1226" w:rsidRPr="00A4338B" w14:paraId="6925509E" w14:textId="77777777" w:rsidTr="001346F1">
        <w:tc>
          <w:tcPr>
            <w:tcW w:w="2879" w:type="dxa"/>
            <w:tcBorders>
              <w:top w:val="single" w:sz="2" w:space="0" w:color="auto"/>
              <w:left w:val="single" w:sz="2" w:space="0" w:color="auto"/>
              <w:bottom w:val="single" w:sz="2" w:space="0" w:color="auto"/>
              <w:right w:val="single" w:sz="2" w:space="0" w:color="auto"/>
            </w:tcBorders>
          </w:tcPr>
          <w:p w14:paraId="4D5F0495" w14:textId="77777777" w:rsidR="001B1226" w:rsidRPr="00A4338B" w:rsidRDefault="001B1226" w:rsidP="001346F1">
            <w:pPr>
              <w:pStyle w:val="NormalLeft"/>
              <w:rPr>
                <w:lang w:val="en-GB"/>
              </w:rPr>
            </w:pPr>
            <w:r w:rsidRPr="00A4338B">
              <w:rPr>
                <w:lang w:val="en-GB"/>
              </w:rPr>
              <w:t>R0300/C0010</w:t>
            </w:r>
          </w:p>
        </w:tc>
        <w:tc>
          <w:tcPr>
            <w:tcW w:w="2414" w:type="dxa"/>
            <w:tcBorders>
              <w:top w:val="single" w:sz="2" w:space="0" w:color="auto"/>
              <w:left w:val="single" w:sz="2" w:space="0" w:color="auto"/>
              <w:bottom w:val="single" w:sz="2" w:space="0" w:color="auto"/>
              <w:right w:val="single" w:sz="2" w:space="0" w:color="auto"/>
            </w:tcBorders>
          </w:tcPr>
          <w:p w14:paraId="513F99BA" w14:textId="77777777" w:rsidR="001B1226" w:rsidRPr="00A4338B" w:rsidRDefault="001B1226" w:rsidP="001346F1">
            <w:pPr>
              <w:pStyle w:val="NormalLeft"/>
              <w:rPr>
                <w:lang w:val="en-GB"/>
              </w:rPr>
            </w:pPr>
            <w:r w:rsidRPr="00A4338B">
              <w:rPr>
                <w:lang w:val="en-GB"/>
              </w:rPr>
              <w:t>Total initial funds, members' contributions or the equivalent basic own fund item for mutual and mutual type undertakings — balance brought forward</w:t>
            </w:r>
          </w:p>
        </w:tc>
        <w:tc>
          <w:tcPr>
            <w:tcW w:w="3993" w:type="dxa"/>
            <w:tcBorders>
              <w:top w:val="single" w:sz="2" w:space="0" w:color="auto"/>
              <w:left w:val="single" w:sz="2" w:space="0" w:color="auto"/>
              <w:bottom w:val="single" w:sz="2" w:space="0" w:color="auto"/>
              <w:right w:val="single" w:sz="2" w:space="0" w:color="auto"/>
            </w:tcBorders>
          </w:tcPr>
          <w:p w14:paraId="0FF946FF" w14:textId="77777777" w:rsidR="001B1226" w:rsidRPr="00A4338B" w:rsidRDefault="001B1226" w:rsidP="001346F1">
            <w:pPr>
              <w:pStyle w:val="NormalLeft"/>
              <w:rPr>
                <w:lang w:val="en-GB"/>
              </w:rPr>
            </w:pPr>
            <w:r w:rsidRPr="00A4338B">
              <w:rPr>
                <w:lang w:val="en-GB"/>
              </w:rPr>
              <w:t>This is the balance of the total initial funds, members' contributions or the equivalent basic own — fund item for mutual and mutual type undertakings brought forward from the previous reporting period.</w:t>
            </w:r>
          </w:p>
        </w:tc>
      </w:tr>
      <w:tr w:rsidR="001B1226" w:rsidRPr="00A4338B" w14:paraId="3190C87A" w14:textId="77777777" w:rsidTr="001346F1">
        <w:tc>
          <w:tcPr>
            <w:tcW w:w="2879" w:type="dxa"/>
            <w:tcBorders>
              <w:top w:val="single" w:sz="2" w:space="0" w:color="auto"/>
              <w:left w:val="single" w:sz="2" w:space="0" w:color="auto"/>
              <w:bottom w:val="single" w:sz="2" w:space="0" w:color="auto"/>
              <w:right w:val="single" w:sz="2" w:space="0" w:color="auto"/>
            </w:tcBorders>
          </w:tcPr>
          <w:p w14:paraId="5792AF23" w14:textId="77777777" w:rsidR="001B1226" w:rsidRPr="00A4338B" w:rsidRDefault="001B1226" w:rsidP="001346F1">
            <w:pPr>
              <w:pStyle w:val="NormalLeft"/>
              <w:rPr>
                <w:lang w:val="en-GB"/>
              </w:rPr>
            </w:pPr>
            <w:r w:rsidRPr="00A4338B">
              <w:rPr>
                <w:lang w:val="en-GB"/>
              </w:rPr>
              <w:t>R0300/C0020</w:t>
            </w:r>
          </w:p>
        </w:tc>
        <w:tc>
          <w:tcPr>
            <w:tcW w:w="2414" w:type="dxa"/>
            <w:tcBorders>
              <w:top w:val="single" w:sz="2" w:space="0" w:color="auto"/>
              <w:left w:val="single" w:sz="2" w:space="0" w:color="auto"/>
              <w:bottom w:val="single" w:sz="2" w:space="0" w:color="auto"/>
              <w:right w:val="single" w:sz="2" w:space="0" w:color="auto"/>
            </w:tcBorders>
          </w:tcPr>
          <w:p w14:paraId="3155C794" w14:textId="77777777" w:rsidR="001B1226" w:rsidRPr="00A4338B" w:rsidRDefault="001B1226" w:rsidP="001346F1">
            <w:pPr>
              <w:pStyle w:val="NormalLeft"/>
              <w:rPr>
                <w:lang w:val="en-GB"/>
              </w:rPr>
            </w:pPr>
            <w:r w:rsidRPr="00A4338B">
              <w:rPr>
                <w:lang w:val="en-GB"/>
              </w:rPr>
              <w:t>Total initial funds, members' contributions or the equivalent basic own fund item for mutual and mutual type undertakings — increase</w:t>
            </w:r>
          </w:p>
        </w:tc>
        <w:tc>
          <w:tcPr>
            <w:tcW w:w="3993" w:type="dxa"/>
            <w:tcBorders>
              <w:top w:val="single" w:sz="2" w:space="0" w:color="auto"/>
              <w:left w:val="single" w:sz="2" w:space="0" w:color="auto"/>
              <w:bottom w:val="single" w:sz="2" w:space="0" w:color="auto"/>
              <w:right w:val="single" w:sz="2" w:space="0" w:color="auto"/>
            </w:tcBorders>
          </w:tcPr>
          <w:p w14:paraId="42D647E4" w14:textId="77777777" w:rsidR="001B1226" w:rsidRPr="00A4338B" w:rsidRDefault="001B1226" w:rsidP="001346F1">
            <w:pPr>
              <w:pStyle w:val="NormalLeft"/>
              <w:rPr>
                <w:lang w:val="en-GB"/>
              </w:rPr>
            </w:pPr>
            <w:r w:rsidRPr="00A4338B">
              <w:rPr>
                <w:lang w:val="en-GB"/>
              </w:rPr>
              <w:t>This is the increase in the total initial funds, members' contributions or the equivalent basic own — fund item for mutual and mutual type undertakings over the reporting period.</w:t>
            </w:r>
          </w:p>
        </w:tc>
      </w:tr>
      <w:tr w:rsidR="001B1226" w:rsidRPr="00A4338B" w14:paraId="31AAE2E2" w14:textId="77777777" w:rsidTr="001346F1">
        <w:tc>
          <w:tcPr>
            <w:tcW w:w="2879" w:type="dxa"/>
            <w:tcBorders>
              <w:top w:val="single" w:sz="2" w:space="0" w:color="auto"/>
              <w:left w:val="single" w:sz="2" w:space="0" w:color="auto"/>
              <w:bottom w:val="single" w:sz="2" w:space="0" w:color="auto"/>
              <w:right w:val="single" w:sz="2" w:space="0" w:color="auto"/>
            </w:tcBorders>
          </w:tcPr>
          <w:p w14:paraId="1A67B136" w14:textId="77777777" w:rsidR="001B1226" w:rsidRPr="00A4338B" w:rsidRDefault="001B1226" w:rsidP="001346F1">
            <w:pPr>
              <w:pStyle w:val="NormalLeft"/>
              <w:rPr>
                <w:lang w:val="en-GB"/>
              </w:rPr>
            </w:pPr>
            <w:r w:rsidRPr="00A4338B">
              <w:rPr>
                <w:lang w:val="en-GB"/>
              </w:rPr>
              <w:lastRenderedPageBreak/>
              <w:t>R0300/C0030</w:t>
            </w:r>
          </w:p>
        </w:tc>
        <w:tc>
          <w:tcPr>
            <w:tcW w:w="2414" w:type="dxa"/>
            <w:tcBorders>
              <w:top w:val="single" w:sz="2" w:space="0" w:color="auto"/>
              <w:left w:val="single" w:sz="2" w:space="0" w:color="auto"/>
              <w:bottom w:val="single" w:sz="2" w:space="0" w:color="auto"/>
              <w:right w:val="single" w:sz="2" w:space="0" w:color="auto"/>
            </w:tcBorders>
          </w:tcPr>
          <w:p w14:paraId="170623A2" w14:textId="77777777" w:rsidR="001B1226" w:rsidRPr="00A4338B" w:rsidRDefault="001B1226" w:rsidP="001346F1">
            <w:pPr>
              <w:pStyle w:val="NormalLeft"/>
              <w:rPr>
                <w:lang w:val="en-GB"/>
              </w:rPr>
            </w:pPr>
            <w:r w:rsidRPr="00A4338B">
              <w:rPr>
                <w:lang w:val="en-GB"/>
              </w:rPr>
              <w:t>Total initial funds, members' contributions or the equivalent basic own fund item for mutual and mutual type undertakings — reduction</w:t>
            </w:r>
          </w:p>
        </w:tc>
        <w:tc>
          <w:tcPr>
            <w:tcW w:w="3993" w:type="dxa"/>
            <w:tcBorders>
              <w:top w:val="single" w:sz="2" w:space="0" w:color="auto"/>
              <w:left w:val="single" w:sz="2" w:space="0" w:color="auto"/>
              <w:bottom w:val="single" w:sz="2" w:space="0" w:color="auto"/>
              <w:right w:val="single" w:sz="2" w:space="0" w:color="auto"/>
            </w:tcBorders>
          </w:tcPr>
          <w:p w14:paraId="6191CE79" w14:textId="77777777" w:rsidR="001B1226" w:rsidRPr="00A4338B" w:rsidRDefault="001B1226" w:rsidP="001346F1">
            <w:pPr>
              <w:pStyle w:val="NormalLeft"/>
              <w:rPr>
                <w:lang w:val="en-GB"/>
              </w:rPr>
            </w:pPr>
            <w:r w:rsidRPr="00A4338B">
              <w:rPr>
                <w:lang w:val="en-GB"/>
              </w:rPr>
              <w:t>This is the decrease in the total initial funds, members' contributions or the equivalent basic own — fund item for mutual and mutual type undertakings over the reporting period.</w:t>
            </w:r>
          </w:p>
        </w:tc>
      </w:tr>
      <w:tr w:rsidR="001B1226" w:rsidRPr="00A4338B" w14:paraId="0DF27A61" w14:textId="77777777" w:rsidTr="001346F1">
        <w:tc>
          <w:tcPr>
            <w:tcW w:w="2879" w:type="dxa"/>
            <w:tcBorders>
              <w:top w:val="single" w:sz="2" w:space="0" w:color="auto"/>
              <w:left w:val="single" w:sz="2" w:space="0" w:color="auto"/>
              <w:bottom w:val="single" w:sz="2" w:space="0" w:color="auto"/>
              <w:right w:val="single" w:sz="2" w:space="0" w:color="auto"/>
            </w:tcBorders>
          </w:tcPr>
          <w:p w14:paraId="03CEB34D" w14:textId="77777777" w:rsidR="001B1226" w:rsidRPr="00A4338B" w:rsidRDefault="001B1226" w:rsidP="001346F1">
            <w:pPr>
              <w:pStyle w:val="NormalLeft"/>
              <w:rPr>
                <w:lang w:val="en-GB"/>
              </w:rPr>
            </w:pPr>
            <w:r w:rsidRPr="00A4338B">
              <w:rPr>
                <w:lang w:val="en-GB"/>
              </w:rPr>
              <w:t>R0300/C0060</w:t>
            </w:r>
          </w:p>
        </w:tc>
        <w:tc>
          <w:tcPr>
            <w:tcW w:w="2414" w:type="dxa"/>
            <w:tcBorders>
              <w:top w:val="single" w:sz="2" w:space="0" w:color="auto"/>
              <w:left w:val="single" w:sz="2" w:space="0" w:color="auto"/>
              <w:bottom w:val="single" w:sz="2" w:space="0" w:color="auto"/>
              <w:right w:val="single" w:sz="2" w:space="0" w:color="auto"/>
            </w:tcBorders>
          </w:tcPr>
          <w:p w14:paraId="2BC1311E" w14:textId="77777777" w:rsidR="001B1226" w:rsidRPr="00A4338B" w:rsidRDefault="001B1226" w:rsidP="001346F1">
            <w:pPr>
              <w:pStyle w:val="NormalLeft"/>
              <w:rPr>
                <w:lang w:val="en-GB"/>
              </w:rPr>
            </w:pPr>
            <w:r w:rsidRPr="00A4338B">
              <w:rPr>
                <w:lang w:val="en-GB"/>
              </w:rPr>
              <w:t>Total initial funds, members' contributions or the equivalent basic own fund item for mutual and mutual type undertakings — balance carried forward</w:t>
            </w:r>
          </w:p>
        </w:tc>
        <w:tc>
          <w:tcPr>
            <w:tcW w:w="3993" w:type="dxa"/>
            <w:tcBorders>
              <w:top w:val="single" w:sz="2" w:space="0" w:color="auto"/>
              <w:left w:val="single" w:sz="2" w:space="0" w:color="auto"/>
              <w:bottom w:val="single" w:sz="2" w:space="0" w:color="auto"/>
              <w:right w:val="single" w:sz="2" w:space="0" w:color="auto"/>
            </w:tcBorders>
          </w:tcPr>
          <w:p w14:paraId="2D8622D1" w14:textId="77777777" w:rsidR="001B1226" w:rsidRPr="00A4338B" w:rsidRDefault="001B1226" w:rsidP="001346F1">
            <w:pPr>
              <w:pStyle w:val="NormalLeft"/>
              <w:rPr>
                <w:lang w:val="en-GB"/>
              </w:rPr>
            </w:pPr>
            <w:r w:rsidRPr="00A4338B">
              <w:rPr>
                <w:lang w:val="en-GB"/>
              </w:rPr>
              <w:t>This is the balance of the total initial funds, members' contributions or the equivalent basic own — fund item for mutual and mutual type undertakings carried forward to the next reporting period.</w:t>
            </w:r>
          </w:p>
        </w:tc>
      </w:tr>
      <w:tr w:rsidR="001B1226" w:rsidRPr="00A4338B" w14:paraId="22257FA1" w14:textId="77777777" w:rsidTr="001346F1">
        <w:tc>
          <w:tcPr>
            <w:tcW w:w="2879" w:type="dxa"/>
            <w:tcBorders>
              <w:top w:val="single" w:sz="2" w:space="0" w:color="auto"/>
              <w:left w:val="single" w:sz="2" w:space="0" w:color="auto"/>
              <w:bottom w:val="single" w:sz="2" w:space="0" w:color="auto"/>
              <w:right w:val="single" w:sz="2" w:space="0" w:color="auto"/>
            </w:tcBorders>
          </w:tcPr>
          <w:p w14:paraId="2A4D9589" w14:textId="77777777" w:rsidR="001B1226" w:rsidRPr="00A4338B" w:rsidRDefault="001B1226" w:rsidP="001346F1">
            <w:pPr>
              <w:pStyle w:val="NormalCentered"/>
              <w:rPr>
                <w:lang w:val="en-GB"/>
              </w:rPr>
            </w:pPr>
            <w:r w:rsidRPr="00A4338B">
              <w:rPr>
                <w:i/>
                <w:lang w:val="en-GB"/>
              </w:rPr>
              <w:t>Subordinated mutual member accounts — movements in the reporting period</w:t>
            </w:r>
          </w:p>
        </w:tc>
        <w:tc>
          <w:tcPr>
            <w:tcW w:w="2414" w:type="dxa"/>
            <w:tcBorders>
              <w:top w:val="single" w:sz="2" w:space="0" w:color="auto"/>
              <w:left w:val="single" w:sz="2" w:space="0" w:color="auto"/>
              <w:bottom w:val="single" w:sz="2" w:space="0" w:color="auto"/>
              <w:right w:val="single" w:sz="2" w:space="0" w:color="auto"/>
            </w:tcBorders>
          </w:tcPr>
          <w:p w14:paraId="7D6E6861" w14:textId="77777777" w:rsidR="001B1226" w:rsidRPr="00A4338B" w:rsidRDefault="001B1226" w:rsidP="001346F1">
            <w:pPr>
              <w:pStyle w:val="NormalCentered"/>
              <w:rPr>
                <w:lang w:val="en-GB"/>
              </w:rPr>
            </w:pPr>
          </w:p>
        </w:tc>
        <w:tc>
          <w:tcPr>
            <w:tcW w:w="3993" w:type="dxa"/>
            <w:tcBorders>
              <w:top w:val="single" w:sz="2" w:space="0" w:color="auto"/>
              <w:left w:val="single" w:sz="2" w:space="0" w:color="auto"/>
              <w:bottom w:val="single" w:sz="2" w:space="0" w:color="auto"/>
              <w:right w:val="single" w:sz="2" w:space="0" w:color="auto"/>
            </w:tcBorders>
          </w:tcPr>
          <w:p w14:paraId="0FA7599C" w14:textId="77777777" w:rsidR="001B1226" w:rsidRPr="00A4338B" w:rsidRDefault="001B1226" w:rsidP="001346F1">
            <w:pPr>
              <w:pStyle w:val="NormalCentered"/>
              <w:rPr>
                <w:lang w:val="en-GB"/>
              </w:rPr>
            </w:pPr>
          </w:p>
        </w:tc>
      </w:tr>
      <w:tr w:rsidR="001B1226" w:rsidRPr="00A4338B" w14:paraId="1A69D36C" w14:textId="77777777" w:rsidTr="001346F1">
        <w:tc>
          <w:tcPr>
            <w:tcW w:w="2879" w:type="dxa"/>
            <w:tcBorders>
              <w:top w:val="single" w:sz="2" w:space="0" w:color="auto"/>
              <w:left w:val="single" w:sz="2" w:space="0" w:color="auto"/>
              <w:bottom w:val="single" w:sz="2" w:space="0" w:color="auto"/>
              <w:right w:val="single" w:sz="2" w:space="0" w:color="auto"/>
            </w:tcBorders>
          </w:tcPr>
          <w:p w14:paraId="139E01AF" w14:textId="77777777" w:rsidR="001B1226" w:rsidRPr="00A4338B" w:rsidRDefault="001B1226" w:rsidP="001346F1">
            <w:pPr>
              <w:pStyle w:val="NormalLeft"/>
              <w:rPr>
                <w:lang w:val="en-GB"/>
              </w:rPr>
            </w:pPr>
            <w:r w:rsidRPr="00A4338B">
              <w:rPr>
                <w:lang w:val="en-GB"/>
              </w:rPr>
              <w:t>R0310/C0010</w:t>
            </w:r>
          </w:p>
        </w:tc>
        <w:tc>
          <w:tcPr>
            <w:tcW w:w="2414" w:type="dxa"/>
            <w:tcBorders>
              <w:top w:val="single" w:sz="2" w:space="0" w:color="auto"/>
              <w:left w:val="single" w:sz="2" w:space="0" w:color="auto"/>
              <w:bottom w:val="single" w:sz="2" w:space="0" w:color="auto"/>
              <w:right w:val="single" w:sz="2" w:space="0" w:color="auto"/>
            </w:tcBorders>
          </w:tcPr>
          <w:p w14:paraId="2FB340E9" w14:textId="77777777" w:rsidR="001B1226" w:rsidRPr="00A4338B" w:rsidRDefault="001B1226" w:rsidP="001346F1">
            <w:pPr>
              <w:pStyle w:val="NormalLeft"/>
              <w:rPr>
                <w:lang w:val="en-GB"/>
              </w:rPr>
            </w:pPr>
            <w:r w:rsidRPr="00A4338B">
              <w:rPr>
                <w:lang w:val="en-GB"/>
              </w:rPr>
              <w:t>Subordinated mutual member accounts — Tier 1 — balance brought forward</w:t>
            </w:r>
          </w:p>
        </w:tc>
        <w:tc>
          <w:tcPr>
            <w:tcW w:w="3993" w:type="dxa"/>
            <w:tcBorders>
              <w:top w:val="single" w:sz="2" w:space="0" w:color="auto"/>
              <w:left w:val="single" w:sz="2" w:space="0" w:color="auto"/>
              <w:bottom w:val="single" w:sz="2" w:space="0" w:color="auto"/>
              <w:right w:val="single" w:sz="2" w:space="0" w:color="auto"/>
            </w:tcBorders>
          </w:tcPr>
          <w:p w14:paraId="0ACDF62D" w14:textId="77777777" w:rsidR="001B1226" w:rsidRPr="00A4338B" w:rsidRDefault="001B1226" w:rsidP="001346F1">
            <w:pPr>
              <w:pStyle w:val="NormalLeft"/>
              <w:rPr>
                <w:lang w:val="en-GB"/>
              </w:rPr>
            </w:pPr>
            <w:r w:rsidRPr="00A4338B">
              <w:rPr>
                <w:lang w:val="en-GB"/>
              </w:rPr>
              <w:t>This is the balance of tier 1 subordinated mutual member accounts brought forward from the previous reporting period.</w:t>
            </w:r>
          </w:p>
        </w:tc>
      </w:tr>
      <w:tr w:rsidR="001B1226" w:rsidRPr="00A4338B" w14:paraId="2D5D40AC" w14:textId="77777777" w:rsidTr="001346F1">
        <w:tc>
          <w:tcPr>
            <w:tcW w:w="2879" w:type="dxa"/>
            <w:tcBorders>
              <w:top w:val="single" w:sz="2" w:space="0" w:color="auto"/>
              <w:left w:val="single" w:sz="2" w:space="0" w:color="auto"/>
              <w:bottom w:val="single" w:sz="2" w:space="0" w:color="auto"/>
              <w:right w:val="single" w:sz="2" w:space="0" w:color="auto"/>
            </w:tcBorders>
          </w:tcPr>
          <w:p w14:paraId="68E09D1D" w14:textId="77777777" w:rsidR="001B1226" w:rsidRPr="00A4338B" w:rsidRDefault="001B1226" w:rsidP="001346F1">
            <w:pPr>
              <w:pStyle w:val="NormalLeft"/>
              <w:rPr>
                <w:lang w:val="en-GB"/>
              </w:rPr>
            </w:pPr>
            <w:r w:rsidRPr="00A4338B">
              <w:rPr>
                <w:lang w:val="en-GB"/>
              </w:rPr>
              <w:t>R0310/C0070</w:t>
            </w:r>
          </w:p>
        </w:tc>
        <w:tc>
          <w:tcPr>
            <w:tcW w:w="2414" w:type="dxa"/>
            <w:tcBorders>
              <w:top w:val="single" w:sz="2" w:space="0" w:color="auto"/>
              <w:left w:val="single" w:sz="2" w:space="0" w:color="auto"/>
              <w:bottom w:val="single" w:sz="2" w:space="0" w:color="auto"/>
              <w:right w:val="single" w:sz="2" w:space="0" w:color="auto"/>
            </w:tcBorders>
          </w:tcPr>
          <w:p w14:paraId="0BF85B4C" w14:textId="77777777" w:rsidR="001B1226" w:rsidRPr="00A4338B" w:rsidRDefault="001B1226" w:rsidP="001346F1">
            <w:pPr>
              <w:pStyle w:val="NormalLeft"/>
              <w:rPr>
                <w:lang w:val="en-GB"/>
              </w:rPr>
            </w:pPr>
            <w:r w:rsidRPr="00A4338B">
              <w:rPr>
                <w:lang w:val="en-GB"/>
              </w:rPr>
              <w:t>Subordinated mutual member accounts –Tier 1 — issued</w:t>
            </w:r>
          </w:p>
        </w:tc>
        <w:tc>
          <w:tcPr>
            <w:tcW w:w="3993" w:type="dxa"/>
            <w:tcBorders>
              <w:top w:val="single" w:sz="2" w:space="0" w:color="auto"/>
              <w:left w:val="single" w:sz="2" w:space="0" w:color="auto"/>
              <w:bottom w:val="single" w:sz="2" w:space="0" w:color="auto"/>
              <w:right w:val="single" w:sz="2" w:space="0" w:color="auto"/>
            </w:tcBorders>
          </w:tcPr>
          <w:p w14:paraId="51D32C74" w14:textId="77777777" w:rsidR="001B1226" w:rsidRPr="00A4338B" w:rsidRDefault="001B1226" w:rsidP="001346F1">
            <w:pPr>
              <w:pStyle w:val="NormalLeft"/>
              <w:rPr>
                <w:lang w:val="en-GB"/>
              </w:rPr>
            </w:pPr>
            <w:r w:rsidRPr="00A4338B">
              <w:rPr>
                <w:lang w:val="en-GB"/>
              </w:rPr>
              <w:t>This is the amount of tier 1 subordinated mutual member accounts issued over the reporting period.</w:t>
            </w:r>
          </w:p>
        </w:tc>
      </w:tr>
      <w:tr w:rsidR="001B1226" w:rsidRPr="00A4338B" w14:paraId="30B9764B" w14:textId="77777777" w:rsidTr="001346F1">
        <w:tc>
          <w:tcPr>
            <w:tcW w:w="2879" w:type="dxa"/>
            <w:tcBorders>
              <w:top w:val="single" w:sz="2" w:space="0" w:color="auto"/>
              <w:left w:val="single" w:sz="2" w:space="0" w:color="auto"/>
              <w:bottom w:val="single" w:sz="2" w:space="0" w:color="auto"/>
              <w:right w:val="single" w:sz="2" w:space="0" w:color="auto"/>
            </w:tcBorders>
          </w:tcPr>
          <w:p w14:paraId="6D86DADA" w14:textId="77777777" w:rsidR="001B1226" w:rsidRPr="00A4338B" w:rsidRDefault="001B1226" w:rsidP="001346F1">
            <w:pPr>
              <w:pStyle w:val="NormalLeft"/>
              <w:rPr>
                <w:lang w:val="en-GB"/>
              </w:rPr>
            </w:pPr>
            <w:r w:rsidRPr="00A4338B">
              <w:rPr>
                <w:lang w:val="en-GB"/>
              </w:rPr>
              <w:t>R0310/C0080</w:t>
            </w:r>
          </w:p>
        </w:tc>
        <w:tc>
          <w:tcPr>
            <w:tcW w:w="2414" w:type="dxa"/>
            <w:tcBorders>
              <w:top w:val="single" w:sz="2" w:space="0" w:color="auto"/>
              <w:left w:val="single" w:sz="2" w:space="0" w:color="auto"/>
              <w:bottom w:val="single" w:sz="2" w:space="0" w:color="auto"/>
              <w:right w:val="single" w:sz="2" w:space="0" w:color="auto"/>
            </w:tcBorders>
          </w:tcPr>
          <w:p w14:paraId="6986CB43" w14:textId="77777777" w:rsidR="001B1226" w:rsidRPr="00A4338B" w:rsidRDefault="001B1226" w:rsidP="001346F1">
            <w:pPr>
              <w:pStyle w:val="NormalLeft"/>
              <w:rPr>
                <w:lang w:val="en-GB"/>
              </w:rPr>
            </w:pPr>
            <w:r w:rsidRPr="00A4338B">
              <w:rPr>
                <w:lang w:val="en-GB"/>
              </w:rPr>
              <w:t>Subordinated mutual member accounts –Tier 1 — redeemed</w:t>
            </w:r>
          </w:p>
        </w:tc>
        <w:tc>
          <w:tcPr>
            <w:tcW w:w="3993" w:type="dxa"/>
            <w:tcBorders>
              <w:top w:val="single" w:sz="2" w:space="0" w:color="auto"/>
              <w:left w:val="single" w:sz="2" w:space="0" w:color="auto"/>
              <w:bottom w:val="single" w:sz="2" w:space="0" w:color="auto"/>
              <w:right w:val="single" w:sz="2" w:space="0" w:color="auto"/>
            </w:tcBorders>
          </w:tcPr>
          <w:p w14:paraId="7330C318" w14:textId="77777777" w:rsidR="001B1226" w:rsidRPr="00A4338B" w:rsidRDefault="001B1226" w:rsidP="001346F1">
            <w:pPr>
              <w:pStyle w:val="NormalLeft"/>
              <w:rPr>
                <w:lang w:val="en-GB"/>
              </w:rPr>
            </w:pPr>
            <w:r w:rsidRPr="00A4338B">
              <w:rPr>
                <w:lang w:val="en-GB"/>
              </w:rPr>
              <w:t>This is the amount of tier 1 subordinated mutual member accounts redeemed over the reporting period.</w:t>
            </w:r>
          </w:p>
        </w:tc>
      </w:tr>
      <w:tr w:rsidR="001B1226" w:rsidRPr="00A4338B" w14:paraId="4AA824BC" w14:textId="77777777" w:rsidTr="001346F1">
        <w:tc>
          <w:tcPr>
            <w:tcW w:w="2879" w:type="dxa"/>
            <w:tcBorders>
              <w:top w:val="single" w:sz="2" w:space="0" w:color="auto"/>
              <w:left w:val="single" w:sz="2" w:space="0" w:color="auto"/>
              <w:bottom w:val="single" w:sz="2" w:space="0" w:color="auto"/>
              <w:right w:val="single" w:sz="2" w:space="0" w:color="auto"/>
            </w:tcBorders>
          </w:tcPr>
          <w:p w14:paraId="55FBD76A" w14:textId="77777777" w:rsidR="001B1226" w:rsidRPr="00A4338B" w:rsidRDefault="001B1226" w:rsidP="001346F1">
            <w:pPr>
              <w:pStyle w:val="NormalLeft"/>
              <w:rPr>
                <w:lang w:val="en-GB"/>
              </w:rPr>
            </w:pPr>
            <w:r w:rsidRPr="00A4338B">
              <w:rPr>
                <w:lang w:val="en-GB"/>
              </w:rPr>
              <w:t>R0310/C0090</w:t>
            </w:r>
          </w:p>
        </w:tc>
        <w:tc>
          <w:tcPr>
            <w:tcW w:w="2414" w:type="dxa"/>
            <w:tcBorders>
              <w:top w:val="single" w:sz="2" w:space="0" w:color="auto"/>
              <w:left w:val="single" w:sz="2" w:space="0" w:color="auto"/>
              <w:bottom w:val="single" w:sz="2" w:space="0" w:color="auto"/>
              <w:right w:val="single" w:sz="2" w:space="0" w:color="auto"/>
            </w:tcBorders>
          </w:tcPr>
          <w:p w14:paraId="3983D1E1" w14:textId="77777777" w:rsidR="001B1226" w:rsidRPr="00A4338B" w:rsidRDefault="001B1226" w:rsidP="001346F1">
            <w:pPr>
              <w:pStyle w:val="NormalLeft"/>
              <w:rPr>
                <w:lang w:val="en-GB"/>
              </w:rPr>
            </w:pPr>
            <w:r w:rsidRPr="00A4338B">
              <w:rPr>
                <w:lang w:val="en-GB"/>
              </w:rPr>
              <w:t>Subordinated mutual member accounts –Tier 1 — movements in valuation</w:t>
            </w:r>
          </w:p>
        </w:tc>
        <w:tc>
          <w:tcPr>
            <w:tcW w:w="3993" w:type="dxa"/>
            <w:tcBorders>
              <w:top w:val="single" w:sz="2" w:space="0" w:color="auto"/>
              <w:left w:val="single" w:sz="2" w:space="0" w:color="auto"/>
              <w:bottom w:val="single" w:sz="2" w:space="0" w:color="auto"/>
              <w:right w:val="single" w:sz="2" w:space="0" w:color="auto"/>
            </w:tcBorders>
          </w:tcPr>
          <w:p w14:paraId="11176C73" w14:textId="77777777" w:rsidR="001B1226" w:rsidRPr="00A4338B" w:rsidRDefault="001B1226" w:rsidP="001346F1">
            <w:pPr>
              <w:pStyle w:val="NormalLeft"/>
              <w:rPr>
                <w:lang w:val="en-GB"/>
              </w:rPr>
            </w:pPr>
            <w:r w:rsidRPr="00A4338B">
              <w:rPr>
                <w:lang w:val="en-GB"/>
              </w:rPr>
              <w:t>This is the amount reflecting movement in valuation tier 1 subordinated mutual member accounts over the reporting period.</w:t>
            </w:r>
          </w:p>
        </w:tc>
      </w:tr>
      <w:tr w:rsidR="001B1226" w:rsidRPr="00A4338B" w14:paraId="1CFD94AA" w14:textId="77777777" w:rsidTr="001346F1">
        <w:tc>
          <w:tcPr>
            <w:tcW w:w="2879" w:type="dxa"/>
            <w:tcBorders>
              <w:top w:val="single" w:sz="2" w:space="0" w:color="auto"/>
              <w:left w:val="single" w:sz="2" w:space="0" w:color="auto"/>
              <w:bottom w:val="single" w:sz="2" w:space="0" w:color="auto"/>
              <w:right w:val="single" w:sz="2" w:space="0" w:color="auto"/>
            </w:tcBorders>
          </w:tcPr>
          <w:p w14:paraId="2F96198A" w14:textId="77777777" w:rsidR="001B1226" w:rsidRPr="00A4338B" w:rsidRDefault="001B1226" w:rsidP="001346F1">
            <w:pPr>
              <w:pStyle w:val="NormalLeft"/>
              <w:rPr>
                <w:lang w:val="en-GB"/>
              </w:rPr>
            </w:pPr>
            <w:r w:rsidRPr="00A4338B">
              <w:rPr>
                <w:lang w:val="en-GB"/>
              </w:rPr>
              <w:t>R0310/C0100</w:t>
            </w:r>
          </w:p>
        </w:tc>
        <w:tc>
          <w:tcPr>
            <w:tcW w:w="2414" w:type="dxa"/>
            <w:tcBorders>
              <w:top w:val="single" w:sz="2" w:space="0" w:color="auto"/>
              <w:left w:val="single" w:sz="2" w:space="0" w:color="auto"/>
              <w:bottom w:val="single" w:sz="2" w:space="0" w:color="auto"/>
              <w:right w:val="single" w:sz="2" w:space="0" w:color="auto"/>
            </w:tcBorders>
          </w:tcPr>
          <w:p w14:paraId="2C5E836C" w14:textId="77777777" w:rsidR="001B1226" w:rsidRPr="00A4338B" w:rsidRDefault="001B1226" w:rsidP="001346F1">
            <w:pPr>
              <w:pStyle w:val="NormalLeft"/>
              <w:rPr>
                <w:lang w:val="en-GB"/>
              </w:rPr>
            </w:pPr>
            <w:r w:rsidRPr="00A4338B">
              <w:rPr>
                <w:lang w:val="en-GB"/>
              </w:rPr>
              <w:t>Subordinated mutual member accounts –Tier 1 — regulatory action</w:t>
            </w:r>
          </w:p>
        </w:tc>
        <w:tc>
          <w:tcPr>
            <w:tcW w:w="3993" w:type="dxa"/>
            <w:tcBorders>
              <w:top w:val="single" w:sz="2" w:space="0" w:color="auto"/>
              <w:left w:val="single" w:sz="2" w:space="0" w:color="auto"/>
              <w:bottom w:val="single" w:sz="2" w:space="0" w:color="auto"/>
              <w:right w:val="single" w:sz="2" w:space="0" w:color="auto"/>
            </w:tcBorders>
          </w:tcPr>
          <w:p w14:paraId="40E49A3B" w14:textId="77777777" w:rsidR="001B1226" w:rsidRPr="00A4338B" w:rsidRDefault="001B1226" w:rsidP="001346F1">
            <w:pPr>
              <w:pStyle w:val="NormalLeft"/>
              <w:rPr>
                <w:lang w:val="en-GB"/>
              </w:rPr>
            </w:pPr>
            <w:r w:rsidRPr="00A4338B">
              <w:rPr>
                <w:lang w:val="en-GB"/>
              </w:rPr>
              <w:t>This is the amount reflecting an increase/decrease in tier 1 subordinated mutual member accounts due to regulatory action over the reporting period.</w:t>
            </w:r>
          </w:p>
        </w:tc>
      </w:tr>
      <w:tr w:rsidR="001B1226" w:rsidRPr="00A4338B" w14:paraId="6753B7E4" w14:textId="77777777" w:rsidTr="001346F1">
        <w:tc>
          <w:tcPr>
            <w:tcW w:w="2879" w:type="dxa"/>
            <w:tcBorders>
              <w:top w:val="single" w:sz="2" w:space="0" w:color="auto"/>
              <w:left w:val="single" w:sz="2" w:space="0" w:color="auto"/>
              <w:bottom w:val="single" w:sz="2" w:space="0" w:color="auto"/>
              <w:right w:val="single" w:sz="2" w:space="0" w:color="auto"/>
            </w:tcBorders>
          </w:tcPr>
          <w:p w14:paraId="473CFF52" w14:textId="77777777" w:rsidR="001B1226" w:rsidRPr="00A4338B" w:rsidRDefault="001B1226" w:rsidP="001346F1">
            <w:pPr>
              <w:pStyle w:val="NormalLeft"/>
              <w:rPr>
                <w:lang w:val="en-GB"/>
              </w:rPr>
            </w:pPr>
            <w:r w:rsidRPr="00A4338B">
              <w:rPr>
                <w:lang w:val="en-GB"/>
              </w:rPr>
              <w:lastRenderedPageBreak/>
              <w:t>R0310/C0060</w:t>
            </w:r>
          </w:p>
        </w:tc>
        <w:tc>
          <w:tcPr>
            <w:tcW w:w="2414" w:type="dxa"/>
            <w:tcBorders>
              <w:top w:val="single" w:sz="2" w:space="0" w:color="auto"/>
              <w:left w:val="single" w:sz="2" w:space="0" w:color="auto"/>
              <w:bottom w:val="single" w:sz="2" w:space="0" w:color="auto"/>
              <w:right w:val="single" w:sz="2" w:space="0" w:color="auto"/>
            </w:tcBorders>
          </w:tcPr>
          <w:p w14:paraId="0A1BC429" w14:textId="77777777" w:rsidR="001B1226" w:rsidRPr="00A4338B" w:rsidRDefault="001B1226" w:rsidP="001346F1">
            <w:pPr>
              <w:pStyle w:val="NormalLeft"/>
              <w:rPr>
                <w:lang w:val="en-GB"/>
              </w:rPr>
            </w:pPr>
            <w:r w:rsidRPr="00A4338B">
              <w:rPr>
                <w:lang w:val="en-GB"/>
              </w:rPr>
              <w:t>Subordinated mutual member accounts –Tier 1 — balance carried forward</w:t>
            </w:r>
          </w:p>
        </w:tc>
        <w:tc>
          <w:tcPr>
            <w:tcW w:w="3993" w:type="dxa"/>
            <w:tcBorders>
              <w:top w:val="single" w:sz="2" w:space="0" w:color="auto"/>
              <w:left w:val="single" w:sz="2" w:space="0" w:color="auto"/>
              <w:bottom w:val="single" w:sz="2" w:space="0" w:color="auto"/>
              <w:right w:val="single" w:sz="2" w:space="0" w:color="auto"/>
            </w:tcBorders>
          </w:tcPr>
          <w:p w14:paraId="6641046D" w14:textId="77777777" w:rsidR="001B1226" w:rsidRPr="00A4338B" w:rsidRDefault="001B1226" w:rsidP="001346F1">
            <w:pPr>
              <w:pStyle w:val="NormalLeft"/>
              <w:rPr>
                <w:lang w:val="en-GB"/>
              </w:rPr>
            </w:pPr>
            <w:r w:rsidRPr="00A4338B">
              <w:rPr>
                <w:lang w:val="en-GB"/>
              </w:rPr>
              <w:t>This is the balance of tier 1 subordinated mutual member accounts carried forward to the next reporting period.</w:t>
            </w:r>
          </w:p>
        </w:tc>
      </w:tr>
      <w:tr w:rsidR="001B1226" w:rsidRPr="00A4338B" w14:paraId="59E478F2" w14:textId="77777777" w:rsidTr="001346F1">
        <w:tc>
          <w:tcPr>
            <w:tcW w:w="2879" w:type="dxa"/>
            <w:tcBorders>
              <w:top w:val="single" w:sz="2" w:space="0" w:color="auto"/>
              <w:left w:val="single" w:sz="2" w:space="0" w:color="auto"/>
              <w:bottom w:val="single" w:sz="2" w:space="0" w:color="auto"/>
              <w:right w:val="single" w:sz="2" w:space="0" w:color="auto"/>
            </w:tcBorders>
          </w:tcPr>
          <w:p w14:paraId="11C28E0E" w14:textId="77777777" w:rsidR="001B1226" w:rsidRPr="00A4338B" w:rsidRDefault="001B1226" w:rsidP="001346F1">
            <w:pPr>
              <w:pStyle w:val="NormalLeft"/>
              <w:rPr>
                <w:lang w:val="en-GB"/>
              </w:rPr>
            </w:pPr>
            <w:r w:rsidRPr="00A4338B">
              <w:rPr>
                <w:lang w:val="en-GB"/>
              </w:rPr>
              <w:t>R0320/C0010</w:t>
            </w:r>
          </w:p>
        </w:tc>
        <w:tc>
          <w:tcPr>
            <w:tcW w:w="2414" w:type="dxa"/>
            <w:tcBorders>
              <w:top w:val="single" w:sz="2" w:space="0" w:color="auto"/>
              <w:left w:val="single" w:sz="2" w:space="0" w:color="auto"/>
              <w:bottom w:val="single" w:sz="2" w:space="0" w:color="auto"/>
              <w:right w:val="single" w:sz="2" w:space="0" w:color="auto"/>
            </w:tcBorders>
          </w:tcPr>
          <w:p w14:paraId="6FD07BF6" w14:textId="77777777" w:rsidR="001B1226" w:rsidRPr="00A4338B" w:rsidRDefault="001B1226" w:rsidP="001346F1">
            <w:pPr>
              <w:pStyle w:val="NormalLeft"/>
              <w:rPr>
                <w:lang w:val="en-GB"/>
              </w:rPr>
            </w:pPr>
            <w:r w:rsidRPr="00A4338B">
              <w:rPr>
                <w:lang w:val="en-GB"/>
              </w:rPr>
              <w:t>Subordinated mutual member accounts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2C307425" w14:textId="77777777" w:rsidR="001B1226" w:rsidRPr="00A4338B" w:rsidRDefault="001B1226" w:rsidP="001346F1">
            <w:pPr>
              <w:pStyle w:val="NormalLeft"/>
              <w:rPr>
                <w:lang w:val="en-GB"/>
              </w:rPr>
            </w:pPr>
            <w:r w:rsidRPr="00A4338B">
              <w:rPr>
                <w:lang w:val="en-GB"/>
              </w:rPr>
              <w:t>This is the balance of tier 2 subordinated mutual member accounts brought forward from the previous reporting period.</w:t>
            </w:r>
          </w:p>
        </w:tc>
      </w:tr>
      <w:tr w:rsidR="001B1226" w:rsidRPr="00A4338B" w14:paraId="5F2CF409" w14:textId="77777777" w:rsidTr="001346F1">
        <w:tc>
          <w:tcPr>
            <w:tcW w:w="2879" w:type="dxa"/>
            <w:tcBorders>
              <w:top w:val="single" w:sz="2" w:space="0" w:color="auto"/>
              <w:left w:val="single" w:sz="2" w:space="0" w:color="auto"/>
              <w:bottom w:val="single" w:sz="2" w:space="0" w:color="auto"/>
              <w:right w:val="single" w:sz="2" w:space="0" w:color="auto"/>
            </w:tcBorders>
          </w:tcPr>
          <w:p w14:paraId="2D00BD06" w14:textId="77777777" w:rsidR="001B1226" w:rsidRPr="00A4338B" w:rsidRDefault="001B1226" w:rsidP="001346F1">
            <w:pPr>
              <w:pStyle w:val="NormalLeft"/>
              <w:rPr>
                <w:lang w:val="en-GB"/>
              </w:rPr>
            </w:pPr>
            <w:r w:rsidRPr="00A4338B">
              <w:rPr>
                <w:lang w:val="en-GB"/>
              </w:rPr>
              <w:t>R0320/C0070</w:t>
            </w:r>
          </w:p>
        </w:tc>
        <w:tc>
          <w:tcPr>
            <w:tcW w:w="2414" w:type="dxa"/>
            <w:tcBorders>
              <w:top w:val="single" w:sz="2" w:space="0" w:color="auto"/>
              <w:left w:val="single" w:sz="2" w:space="0" w:color="auto"/>
              <w:bottom w:val="single" w:sz="2" w:space="0" w:color="auto"/>
              <w:right w:val="single" w:sz="2" w:space="0" w:color="auto"/>
            </w:tcBorders>
          </w:tcPr>
          <w:p w14:paraId="1060523E" w14:textId="77777777" w:rsidR="001B1226" w:rsidRPr="00A4338B" w:rsidRDefault="001B1226" w:rsidP="001346F1">
            <w:pPr>
              <w:pStyle w:val="NormalLeft"/>
              <w:rPr>
                <w:lang w:val="en-GB"/>
              </w:rPr>
            </w:pPr>
            <w:r w:rsidRPr="00A4338B">
              <w:rPr>
                <w:lang w:val="en-GB"/>
              </w:rPr>
              <w:t>Subordinated mutual member accounts –Tier 2 — issued</w:t>
            </w:r>
          </w:p>
        </w:tc>
        <w:tc>
          <w:tcPr>
            <w:tcW w:w="3993" w:type="dxa"/>
            <w:tcBorders>
              <w:top w:val="single" w:sz="2" w:space="0" w:color="auto"/>
              <w:left w:val="single" w:sz="2" w:space="0" w:color="auto"/>
              <w:bottom w:val="single" w:sz="2" w:space="0" w:color="auto"/>
              <w:right w:val="single" w:sz="2" w:space="0" w:color="auto"/>
            </w:tcBorders>
          </w:tcPr>
          <w:p w14:paraId="5A3FDDCD" w14:textId="77777777" w:rsidR="001B1226" w:rsidRPr="00A4338B" w:rsidRDefault="001B1226" w:rsidP="001346F1">
            <w:pPr>
              <w:pStyle w:val="NormalLeft"/>
              <w:rPr>
                <w:lang w:val="en-GB"/>
              </w:rPr>
            </w:pPr>
            <w:r w:rsidRPr="00A4338B">
              <w:rPr>
                <w:lang w:val="en-GB"/>
              </w:rPr>
              <w:t>This is the amount of tier 2 subordinated mutual member accounts issued over the reporting period.</w:t>
            </w:r>
          </w:p>
        </w:tc>
      </w:tr>
      <w:tr w:rsidR="001B1226" w:rsidRPr="00A4338B" w14:paraId="7D862AC7" w14:textId="77777777" w:rsidTr="001346F1">
        <w:tc>
          <w:tcPr>
            <w:tcW w:w="2879" w:type="dxa"/>
            <w:tcBorders>
              <w:top w:val="single" w:sz="2" w:space="0" w:color="auto"/>
              <w:left w:val="single" w:sz="2" w:space="0" w:color="auto"/>
              <w:bottom w:val="single" w:sz="2" w:space="0" w:color="auto"/>
              <w:right w:val="single" w:sz="2" w:space="0" w:color="auto"/>
            </w:tcBorders>
          </w:tcPr>
          <w:p w14:paraId="5A9AF30E" w14:textId="77777777" w:rsidR="001B1226" w:rsidRPr="00A4338B" w:rsidRDefault="001B1226" w:rsidP="001346F1">
            <w:pPr>
              <w:pStyle w:val="NormalLeft"/>
              <w:rPr>
                <w:lang w:val="en-GB"/>
              </w:rPr>
            </w:pPr>
            <w:r w:rsidRPr="00A4338B">
              <w:rPr>
                <w:lang w:val="en-GB"/>
              </w:rPr>
              <w:t>R0320/C0080</w:t>
            </w:r>
          </w:p>
        </w:tc>
        <w:tc>
          <w:tcPr>
            <w:tcW w:w="2414" w:type="dxa"/>
            <w:tcBorders>
              <w:top w:val="single" w:sz="2" w:space="0" w:color="auto"/>
              <w:left w:val="single" w:sz="2" w:space="0" w:color="auto"/>
              <w:bottom w:val="single" w:sz="2" w:space="0" w:color="auto"/>
              <w:right w:val="single" w:sz="2" w:space="0" w:color="auto"/>
            </w:tcBorders>
          </w:tcPr>
          <w:p w14:paraId="056B4E9C" w14:textId="77777777" w:rsidR="001B1226" w:rsidRPr="00A4338B" w:rsidRDefault="001B1226" w:rsidP="001346F1">
            <w:pPr>
              <w:pStyle w:val="NormalLeft"/>
              <w:rPr>
                <w:lang w:val="en-GB"/>
              </w:rPr>
            </w:pPr>
            <w:r w:rsidRPr="00A4338B">
              <w:rPr>
                <w:lang w:val="en-GB"/>
              </w:rPr>
              <w:t>Subordinated mutual member accounts –Tier 2 — redeemed</w:t>
            </w:r>
          </w:p>
        </w:tc>
        <w:tc>
          <w:tcPr>
            <w:tcW w:w="3993" w:type="dxa"/>
            <w:tcBorders>
              <w:top w:val="single" w:sz="2" w:space="0" w:color="auto"/>
              <w:left w:val="single" w:sz="2" w:space="0" w:color="auto"/>
              <w:bottom w:val="single" w:sz="2" w:space="0" w:color="auto"/>
              <w:right w:val="single" w:sz="2" w:space="0" w:color="auto"/>
            </w:tcBorders>
          </w:tcPr>
          <w:p w14:paraId="00B36714" w14:textId="77777777" w:rsidR="001B1226" w:rsidRPr="00A4338B" w:rsidRDefault="001B1226" w:rsidP="001346F1">
            <w:pPr>
              <w:pStyle w:val="NormalLeft"/>
              <w:rPr>
                <w:lang w:val="en-GB"/>
              </w:rPr>
            </w:pPr>
            <w:r w:rsidRPr="00A4338B">
              <w:rPr>
                <w:lang w:val="en-GB"/>
              </w:rPr>
              <w:t>This is the amount of tier 2 subordinated mutual member accounts redeemed over the reporting period.</w:t>
            </w:r>
          </w:p>
        </w:tc>
      </w:tr>
      <w:tr w:rsidR="001B1226" w:rsidRPr="00A4338B" w14:paraId="4F381E2F" w14:textId="77777777" w:rsidTr="001346F1">
        <w:tc>
          <w:tcPr>
            <w:tcW w:w="2879" w:type="dxa"/>
            <w:tcBorders>
              <w:top w:val="single" w:sz="2" w:space="0" w:color="auto"/>
              <w:left w:val="single" w:sz="2" w:space="0" w:color="auto"/>
              <w:bottom w:val="single" w:sz="2" w:space="0" w:color="auto"/>
              <w:right w:val="single" w:sz="2" w:space="0" w:color="auto"/>
            </w:tcBorders>
          </w:tcPr>
          <w:p w14:paraId="1F23FD32" w14:textId="77777777" w:rsidR="001B1226" w:rsidRPr="00A4338B" w:rsidRDefault="001B1226" w:rsidP="001346F1">
            <w:pPr>
              <w:pStyle w:val="NormalLeft"/>
              <w:rPr>
                <w:lang w:val="en-GB"/>
              </w:rPr>
            </w:pPr>
            <w:r w:rsidRPr="00A4338B">
              <w:rPr>
                <w:lang w:val="en-GB"/>
              </w:rPr>
              <w:t>R0320/C0090</w:t>
            </w:r>
          </w:p>
        </w:tc>
        <w:tc>
          <w:tcPr>
            <w:tcW w:w="2414" w:type="dxa"/>
            <w:tcBorders>
              <w:top w:val="single" w:sz="2" w:space="0" w:color="auto"/>
              <w:left w:val="single" w:sz="2" w:space="0" w:color="auto"/>
              <w:bottom w:val="single" w:sz="2" w:space="0" w:color="auto"/>
              <w:right w:val="single" w:sz="2" w:space="0" w:color="auto"/>
            </w:tcBorders>
          </w:tcPr>
          <w:p w14:paraId="42B53191" w14:textId="77777777" w:rsidR="001B1226" w:rsidRPr="00A4338B" w:rsidRDefault="001B1226" w:rsidP="001346F1">
            <w:pPr>
              <w:pStyle w:val="NormalLeft"/>
              <w:rPr>
                <w:lang w:val="en-GB"/>
              </w:rPr>
            </w:pPr>
            <w:r w:rsidRPr="00A4338B">
              <w:rPr>
                <w:lang w:val="en-GB"/>
              </w:rPr>
              <w:t>Subordinated mutual member accounts –Tier 2 — movements in valuation</w:t>
            </w:r>
          </w:p>
        </w:tc>
        <w:tc>
          <w:tcPr>
            <w:tcW w:w="3993" w:type="dxa"/>
            <w:tcBorders>
              <w:top w:val="single" w:sz="2" w:space="0" w:color="auto"/>
              <w:left w:val="single" w:sz="2" w:space="0" w:color="auto"/>
              <w:bottom w:val="single" w:sz="2" w:space="0" w:color="auto"/>
              <w:right w:val="single" w:sz="2" w:space="0" w:color="auto"/>
            </w:tcBorders>
          </w:tcPr>
          <w:p w14:paraId="3C3B6FAD" w14:textId="77777777" w:rsidR="001B1226" w:rsidRPr="00A4338B" w:rsidRDefault="001B1226" w:rsidP="001346F1">
            <w:pPr>
              <w:pStyle w:val="NormalLeft"/>
              <w:rPr>
                <w:lang w:val="en-GB"/>
              </w:rPr>
            </w:pPr>
            <w:r w:rsidRPr="00A4338B">
              <w:rPr>
                <w:lang w:val="en-GB"/>
              </w:rPr>
              <w:t>This is the amount reflecting movement in valuation tier 2 subordinated mutual member accounts over the reporting period.</w:t>
            </w:r>
          </w:p>
        </w:tc>
      </w:tr>
      <w:tr w:rsidR="001B1226" w:rsidRPr="00A4338B" w14:paraId="7B299186" w14:textId="77777777" w:rsidTr="001346F1">
        <w:tc>
          <w:tcPr>
            <w:tcW w:w="2879" w:type="dxa"/>
            <w:tcBorders>
              <w:top w:val="single" w:sz="2" w:space="0" w:color="auto"/>
              <w:left w:val="single" w:sz="2" w:space="0" w:color="auto"/>
              <w:bottom w:val="single" w:sz="2" w:space="0" w:color="auto"/>
              <w:right w:val="single" w:sz="2" w:space="0" w:color="auto"/>
            </w:tcBorders>
          </w:tcPr>
          <w:p w14:paraId="36EABEDA" w14:textId="77777777" w:rsidR="001B1226" w:rsidRPr="00A4338B" w:rsidRDefault="001B1226" w:rsidP="001346F1">
            <w:pPr>
              <w:pStyle w:val="NormalLeft"/>
              <w:rPr>
                <w:lang w:val="en-GB"/>
              </w:rPr>
            </w:pPr>
            <w:r w:rsidRPr="00A4338B">
              <w:rPr>
                <w:lang w:val="en-GB"/>
              </w:rPr>
              <w:t>R0320/C0100</w:t>
            </w:r>
          </w:p>
        </w:tc>
        <w:tc>
          <w:tcPr>
            <w:tcW w:w="2414" w:type="dxa"/>
            <w:tcBorders>
              <w:top w:val="single" w:sz="2" w:space="0" w:color="auto"/>
              <w:left w:val="single" w:sz="2" w:space="0" w:color="auto"/>
              <w:bottom w:val="single" w:sz="2" w:space="0" w:color="auto"/>
              <w:right w:val="single" w:sz="2" w:space="0" w:color="auto"/>
            </w:tcBorders>
          </w:tcPr>
          <w:p w14:paraId="66A87980" w14:textId="77777777" w:rsidR="001B1226" w:rsidRPr="00A4338B" w:rsidRDefault="001B1226" w:rsidP="001346F1">
            <w:pPr>
              <w:pStyle w:val="NormalLeft"/>
              <w:rPr>
                <w:lang w:val="en-GB"/>
              </w:rPr>
            </w:pPr>
            <w:r w:rsidRPr="00A4338B">
              <w:rPr>
                <w:lang w:val="en-GB"/>
              </w:rPr>
              <w:t>Subordinated mutual member accounts –Tier 2 — regulatory action</w:t>
            </w:r>
          </w:p>
        </w:tc>
        <w:tc>
          <w:tcPr>
            <w:tcW w:w="3993" w:type="dxa"/>
            <w:tcBorders>
              <w:top w:val="single" w:sz="2" w:space="0" w:color="auto"/>
              <w:left w:val="single" w:sz="2" w:space="0" w:color="auto"/>
              <w:bottom w:val="single" w:sz="2" w:space="0" w:color="auto"/>
              <w:right w:val="single" w:sz="2" w:space="0" w:color="auto"/>
            </w:tcBorders>
          </w:tcPr>
          <w:p w14:paraId="684A0834" w14:textId="77777777" w:rsidR="001B1226" w:rsidRPr="00A4338B" w:rsidRDefault="001B1226" w:rsidP="001346F1">
            <w:pPr>
              <w:pStyle w:val="NormalLeft"/>
              <w:rPr>
                <w:lang w:val="en-GB"/>
              </w:rPr>
            </w:pPr>
            <w:r w:rsidRPr="00A4338B">
              <w:rPr>
                <w:lang w:val="en-GB"/>
              </w:rPr>
              <w:t>This is the amount reflecting an increase/decrease in tier 2 subordinated mutual member accounts due to regulatory action over the reporting period.</w:t>
            </w:r>
          </w:p>
        </w:tc>
      </w:tr>
      <w:tr w:rsidR="001B1226" w:rsidRPr="00A4338B" w14:paraId="66821BE9" w14:textId="77777777" w:rsidTr="001346F1">
        <w:tc>
          <w:tcPr>
            <w:tcW w:w="2879" w:type="dxa"/>
            <w:tcBorders>
              <w:top w:val="single" w:sz="2" w:space="0" w:color="auto"/>
              <w:left w:val="single" w:sz="2" w:space="0" w:color="auto"/>
              <w:bottom w:val="single" w:sz="2" w:space="0" w:color="auto"/>
              <w:right w:val="single" w:sz="2" w:space="0" w:color="auto"/>
            </w:tcBorders>
          </w:tcPr>
          <w:p w14:paraId="04C0AB55" w14:textId="77777777" w:rsidR="001B1226" w:rsidRPr="00A4338B" w:rsidRDefault="001B1226" w:rsidP="001346F1">
            <w:pPr>
              <w:pStyle w:val="NormalLeft"/>
              <w:rPr>
                <w:lang w:val="en-GB"/>
              </w:rPr>
            </w:pPr>
            <w:r w:rsidRPr="00A4338B">
              <w:rPr>
                <w:lang w:val="en-GB"/>
              </w:rPr>
              <w:t>R0320/C0060</w:t>
            </w:r>
          </w:p>
        </w:tc>
        <w:tc>
          <w:tcPr>
            <w:tcW w:w="2414" w:type="dxa"/>
            <w:tcBorders>
              <w:top w:val="single" w:sz="2" w:space="0" w:color="auto"/>
              <w:left w:val="single" w:sz="2" w:space="0" w:color="auto"/>
              <w:bottom w:val="single" w:sz="2" w:space="0" w:color="auto"/>
              <w:right w:val="single" w:sz="2" w:space="0" w:color="auto"/>
            </w:tcBorders>
          </w:tcPr>
          <w:p w14:paraId="6E7993D9" w14:textId="77777777" w:rsidR="001B1226" w:rsidRPr="00A4338B" w:rsidRDefault="001B1226" w:rsidP="001346F1">
            <w:pPr>
              <w:pStyle w:val="NormalLeft"/>
              <w:rPr>
                <w:lang w:val="en-GB"/>
              </w:rPr>
            </w:pPr>
            <w:r w:rsidRPr="00A4338B">
              <w:rPr>
                <w:lang w:val="en-GB"/>
              </w:rPr>
              <w:t>Subordinated mutual member accounts –Tier 2 — balance carried forward</w:t>
            </w:r>
          </w:p>
        </w:tc>
        <w:tc>
          <w:tcPr>
            <w:tcW w:w="3993" w:type="dxa"/>
            <w:tcBorders>
              <w:top w:val="single" w:sz="2" w:space="0" w:color="auto"/>
              <w:left w:val="single" w:sz="2" w:space="0" w:color="auto"/>
              <w:bottom w:val="single" w:sz="2" w:space="0" w:color="auto"/>
              <w:right w:val="single" w:sz="2" w:space="0" w:color="auto"/>
            </w:tcBorders>
          </w:tcPr>
          <w:p w14:paraId="4929DFF8" w14:textId="77777777" w:rsidR="001B1226" w:rsidRPr="00A4338B" w:rsidRDefault="001B1226" w:rsidP="001346F1">
            <w:pPr>
              <w:pStyle w:val="NormalLeft"/>
              <w:rPr>
                <w:lang w:val="en-GB"/>
              </w:rPr>
            </w:pPr>
            <w:r w:rsidRPr="00A4338B">
              <w:rPr>
                <w:lang w:val="en-GB"/>
              </w:rPr>
              <w:t>This is the balance of tier 2 subordinated mutual member accounts carried forward to the next reporting period.</w:t>
            </w:r>
          </w:p>
        </w:tc>
      </w:tr>
      <w:tr w:rsidR="001B1226" w:rsidRPr="00A4338B" w14:paraId="1E91B024" w14:textId="77777777" w:rsidTr="001346F1">
        <w:tc>
          <w:tcPr>
            <w:tcW w:w="2879" w:type="dxa"/>
            <w:tcBorders>
              <w:top w:val="single" w:sz="2" w:space="0" w:color="auto"/>
              <w:left w:val="single" w:sz="2" w:space="0" w:color="auto"/>
              <w:bottom w:val="single" w:sz="2" w:space="0" w:color="auto"/>
              <w:right w:val="single" w:sz="2" w:space="0" w:color="auto"/>
            </w:tcBorders>
          </w:tcPr>
          <w:p w14:paraId="2875AC49" w14:textId="77777777" w:rsidR="001B1226" w:rsidRPr="00A4338B" w:rsidRDefault="001B1226" w:rsidP="001346F1">
            <w:pPr>
              <w:pStyle w:val="NormalLeft"/>
              <w:rPr>
                <w:lang w:val="en-GB"/>
              </w:rPr>
            </w:pPr>
            <w:r w:rsidRPr="00A4338B">
              <w:rPr>
                <w:lang w:val="en-GB"/>
              </w:rPr>
              <w:t>R0330/C0010</w:t>
            </w:r>
          </w:p>
        </w:tc>
        <w:tc>
          <w:tcPr>
            <w:tcW w:w="2414" w:type="dxa"/>
            <w:tcBorders>
              <w:top w:val="single" w:sz="2" w:space="0" w:color="auto"/>
              <w:left w:val="single" w:sz="2" w:space="0" w:color="auto"/>
              <w:bottom w:val="single" w:sz="2" w:space="0" w:color="auto"/>
              <w:right w:val="single" w:sz="2" w:space="0" w:color="auto"/>
            </w:tcBorders>
          </w:tcPr>
          <w:p w14:paraId="455F42E9" w14:textId="77777777" w:rsidR="001B1226" w:rsidRPr="00A4338B" w:rsidRDefault="001B1226" w:rsidP="001346F1">
            <w:pPr>
              <w:pStyle w:val="NormalLeft"/>
              <w:rPr>
                <w:lang w:val="en-GB"/>
              </w:rPr>
            </w:pPr>
            <w:r w:rsidRPr="00A4338B">
              <w:rPr>
                <w:lang w:val="en-GB"/>
              </w:rPr>
              <w:t>Subordinated mutual member accounts –Tier 3 — balance brought forward</w:t>
            </w:r>
          </w:p>
        </w:tc>
        <w:tc>
          <w:tcPr>
            <w:tcW w:w="3993" w:type="dxa"/>
            <w:tcBorders>
              <w:top w:val="single" w:sz="2" w:space="0" w:color="auto"/>
              <w:left w:val="single" w:sz="2" w:space="0" w:color="auto"/>
              <w:bottom w:val="single" w:sz="2" w:space="0" w:color="auto"/>
              <w:right w:val="single" w:sz="2" w:space="0" w:color="auto"/>
            </w:tcBorders>
          </w:tcPr>
          <w:p w14:paraId="7296CF0A" w14:textId="77777777" w:rsidR="001B1226" w:rsidRPr="00A4338B" w:rsidRDefault="001B1226" w:rsidP="001346F1">
            <w:pPr>
              <w:pStyle w:val="NormalLeft"/>
              <w:rPr>
                <w:lang w:val="en-GB"/>
              </w:rPr>
            </w:pPr>
            <w:r w:rsidRPr="00A4338B">
              <w:rPr>
                <w:lang w:val="en-GB"/>
              </w:rPr>
              <w:t>This is the balance of tier 3 subordinated mutual member accounts brought forward from the previous reporting period.</w:t>
            </w:r>
          </w:p>
        </w:tc>
      </w:tr>
      <w:tr w:rsidR="001B1226" w:rsidRPr="00A4338B" w14:paraId="1EA97055" w14:textId="77777777" w:rsidTr="001346F1">
        <w:tc>
          <w:tcPr>
            <w:tcW w:w="2879" w:type="dxa"/>
            <w:tcBorders>
              <w:top w:val="single" w:sz="2" w:space="0" w:color="auto"/>
              <w:left w:val="single" w:sz="2" w:space="0" w:color="auto"/>
              <w:bottom w:val="single" w:sz="2" w:space="0" w:color="auto"/>
              <w:right w:val="single" w:sz="2" w:space="0" w:color="auto"/>
            </w:tcBorders>
          </w:tcPr>
          <w:p w14:paraId="561F1225" w14:textId="77777777" w:rsidR="001B1226" w:rsidRPr="00A4338B" w:rsidRDefault="001B1226" w:rsidP="001346F1">
            <w:pPr>
              <w:pStyle w:val="NormalLeft"/>
              <w:rPr>
                <w:lang w:val="en-GB"/>
              </w:rPr>
            </w:pPr>
            <w:r w:rsidRPr="00A4338B">
              <w:rPr>
                <w:lang w:val="en-GB"/>
              </w:rPr>
              <w:t>R0330/C0070</w:t>
            </w:r>
          </w:p>
        </w:tc>
        <w:tc>
          <w:tcPr>
            <w:tcW w:w="2414" w:type="dxa"/>
            <w:tcBorders>
              <w:top w:val="single" w:sz="2" w:space="0" w:color="auto"/>
              <w:left w:val="single" w:sz="2" w:space="0" w:color="auto"/>
              <w:bottom w:val="single" w:sz="2" w:space="0" w:color="auto"/>
              <w:right w:val="single" w:sz="2" w:space="0" w:color="auto"/>
            </w:tcBorders>
          </w:tcPr>
          <w:p w14:paraId="0107F0B5" w14:textId="77777777" w:rsidR="001B1226" w:rsidRPr="00A4338B" w:rsidRDefault="001B1226" w:rsidP="001346F1">
            <w:pPr>
              <w:pStyle w:val="NormalLeft"/>
              <w:rPr>
                <w:lang w:val="en-GB"/>
              </w:rPr>
            </w:pPr>
            <w:r w:rsidRPr="00A4338B">
              <w:rPr>
                <w:lang w:val="en-GB"/>
              </w:rPr>
              <w:t>Subordinated mutual member accounts –Tier 3 — issued</w:t>
            </w:r>
          </w:p>
        </w:tc>
        <w:tc>
          <w:tcPr>
            <w:tcW w:w="3993" w:type="dxa"/>
            <w:tcBorders>
              <w:top w:val="single" w:sz="2" w:space="0" w:color="auto"/>
              <w:left w:val="single" w:sz="2" w:space="0" w:color="auto"/>
              <w:bottom w:val="single" w:sz="2" w:space="0" w:color="auto"/>
              <w:right w:val="single" w:sz="2" w:space="0" w:color="auto"/>
            </w:tcBorders>
          </w:tcPr>
          <w:p w14:paraId="28AA0C5F" w14:textId="77777777" w:rsidR="001B1226" w:rsidRPr="00A4338B" w:rsidRDefault="001B1226" w:rsidP="001346F1">
            <w:pPr>
              <w:pStyle w:val="NormalLeft"/>
              <w:rPr>
                <w:lang w:val="en-GB"/>
              </w:rPr>
            </w:pPr>
            <w:r w:rsidRPr="00A4338B">
              <w:rPr>
                <w:lang w:val="en-GB"/>
              </w:rPr>
              <w:t>This is the amount of tier 3 subordinated mutual member accounts issued over the reporting period.</w:t>
            </w:r>
          </w:p>
        </w:tc>
      </w:tr>
      <w:tr w:rsidR="001B1226" w:rsidRPr="00A4338B" w14:paraId="4536D08D" w14:textId="77777777" w:rsidTr="001346F1">
        <w:tc>
          <w:tcPr>
            <w:tcW w:w="2879" w:type="dxa"/>
            <w:tcBorders>
              <w:top w:val="single" w:sz="2" w:space="0" w:color="auto"/>
              <w:left w:val="single" w:sz="2" w:space="0" w:color="auto"/>
              <w:bottom w:val="single" w:sz="2" w:space="0" w:color="auto"/>
              <w:right w:val="single" w:sz="2" w:space="0" w:color="auto"/>
            </w:tcBorders>
          </w:tcPr>
          <w:p w14:paraId="6547275C" w14:textId="77777777" w:rsidR="001B1226" w:rsidRPr="00A4338B" w:rsidRDefault="001B1226" w:rsidP="001346F1">
            <w:pPr>
              <w:pStyle w:val="NormalLeft"/>
              <w:rPr>
                <w:lang w:val="en-GB"/>
              </w:rPr>
            </w:pPr>
            <w:r w:rsidRPr="00A4338B">
              <w:rPr>
                <w:lang w:val="en-GB"/>
              </w:rPr>
              <w:t>R0330/C0080</w:t>
            </w:r>
          </w:p>
        </w:tc>
        <w:tc>
          <w:tcPr>
            <w:tcW w:w="2414" w:type="dxa"/>
            <w:tcBorders>
              <w:top w:val="single" w:sz="2" w:space="0" w:color="auto"/>
              <w:left w:val="single" w:sz="2" w:space="0" w:color="auto"/>
              <w:bottom w:val="single" w:sz="2" w:space="0" w:color="auto"/>
              <w:right w:val="single" w:sz="2" w:space="0" w:color="auto"/>
            </w:tcBorders>
          </w:tcPr>
          <w:p w14:paraId="75BDD8A3" w14:textId="77777777" w:rsidR="001B1226" w:rsidRPr="00A4338B" w:rsidRDefault="001B1226" w:rsidP="001346F1">
            <w:pPr>
              <w:pStyle w:val="NormalLeft"/>
              <w:rPr>
                <w:lang w:val="en-GB"/>
              </w:rPr>
            </w:pPr>
            <w:r w:rsidRPr="00A4338B">
              <w:rPr>
                <w:lang w:val="en-GB"/>
              </w:rPr>
              <w:t>Subordinated mutual member accounts –Tier 3 — redeemed</w:t>
            </w:r>
          </w:p>
        </w:tc>
        <w:tc>
          <w:tcPr>
            <w:tcW w:w="3993" w:type="dxa"/>
            <w:tcBorders>
              <w:top w:val="single" w:sz="2" w:space="0" w:color="auto"/>
              <w:left w:val="single" w:sz="2" w:space="0" w:color="auto"/>
              <w:bottom w:val="single" w:sz="2" w:space="0" w:color="auto"/>
              <w:right w:val="single" w:sz="2" w:space="0" w:color="auto"/>
            </w:tcBorders>
          </w:tcPr>
          <w:p w14:paraId="0F2CD011" w14:textId="77777777" w:rsidR="001B1226" w:rsidRPr="00A4338B" w:rsidRDefault="001B1226" w:rsidP="001346F1">
            <w:pPr>
              <w:pStyle w:val="NormalLeft"/>
              <w:rPr>
                <w:lang w:val="en-GB"/>
              </w:rPr>
            </w:pPr>
            <w:r w:rsidRPr="00A4338B">
              <w:rPr>
                <w:lang w:val="en-GB"/>
              </w:rPr>
              <w:t>This is the amount of tier 3 subordinated mutual member accounts redeemed over the reporting period.</w:t>
            </w:r>
          </w:p>
        </w:tc>
      </w:tr>
      <w:tr w:rsidR="001B1226" w:rsidRPr="00A4338B" w14:paraId="6F8A1F77" w14:textId="77777777" w:rsidTr="001346F1">
        <w:tc>
          <w:tcPr>
            <w:tcW w:w="2879" w:type="dxa"/>
            <w:tcBorders>
              <w:top w:val="single" w:sz="2" w:space="0" w:color="auto"/>
              <w:left w:val="single" w:sz="2" w:space="0" w:color="auto"/>
              <w:bottom w:val="single" w:sz="2" w:space="0" w:color="auto"/>
              <w:right w:val="single" w:sz="2" w:space="0" w:color="auto"/>
            </w:tcBorders>
          </w:tcPr>
          <w:p w14:paraId="62EB89C9" w14:textId="77777777" w:rsidR="001B1226" w:rsidRPr="00A4338B" w:rsidRDefault="001B1226" w:rsidP="001346F1">
            <w:pPr>
              <w:pStyle w:val="NormalLeft"/>
              <w:rPr>
                <w:lang w:val="en-GB"/>
              </w:rPr>
            </w:pPr>
            <w:r w:rsidRPr="00A4338B">
              <w:rPr>
                <w:lang w:val="en-GB"/>
              </w:rPr>
              <w:t>R0330/C0090</w:t>
            </w:r>
          </w:p>
        </w:tc>
        <w:tc>
          <w:tcPr>
            <w:tcW w:w="2414" w:type="dxa"/>
            <w:tcBorders>
              <w:top w:val="single" w:sz="2" w:space="0" w:color="auto"/>
              <w:left w:val="single" w:sz="2" w:space="0" w:color="auto"/>
              <w:bottom w:val="single" w:sz="2" w:space="0" w:color="auto"/>
              <w:right w:val="single" w:sz="2" w:space="0" w:color="auto"/>
            </w:tcBorders>
          </w:tcPr>
          <w:p w14:paraId="0111D8B0" w14:textId="77777777" w:rsidR="001B1226" w:rsidRPr="00A4338B" w:rsidRDefault="001B1226" w:rsidP="001346F1">
            <w:pPr>
              <w:pStyle w:val="NormalLeft"/>
              <w:rPr>
                <w:lang w:val="en-GB"/>
              </w:rPr>
            </w:pPr>
            <w:r w:rsidRPr="00A4338B">
              <w:rPr>
                <w:lang w:val="en-GB"/>
              </w:rPr>
              <w:t>Subordinated mutual member accounts –</w:t>
            </w:r>
            <w:r w:rsidRPr="00A4338B">
              <w:rPr>
                <w:lang w:val="en-GB"/>
              </w:rPr>
              <w:lastRenderedPageBreak/>
              <w:t>Tier 3 — movements in valuation</w:t>
            </w:r>
          </w:p>
        </w:tc>
        <w:tc>
          <w:tcPr>
            <w:tcW w:w="3993" w:type="dxa"/>
            <w:tcBorders>
              <w:top w:val="single" w:sz="2" w:space="0" w:color="auto"/>
              <w:left w:val="single" w:sz="2" w:space="0" w:color="auto"/>
              <w:bottom w:val="single" w:sz="2" w:space="0" w:color="auto"/>
              <w:right w:val="single" w:sz="2" w:space="0" w:color="auto"/>
            </w:tcBorders>
          </w:tcPr>
          <w:p w14:paraId="24B2844C" w14:textId="77777777" w:rsidR="001B1226" w:rsidRPr="00A4338B" w:rsidRDefault="001B1226" w:rsidP="001346F1">
            <w:pPr>
              <w:pStyle w:val="NormalLeft"/>
              <w:rPr>
                <w:lang w:val="en-GB"/>
              </w:rPr>
            </w:pPr>
            <w:r w:rsidRPr="00A4338B">
              <w:rPr>
                <w:lang w:val="en-GB"/>
              </w:rPr>
              <w:lastRenderedPageBreak/>
              <w:t xml:space="preserve">This is the amount reflecting movement in valuation tier 3 </w:t>
            </w:r>
            <w:r w:rsidRPr="00A4338B">
              <w:rPr>
                <w:lang w:val="en-GB"/>
              </w:rPr>
              <w:lastRenderedPageBreak/>
              <w:t>subordinated mutual member accounts over the reporting period.</w:t>
            </w:r>
          </w:p>
        </w:tc>
      </w:tr>
      <w:tr w:rsidR="001B1226" w:rsidRPr="00A4338B" w14:paraId="34875619" w14:textId="77777777" w:rsidTr="001346F1">
        <w:tc>
          <w:tcPr>
            <w:tcW w:w="2879" w:type="dxa"/>
            <w:tcBorders>
              <w:top w:val="single" w:sz="2" w:space="0" w:color="auto"/>
              <w:left w:val="single" w:sz="2" w:space="0" w:color="auto"/>
              <w:bottom w:val="single" w:sz="2" w:space="0" w:color="auto"/>
              <w:right w:val="single" w:sz="2" w:space="0" w:color="auto"/>
            </w:tcBorders>
          </w:tcPr>
          <w:p w14:paraId="20E604FE" w14:textId="77777777" w:rsidR="001B1226" w:rsidRPr="00A4338B" w:rsidRDefault="001B1226" w:rsidP="001346F1">
            <w:pPr>
              <w:pStyle w:val="NormalLeft"/>
              <w:rPr>
                <w:lang w:val="en-GB"/>
              </w:rPr>
            </w:pPr>
            <w:r w:rsidRPr="00A4338B">
              <w:rPr>
                <w:lang w:val="en-GB"/>
              </w:rPr>
              <w:lastRenderedPageBreak/>
              <w:t>R0330/C0100</w:t>
            </w:r>
          </w:p>
        </w:tc>
        <w:tc>
          <w:tcPr>
            <w:tcW w:w="2414" w:type="dxa"/>
            <w:tcBorders>
              <w:top w:val="single" w:sz="2" w:space="0" w:color="auto"/>
              <w:left w:val="single" w:sz="2" w:space="0" w:color="auto"/>
              <w:bottom w:val="single" w:sz="2" w:space="0" w:color="auto"/>
              <w:right w:val="single" w:sz="2" w:space="0" w:color="auto"/>
            </w:tcBorders>
          </w:tcPr>
          <w:p w14:paraId="335A3D98" w14:textId="77777777" w:rsidR="001B1226" w:rsidRPr="00A4338B" w:rsidRDefault="001B1226" w:rsidP="001346F1">
            <w:pPr>
              <w:pStyle w:val="NormalLeft"/>
              <w:rPr>
                <w:lang w:val="en-GB"/>
              </w:rPr>
            </w:pPr>
            <w:r w:rsidRPr="00A4338B">
              <w:rPr>
                <w:lang w:val="en-GB"/>
              </w:rPr>
              <w:t>Subordinated mutual member accounts –Tier 3 — regulatory action</w:t>
            </w:r>
          </w:p>
        </w:tc>
        <w:tc>
          <w:tcPr>
            <w:tcW w:w="3993" w:type="dxa"/>
            <w:tcBorders>
              <w:top w:val="single" w:sz="2" w:space="0" w:color="auto"/>
              <w:left w:val="single" w:sz="2" w:space="0" w:color="auto"/>
              <w:bottom w:val="single" w:sz="2" w:space="0" w:color="auto"/>
              <w:right w:val="single" w:sz="2" w:space="0" w:color="auto"/>
            </w:tcBorders>
          </w:tcPr>
          <w:p w14:paraId="27F9C856" w14:textId="77777777" w:rsidR="001B1226" w:rsidRPr="00A4338B" w:rsidRDefault="001B1226" w:rsidP="001346F1">
            <w:pPr>
              <w:pStyle w:val="NormalLeft"/>
              <w:rPr>
                <w:lang w:val="en-GB"/>
              </w:rPr>
            </w:pPr>
            <w:r w:rsidRPr="00A4338B">
              <w:rPr>
                <w:lang w:val="en-GB"/>
              </w:rPr>
              <w:t>This is the amount reflecting an increase/decrease in tier 3 subordinated mutual member accounts due to regulatory action over the reporting period.</w:t>
            </w:r>
          </w:p>
        </w:tc>
      </w:tr>
      <w:tr w:rsidR="001B1226" w:rsidRPr="00A4338B" w14:paraId="7401060A" w14:textId="77777777" w:rsidTr="001346F1">
        <w:tc>
          <w:tcPr>
            <w:tcW w:w="2879" w:type="dxa"/>
            <w:tcBorders>
              <w:top w:val="single" w:sz="2" w:space="0" w:color="auto"/>
              <w:left w:val="single" w:sz="2" w:space="0" w:color="auto"/>
              <w:bottom w:val="single" w:sz="2" w:space="0" w:color="auto"/>
              <w:right w:val="single" w:sz="2" w:space="0" w:color="auto"/>
            </w:tcBorders>
          </w:tcPr>
          <w:p w14:paraId="46FEC22A" w14:textId="77777777" w:rsidR="001B1226" w:rsidRPr="00A4338B" w:rsidRDefault="001B1226" w:rsidP="001346F1">
            <w:pPr>
              <w:pStyle w:val="NormalLeft"/>
              <w:rPr>
                <w:lang w:val="en-GB"/>
              </w:rPr>
            </w:pPr>
            <w:r w:rsidRPr="00A4338B">
              <w:rPr>
                <w:lang w:val="en-GB"/>
              </w:rPr>
              <w:t>R0330/C0060</w:t>
            </w:r>
          </w:p>
        </w:tc>
        <w:tc>
          <w:tcPr>
            <w:tcW w:w="2414" w:type="dxa"/>
            <w:tcBorders>
              <w:top w:val="single" w:sz="2" w:space="0" w:color="auto"/>
              <w:left w:val="single" w:sz="2" w:space="0" w:color="auto"/>
              <w:bottom w:val="single" w:sz="2" w:space="0" w:color="auto"/>
              <w:right w:val="single" w:sz="2" w:space="0" w:color="auto"/>
            </w:tcBorders>
          </w:tcPr>
          <w:p w14:paraId="366BB13B" w14:textId="77777777" w:rsidR="001B1226" w:rsidRPr="00A4338B" w:rsidRDefault="001B1226" w:rsidP="001346F1">
            <w:pPr>
              <w:pStyle w:val="NormalLeft"/>
              <w:rPr>
                <w:lang w:val="en-GB"/>
              </w:rPr>
            </w:pPr>
            <w:r w:rsidRPr="00A4338B">
              <w:rPr>
                <w:lang w:val="en-GB"/>
              </w:rPr>
              <w:t>Subordinated mutual member accounts –Tier 3 — balance carried forward</w:t>
            </w:r>
          </w:p>
        </w:tc>
        <w:tc>
          <w:tcPr>
            <w:tcW w:w="3993" w:type="dxa"/>
            <w:tcBorders>
              <w:top w:val="single" w:sz="2" w:space="0" w:color="auto"/>
              <w:left w:val="single" w:sz="2" w:space="0" w:color="auto"/>
              <w:bottom w:val="single" w:sz="2" w:space="0" w:color="auto"/>
              <w:right w:val="single" w:sz="2" w:space="0" w:color="auto"/>
            </w:tcBorders>
          </w:tcPr>
          <w:p w14:paraId="5C7AF475" w14:textId="77777777" w:rsidR="001B1226" w:rsidRPr="00A4338B" w:rsidRDefault="001B1226" w:rsidP="001346F1">
            <w:pPr>
              <w:pStyle w:val="NormalLeft"/>
              <w:rPr>
                <w:lang w:val="en-GB"/>
              </w:rPr>
            </w:pPr>
            <w:r w:rsidRPr="00A4338B">
              <w:rPr>
                <w:lang w:val="en-GB"/>
              </w:rPr>
              <w:t>This is the balance of tier 3 subordinated mutual member accounts carried forward to the next reporting period.</w:t>
            </w:r>
          </w:p>
        </w:tc>
      </w:tr>
      <w:tr w:rsidR="001B1226" w:rsidRPr="00A4338B" w14:paraId="37C15AD9" w14:textId="77777777" w:rsidTr="001346F1">
        <w:tc>
          <w:tcPr>
            <w:tcW w:w="2879" w:type="dxa"/>
            <w:tcBorders>
              <w:top w:val="single" w:sz="2" w:space="0" w:color="auto"/>
              <w:left w:val="single" w:sz="2" w:space="0" w:color="auto"/>
              <w:bottom w:val="single" w:sz="2" w:space="0" w:color="auto"/>
              <w:right w:val="single" w:sz="2" w:space="0" w:color="auto"/>
            </w:tcBorders>
          </w:tcPr>
          <w:p w14:paraId="6651B028" w14:textId="77777777" w:rsidR="001B1226" w:rsidRPr="00A4338B" w:rsidRDefault="001B1226" w:rsidP="001346F1">
            <w:pPr>
              <w:pStyle w:val="NormalLeft"/>
              <w:rPr>
                <w:lang w:val="en-GB"/>
              </w:rPr>
            </w:pPr>
            <w:r w:rsidRPr="00A4338B">
              <w:rPr>
                <w:lang w:val="en-GB"/>
              </w:rPr>
              <w:t>R0400/C0010</w:t>
            </w:r>
          </w:p>
        </w:tc>
        <w:tc>
          <w:tcPr>
            <w:tcW w:w="2414" w:type="dxa"/>
            <w:tcBorders>
              <w:top w:val="single" w:sz="2" w:space="0" w:color="auto"/>
              <w:left w:val="single" w:sz="2" w:space="0" w:color="auto"/>
              <w:bottom w:val="single" w:sz="2" w:space="0" w:color="auto"/>
              <w:right w:val="single" w:sz="2" w:space="0" w:color="auto"/>
            </w:tcBorders>
          </w:tcPr>
          <w:p w14:paraId="66DFD88E" w14:textId="77777777" w:rsidR="001B1226" w:rsidRPr="00A4338B" w:rsidRDefault="001B1226" w:rsidP="001346F1">
            <w:pPr>
              <w:pStyle w:val="NormalLeft"/>
              <w:rPr>
                <w:lang w:val="en-GB"/>
              </w:rPr>
            </w:pPr>
            <w:r w:rsidRPr="00A4338B">
              <w:rPr>
                <w:lang w:val="en-GB"/>
              </w:rPr>
              <w:t>Total subordinated mutual member accounts –– balance brought forward</w:t>
            </w:r>
          </w:p>
        </w:tc>
        <w:tc>
          <w:tcPr>
            <w:tcW w:w="3993" w:type="dxa"/>
            <w:tcBorders>
              <w:top w:val="single" w:sz="2" w:space="0" w:color="auto"/>
              <w:left w:val="single" w:sz="2" w:space="0" w:color="auto"/>
              <w:bottom w:val="single" w:sz="2" w:space="0" w:color="auto"/>
              <w:right w:val="single" w:sz="2" w:space="0" w:color="auto"/>
            </w:tcBorders>
          </w:tcPr>
          <w:p w14:paraId="34839A40" w14:textId="77777777" w:rsidR="001B1226" w:rsidRPr="00A4338B" w:rsidRDefault="001B1226" w:rsidP="001346F1">
            <w:pPr>
              <w:pStyle w:val="NormalLeft"/>
              <w:rPr>
                <w:lang w:val="en-GB"/>
              </w:rPr>
            </w:pPr>
            <w:r w:rsidRPr="00A4338B">
              <w:rPr>
                <w:lang w:val="en-GB"/>
              </w:rPr>
              <w:t>This is the total balance of subordinated mutual member accounts brought forward from the previous reporting period.</w:t>
            </w:r>
          </w:p>
        </w:tc>
      </w:tr>
      <w:tr w:rsidR="001B1226" w:rsidRPr="00A4338B" w14:paraId="3157EAE3" w14:textId="77777777" w:rsidTr="001346F1">
        <w:tc>
          <w:tcPr>
            <w:tcW w:w="2879" w:type="dxa"/>
            <w:tcBorders>
              <w:top w:val="single" w:sz="2" w:space="0" w:color="auto"/>
              <w:left w:val="single" w:sz="2" w:space="0" w:color="auto"/>
              <w:bottom w:val="single" w:sz="2" w:space="0" w:color="auto"/>
              <w:right w:val="single" w:sz="2" w:space="0" w:color="auto"/>
            </w:tcBorders>
          </w:tcPr>
          <w:p w14:paraId="0FC70942" w14:textId="77777777" w:rsidR="001B1226" w:rsidRPr="00A4338B" w:rsidRDefault="001B1226" w:rsidP="001346F1">
            <w:pPr>
              <w:pStyle w:val="NormalLeft"/>
              <w:rPr>
                <w:lang w:val="en-GB"/>
              </w:rPr>
            </w:pPr>
            <w:r w:rsidRPr="00A4338B">
              <w:rPr>
                <w:lang w:val="en-GB"/>
              </w:rPr>
              <w:t>R0400/C0070</w:t>
            </w:r>
          </w:p>
        </w:tc>
        <w:tc>
          <w:tcPr>
            <w:tcW w:w="2414" w:type="dxa"/>
            <w:tcBorders>
              <w:top w:val="single" w:sz="2" w:space="0" w:color="auto"/>
              <w:left w:val="single" w:sz="2" w:space="0" w:color="auto"/>
              <w:bottom w:val="single" w:sz="2" w:space="0" w:color="auto"/>
              <w:right w:val="single" w:sz="2" w:space="0" w:color="auto"/>
            </w:tcBorders>
          </w:tcPr>
          <w:p w14:paraId="61BAD4F5" w14:textId="77777777" w:rsidR="001B1226" w:rsidRPr="00A4338B" w:rsidRDefault="001B1226" w:rsidP="001346F1">
            <w:pPr>
              <w:pStyle w:val="NormalLeft"/>
              <w:rPr>
                <w:lang w:val="en-GB"/>
              </w:rPr>
            </w:pPr>
            <w:r w:rsidRPr="00A4338B">
              <w:rPr>
                <w:lang w:val="en-GB"/>
              </w:rPr>
              <w:t>Total subordinated mutual member accounts — issued</w:t>
            </w:r>
          </w:p>
        </w:tc>
        <w:tc>
          <w:tcPr>
            <w:tcW w:w="3993" w:type="dxa"/>
            <w:tcBorders>
              <w:top w:val="single" w:sz="2" w:space="0" w:color="auto"/>
              <w:left w:val="single" w:sz="2" w:space="0" w:color="auto"/>
              <w:bottom w:val="single" w:sz="2" w:space="0" w:color="auto"/>
              <w:right w:val="single" w:sz="2" w:space="0" w:color="auto"/>
            </w:tcBorders>
          </w:tcPr>
          <w:p w14:paraId="5788ACBE" w14:textId="77777777" w:rsidR="001B1226" w:rsidRPr="00A4338B" w:rsidRDefault="001B1226" w:rsidP="001346F1">
            <w:pPr>
              <w:pStyle w:val="NormalLeft"/>
              <w:rPr>
                <w:lang w:val="en-GB"/>
              </w:rPr>
            </w:pPr>
            <w:r w:rsidRPr="00A4338B">
              <w:rPr>
                <w:lang w:val="en-GB"/>
              </w:rPr>
              <w:t>This is the total amount of subordinated mutual member accounts issued over the reporting period.</w:t>
            </w:r>
          </w:p>
        </w:tc>
      </w:tr>
      <w:tr w:rsidR="001B1226" w:rsidRPr="00A4338B" w14:paraId="6E59C020" w14:textId="77777777" w:rsidTr="001346F1">
        <w:tc>
          <w:tcPr>
            <w:tcW w:w="2879" w:type="dxa"/>
            <w:tcBorders>
              <w:top w:val="single" w:sz="2" w:space="0" w:color="auto"/>
              <w:left w:val="single" w:sz="2" w:space="0" w:color="auto"/>
              <w:bottom w:val="single" w:sz="2" w:space="0" w:color="auto"/>
              <w:right w:val="single" w:sz="2" w:space="0" w:color="auto"/>
            </w:tcBorders>
          </w:tcPr>
          <w:p w14:paraId="14DAD598" w14:textId="77777777" w:rsidR="001B1226" w:rsidRPr="00A4338B" w:rsidRDefault="001B1226" w:rsidP="001346F1">
            <w:pPr>
              <w:pStyle w:val="NormalLeft"/>
              <w:rPr>
                <w:lang w:val="en-GB"/>
              </w:rPr>
            </w:pPr>
            <w:r w:rsidRPr="00A4338B">
              <w:rPr>
                <w:lang w:val="en-GB"/>
              </w:rPr>
              <w:t>R0400/C0080</w:t>
            </w:r>
          </w:p>
        </w:tc>
        <w:tc>
          <w:tcPr>
            <w:tcW w:w="2414" w:type="dxa"/>
            <w:tcBorders>
              <w:top w:val="single" w:sz="2" w:space="0" w:color="auto"/>
              <w:left w:val="single" w:sz="2" w:space="0" w:color="auto"/>
              <w:bottom w:val="single" w:sz="2" w:space="0" w:color="auto"/>
              <w:right w:val="single" w:sz="2" w:space="0" w:color="auto"/>
            </w:tcBorders>
          </w:tcPr>
          <w:p w14:paraId="2A40D481" w14:textId="77777777" w:rsidR="001B1226" w:rsidRPr="00A4338B" w:rsidRDefault="001B1226" w:rsidP="001346F1">
            <w:pPr>
              <w:pStyle w:val="NormalLeft"/>
              <w:rPr>
                <w:lang w:val="en-GB"/>
              </w:rPr>
            </w:pPr>
            <w:r w:rsidRPr="00A4338B">
              <w:rPr>
                <w:lang w:val="en-GB"/>
              </w:rPr>
              <w:t>Total subordinated mutual member accounts — redeemed</w:t>
            </w:r>
          </w:p>
        </w:tc>
        <w:tc>
          <w:tcPr>
            <w:tcW w:w="3993" w:type="dxa"/>
            <w:tcBorders>
              <w:top w:val="single" w:sz="2" w:space="0" w:color="auto"/>
              <w:left w:val="single" w:sz="2" w:space="0" w:color="auto"/>
              <w:bottom w:val="single" w:sz="2" w:space="0" w:color="auto"/>
              <w:right w:val="single" w:sz="2" w:space="0" w:color="auto"/>
            </w:tcBorders>
          </w:tcPr>
          <w:p w14:paraId="142519C1" w14:textId="77777777" w:rsidR="001B1226" w:rsidRPr="00A4338B" w:rsidRDefault="001B1226" w:rsidP="001346F1">
            <w:pPr>
              <w:pStyle w:val="NormalLeft"/>
              <w:rPr>
                <w:lang w:val="en-GB"/>
              </w:rPr>
            </w:pPr>
            <w:r w:rsidRPr="00A4338B">
              <w:rPr>
                <w:lang w:val="en-GB"/>
              </w:rPr>
              <w:t>This is the total amount of subordinated mutual member accounts redeemed over the reporting period.</w:t>
            </w:r>
          </w:p>
        </w:tc>
      </w:tr>
      <w:tr w:rsidR="001B1226" w:rsidRPr="00A4338B" w14:paraId="525B0DCD" w14:textId="77777777" w:rsidTr="001346F1">
        <w:tc>
          <w:tcPr>
            <w:tcW w:w="2879" w:type="dxa"/>
            <w:tcBorders>
              <w:top w:val="single" w:sz="2" w:space="0" w:color="auto"/>
              <w:left w:val="single" w:sz="2" w:space="0" w:color="auto"/>
              <w:bottom w:val="single" w:sz="2" w:space="0" w:color="auto"/>
              <w:right w:val="single" w:sz="2" w:space="0" w:color="auto"/>
            </w:tcBorders>
          </w:tcPr>
          <w:p w14:paraId="042C829D" w14:textId="77777777" w:rsidR="001B1226" w:rsidRPr="00A4338B" w:rsidRDefault="001B1226" w:rsidP="001346F1">
            <w:pPr>
              <w:pStyle w:val="NormalLeft"/>
              <w:rPr>
                <w:lang w:val="en-GB"/>
              </w:rPr>
            </w:pPr>
            <w:r w:rsidRPr="00A4338B">
              <w:rPr>
                <w:lang w:val="en-GB"/>
              </w:rPr>
              <w:t>R0400/C0090</w:t>
            </w:r>
          </w:p>
        </w:tc>
        <w:tc>
          <w:tcPr>
            <w:tcW w:w="2414" w:type="dxa"/>
            <w:tcBorders>
              <w:top w:val="single" w:sz="2" w:space="0" w:color="auto"/>
              <w:left w:val="single" w:sz="2" w:space="0" w:color="auto"/>
              <w:bottom w:val="single" w:sz="2" w:space="0" w:color="auto"/>
              <w:right w:val="single" w:sz="2" w:space="0" w:color="auto"/>
            </w:tcBorders>
          </w:tcPr>
          <w:p w14:paraId="3A9B8598" w14:textId="77777777" w:rsidR="001B1226" w:rsidRPr="00A4338B" w:rsidRDefault="001B1226" w:rsidP="001346F1">
            <w:pPr>
              <w:pStyle w:val="NormalLeft"/>
              <w:rPr>
                <w:lang w:val="en-GB"/>
              </w:rPr>
            </w:pPr>
            <w:r w:rsidRPr="00A4338B">
              <w:rPr>
                <w:lang w:val="en-GB"/>
              </w:rPr>
              <w:t>Total subordinated mutual member accounts– movements in valuation</w:t>
            </w:r>
          </w:p>
        </w:tc>
        <w:tc>
          <w:tcPr>
            <w:tcW w:w="3993" w:type="dxa"/>
            <w:tcBorders>
              <w:top w:val="single" w:sz="2" w:space="0" w:color="auto"/>
              <w:left w:val="single" w:sz="2" w:space="0" w:color="auto"/>
              <w:bottom w:val="single" w:sz="2" w:space="0" w:color="auto"/>
              <w:right w:val="single" w:sz="2" w:space="0" w:color="auto"/>
            </w:tcBorders>
          </w:tcPr>
          <w:p w14:paraId="7B60F9C6" w14:textId="77777777" w:rsidR="001B1226" w:rsidRPr="00A4338B" w:rsidRDefault="001B1226" w:rsidP="001346F1">
            <w:pPr>
              <w:pStyle w:val="NormalLeft"/>
              <w:rPr>
                <w:lang w:val="en-GB"/>
              </w:rPr>
            </w:pPr>
            <w:r w:rsidRPr="00A4338B">
              <w:rPr>
                <w:lang w:val="en-GB"/>
              </w:rPr>
              <w:t>This is the amount reflecting the total movement in valuation subordinated mutual member accounts over the reporting period.</w:t>
            </w:r>
          </w:p>
        </w:tc>
      </w:tr>
      <w:tr w:rsidR="001B1226" w:rsidRPr="00A4338B" w14:paraId="41824C75" w14:textId="77777777" w:rsidTr="001346F1">
        <w:tc>
          <w:tcPr>
            <w:tcW w:w="2879" w:type="dxa"/>
            <w:tcBorders>
              <w:top w:val="single" w:sz="2" w:space="0" w:color="auto"/>
              <w:left w:val="single" w:sz="2" w:space="0" w:color="auto"/>
              <w:bottom w:val="single" w:sz="2" w:space="0" w:color="auto"/>
              <w:right w:val="single" w:sz="2" w:space="0" w:color="auto"/>
            </w:tcBorders>
          </w:tcPr>
          <w:p w14:paraId="0A2D4878" w14:textId="77777777" w:rsidR="001B1226" w:rsidRPr="00A4338B" w:rsidRDefault="001B1226" w:rsidP="001346F1">
            <w:pPr>
              <w:pStyle w:val="NormalLeft"/>
              <w:rPr>
                <w:lang w:val="en-GB"/>
              </w:rPr>
            </w:pPr>
            <w:r w:rsidRPr="00A4338B">
              <w:rPr>
                <w:lang w:val="en-GB"/>
              </w:rPr>
              <w:t>R0400/C0100</w:t>
            </w:r>
          </w:p>
        </w:tc>
        <w:tc>
          <w:tcPr>
            <w:tcW w:w="2414" w:type="dxa"/>
            <w:tcBorders>
              <w:top w:val="single" w:sz="2" w:space="0" w:color="auto"/>
              <w:left w:val="single" w:sz="2" w:space="0" w:color="auto"/>
              <w:bottom w:val="single" w:sz="2" w:space="0" w:color="auto"/>
              <w:right w:val="single" w:sz="2" w:space="0" w:color="auto"/>
            </w:tcBorders>
          </w:tcPr>
          <w:p w14:paraId="0641D2A7" w14:textId="77777777" w:rsidR="001B1226" w:rsidRPr="00A4338B" w:rsidRDefault="001B1226" w:rsidP="001346F1">
            <w:pPr>
              <w:pStyle w:val="NormalLeft"/>
              <w:rPr>
                <w:lang w:val="en-GB"/>
              </w:rPr>
            </w:pPr>
            <w:r w:rsidRPr="00A4338B">
              <w:rPr>
                <w:lang w:val="en-GB"/>
              </w:rPr>
              <w:t>Total subordinated mutual member accounts — regulatory action</w:t>
            </w:r>
          </w:p>
        </w:tc>
        <w:tc>
          <w:tcPr>
            <w:tcW w:w="3993" w:type="dxa"/>
            <w:tcBorders>
              <w:top w:val="single" w:sz="2" w:space="0" w:color="auto"/>
              <w:left w:val="single" w:sz="2" w:space="0" w:color="auto"/>
              <w:bottom w:val="single" w:sz="2" w:space="0" w:color="auto"/>
              <w:right w:val="single" w:sz="2" w:space="0" w:color="auto"/>
            </w:tcBorders>
          </w:tcPr>
          <w:p w14:paraId="263B06D8" w14:textId="77777777" w:rsidR="001B1226" w:rsidRPr="00A4338B" w:rsidRDefault="001B1226" w:rsidP="001346F1">
            <w:pPr>
              <w:pStyle w:val="NormalLeft"/>
              <w:rPr>
                <w:lang w:val="en-GB"/>
              </w:rPr>
            </w:pPr>
            <w:r w:rsidRPr="00A4338B">
              <w:rPr>
                <w:lang w:val="en-GB"/>
              </w:rPr>
              <w:t>This is the amount reflecting the total increase/decrease in subordinated mutual member accounts due to regulatory action over the reporting period.</w:t>
            </w:r>
          </w:p>
        </w:tc>
      </w:tr>
      <w:tr w:rsidR="001B1226" w:rsidRPr="00A4338B" w14:paraId="7D915FE3" w14:textId="77777777" w:rsidTr="001346F1">
        <w:tc>
          <w:tcPr>
            <w:tcW w:w="2879" w:type="dxa"/>
            <w:tcBorders>
              <w:top w:val="single" w:sz="2" w:space="0" w:color="auto"/>
              <w:left w:val="single" w:sz="2" w:space="0" w:color="auto"/>
              <w:bottom w:val="single" w:sz="2" w:space="0" w:color="auto"/>
              <w:right w:val="single" w:sz="2" w:space="0" w:color="auto"/>
            </w:tcBorders>
          </w:tcPr>
          <w:p w14:paraId="3EBC02FD" w14:textId="77777777" w:rsidR="001B1226" w:rsidRPr="00A4338B" w:rsidRDefault="001B1226" w:rsidP="001346F1">
            <w:pPr>
              <w:pStyle w:val="NormalLeft"/>
              <w:rPr>
                <w:lang w:val="en-GB"/>
              </w:rPr>
            </w:pPr>
            <w:r w:rsidRPr="00A4338B">
              <w:rPr>
                <w:lang w:val="en-GB"/>
              </w:rPr>
              <w:t>R0400/C0060</w:t>
            </w:r>
          </w:p>
        </w:tc>
        <w:tc>
          <w:tcPr>
            <w:tcW w:w="2414" w:type="dxa"/>
            <w:tcBorders>
              <w:top w:val="single" w:sz="2" w:space="0" w:color="auto"/>
              <w:left w:val="single" w:sz="2" w:space="0" w:color="auto"/>
              <w:bottom w:val="single" w:sz="2" w:space="0" w:color="auto"/>
              <w:right w:val="single" w:sz="2" w:space="0" w:color="auto"/>
            </w:tcBorders>
          </w:tcPr>
          <w:p w14:paraId="4DCB7F9F" w14:textId="77777777" w:rsidR="001B1226" w:rsidRPr="00A4338B" w:rsidRDefault="001B1226" w:rsidP="001346F1">
            <w:pPr>
              <w:pStyle w:val="NormalLeft"/>
              <w:rPr>
                <w:lang w:val="en-GB"/>
              </w:rPr>
            </w:pPr>
            <w:r w:rsidRPr="00A4338B">
              <w:rPr>
                <w:lang w:val="en-GB"/>
              </w:rPr>
              <w:t>Total subordinated mutual member accounts — balance carried forward</w:t>
            </w:r>
          </w:p>
        </w:tc>
        <w:tc>
          <w:tcPr>
            <w:tcW w:w="3993" w:type="dxa"/>
            <w:tcBorders>
              <w:top w:val="single" w:sz="2" w:space="0" w:color="auto"/>
              <w:left w:val="single" w:sz="2" w:space="0" w:color="auto"/>
              <w:bottom w:val="single" w:sz="2" w:space="0" w:color="auto"/>
              <w:right w:val="single" w:sz="2" w:space="0" w:color="auto"/>
            </w:tcBorders>
          </w:tcPr>
          <w:p w14:paraId="12EBDD31" w14:textId="77777777" w:rsidR="001B1226" w:rsidRPr="00A4338B" w:rsidRDefault="001B1226" w:rsidP="001346F1">
            <w:pPr>
              <w:pStyle w:val="NormalLeft"/>
              <w:rPr>
                <w:lang w:val="en-GB"/>
              </w:rPr>
            </w:pPr>
            <w:r w:rsidRPr="00A4338B">
              <w:rPr>
                <w:lang w:val="en-GB"/>
              </w:rPr>
              <w:t>This is the total balance of subordinated mutual member accounts carried forward to the next reporting period.</w:t>
            </w:r>
          </w:p>
        </w:tc>
      </w:tr>
      <w:tr w:rsidR="001B1226" w:rsidRPr="00A4338B" w14:paraId="62EB7DBF" w14:textId="77777777" w:rsidTr="001346F1">
        <w:tc>
          <w:tcPr>
            <w:tcW w:w="2879" w:type="dxa"/>
            <w:tcBorders>
              <w:top w:val="single" w:sz="2" w:space="0" w:color="auto"/>
              <w:left w:val="single" w:sz="2" w:space="0" w:color="auto"/>
              <w:bottom w:val="single" w:sz="2" w:space="0" w:color="auto"/>
              <w:right w:val="single" w:sz="2" w:space="0" w:color="auto"/>
            </w:tcBorders>
          </w:tcPr>
          <w:p w14:paraId="4D18856B" w14:textId="77777777" w:rsidR="001B1226" w:rsidRPr="00A4338B" w:rsidRDefault="001B1226" w:rsidP="001346F1">
            <w:pPr>
              <w:pStyle w:val="NormalCentered"/>
              <w:rPr>
                <w:lang w:val="en-GB"/>
              </w:rPr>
            </w:pPr>
            <w:r w:rsidRPr="00A4338B">
              <w:rPr>
                <w:i/>
                <w:iCs/>
                <w:lang w:val="en-GB"/>
              </w:rPr>
              <w:t>Surplus funds</w:t>
            </w:r>
          </w:p>
        </w:tc>
        <w:tc>
          <w:tcPr>
            <w:tcW w:w="2414" w:type="dxa"/>
            <w:tcBorders>
              <w:top w:val="single" w:sz="2" w:space="0" w:color="auto"/>
              <w:left w:val="single" w:sz="2" w:space="0" w:color="auto"/>
              <w:bottom w:val="single" w:sz="2" w:space="0" w:color="auto"/>
              <w:right w:val="single" w:sz="2" w:space="0" w:color="auto"/>
            </w:tcBorders>
          </w:tcPr>
          <w:p w14:paraId="40C340BF" w14:textId="77777777" w:rsidR="001B1226" w:rsidRPr="00A4338B" w:rsidRDefault="001B1226" w:rsidP="001346F1">
            <w:pPr>
              <w:pStyle w:val="NormalCentered"/>
              <w:rPr>
                <w:lang w:val="en-GB"/>
              </w:rPr>
            </w:pPr>
          </w:p>
        </w:tc>
        <w:tc>
          <w:tcPr>
            <w:tcW w:w="3993" w:type="dxa"/>
            <w:tcBorders>
              <w:top w:val="single" w:sz="2" w:space="0" w:color="auto"/>
              <w:left w:val="single" w:sz="2" w:space="0" w:color="auto"/>
              <w:bottom w:val="single" w:sz="2" w:space="0" w:color="auto"/>
              <w:right w:val="single" w:sz="2" w:space="0" w:color="auto"/>
            </w:tcBorders>
          </w:tcPr>
          <w:p w14:paraId="1D97C84A" w14:textId="77777777" w:rsidR="001B1226" w:rsidRPr="00A4338B" w:rsidRDefault="001B1226" w:rsidP="001346F1">
            <w:pPr>
              <w:pStyle w:val="NormalCentered"/>
              <w:rPr>
                <w:lang w:val="en-GB"/>
              </w:rPr>
            </w:pPr>
          </w:p>
        </w:tc>
      </w:tr>
      <w:tr w:rsidR="001B1226" w:rsidRPr="00A4338B" w14:paraId="26926FD8" w14:textId="77777777" w:rsidTr="001346F1">
        <w:tc>
          <w:tcPr>
            <w:tcW w:w="2879" w:type="dxa"/>
            <w:tcBorders>
              <w:top w:val="single" w:sz="2" w:space="0" w:color="auto"/>
              <w:left w:val="single" w:sz="2" w:space="0" w:color="auto"/>
              <w:bottom w:val="single" w:sz="2" w:space="0" w:color="auto"/>
              <w:right w:val="single" w:sz="2" w:space="0" w:color="auto"/>
            </w:tcBorders>
          </w:tcPr>
          <w:p w14:paraId="7F43F16F" w14:textId="77777777" w:rsidR="001B1226" w:rsidRPr="00A4338B" w:rsidRDefault="001B1226" w:rsidP="001346F1">
            <w:pPr>
              <w:pStyle w:val="NormalLeft"/>
              <w:rPr>
                <w:lang w:val="en-GB"/>
              </w:rPr>
            </w:pPr>
            <w:r w:rsidRPr="00A4338B">
              <w:rPr>
                <w:lang w:val="en-GB"/>
              </w:rPr>
              <w:t>R0500/C0010</w:t>
            </w:r>
          </w:p>
        </w:tc>
        <w:tc>
          <w:tcPr>
            <w:tcW w:w="2414" w:type="dxa"/>
            <w:tcBorders>
              <w:top w:val="single" w:sz="2" w:space="0" w:color="auto"/>
              <w:left w:val="single" w:sz="2" w:space="0" w:color="auto"/>
              <w:bottom w:val="single" w:sz="2" w:space="0" w:color="auto"/>
              <w:right w:val="single" w:sz="2" w:space="0" w:color="auto"/>
            </w:tcBorders>
          </w:tcPr>
          <w:p w14:paraId="6C92227D" w14:textId="77777777" w:rsidR="001B1226" w:rsidRPr="00A4338B" w:rsidRDefault="001B1226" w:rsidP="001346F1">
            <w:pPr>
              <w:pStyle w:val="NormalLeft"/>
              <w:rPr>
                <w:lang w:val="en-GB"/>
              </w:rPr>
            </w:pPr>
            <w:r w:rsidRPr="00A4338B">
              <w:rPr>
                <w:lang w:val="en-GB"/>
              </w:rPr>
              <w:t>Surplus funds –Balance brought forward</w:t>
            </w:r>
          </w:p>
        </w:tc>
        <w:tc>
          <w:tcPr>
            <w:tcW w:w="3993" w:type="dxa"/>
            <w:tcBorders>
              <w:top w:val="single" w:sz="2" w:space="0" w:color="auto"/>
              <w:left w:val="single" w:sz="2" w:space="0" w:color="auto"/>
              <w:bottom w:val="single" w:sz="2" w:space="0" w:color="auto"/>
              <w:right w:val="single" w:sz="2" w:space="0" w:color="auto"/>
            </w:tcBorders>
          </w:tcPr>
          <w:p w14:paraId="3D41F64B" w14:textId="77777777" w:rsidR="001B1226" w:rsidRPr="00A4338B" w:rsidRDefault="001B1226" w:rsidP="001346F1">
            <w:pPr>
              <w:pStyle w:val="NormalLeft"/>
              <w:rPr>
                <w:lang w:val="en-GB"/>
              </w:rPr>
            </w:pPr>
            <w:r w:rsidRPr="00A4338B">
              <w:rPr>
                <w:lang w:val="en-GB"/>
              </w:rPr>
              <w:t>This is the balance of surplus funds brought forward from the previous reporting period.</w:t>
            </w:r>
          </w:p>
        </w:tc>
      </w:tr>
      <w:tr w:rsidR="001B1226" w:rsidRPr="00A4338B" w14:paraId="78C6DBD3" w14:textId="77777777" w:rsidTr="001346F1">
        <w:tc>
          <w:tcPr>
            <w:tcW w:w="2879" w:type="dxa"/>
            <w:tcBorders>
              <w:top w:val="single" w:sz="2" w:space="0" w:color="auto"/>
              <w:left w:val="single" w:sz="2" w:space="0" w:color="auto"/>
              <w:bottom w:val="single" w:sz="2" w:space="0" w:color="auto"/>
              <w:right w:val="single" w:sz="2" w:space="0" w:color="auto"/>
            </w:tcBorders>
          </w:tcPr>
          <w:p w14:paraId="5AD967B7" w14:textId="77777777" w:rsidR="001B1226" w:rsidRPr="00A4338B" w:rsidRDefault="001B1226" w:rsidP="001346F1">
            <w:pPr>
              <w:pStyle w:val="NormalLeft"/>
              <w:rPr>
                <w:lang w:val="en-GB"/>
              </w:rPr>
            </w:pPr>
            <w:r w:rsidRPr="00A4338B">
              <w:rPr>
                <w:lang w:val="en-GB"/>
              </w:rPr>
              <w:lastRenderedPageBreak/>
              <w:t>R0500/C0060</w:t>
            </w:r>
          </w:p>
        </w:tc>
        <w:tc>
          <w:tcPr>
            <w:tcW w:w="2414" w:type="dxa"/>
            <w:tcBorders>
              <w:top w:val="single" w:sz="2" w:space="0" w:color="auto"/>
              <w:left w:val="single" w:sz="2" w:space="0" w:color="auto"/>
              <w:bottom w:val="single" w:sz="2" w:space="0" w:color="auto"/>
              <w:right w:val="single" w:sz="2" w:space="0" w:color="auto"/>
            </w:tcBorders>
          </w:tcPr>
          <w:p w14:paraId="616CC4CD" w14:textId="77777777" w:rsidR="001B1226" w:rsidRPr="00A4338B" w:rsidRDefault="001B1226" w:rsidP="001346F1">
            <w:pPr>
              <w:pStyle w:val="NormalLeft"/>
              <w:rPr>
                <w:lang w:val="en-GB"/>
              </w:rPr>
            </w:pPr>
            <w:r w:rsidRPr="00A4338B">
              <w:rPr>
                <w:lang w:val="en-GB"/>
              </w:rPr>
              <w:t>Surplus funds –Balance carried forward</w:t>
            </w:r>
          </w:p>
        </w:tc>
        <w:tc>
          <w:tcPr>
            <w:tcW w:w="3993" w:type="dxa"/>
            <w:tcBorders>
              <w:top w:val="single" w:sz="2" w:space="0" w:color="auto"/>
              <w:left w:val="single" w:sz="2" w:space="0" w:color="auto"/>
              <w:bottom w:val="single" w:sz="2" w:space="0" w:color="auto"/>
              <w:right w:val="single" w:sz="2" w:space="0" w:color="auto"/>
            </w:tcBorders>
          </w:tcPr>
          <w:p w14:paraId="24C6C6D7" w14:textId="77777777" w:rsidR="001B1226" w:rsidRPr="00A4338B" w:rsidRDefault="001B1226" w:rsidP="001346F1">
            <w:pPr>
              <w:pStyle w:val="NormalLeft"/>
              <w:rPr>
                <w:lang w:val="en-GB"/>
              </w:rPr>
            </w:pPr>
            <w:r w:rsidRPr="00A4338B">
              <w:rPr>
                <w:lang w:val="en-GB"/>
              </w:rPr>
              <w:t>This is the balance of surplus funds carried forward to the next reporting period.</w:t>
            </w:r>
          </w:p>
        </w:tc>
      </w:tr>
      <w:tr w:rsidR="001B1226" w:rsidRPr="00A4338B" w14:paraId="78330148" w14:textId="77777777" w:rsidTr="001346F1">
        <w:tc>
          <w:tcPr>
            <w:tcW w:w="2879" w:type="dxa"/>
            <w:tcBorders>
              <w:top w:val="single" w:sz="2" w:space="0" w:color="auto"/>
              <w:left w:val="single" w:sz="2" w:space="0" w:color="auto"/>
              <w:bottom w:val="single" w:sz="2" w:space="0" w:color="auto"/>
              <w:right w:val="single" w:sz="2" w:space="0" w:color="auto"/>
            </w:tcBorders>
          </w:tcPr>
          <w:p w14:paraId="7FEC36EB" w14:textId="77777777" w:rsidR="001B1226" w:rsidRPr="00A4338B" w:rsidRDefault="001B1226" w:rsidP="001346F1">
            <w:pPr>
              <w:pStyle w:val="NormalCentered"/>
              <w:rPr>
                <w:lang w:val="en-GB"/>
              </w:rPr>
            </w:pPr>
            <w:r w:rsidRPr="00A4338B">
              <w:rPr>
                <w:i/>
                <w:lang w:val="en-GB"/>
              </w:rPr>
              <w:t>Preference shares — movements in the reporting period</w:t>
            </w:r>
          </w:p>
        </w:tc>
        <w:tc>
          <w:tcPr>
            <w:tcW w:w="2414" w:type="dxa"/>
            <w:tcBorders>
              <w:top w:val="single" w:sz="2" w:space="0" w:color="auto"/>
              <w:left w:val="single" w:sz="2" w:space="0" w:color="auto"/>
              <w:bottom w:val="single" w:sz="2" w:space="0" w:color="auto"/>
              <w:right w:val="single" w:sz="2" w:space="0" w:color="auto"/>
            </w:tcBorders>
          </w:tcPr>
          <w:p w14:paraId="2403CC96" w14:textId="77777777" w:rsidR="001B1226" w:rsidRPr="00A4338B" w:rsidRDefault="001B1226" w:rsidP="001346F1">
            <w:pPr>
              <w:pStyle w:val="NormalCentered"/>
              <w:rPr>
                <w:lang w:val="en-GB"/>
              </w:rPr>
            </w:pPr>
          </w:p>
        </w:tc>
        <w:tc>
          <w:tcPr>
            <w:tcW w:w="3993" w:type="dxa"/>
            <w:tcBorders>
              <w:top w:val="single" w:sz="2" w:space="0" w:color="auto"/>
              <w:left w:val="single" w:sz="2" w:space="0" w:color="auto"/>
              <w:bottom w:val="single" w:sz="2" w:space="0" w:color="auto"/>
              <w:right w:val="single" w:sz="2" w:space="0" w:color="auto"/>
            </w:tcBorders>
          </w:tcPr>
          <w:p w14:paraId="40CC49AB" w14:textId="77777777" w:rsidR="001B1226" w:rsidRPr="00A4338B" w:rsidRDefault="001B1226" w:rsidP="001346F1">
            <w:pPr>
              <w:pStyle w:val="NormalCentered"/>
              <w:rPr>
                <w:lang w:val="en-GB"/>
              </w:rPr>
            </w:pPr>
          </w:p>
        </w:tc>
      </w:tr>
      <w:tr w:rsidR="001B1226" w:rsidRPr="00A4338B" w14:paraId="6C0BEDDC" w14:textId="77777777" w:rsidTr="001346F1">
        <w:tc>
          <w:tcPr>
            <w:tcW w:w="2879" w:type="dxa"/>
            <w:tcBorders>
              <w:top w:val="single" w:sz="2" w:space="0" w:color="auto"/>
              <w:left w:val="single" w:sz="2" w:space="0" w:color="auto"/>
              <w:bottom w:val="single" w:sz="2" w:space="0" w:color="auto"/>
              <w:right w:val="single" w:sz="2" w:space="0" w:color="auto"/>
            </w:tcBorders>
          </w:tcPr>
          <w:p w14:paraId="57C51107" w14:textId="77777777" w:rsidR="001B1226" w:rsidRPr="00A4338B" w:rsidRDefault="001B1226" w:rsidP="001346F1">
            <w:pPr>
              <w:pStyle w:val="NormalLeft"/>
              <w:rPr>
                <w:lang w:val="en-GB"/>
              </w:rPr>
            </w:pPr>
            <w:r w:rsidRPr="00A4338B">
              <w:rPr>
                <w:lang w:val="en-GB"/>
              </w:rPr>
              <w:t>R0510/C0010</w:t>
            </w:r>
          </w:p>
        </w:tc>
        <w:tc>
          <w:tcPr>
            <w:tcW w:w="2414" w:type="dxa"/>
            <w:tcBorders>
              <w:top w:val="single" w:sz="2" w:space="0" w:color="auto"/>
              <w:left w:val="single" w:sz="2" w:space="0" w:color="auto"/>
              <w:bottom w:val="single" w:sz="2" w:space="0" w:color="auto"/>
              <w:right w:val="single" w:sz="2" w:space="0" w:color="auto"/>
            </w:tcBorders>
          </w:tcPr>
          <w:p w14:paraId="3E2B2CB5" w14:textId="77777777" w:rsidR="001B1226" w:rsidRPr="00A4338B" w:rsidRDefault="001B1226" w:rsidP="001346F1">
            <w:pPr>
              <w:pStyle w:val="NormalLeft"/>
              <w:rPr>
                <w:lang w:val="en-GB"/>
              </w:rPr>
            </w:pPr>
            <w:r w:rsidRPr="00A4338B">
              <w:rPr>
                <w:lang w:val="en-GB"/>
              </w:rPr>
              <w:t>Preference shares –Tier 1 — balance brought forward</w:t>
            </w:r>
          </w:p>
        </w:tc>
        <w:tc>
          <w:tcPr>
            <w:tcW w:w="3993" w:type="dxa"/>
            <w:tcBorders>
              <w:top w:val="single" w:sz="2" w:space="0" w:color="auto"/>
              <w:left w:val="single" w:sz="2" w:space="0" w:color="auto"/>
              <w:bottom w:val="single" w:sz="2" w:space="0" w:color="auto"/>
              <w:right w:val="single" w:sz="2" w:space="0" w:color="auto"/>
            </w:tcBorders>
          </w:tcPr>
          <w:p w14:paraId="195EFC90" w14:textId="77777777" w:rsidR="001B1226" w:rsidRPr="00A4338B" w:rsidRDefault="001B1226" w:rsidP="001346F1">
            <w:pPr>
              <w:pStyle w:val="NormalLeft"/>
              <w:rPr>
                <w:lang w:val="en-GB"/>
              </w:rPr>
            </w:pPr>
            <w:r w:rsidRPr="00A4338B">
              <w:rPr>
                <w:lang w:val="en-GB"/>
              </w:rPr>
              <w:t>This is the balance of Tier 1 preference shares brought forward from the previous reporting period.</w:t>
            </w:r>
          </w:p>
        </w:tc>
      </w:tr>
      <w:tr w:rsidR="001B1226" w:rsidRPr="00A4338B" w14:paraId="45A414CE" w14:textId="77777777" w:rsidTr="001346F1">
        <w:tc>
          <w:tcPr>
            <w:tcW w:w="2879" w:type="dxa"/>
            <w:tcBorders>
              <w:top w:val="single" w:sz="2" w:space="0" w:color="auto"/>
              <w:left w:val="single" w:sz="2" w:space="0" w:color="auto"/>
              <w:bottom w:val="single" w:sz="2" w:space="0" w:color="auto"/>
              <w:right w:val="single" w:sz="2" w:space="0" w:color="auto"/>
            </w:tcBorders>
          </w:tcPr>
          <w:p w14:paraId="20B1110D" w14:textId="77777777" w:rsidR="001B1226" w:rsidRPr="00A4338B" w:rsidRDefault="001B1226" w:rsidP="001346F1">
            <w:pPr>
              <w:pStyle w:val="NormalLeft"/>
              <w:rPr>
                <w:lang w:val="en-GB"/>
              </w:rPr>
            </w:pPr>
            <w:r w:rsidRPr="00A4338B">
              <w:rPr>
                <w:lang w:val="en-GB"/>
              </w:rPr>
              <w:t>R0510/C0020</w:t>
            </w:r>
          </w:p>
        </w:tc>
        <w:tc>
          <w:tcPr>
            <w:tcW w:w="2414" w:type="dxa"/>
            <w:tcBorders>
              <w:top w:val="single" w:sz="2" w:space="0" w:color="auto"/>
              <w:left w:val="single" w:sz="2" w:space="0" w:color="auto"/>
              <w:bottom w:val="single" w:sz="2" w:space="0" w:color="auto"/>
              <w:right w:val="single" w:sz="2" w:space="0" w:color="auto"/>
            </w:tcBorders>
          </w:tcPr>
          <w:p w14:paraId="43E7EA93" w14:textId="77777777" w:rsidR="001B1226" w:rsidRPr="00A4338B" w:rsidRDefault="001B1226" w:rsidP="001346F1">
            <w:pPr>
              <w:pStyle w:val="NormalLeft"/>
              <w:rPr>
                <w:lang w:val="en-GB"/>
              </w:rPr>
            </w:pPr>
            <w:r w:rsidRPr="00A4338B">
              <w:rPr>
                <w:lang w:val="en-GB"/>
              </w:rPr>
              <w:t>Preference shares –Tier 1 — increase</w:t>
            </w:r>
          </w:p>
        </w:tc>
        <w:tc>
          <w:tcPr>
            <w:tcW w:w="3993" w:type="dxa"/>
            <w:tcBorders>
              <w:top w:val="single" w:sz="2" w:space="0" w:color="auto"/>
              <w:left w:val="single" w:sz="2" w:space="0" w:color="auto"/>
              <w:bottom w:val="single" w:sz="2" w:space="0" w:color="auto"/>
              <w:right w:val="single" w:sz="2" w:space="0" w:color="auto"/>
            </w:tcBorders>
          </w:tcPr>
          <w:p w14:paraId="331EF4DA" w14:textId="77777777" w:rsidR="001B1226" w:rsidRPr="00A4338B" w:rsidRDefault="001B1226" w:rsidP="001346F1">
            <w:pPr>
              <w:pStyle w:val="NormalLeft"/>
              <w:rPr>
                <w:lang w:val="en-GB"/>
              </w:rPr>
            </w:pPr>
            <w:r w:rsidRPr="00A4338B">
              <w:rPr>
                <w:lang w:val="en-GB"/>
              </w:rPr>
              <w:t>This is the increase in Tier 1 preference shares over the reporting period.</w:t>
            </w:r>
          </w:p>
        </w:tc>
      </w:tr>
      <w:tr w:rsidR="001B1226" w:rsidRPr="00A4338B" w14:paraId="07D9486C" w14:textId="77777777" w:rsidTr="001346F1">
        <w:tc>
          <w:tcPr>
            <w:tcW w:w="2879" w:type="dxa"/>
            <w:tcBorders>
              <w:top w:val="single" w:sz="2" w:space="0" w:color="auto"/>
              <w:left w:val="single" w:sz="2" w:space="0" w:color="auto"/>
              <w:bottom w:val="single" w:sz="2" w:space="0" w:color="auto"/>
              <w:right w:val="single" w:sz="2" w:space="0" w:color="auto"/>
            </w:tcBorders>
          </w:tcPr>
          <w:p w14:paraId="42BEF2DC" w14:textId="77777777" w:rsidR="001B1226" w:rsidRPr="00A4338B" w:rsidRDefault="001B1226" w:rsidP="001346F1">
            <w:pPr>
              <w:pStyle w:val="NormalLeft"/>
              <w:rPr>
                <w:lang w:val="en-GB"/>
              </w:rPr>
            </w:pPr>
            <w:r w:rsidRPr="00A4338B">
              <w:rPr>
                <w:lang w:val="en-GB"/>
              </w:rPr>
              <w:t>R0510/C0030</w:t>
            </w:r>
          </w:p>
        </w:tc>
        <w:tc>
          <w:tcPr>
            <w:tcW w:w="2414" w:type="dxa"/>
            <w:tcBorders>
              <w:top w:val="single" w:sz="2" w:space="0" w:color="auto"/>
              <w:left w:val="single" w:sz="2" w:space="0" w:color="auto"/>
              <w:bottom w:val="single" w:sz="2" w:space="0" w:color="auto"/>
              <w:right w:val="single" w:sz="2" w:space="0" w:color="auto"/>
            </w:tcBorders>
          </w:tcPr>
          <w:p w14:paraId="3277BB76" w14:textId="77777777" w:rsidR="001B1226" w:rsidRPr="00A4338B" w:rsidRDefault="001B1226" w:rsidP="001346F1">
            <w:pPr>
              <w:pStyle w:val="NormalLeft"/>
              <w:rPr>
                <w:lang w:val="en-GB"/>
              </w:rPr>
            </w:pPr>
            <w:r w:rsidRPr="00A4338B">
              <w:rPr>
                <w:lang w:val="en-GB"/>
              </w:rPr>
              <w:t>Preference shares –Tier 1 — reduction</w:t>
            </w:r>
          </w:p>
        </w:tc>
        <w:tc>
          <w:tcPr>
            <w:tcW w:w="3993" w:type="dxa"/>
            <w:tcBorders>
              <w:top w:val="single" w:sz="2" w:space="0" w:color="auto"/>
              <w:left w:val="single" w:sz="2" w:space="0" w:color="auto"/>
              <w:bottom w:val="single" w:sz="2" w:space="0" w:color="auto"/>
              <w:right w:val="single" w:sz="2" w:space="0" w:color="auto"/>
            </w:tcBorders>
          </w:tcPr>
          <w:p w14:paraId="365F7A08" w14:textId="77777777" w:rsidR="001B1226" w:rsidRPr="00A4338B" w:rsidRDefault="001B1226" w:rsidP="001346F1">
            <w:pPr>
              <w:pStyle w:val="NormalLeft"/>
              <w:rPr>
                <w:lang w:val="en-GB"/>
              </w:rPr>
            </w:pPr>
            <w:r w:rsidRPr="00A4338B">
              <w:rPr>
                <w:lang w:val="en-GB"/>
              </w:rPr>
              <w:t>This is the reduction in Tier 1 preference shares over the reporting period.</w:t>
            </w:r>
          </w:p>
        </w:tc>
      </w:tr>
      <w:tr w:rsidR="001B1226" w:rsidRPr="00A4338B" w14:paraId="660ECDAB" w14:textId="77777777" w:rsidTr="001346F1">
        <w:tc>
          <w:tcPr>
            <w:tcW w:w="2879" w:type="dxa"/>
            <w:tcBorders>
              <w:top w:val="single" w:sz="2" w:space="0" w:color="auto"/>
              <w:left w:val="single" w:sz="2" w:space="0" w:color="auto"/>
              <w:bottom w:val="single" w:sz="2" w:space="0" w:color="auto"/>
              <w:right w:val="single" w:sz="2" w:space="0" w:color="auto"/>
            </w:tcBorders>
          </w:tcPr>
          <w:p w14:paraId="35BBFD99" w14:textId="77777777" w:rsidR="001B1226" w:rsidRPr="00A4338B" w:rsidRDefault="001B1226" w:rsidP="001346F1">
            <w:pPr>
              <w:pStyle w:val="NormalLeft"/>
              <w:rPr>
                <w:lang w:val="en-GB"/>
              </w:rPr>
            </w:pPr>
            <w:r w:rsidRPr="00A4338B">
              <w:rPr>
                <w:lang w:val="en-GB"/>
              </w:rPr>
              <w:t>R0510/C0060</w:t>
            </w:r>
          </w:p>
        </w:tc>
        <w:tc>
          <w:tcPr>
            <w:tcW w:w="2414" w:type="dxa"/>
            <w:tcBorders>
              <w:top w:val="single" w:sz="2" w:space="0" w:color="auto"/>
              <w:left w:val="single" w:sz="2" w:space="0" w:color="auto"/>
              <w:bottom w:val="single" w:sz="2" w:space="0" w:color="auto"/>
              <w:right w:val="single" w:sz="2" w:space="0" w:color="auto"/>
            </w:tcBorders>
          </w:tcPr>
          <w:p w14:paraId="07FCB06D" w14:textId="77777777" w:rsidR="001B1226" w:rsidRPr="00A4338B" w:rsidRDefault="001B1226" w:rsidP="001346F1">
            <w:pPr>
              <w:pStyle w:val="NormalLeft"/>
              <w:rPr>
                <w:lang w:val="en-GB"/>
              </w:rPr>
            </w:pPr>
            <w:r w:rsidRPr="00A4338B">
              <w:rPr>
                <w:lang w:val="en-GB"/>
              </w:rPr>
              <w:t>Preference shares –Tier 1 — balance carried forward</w:t>
            </w:r>
          </w:p>
        </w:tc>
        <w:tc>
          <w:tcPr>
            <w:tcW w:w="3993" w:type="dxa"/>
            <w:tcBorders>
              <w:top w:val="single" w:sz="2" w:space="0" w:color="auto"/>
              <w:left w:val="single" w:sz="2" w:space="0" w:color="auto"/>
              <w:bottom w:val="single" w:sz="2" w:space="0" w:color="auto"/>
              <w:right w:val="single" w:sz="2" w:space="0" w:color="auto"/>
            </w:tcBorders>
          </w:tcPr>
          <w:p w14:paraId="0408F0E9" w14:textId="77777777" w:rsidR="001B1226" w:rsidRPr="00A4338B" w:rsidRDefault="001B1226" w:rsidP="001346F1">
            <w:pPr>
              <w:pStyle w:val="NormalLeft"/>
              <w:rPr>
                <w:lang w:val="en-GB"/>
              </w:rPr>
            </w:pPr>
            <w:r w:rsidRPr="00A4338B">
              <w:rPr>
                <w:lang w:val="en-GB"/>
              </w:rPr>
              <w:t>This is the balance of Tier 1 preference shares carried forward to the next reporting period.</w:t>
            </w:r>
          </w:p>
        </w:tc>
      </w:tr>
      <w:tr w:rsidR="001B1226" w:rsidRPr="00A4338B" w14:paraId="7AF402CA" w14:textId="77777777" w:rsidTr="001346F1">
        <w:tc>
          <w:tcPr>
            <w:tcW w:w="2879" w:type="dxa"/>
            <w:tcBorders>
              <w:top w:val="single" w:sz="2" w:space="0" w:color="auto"/>
              <w:left w:val="single" w:sz="2" w:space="0" w:color="auto"/>
              <w:bottom w:val="single" w:sz="2" w:space="0" w:color="auto"/>
              <w:right w:val="single" w:sz="2" w:space="0" w:color="auto"/>
            </w:tcBorders>
          </w:tcPr>
          <w:p w14:paraId="60F50DB5" w14:textId="77777777" w:rsidR="001B1226" w:rsidRPr="00A4338B" w:rsidRDefault="001B1226" w:rsidP="001346F1">
            <w:pPr>
              <w:pStyle w:val="NormalLeft"/>
              <w:rPr>
                <w:lang w:val="en-GB"/>
              </w:rPr>
            </w:pPr>
            <w:r w:rsidRPr="00A4338B">
              <w:rPr>
                <w:lang w:val="en-GB"/>
              </w:rPr>
              <w:t>R0520/C0010</w:t>
            </w:r>
          </w:p>
        </w:tc>
        <w:tc>
          <w:tcPr>
            <w:tcW w:w="2414" w:type="dxa"/>
            <w:tcBorders>
              <w:top w:val="single" w:sz="2" w:space="0" w:color="auto"/>
              <w:left w:val="single" w:sz="2" w:space="0" w:color="auto"/>
              <w:bottom w:val="single" w:sz="2" w:space="0" w:color="auto"/>
              <w:right w:val="single" w:sz="2" w:space="0" w:color="auto"/>
            </w:tcBorders>
          </w:tcPr>
          <w:p w14:paraId="341BCADF" w14:textId="77777777" w:rsidR="001B1226" w:rsidRPr="00A4338B" w:rsidRDefault="001B1226" w:rsidP="001346F1">
            <w:pPr>
              <w:pStyle w:val="NormalLeft"/>
              <w:rPr>
                <w:lang w:val="en-GB"/>
              </w:rPr>
            </w:pPr>
            <w:r w:rsidRPr="00A4338B">
              <w:rPr>
                <w:lang w:val="en-GB"/>
              </w:rPr>
              <w:t>Preference shares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294298FE" w14:textId="77777777" w:rsidR="001B1226" w:rsidRPr="00A4338B" w:rsidRDefault="001B1226" w:rsidP="001346F1">
            <w:pPr>
              <w:pStyle w:val="NormalLeft"/>
              <w:rPr>
                <w:lang w:val="en-GB"/>
              </w:rPr>
            </w:pPr>
            <w:r w:rsidRPr="00A4338B">
              <w:rPr>
                <w:lang w:val="en-GB"/>
              </w:rPr>
              <w:t>This is the balance of Tier 2 preference shares brought forward from the previous reporting period.</w:t>
            </w:r>
          </w:p>
        </w:tc>
      </w:tr>
      <w:tr w:rsidR="001B1226" w:rsidRPr="00A4338B" w14:paraId="72E10B00" w14:textId="77777777" w:rsidTr="001346F1">
        <w:tc>
          <w:tcPr>
            <w:tcW w:w="2879" w:type="dxa"/>
            <w:tcBorders>
              <w:top w:val="single" w:sz="2" w:space="0" w:color="auto"/>
              <w:left w:val="single" w:sz="2" w:space="0" w:color="auto"/>
              <w:bottom w:val="single" w:sz="2" w:space="0" w:color="auto"/>
              <w:right w:val="single" w:sz="2" w:space="0" w:color="auto"/>
            </w:tcBorders>
          </w:tcPr>
          <w:p w14:paraId="7E1BFA43" w14:textId="77777777" w:rsidR="001B1226" w:rsidRPr="00A4338B" w:rsidRDefault="001B1226" w:rsidP="001346F1">
            <w:pPr>
              <w:pStyle w:val="NormalLeft"/>
              <w:rPr>
                <w:lang w:val="en-GB"/>
              </w:rPr>
            </w:pPr>
            <w:r w:rsidRPr="00A4338B">
              <w:rPr>
                <w:lang w:val="en-GB"/>
              </w:rPr>
              <w:t>R0520/C0020</w:t>
            </w:r>
          </w:p>
        </w:tc>
        <w:tc>
          <w:tcPr>
            <w:tcW w:w="2414" w:type="dxa"/>
            <w:tcBorders>
              <w:top w:val="single" w:sz="2" w:space="0" w:color="auto"/>
              <w:left w:val="single" w:sz="2" w:space="0" w:color="auto"/>
              <w:bottom w:val="single" w:sz="2" w:space="0" w:color="auto"/>
              <w:right w:val="single" w:sz="2" w:space="0" w:color="auto"/>
            </w:tcBorders>
          </w:tcPr>
          <w:p w14:paraId="125CD859" w14:textId="77777777" w:rsidR="001B1226" w:rsidRPr="00A4338B" w:rsidRDefault="001B1226" w:rsidP="001346F1">
            <w:pPr>
              <w:pStyle w:val="NormalLeft"/>
              <w:rPr>
                <w:lang w:val="en-GB"/>
              </w:rPr>
            </w:pPr>
            <w:r w:rsidRPr="00A4338B">
              <w:rPr>
                <w:lang w:val="en-GB"/>
              </w:rPr>
              <w:t>Preference shares –Tier 2 — increase</w:t>
            </w:r>
          </w:p>
        </w:tc>
        <w:tc>
          <w:tcPr>
            <w:tcW w:w="3993" w:type="dxa"/>
            <w:tcBorders>
              <w:top w:val="single" w:sz="2" w:space="0" w:color="auto"/>
              <w:left w:val="single" w:sz="2" w:space="0" w:color="auto"/>
              <w:bottom w:val="single" w:sz="2" w:space="0" w:color="auto"/>
              <w:right w:val="single" w:sz="2" w:space="0" w:color="auto"/>
            </w:tcBorders>
          </w:tcPr>
          <w:p w14:paraId="0EE4997D" w14:textId="77777777" w:rsidR="001B1226" w:rsidRPr="00A4338B" w:rsidRDefault="001B1226" w:rsidP="001346F1">
            <w:pPr>
              <w:pStyle w:val="NormalLeft"/>
              <w:rPr>
                <w:lang w:val="en-GB"/>
              </w:rPr>
            </w:pPr>
            <w:r w:rsidRPr="00A4338B">
              <w:rPr>
                <w:lang w:val="en-GB"/>
              </w:rPr>
              <w:t>This is the increase in Tier 2 preference shares over the reporting period.</w:t>
            </w:r>
          </w:p>
        </w:tc>
      </w:tr>
      <w:tr w:rsidR="001B1226" w:rsidRPr="00A4338B" w14:paraId="0C6F25F9" w14:textId="77777777" w:rsidTr="001346F1">
        <w:tc>
          <w:tcPr>
            <w:tcW w:w="2879" w:type="dxa"/>
            <w:tcBorders>
              <w:top w:val="single" w:sz="2" w:space="0" w:color="auto"/>
              <w:left w:val="single" w:sz="2" w:space="0" w:color="auto"/>
              <w:bottom w:val="single" w:sz="2" w:space="0" w:color="auto"/>
              <w:right w:val="single" w:sz="2" w:space="0" w:color="auto"/>
            </w:tcBorders>
          </w:tcPr>
          <w:p w14:paraId="3E7000DA" w14:textId="77777777" w:rsidR="001B1226" w:rsidRPr="00A4338B" w:rsidRDefault="001B1226" w:rsidP="001346F1">
            <w:pPr>
              <w:pStyle w:val="NormalLeft"/>
              <w:rPr>
                <w:lang w:val="en-GB"/>
              </w:rPr>
            </w:pPr>
            <w:r w:rsidRPr="00A4338B">
              <w:rPr>
                <w:lang w:val="en-GB"/>
              </w:rPr>
              <w:t>R0520/C0030</w:t>
            </w:r>
          </w:p>
        </w:tc>
        <w:tc>
          <w:tcPr>
            <w:tcW w:w="2414" w:type="dxa"/>
            <w:tcBorders>
              <w:top w:val="single" w:sz="2" w:space="0" w:color="auto"/>
              <w:left w:val="single" w:sz="2" w:space="0" w:color="auto"/>
              <w:bottom w:val="single" w:sz="2" w:space="0" w:color="auto"/>
              <w:right w:val="single" w:sz="2" w:space="0" w:color="auto"/>
            </w:tcBorders>
          </w:tcPr>
          <w:p w14:paraId="69DD7CCA" w14:textId="77777777" w:rsidR="001B1226" w:rsidRPr="00A4338B" w:rsidRDefault="001B1226" w:rsidP="001346F1">
            <w:pPr>
              <w:pStyle w:val="NormalLeft"/>
              <w:rPr>
                <w:lang w:val="en-GB"/>
              </w:rPr>
            </w:pPr>
            <w:r w:rsidRPr="00A4338B">
              <w:rPr>
                <w:lang w:val="en-GB"/>
              </w:rPr>
              <w:t>Preference shares –Tier 2 — reduction</w:t>
            </w:r>
          </w:p>
        </w:tc>
        <w:tc>
          <w:tcPr>
            <w:tcW w:w="3993" w:type="dxa"/>
            <w:tcBorders>
              <w:top w:val="single" w:sz="2" w:space="0" w:color="auto"/>
              <w:left w:val="single" w:sz="2" w:space="0" w:color="auto"/>
              <w:bottom w:val="single" w:sz="2" w:space="0" w:color="auto"/>
              <w:right w:val="single" w:sz="2" w:space="0" w:color="auto"/>
            </w:tcBorders>
          </w:tcPr>
          <w:p w14:paraId="71094A2A" w14:textId="77777777" w:rsidR="001B1226" w:rsidRPr="00A4338B" w:rsidRDefault="001B1226" w:rsidP="001346F1">
            <w:pPr>
              <w:pStyle w:val="NormalLeft"/>
              <w:rPr>
                <w:lang w:val="en-GB"/>
              </w:rPr>
            </w:pPr>
            <w:r w:rsidRPr="00A4338B">
              <w:rPr>
                <w:lang w:val="en-GB"/>
              </w:rPr>
              <w:t>This is the reduction in Tier 2 preference shares over the reporting period.</w:t>
            </w:r>
          </w:p>
        </w:tc>
      </w:tr>
      <w:tr w:rsidR="001B1226" w:rsidRPr="00A4338B" w14:paraId="689B1556" w14:textId="77777777" w:rsidTr="001346F1">
        <w:tc>
          <w:tcPr>
            <w:tcW w:w="2879" w:type="dxa"/>
            <w:tcBorders>
              <w:top w:val="single" w:sz="2" w:space="0" w:color="auto"/>
              <w:left w:val="single" w:sz="2" w:space="0" w:color="auto"/>
              <w:bottom w:val="single" w:sz="2" w:space="0" w:color="auto"/>
              <w:right w:val="single" w:sz="2" w:space="0" w:color="auto"/>
            </w:tcBorders>
          </w:tcPr>
          <w:p w14:paraId="1F10668D" w14:textId="77777777" w:rsidR="001B1226" w:rsidRPr="00A4338B" w:rsidRDefault="001B1226" w:rsidP="001346F1">
            <w:pPr>
              <w:pStyle w:val="NormalLeft"/>
              <w:rPr>
                <w:lang w:val="en-GB"/>
              </w:rPr>
            </w:pPr>
            <w:r w:rsidRPr="00A4338B">
              <w:rPr>
                <w:lang w:val="en-GB"/>
              </w:rPr>
              <w:t>R0520/C0060</w:t>
            </w:r>
          </w:p>
        </w:tc>
        <w:tc>
          <w:tcPr>
            <w:tcW w:w="2414" w:type="dxa"/>
            <w:tcBorders>
              <w:top w:val="single" w:sz="2" w:space="0" w:color="auto"/>
              <w:left w:val="single" w:sz="2" w:space="0" w:color="auto"/>
              <w:bottom w:val="single" w:sz="2" w:space="0" w:color="auto"/>
              <w:right w:val="single" w:sz="2" w:space="0" w:color="auto"/>
            </w:tcBorders>
          </w:tcPr>
          <w:p w14:paraId="533ADF53" w14:textId="77777777" w:rsidR="001B1226" w:rsidRPr="00A4338B" w:rsidRDefault="001B1226" w:rsidP="001346F1">
            <w:pPr>
              <w:pStyle w:val="NormalLeft"/>
              <w:rPr>
                <w:lang w:val="en-GB"/>
              </w:rPr>
            </w:pPr>
            <w:r w:rsidRPr="00A4338B">
              <w:rPr>
                <w:lang w:val="en-GB"/>
              </w:rPr>
              <w:t>Preference shares –Tier 2 — balance carried forward</w:t>
            </w:r>
          </w:p>
        </w:tc>
        <w:tc>
          <w:tcPr>
            <w:tcW w:w="3993" w:type="dxa"/>
            <w:tcBorders>
              <w:top w:val="single" w:sz="2" w:space="0" w:color="auto"/>
              <w:left w:val="single" w:sz="2" w:space="0" w:color="auto"/>
              <w:bottom w:val="single" w:sz="2" w:space="0" w:color="auto"/>
              <w:right w:val="single" w:sz="2" w:space="0" w:color="auto"/>
            </w:tcBorders>
          </w:tcPr>
          <w:p w14:paraId="14966486" w14:textId="77777777" w:rsidR="001B1226" w:rsidRPr="00A4338B" w:rsidRDefault="001B1226" w:rsidP="001346F1">
            <w:pPr>
              <w:pStyle w:val="NormalLeft"/>
              <w:rPr>
                <w:lang w:val="en-GB"/>
              </w:rPr>
            </w:pPr>
            <w:r w:rsidRPr="00A4338B">
              <w:rPr>
                <w:lang w:val="en-GB"/>
              </w:rPr>
              <w:t>This is the balance of Tier 2 preference shares carried forward to the next reporting period.</w:t>
            </w:r>
          </w:p>
        </w:tc>
      </w:tr>
      <w:tr w:rsidR="001B1226" w:rsidRPr="00A4338B" w14:paraId="6D1DD4C6" w14:textId="77777777" w:rsidTr="001346F1">
        <w:tc>
          <w:tcPr>
            <w:tcW w:w="2879" w:type="dxa"/>
            <w:tcBorders>
              <w:top w:val="single" w:sz="2" w:space="0" w:color="auto"/>
              <w:left w:val="single" w:sz="2" w:space="0" w:color="auto"/>
              <w:bottom w:val="single" w:sz="2" w:space="0" w:color="auto"/>
              <w:right w:val="single" w:sz="2" w:space="0" w:color="auto"/>
            </w:tcBorders>
          </w:tcPr>
          <w:p w14:paraId="208E67F9" w14:textId="77777777" w:rsidR="001B1226" w:rsidRPr="00A4338B" w:rsidRDefault="001B1226" w:rsidP="001346F1">
            <w:pPr>
              <w:pStyle w:val="NormalLeft"/>
              <w:rPr>
                <w:lang w:val="en-GB"/>
              </w:rPr>
            </w:pPr>
            <w:r w:rsidRPr="00A4338B">
              <w:rPr>
                <w:lang w:val="en-GB"/>
              </w:rPr>
              <w:t>R0530/C0010</w:t>
            </w:r>
          </w:p>
        </w:tc>
        <w:tc>
          <w:tcPr>
            <w:tcW w:w="2414" w:type="dxa"/>
            <w:tcBorders>
              <w:top w:val="single" w:sz="2" w:space="0" w:color="auto"/>
              <w:left w:val="single" w:sz="2" w:space="0" w:color="auto"/>
              <w:bottom w:val="single" w:sz="2" w:space="0" w:color="auto"/>
              <w:right w:val="single" w:sz="2" w:space="0" w:color="auto"/>
            </w:tcBorders>
          </w:tcPr>
          <w:p w14:paraId="12378C3C" w14:textId="77777777" w:rsidR="001B1226" w:rsidRPr="00A4338B" w:rsidRDefault="001B1226" w:rsidP="001346F1">
            <w:pPr>
              <w:pStyle w:val="NormalLeft"/>
              <w:rPr>
                <w:lang w:val="en-GB"/>
              </w:rPr>
            </w:pPr>
            <w:r w:rsidRPr="00A4338B">
              <w:rPr>
                <w:lang w:val="en-GB"/>
              </w:rPr>
              <w:t>Preference shares –Tier 3 — balance brought forward</w:t>
            </w:r>
          </w:p>
        </w:tc>
        <w:tc>
          <w:tcPr>
            <w:tcW w:w="3993" w:type="dxa"/>
            <w:tcBorders>
              <w:top w:val="single" w:sz="2" w:space="0" w:color="auto"/>
              <w:left w:val="single" w:sz="2" w:space="0" w:color="auto"/>
              <w:bottom w:val="single" w:sz="2" w:space="0" w:color="auto"/>
              <w:right w:val="single" w:sz="2" w:space="0" w:color="auto"/>
            </w:tcBorders>
          </w:tcPr>
          <w:p w14:paraId="780B85ED" w14:textId="77777777" w:rsidR="001B1226" w:rsidRPr="00A4338B" w:rsidRDefault="001B1226" w:rsidP="001346F1">
            <w:pPr>
              <w:pStyle w:val="NormalLeft"/>
              <w:rPr>
                <w:lang w:val="en-GB"/>
              </w:rPr>
            </w:pPr>
            <w:r w:rsidRPr="00A4338B">
              <w:rPr>
                <w:lang w:val="en-GB"/>
              </w:rPr>
              <w:t>This is the balance of Tier 3 preference shares brought forward from the previous reporting period.</w:t>
            </w:r>
          </w:p>
        </w:tc>
      </w:tr>
      <w:tr w:rsidR="001B1226" w:rsidRPr="00A4338B" w14:paraId="7E81F3DE" w14:textId="77777777" w:rsidTr="001346F1">
        <w:tc>
          <w:tcPr>
            <w:tcW w:w="2879" w:type="dxa"/>
            <w:tcBorders>
              <w:top w:val="single" w:sz="2" w:space="0" w:color="auto"/>
              <w:left w:val="single" w:sz="2" w:space="0" w:color="auto"/>
              <w:bottom w:val="single" w:sz="2" w:space="0" w:color="auto"/>
              <w:right w:val="single" w:sz="2" w:space="0" w:color="auto"/>
            </w:tcBorders>
          </w:tcPr>
          <w:p w14:paraId="2C789D8D" w14:textId="77777777" w:rsidR="001B1226" w:rsidRPr="00A4338B" w:rsidRDefault="001B1226" w:rsidP="001346F1">
            <w:pPr>
              <w:pStyle w:val="NormalLeft"/>
              <w:rPr>
                <w:lang w:val="en-GB"/>
              </w:rPr>
            </w:pPr>
            <w:r w:rsidRPr="00A4338B">
              <w:rPr>
                <w:lang w:val="en-GB"/>
              </w:rPr>
              <w:t>R0530/C0020</w:t>
            </w:r>
          </w:p>
        </w:tc>
        <w:tc>
          <w:tcPr>
            <w:tcW w:w="2414" w:type="dxa"/>
            <w:tcBorders>
              <w:top w:val="single" w:sz="2" w:space="0" w:color="auto"/>
              <w:left w:val="single" w:sz="2" w:space="0" w:color="auto"/>
              <w:bottom w:val="single" w:sz="2" w:space="0" w:color="auto"/>
              <w:right w:val="single" w:sz="2" w:space="0" w:color="auto"/>
            </w:tcBorders>
          </w:tcPr>
          <w:p w14:paraId="2A40FA2C" w14:textId="77777777" w:rsidR="001B1226" w:rsidRPr="00A4338B" w:rsidRDefault="001B1226" w:rsidP="001346F1">
            <w:pPr>
              <w:pStyle w:val="NormalLeft"/>
              <w:rPr>
                <w:lang w:val="en-GB"/>
              </w:rPr>
            </w:pPr>
            <w:r w:rsidRPr="00A4338B">
              <w:rPr>
                <w:lang w:val="en-GB"/>
              </w:rPr>
              <w:t>Preference shares –Tier 3 — increase</w:t>
            </w:r>
          </w:p>
        </w:tc>
        <w:tc>
          <w:tcPr>
            <w:tcW w:w="3993" w:type="dxa"/>
            <w:tcBorders>
              <w:top w:val="single" w:sz="2" w:space="0" w:color="auto"/>
              <w:left w:val="single" w:sz="2" w:space="0" w:color="auto"/>
              <w:bottom w:val="single" w:sz="2" w:space="0" w:color="auto"/>
              <w:right w:val="single" w:sz="2" w:space="0" w:color="auto"/>
            </w:tcBorders>
          </w:tcPr>
          <w:p w14:paraId="19CA3C8F" w14:textId="77777777" w:rsidR="001B1226" w:rsidRPr="00A4338B" w:rsidRDefault="001B1226" w:rsidP="001346F1">
            <w:pPr>
              <w:pStyle w:val="NormalLeft"/>
              <w:rPr>
                <w:lang w:val="en-GB"/>
              </w:rPr>
            </w:pPr>
            <w:r w:rsidRPr="00A4338B">
              <w:rPr>
                <w:lang w:val="en-GB"/>
              </w:rPr>
              <w:t>This is the increase in Tier 3 preference shares over the reporting period.</w:t>
            </w:r>
          </w:p>
        </w:tc>
      </w:tr>
      <w:tr w:rsidR="001B1226" w:rsidRPr="00A4338B" w14:paraId="0516596C" w14:textId="77777777" w:rsidTr="001346F1">
        <w:tc>
          <w:tcPr>
            <w:tcW w:w="2879" w:type="dxa"/>
            <w:tcBorders>
              <w:top w:val="single" w:sz="2" w:space="0" w:color="auto"/>
              <w:left w:val="single" w:sz="2" w:space="0" w:color="auto"/>
              <w:bottom w:val="single" w:sz="2" w:space="0" w:color="auto"/>
              <w:right w:val="single" w:sz="2" w:space="0" w:color="auto"/>
            </w:tcBorders>
          </w:tcPr>
          <w:p w14:paraId="5A757525" w14:textId="77777777" w:rsidR="001B1226" w:rsidRPr="00A4338B" w:rsidRDefault="001B1226" w:rsidP="001346F1">
            <w:pPr>
              <w:pStyle w:val="NormalLeft"/>
              <w:rPr>
                <w:lang w:val="en-GB"/>
              </w:rPr>
            </w:pPr>
            <w:r w:rsidRPr="00A4338B">
              <w:rPr>
                <w:lang w:val="en-GB"/>
              </w:rPr>
              <w:lastRenderedPageBreak/>
              <w:t>R0530/C0030</w:t>
            </w:r>
          </w:p>
        </w:tc>
        <w:tc>
          <w:tcPr>
            <w:tcW w:w="2414" w:type="dxa"/>
            <w:tcBorders>
              <w:top w:val="single" w:sz="2" w:space="0" w:color="auto"/>
              <w:left w:val="single" w:sz="2" w:space="0" w:color="auto"/>
              <w:bottom w:val="single" w:sz="2" w:space="0" w:color="auto"/>
              <w:right w:val="single" w:sz="2" w:space="0" w:color="auto"/>
            </w:tcBorders>
          </w:tcPr>
          <w:p w14:paraId="671C030D" w14:textId="77777777" w:rsidR="001B1226" w:rsidRPr="00A4338B" w:rsidRDefault="001B1226" w:rsidP="001346F1">
            <w:pPr>
              <w:pStyle w:val="NormalLeft"/>
              <w:rPr>
                <w:lang w:val="en-GB"/>
              </w:rPr>
            </w:pPr>
            <w:r w:rsidRPr="00A4338B">
              <w:rPr>
                <w:lang w:val="en-GB"/>
              </w:rPr>
              <w:t>Preference shares –Tier 3 — reduction</w:t>
            </w:r>
          </w:p>
        </w:tc>
        <w:tc>
          <w:tcPr>
            <w:tcW w:w="3993" w:type="dxa"/>
            <w:tcBorders>
              <w:top w:val="single" w:sz="2" w:space="0" w:color="auto"/>
              <w:left w:val="single" w:sz="2" w:space="0" w:color="auto"/>
              <w:bottom w:val="single" w:sz="2" w:space="0" w:color="auto"/>
              <w:right w:val="single" w:sz="2" w:space="0" w:color="auto"/>
            </w:tcBorders>
          </w:tcPr>
          <w:p w14:paraId="38ADF82B" w14:textId="77777777" w:rsidR="001B1226" w:rsidRPr="00A4338B" w:rsidRDefault="001B1226" w:rsidP="001346F1">
            <w:pPr>
              <w:pStyle w:val="NormalLeft"/>
              <w:rPr>
                <w:lang w:val="en-GB"/>
              </w:rPr>
            </w:pPr>
            <w:r w:rsidRPr="00A4338B">
              <w:rPr>
                <w:lang w:val="en-GB"/>
              </w:rPr>
              <w:t>This is the reduction in Tier 3 preference shares over the reporting period.</w:t>
            </w:r>
          </w:p>
        </w:tc>
      </w:tr>
      <w:tr w:rsidR="001B1226" w:rsidRPr="00A4338B" w14:paraId="0B2F4098" w14:textId="77777777" w:rsidTr="001346F1">
        <w:tc>
          <w:tcPr>
            <w:tcW w:w="2879" w:type="dxa"/>
            <w:tcBorders>
              <w:top w:val="single" w:sz="2" w:space="0" w:color="auto"/>
              <w:left w:val="single" w:sz="2" w:space="0" w:color="auto"/>
              <w:bottom w:val="single" w:sz="2" w:space="0" w:color="auto"/>
              <w:right w:val="single" w:sz="2" w:space="0" w:color="auto"/>
            </w:tcBorders>
          </w:tcPr>
          <w:p w14:paraId="457148DE" w14:textId="77777777" w:rsidR="001B1226" w:rsidRPr="00A4338B" w:rsidRDefault="001B1226" w:rsidP="001346F1">
            <w:pPr>
              <w:pStyle w:val="NormalLeft"/>
              <w:rPr>
                <w:lang w:val="en-GB"/>
              </w:rPr>
            </w:pPr>
            <w:r w:rsidRPr="00A4338B">
              <w:rPr>
                <w:lang w:val="en-GB"/>
              </w:rPr>
              <w:t>R0530/C0060</w:t>
            </w:r>
          </w:p>
        </w:tc>
        <w:tc>
          <w:tcPr>
            <w:tcW w:w="2414" w:type="dxa"/>
            <w:tcBorders>
              <w:top w:val="single" w:sz="2" w:space="0" w:color="auto"/>
              <w:left w:val="single" w:sz="2" w:space="0" w:color="auto"/>
              <w:bottom w:val="single" w:sz="2" w:space="0" w:color="auto"/>
              <w:right w:val="single" w:sz="2" w:space="0" w:color="auto"/>
            </w:tcBorders>
          </w:tcPr>
          <w:p w14:paraId="2605552D" w14:textId="77777777" w:rsidR="001B1226" w:rsidRPr="00A4338B" w:rsidRDefault="001B1226" w:rsidP="001346F1">
            <w:pPr>
              <w:pStyle w:val="NormalLeft"/>
              <w:rPr>
                <w:lang w:val="en-GB"/>
              </w:rPr>
            </w:pPr>
            <w:r w:rsidRPr="00A4338B">
              <w:rPr>
                <w:lang w:val="en-GB"/>
              </w:rPr>
              <w:t>Preference shares –Tier 3 — balance carried forward</w:t>
            </w:r>
          </w:p>
        </w:tc>
        <w:tc>
          <w:tcPr>
            <w:tcW w:w="3993" w:type="dxa"/>
            <w:tcBorders>
              <w:top w:val="single" w:sz="2" w:space="0" w:color="auto"/>
              <w:left w:val="single" w:sz="2" w:space="0" w:color="auto"/>
              <w:bottom w:val="single" w:sz="2" w:space="0" w:color="auto"/>
              <w:right w:val="single" w:sz="2" w:space="0" w:color="auto"/>
            </w:tcBorders>
          </w:tcPr>
          <w:p w14:paraId="35A161BC" w14:textId="77777777" w:rsidR="001B1226" w:rsidRPr="00A4338B" w:rsidRDefault="001B1226" w:rsidP="001346F1">
            <w:pPr>
              <w:pStyle w:val="NormalLeft"/>
              <w:rPr>
                <w:lang w:val="en-GB"/>
              </w:rPr>
            </w:pPr>
            <w:r w:rsidRPr="00A4338B">
              <w:rPr>
                <w:lang w:val="en-GB"/>
              </w:rPr>
              <w:t>This is the balance of Tier 3 preference shares carried forward to the next reporting period.</w:t>
            </w:r>
          </w:p>
        </w:tc>
      </w:tr>
      <w:tr w:rsidR="001B1226" w:rsidRPr="00A4338B" w14:paraId="227098BA" w14:textId="77777777" w:rsidTr="001346F1">
        <w:tc>
          <w:tcPr>
            <w:tcW w:w="2879" w:type="dxa"/>
            <w:tcBorders>
              <w:top w:val="single" w:sz="2" w:space="0" w:color="auto"/>
              <w:left w:val="single" w:sz="2" w:space="0" w:color="auto"/>
              <w:bottom w:val="single" w:sz="2" w:space="0" w:color="auto"/>
              <w:right w:val="single" w:sz="2" w:space="0" w:color="auto"/>
            </w:tcBorders>
          </w:tcPr>
          <w:p w14:paraId="2ECDABC9" w14:textId="77777777" w:rsidR="001B1226" w:rsidRPr="00A4338B" w:rsidRDefault="001B1226" w:rsidP="001346F1">
            <w:pPr>
              <w:pStyle w:val="NormalLeft"/>
              <w:rPr>
                <w:lang w:val="en-GB"/>
              </w:rPr>
            </w:pPr>
            <w:r w:rsidRPr="00A4338B">
              <w:rPr>
                <w:lang w:val="en-GB"/>
              </w:rPr>
              <w:t>R0600/C0010</w:t>
            </w:r>
          </w:p>
        </w:tc>
        <w:tc>
          <w:tcPr>
            <w:tcW w:w="2414" w:type="dxa"/>
            <w:tcBorders>
              <w:top w:val="single" w:sz="2" w:space="0" w:color="auto"/>
              <w:left w:val="single" w:sz="2" w:space="0" w:color="auto"/>
              <w:bottom w:val="single" w:sz="2" w:space="0" w:color="auto"/>
              <w:right w:val="single" w:sz="2" w:space="0" w:color="auto"/>
            </w:tcBorders>
          </w:tcPr>
          <w:p w14:paraId="23440A13" w14:textId="77777777" w:rsidR="001B1226" w:rsidRPr="00A4338B" w:rsidRDefault="001B1226" w:rsidP="001346F1">
            <w:pPr>
              <w:pStyle w:val="NormalLeft"/>
              <w:rPr>
                <w:lang w:val="en-GB"/>
              </w:rPr>
            </w:pPr>
            <w:r w:rsidRPr="00A4338B">
              <w:rPr>
                <w:lang w:val="en-GB"/>
              </w:rPr>
              <w:t>Total preference shares — balance brought forward</w:t>
            </w:r>
          </w:p>
        </w:tc>
        <w:tc>
          <w:tcPr>
            <w:tcW w:w="3993" w:type="dxa"/>
            <w:tcBorders>
              <w:top w:val="single" w:sz="2" w:space="0" w:color="auto"/>
              <w:left w:val="single" w:sz="2" w:space="0" w:color="auto"/>
              <w:bottom w:val="single" w:sz="2" w:space="0" w:color="auto"/>
              <w:right w:val="single" w:sz="2" w:space="0" w:color="auto"/>
            </w:tcBorders>
          </w:tcPr>
          <w:p w14:paraId="04433C65" w14:textId="77777777" w:rsidR="001B1226" w:rsidRPr="00A4338B" w:rsidRDefault="001B1226" w:rsidP="001346F1">
            <w:pPr>
              <w:pStyle w:val="NormalLeft"/>
              <w:rPr>
                <w:lang w:val="en-GB"/>
              </w:rPr>
            </w:pPr>
            <w:r w:rsidRPr="00A4338B">
              <w:rPr>
                <w:lang w:val="en-GB"/>
              </w:rPr>
              <w:t>This is the balance of total preference shares brought forward from the previous reporting period.</w:t>
            </w:r>
          </w:p>
        </w:tc>
      </w:tr>
      <w:tr w:rsidR="001B1226" w:rsidRPr="00A4338B" w14:paraId="2F3E0050" w14:textId="77777777" w:rsidTr="001346F1">
        <w:tc>
          <w:tcPr>
            <w:tcW w:w="2879" w:type="dxa"/>
            <w:tcBorders>
              <w:top w:val="single" w:sz="2" w:space="0" w:color="auto"/>
              <w:left w:val="single" w:sz="2" w:space="0" w:color="auto"/>
              <w:bottom w:val="single" w:sz="2" w:space="0" w:color="auto"/>
              <w:right w:val="single" w:sz="2" w:space="0" w:color="auto"/>
            </w:tcBorders>
          </w:tcPr>
          <w:p w14:paraId="549FED96" w14:textId="77777777" w:rsidR="001B1226" w:rsidRPr="00A4338B" w:rsidRDefault="001B1226" w:rsidP="001346F1">
            <w:pPr>
              <w:pStyle w:val="NormalLeft"/>
              <w:rPr>
                <w:lang w:val="en-GB"/>
              </w:rPr>
            </w:pPr>
            <w:r w:rsidRPr="00A4338B">
              <w:rPr>
                <w:lang w:val="en-GB"/>
              </w:rPr>
              <w:t>R0600/C0020</w:t>
            </w:r>
          </w:p>
        </w:tc>
        <w:tc>
          <w:tcPr>
            <w:tcW w:w="2414" w:type="dxa"/>
            <w:tcBorders>
              <w:top w:val="single" w:sz="2" w:space="0" w:color="auto"/>
              <w:left w:val="single" w:sz="2" w:space="0" w:color="auto"/>
              <w:bottom w:val="single" w:sz="2" w:space="0" w:color="auto"/>
              <w:right w:val="single" w:sz="2" w:space="0" w:color="auto"/>
            </w:tcBorders>
          </w:tcPr>
          <w:p w14:paraId="166A816A" w14:textId="77777777" w:rsidR="001B1226" w:rsidRPr="00A4338B" w:rsidRDefault="001B1226" w:rsidP="001346F1">
            <w:pPr>
              <w:pStyle w:val="NormalLeft"/>
              <w:rPr>
                <w:lang w:val="en-GB"/>
              </w:rPr>
            </w:pPr>
            <w:r w:rsidRPr="00A4338B">
              <w:rPr>
                <w:lang w:val="en-GB"/>
              </w:rPr>
              <w:t>Total preference shares — increase</w:t>
            </w:r>
          </w:p>
        </w:tc>
        <w:tc>
          <w:tcPr>
            <w:tcW w:w="3993" w:type="dxa"/>
            <w:tcBorders>
              <w:top w:val="single" w:sz="2" w:space="0" w:color="auto"/>
              <w:left w:val="single" w:sz="2" w:space="0" w:color="auto"/>
              <w:bottom w:val="single" w:sz="2" w:space="0" w:color="auto"/>
              <w:right w:val="single" w:sz="2" w:space="0" w:color="auto"/>
            </w:tcBorders>
          </w:tcPr>
          <w:p w14:paraId="0EF384E5" w14:textId="77777777" w:rsidR="001B1226" w:rsidRPr="00A4338B" w:rsidRDefault="001B1226" w:rsidP="001346F1">
            <w:pPr>
              <w:pStyle w:val="NormalLeft"/>
              <w:rPr>
                <w:lang w:val="en-GB"/>
              </w:rPr>
            </w:pPr>
            <w:r w:rsidRPr="00A4338B">
              <w:rPr>
                <w:lang w:val="en-GB"/>
              </w:rPr>
              <w:t>This is the increase in total preference shares over the reporting period.</w:t>
            </w:r>
          </w:p>
        </w:tc>
      </w:tr>
      <w:tr w:rsidR="001B1226" w:rsidRPr="00A4338B" w14:paraId="37F1CEE3" w14:textId="77777777" w:rsidTr="001346F1">
        <w:tc>
          <w:tcPr>
            <w:tcW w:w="2879" w:type="dxa"/>
            <w:tcBorders>
              <w:top w:val="single" w:sz="2" w:space="0" w:color="auto"/>
              <w:left w:val="single" w:sz="2" w:space="0" w:color="auto"/>
              <w:bottom w:val="single" w:sz="2" w:space="0" w:color="auto"/>
              <w:right w:val="single" w:sz="2" w:space="0" w:color="auto"/>
            </w:tcBorders>
          </w:tcPr>
          <w:p w14:paraId="789EBC99" w14:textId="77777777" w:rsidR="001B1226" w:rsidRPr="00A4338B" w:rsidRDefault="001B1226" w:rsidP="001346F1">
            <w:pPr>
              <w:pStyle w:val="NormalLeft"/>
              <w:rPr>
                <w:lang w:val="en-GB"/>
              </w:rPr>
            </w:pPr>
            <w:r w:rsidRPr="00A4338B">
              <w:rPr>
                <w:lang w:val="en-GB"/>
              </w:rPr>
              <w:t>R0600/C0030</w:t>
            </w:r>
          </w:p>
        </w:tc>
        <w:tc>
          <w:tcPr>
            <w:tcW w:w="2414" w:type="dxa"/>
            <w:tcBorders>
              <w:top w:val="single" w:sz="2" w:space="0" w:color="auto"/>
              <w:left w:val="single" w:sz="2" w:space="0" w:color="auto"/>
              <w:bottom w:val="single" w:sz="2" w:space="0" w:color="auto"/>
              <w:right w:val="single" w:sz="2" w:space="0" w:color="auto"/>
            </w:tcBorders>
          </w:tcPr>
          <w:p w14:paraId="7CB63AFB" w14:textId="77777777" w:rsidR="001B1226" w:rsidRPr="00A4338B" w:rsidRDefault="001B1226" w:rsidP="001346F1">
            <w:pPr>
              <w:pStyle w:val="NormalLeft"/>
              <w:rPr>
                <w:lang w:val="en-GB"/>
              </w:rPr>
            </w:pPr>
            <w:r w:rsidRPr="00A4338B">
              <w:rPr>
                <w:lang w:val="en-GB"/>
              </w:rPr>
              <w:t>Total preference shares — reduction</w:t>
            </w:r>
          </w:p>
        </w:tc>
        <w:tc>
          <w:tcPr>
            <w:tcW w:w="3993" w:type="dxa"/>
            <w:tcBorders>
              <w:top w:val="single" w:sz="2" w:space="0" w:color="auto"/>
              <w:left w:val="single" w:sz="2" w:space="0" w:color="auto"/>
              <w:bottom w:val="single" w:sz="2" w:space="0" w:color="auto"/>
              <w:right w:val="single" w:sz="2" w:space="0" w:color="auto"/>
            </w:tcBorders>
          </w:tcPr>
          <w:p w14:paraId="7601A3B2" w14:textId="77777777" w:rsidR="001B1226" w:rsidRPr="00A4338B" w:rsidRDefault="001B1226" w:rsidP="001346F1">
            <w:pPr>
              <w:pStyle w:val="NormalLeft"/>
              <w:rPr>
                <w:lang w:val="en-GB"/>
              </w:rPr>
            </w:pPr>
            <w:r w:rsidRPr="00A4338B">
              <w:rPr>
                <w:lang w:val="en-GB"/>
              </w:rPr>
              <w:t>This is the reduction in total preference shares over the reporting period.</w:t>
            </w:r>
          </w:p>
        </w:tc>
      </w:tr>
      <w:tr w:rsidR="001B1226" w:rsidRPr="00A4338B" w14:paraId="1D9E69D4" w14:textId="77777777" w:rsidTr="001346F1">
        <w:tc>
          <w:tcPr>
            <w:tcW w:w="2879" w:type="dxa"/>
            <w:tcBorders>
              <w:top w:val="single" w:sz="2" w:space="0" w:color="auto"/>
              <w:left w:val="single" w:sz="2" w:space="0" w:color="auto"/>
              <w:bottom w:val="single" w:sz="2" w:space="0" w:color="auto"/>
              <w:right w:val="single" w:sz="2" w:space="0" w:color="auto"/>
            </w:tcBorders>
          </w:tcPr>
          <w:p w14:paraId="529AB19B" w14:textId="77777777" w:rsidR="001B1226" w:rsidRPr="00A4338B" w:rsidRDefault="001B1226" w:rsidP="001346F1">
            <w:pPr>
              <w:pStyle w:val="NormalLeft"/>
              <w:rPr>
                <w:lang w:val="en-GB"/>
              </w:rPr>
            </w:pPr>
            <w:r w:rsidRPr="00A4338B">
              <w:rPr>
                <w:lang w:val="en-GB"/>
              </w:rPr>
              <w:t>R0600/C0060</w:t>
            </w:r>
          </w:p>
        </w:tc>
        <w:tc>
          <w:tcPr>
            <w:tcW w:w="2414" w:type="dxa"/>
            <w:tcBorders>
              <w:top w:val="single" w:sz="2" w:space="0" w:color="auto"/>
              <w:left w:val="single" w:sz="2" w:space="0" w:color="auto"/>
              <w:bottom w:val="single" w:sz="2" w:space="0" w:color="auto"/>
              <w:right w:val="single" w:sz="2" w:space="0" w:color="auto"/>
            </w:tcBorders>
          </w:tcPr>
          <w:p w14:paraId="139C6AAB" w14:textId="77777777" w:rsidR="001B1226" w:rsidRPr="00A4338B" w:rsidRDefault="001B1226" w:rsidP="001346F1">
            <w:pPr>
              <w:pStyle w:val="NormalLeft"/>
              <w:rPr>
                <w:lang w:val="en-GB"/>
              </w:rPr>
            </w:pPr>
            <w:r w:rsidRPr="00A4338B">
              <w:rPr>
                <w:lang w:val="en-GB"/>
              </w:rPr>
              <w:t>Total preference shares — balance carried forward</w:t>
            </w:r>
          </w:p>
        </w:tc>
        <w:tc>
          <w:tcPr>
            <w:tcW w:w="3993" w:type="dxa"/>
            <w:tcBorders>
              <w:top w:val="single" w:sz="2" w:space="0" w:color="auto"/>
              <w:left w:val="single" w:sz="2" w:space="0" w:color="auto"/>
              <w:bottom w:val="single" w:sz="2" w:space="0" w:color="auto"/>
              <w:right w:val="single" w:sz="2" w:space="0" w:color="auto"/>
            </w:tcBorders>
          </w:tcPr>
          <w:p w14:paraId="72B4D00D" w14:textId="77777777" w:rsidR="001B1226" w:rsidRPr="00A4338B" w:rsidRDefault="001B1226" w:rsidP="001346F1">
            <w:pPr>
              <w:pStyle w:val="NormalLeft"/>
              <w:rPr>
                <w:lang w:val="en-GB"/>
              </w:rPr>
            </w:pPr>
            <w:r w:rsidRPr="00A4338B">
              <w:rPr>
                <w:lang w:val="en-GB"/>
              </w:rPr>
              <w:t>This is the balance of total preference shares carried forward to the next reporting period.</w:t>
            </w:r>
          </w:p>
        </w:tc>
      </w:tr>
      <w:tr w:rsidR="001B1226" w:rsidRPr="00A4338B" w14:paraId="7510B892" w14:textId="77777777" w:rsidTr="001346F1">
        <w:tc>
          <w:tcPr>
            <w:tcW w:w="2879" w:type="dxa"/>
            <w:tcBorders>
              <w:top w:val="single" w:sz="2" w:space="0" w:color="auto"/>
              <w:left w:val="single" w:sz="2" w:space="0" w:color="auto"/>
              <w:bottom w:val="single" w:sz="2" w:space="0" w:color="auto"/>
              <w:right w:val="single" w:sz="2" w:space="0" w:color="auto"/>
            </w:tcBorders>
          </w:tcPr>
          <w:p w14:paraId="614E9B18" w14:textId="77777777" w:rsidR="001B1226" w:rsidRPr="00A4338B" w:rsidRDefault="001B1226" w:rsidP="001346F1">
            <w:pPr>
              <w:pStyle w:val="NormalCentered"/>
              <w:rPr>
                <w:lang w:val="en-GB"/>
              </w:rPr>
            </w:pPr>
            <w:r w:rsidRPr="00A4338B">
              <w:rPr>
                <w:i/>
                <w:lang w:val="en-GB"/>
              </w:rPr>
              <w:t>Share premium relating to preference shares</w:t>
            </w:r>
          </w:p>
        </w:tc>
        <w:tc>
          <w:tcPr>
            <w:tcW w:w="2414" w:type="dxa"/>
            <w:tcBorders>
              <w:top w:val="single" w:sz="2" w:space="0" w:color="auto"/>
              <w:left w:val="single" w:sz="2" w:space="0" w:color="auto"/>
              <w:bottom w:val="single" w:sz="2" w:space="0" w:color="auto"/>
              <w:right w:val="single" w:sz="2" w:space="0" w:color="auto"/>
            </w:tcBorders>
          </w:tcPr>
          <w:p w14:paraId="1FA0C096" w14:textId="77777777" w:rsidR="001B1226" w:rsidRPr="00A4338B" w:rsidRDefault="001B1226" w:rsidP="001346F1">
            <w:pPr>
              <w:pStyle w:val="NormalCentered"/>
              <w:rPr>
                <w:lang w:val="en-GB"/>
              </w:rPr>
            </w:pPr>
          </w:p>
        </w:tc>
        <w:tc>
          <w:tcPr>
            <w:tcW w:w="3993" w:type="dxa"/>
            <w:tcBorders>
              <w:top w:val="single" w:sz="2" w:space="0" w:color="auto"/>
              <w:left w:val="single" w:sz="2" w:space="0" w:color="auto"/>
              <w:bottom w:val="single" w:sz="2" w:space="0" w:color="auto"/>
              <w:right w:val="single" w:sz="2" w:space="0" w:color="auto"/>
            </w:tcBorders>
          </w:tcPr>
          <w:p w14:paraId="7508FE4D" w14:textId="77777777" w:rsidR="001B1226" w:rsidRPr="00A4338B" w:rsidRDefault="001B1226" w:rsidP="001346F1">
            <w:pPr>
              <w:pStyle w:val="NormalCentered"/>
              <w:rPr>
                <w:lang w:val="en-GB"/>
              </w:rPr>
            </w:pPr>
          </w:p>
        </w:tc>
      </w:tr>
      <w:tr w:rsidR="001B1226" w:rsidRPr="00A4338B" w14:paraId="114DC719" w14:textId="77777777" w:rsidTr="001346F1">
        <w:tc>
          <w:tcPr>
            <w:tcW w:w="2879" w:type="dxa"/>
            <w:tcBorders>
              <w:top w:val="single" w:sz="2" w:space="0" w:color="auto"/>
              <w:left w:val="single" w:sz="2" w:space="0" w:color="auto"/>
              <w:bottom w:val="single" w:sz="2" w:space="0" w:color="auto"/>
              <w:right w:val="single" w:sz="2" w:space="0" w:color="auto"/>
            </w:tcBorders>
          </w:tcPr>
          <w:p w14:paraId="1D85A8C2" w14:textId="77777777" w:rsidR="001B1226" w:rsidRPr="00A4338B" w:rsidRDefault="001B1226" w:rsidP="001346F1">
            <w:pPr>
              <w:pStyle w:val="NormalLeft"/>
              <w:rPr>
                <w:lang w:val="en-GB"/>
              </w:rPr>
            </w:pPr>
            <w:r w:rsidRPr="00A4338B">
              <w:rPr>
                <w:lang w:val="en-GB"/>
              </w:rPr>
              <w:t>R0610/C0010</w:t>
            </w:r>
          </w:p>
        </w:tc>
        <w:tc>
          <w:tcPr>
            <w:tcW w:w="2414" w:type="dxa"/>
            <w:tcBorders>
              <w:top w:val="single" w:sz="2" w:space="0" w:color="auto"/>
              <w:left w:val="single" w:sz="2" w:space="0" w:color="auto"/>
              <w:bottom w:val="single" w:sz="2" w:space="0" w:color="auto"/>
              <w:right w:val="single" w:sz="2" w:space="0" w:color="auto"/>
            </w:tcBorders>
          </w:tcPr>
          <w:p w14:paraId="2BA7EDB9" w14:textId="77777777" w:rsidR="001B1226" w:rsidRPr="00A4338B" w:rsidRDefault="001B1226" w:rsidP="001346F1">
            <w:pPr>
              <w:pStyle w:val="NormalLeft"/>
              <w:rPr>
                <w:lang w:val="en-GB"/>
              </w:rPr>
            </w:pPr>
            <w:r w:rsidRPr="00A4338B">
              <w:rPr>
                <w:lang w:val="en-GB"/>
              </w:rPr>
              <w:t>Share premium relating to preference shares –Tier 1 — balance brought forward</w:t>
            </w:r>
          </w:p>
        </w:tc>
        <w:tc>
          <w:tcPr>
            <w:tcW w:w="3993" w:type="dxa"/>
            <w:tcBorders>
              <w:top w:val="single" w:sz="2" w:space="0" w:color="auto"/>
              <w:left w:val="single" w:sz="2" w:space="0" w:color="auto"/>
              <w:bottom w:val="single" w:sz="2" w:space="0" w:color="auto"/>
              <w:right w:val="single" w:sz="2" w:space="0" w:color="auto"/>
            </w:tcBorders>
          </w:tcPr>
          <w:p w14:paraId="6457A47A" w14:textId="77777777" w:rsidR="001B1226" w:rsidRPr="00A4338B" w:rsidRDefault="001B1226" w:rsidP="001346F1">
            <w:pPr>
              <w:pStyle w:val="NormalLeft"/>
              <w:rPr>
                <w:lang w:val="en-GB"/>
              </w:rPr>
            </w:pPr>
            <w:r w:rsidRPr="00A4338B">
              <w:rPr>
                <w:lang w:val="en-GB"/>
              </w:rPr>
              <w:t>This is the balance of the share premium account relating to preference shares that is tier 1 brought forward from the previous reporting period.</w:t>
            </w:r>
          </w:p>
        </w:tc>
      </w:tr>
      <w:tr w:rsidR="001B1226" w:rsidRPr="00A4338B" w14:paraId="10B18670" w14:textId="77777777" w:rsidTr="001346F1">
        <w:tc>
          <w:tcPr>
            <w:tcW w:w="2879" w:type="dxa"/>
            <w:tcBorders>
              <w:top w:val="single" w:sz="2" w:space="0" w:color="auto"/>
              <w:left w:val="single" w:sz="2" w:space="0" w:color="auto"/>
              <w:bottom w:val="single" w:sz="2" w:space="0" w:color="auto"/>
              <w:right w:val="single" w:sz="2" w:space="0" w:color="auto"/>
            </w:tcBorders>
          </w:tcPr>
          <w:p w14:paraId="6FDBB756" w14:textId="77777777" w:rsidR="001B1226" w:rsidRPr="00A4338B" w:rsidRDefault="001B1226" w:rsidP="001346F1">
            <w:pPr>
              <w:pStyle w:val="NormalLeft"/>
              <w:rPr>
                <w:lang w:val="en-GB"/>
              </w:rPr>
            </w:pPr>
            <w:r w:rsidRPr="00A4338B">
              <w:rPr>
                <w:lang w:val="en-GB"/>
              </w:rPr>
              <w:t>R0610/C0020</w:t>
            </w:r>
          </w:p>
        </w:tc>
        <w:tc>
          <w:tcPr>
            <w:tcW w:w="2414" w:type="dxa"/>
            <w:tcBorders>
              <w:top w:val="single" w:sz="2" w:space="0" w:color="auto"/>
              <w:left w:val="single" w:sz="2" w:space="0" w:color="auto"/>
              <w:bottom w:val="single" w:sz="2" w:space="0" w:color="auto"/>
              <w:right w:val="single" w:sz="2" w:space="0" w:color="auto"/>
            </w:tcBorders>
          </w:tcPr>
          <w:p w14:paraId="5B15535B" w14:textId="77777777" w:rsidR="001B1226" w:rsidRPr="00A4338B" w:rsidRDefault="001B1226" w:rsidP="001346F1">
            <w:pPr>
              <w:pStyle w:val="NormalLeft"/>
              <w:rPr>
                <w:lang w:val="en-GB"/>
              </w:rPr>
            </w:pPr>
            <w:r w:rsidRPr="00A4338B">
              <w:rPr>
                <w:lang w:val="en-GB"/>
              </w:rPr>
              <w:t>Share premium relating to preference shares –Tier 1 — increase</w:t>
            </w:r>
          </w:p>
        </w:tc>
        <w:tc>
          <w:tcPr>
            <w:tcW w:w="3993" w:type="dxa"/>
            <w:tcBorders>
              <w:top w:val="single" w:sz="2" w:space="0" w:color="auto"/>
              <w:left w:val="single" w:sz="2" w:space="0" w:color="auto"/>
              <w:bottom w:val="single" w:sz="2" w:space="0" w:color="auto"/>
              <w:right w:val="single" w:sz="2" w:space="0" w:color="auto"/>
            </w:tcBorders>
          </w:tcPr>
          <w:p w14:paraId="5C2BA04D" w14:textId="77777777" w:rsidR="001B1226" w:rsidRPr="00A4338B" w:rsidRDefault="001B1226" w:rsidP="001346F1">
            <w:pPr>
              <w:pStyle w:val="NormalLeft"/>
              <w:rPr>
                <w:lang w:val="en-GB"/>
              </w:rPr>
            </w:pPr>
            <w:r w:rsidRPr="00A4338B">
              <w:rPr>
                <w:lang w:val="en-GB"/>
              </w:rPr>
              <w:t>This is the increase in the share premium account relating to preference shares that is tier 1 over the reporting period.</w:t>
            </w:r>
          </w:p>
        </w:tc>
      </w:tr>
      <w:tr w:rsidR="001B1226" w:rsidRPr="00A4338B" w14:paraId="77470D7F" w14:textId="77777777" w:rsidTr="001346F1">
        <w:tc>
          <w:tcPr>
            <w:tcW w:w="2879" w:type="dxa"/>
            <w:tcBorders>
              <w:top w:val="single" w:sz="2" w:space="0" w:color="auto"/>
              <w:left w:val="single" w:sz="2" w:space="0" w:color="auto"/>
              <w:bottom w:val="single" w:sz="2" w:space="0" w:color="auto"/>
              <w:right w:val="single" w:sz="2" w:space="0" w:color="auto"/>
            </w:tcBorders>
          </w:tcPr>
          <w:p w14:paraId="057F2FB6" w14:textId="77777777" w:rsidR="001B1226" w:rsidRPr="00A4338B" w:rsidRDefault="001B1226" w:rsidP="001346F1">
            <w:pPr>
              <w:pStyle w:val="NormalLeft"/>
              <w:rPr>
                <w:lang w:val="en-GB"/>
              </w:rPr>
            </w:pPr>
            <w:r w:rsidRPr="00A4338B">
              <w:rPr>
                <w:lang w:val="en-GB"/>
              </w:rPr>
              <w:t>R0610/C0030</w:t>
            </w:r>
          </w:p>
        </w:tc>
        <w:tc>
          <w:tcPr>
            <w:tcW w:w="2414" w:type="dxa"/>
            <w:tcBorders>
              <w:top w:val="single" w:sz="2" w:space="0" w:color="auto"/>
              <w:left w:val="single" w:sz="2" w:space="0" w:color="auto"/>
              <w:bottom w:val="single" w:sz="2" w:space="0" w:color="auto"/>
              <w:right w:val="single" w:sz="2" w:space="0" w:color="auto"/>
            </w:tcBorders>
          </w:tcPr>
          <w:p w14:paraId="7B56155B" w14:textId="77777777" w:rsidR="001B1226" w:rsidRPr="00A4338B" w:rsidRDefault="001B1226" w:rsidP="001346F1">
            <w:pPr>
              <w:pStyle w:val="NormalLeft"/>
              <w:rPr>
                <w:lang w:val="en-GB"/>
              </w:rPr>
            </w:pPr>
            <w:r w:rsidRPr="00A4338B">
              <w:rPr>
                <w:lang w:val="en-GB"/>
              </w:rPr>
              <w:t>Share premium relating to preference shares –Tier 1 — reduction</w:t>
            </w:r>
          </w:p>
        </w:tc>
        <w:tc>
          <w:tcPr>
            <w:tcW w:w="3993" w:type="dxa"/>
            <w:tcBorders>
              <w:top w:val="single" w:sz="2" w:space="0" w:color="auto"/>
              <w:left w:val="single" w:sz="2" w:space="0" w:color="auto"/>
              <w:bottom w:val="single" w:sz="2" w:space="0" w:color="auto"/>
              <w:right w:val="single" w:sz="2" w:space="0" w:color="auto"/>
            </w:tcBorders>
          </w:tcPr>
          <w:p w14:paraId="307E45C3" w14:textId="77777777" w:rsidR="001B1226" w:rsidRPr="00A4338B" w:rsidRDefault="001B1226" w:rsidP="001346F1">
            <w:pPr>
              <w:pStyle w:val="NormalLeft"/>
              <w:rPr>
                <w:lang w:val="en-GB"/>
              </w:rPr>
            </w:pPr>
            <w:r w:rsidRPr="00A4338B">
              <w:rPr>
                <w:lang w:val="en-GB"/>
              </w:rPr>
              <w:t>This is the reduction in the share premium account relating to preference shares that is tier 1 over the reporting period.</w:t>
            </w:r>
          </w:p>
        </w:tc>
      </w:tr>
      <w:tr w:rsidR="001B1226" w:rsidRPr="00A4338B" w14:paraId="701A202E" w14:textId="77777777" w:rsidTr="001346F1">
        <w:tc>
          <w:tcPr>
            <w:tcW w:w="2879" w:type="dxa"/>
            <w:tcBorders>
              <w:top w:val="single" w:sz="2" w:space="0" w:color="auto"/>
              <w:left w:val="single" w:sz="2" w:space="0" w:color="auto"/>
              <w:bottom w:val="single" w:sz="2" w:space="0" w:color="auto"/>
              <w:right w:val="single" w:sz="2" w:space="0" w:color="auto"/>
            </w:tcBorders>
          </w:tcPr>
          <w:p w14:paraId="7BDDC229" w14:textId="77777777" w:rsidR="001B1226" w:rsidRPr="00A4338B" w:rsidRDefault="001B1226" w:rsidP="001346F1">
            <w:pPr>
              <w:pStyle w:val="NormalLeft"/>
              <w:rPr>
                <w:lang w:val="en-GB"/>
              </w:rPr>
            </w:pPr>
            <w:r w:rsidRPr="00A4338B">
              <w:rPr>
                <w:lang w:val="en-GB"/>
              </w:rPr>
              <w:t>R0610/C0060</w:t>
            </w:r>
          </w:p>
        </w:tc>
        <w:tc>
          <w:tcPr>
            <w:tcW w:w="2414" w:type="dxa"/>
            <w:tcBorders>
              <w:top w:val="single" w:sz="2" w:space="0" w:color="auto"/>
              <w:left w:val="single" w:sz="2" w:space="0" w:color="auto"/>
              <w:bottom w:val="single" w:sz="2" w:space="0" w:color="auto"/>
              <w:right w:val="single" w:sz="2" w:space="0" w:color="auto"/>
            </w:tcBorders>
          </w:tcPr>
          <w:p w14:paraId="056E9702" w14:textId="77777777" w:rsidR="001B1226" w:rsidRPr="00A4338B" w:rsidRDefault="001B1226" w:rsidP="001346F1">
            <w:pPr>
              <w:pStyle w:val="NormalLeft"/>
              <w:rPr>
                <w:lang w:val="en-GB"/>
              </w:rPr>
            </w:pPr>
            <w:r w:rsidRPr="00A4338B">
              <w:rPr>
                <w:lang w:val="en-GB"/>
              </w:rPr>
              <w:t>Share premium relating to preference shares –Tier 1 — balance carried forward</w:t>
            </w:r>
          </w:p>
        </w:tc>
        <w:tc>
          <w:tcPr>
            <w:tcW w:w="3993" w:type="dxa"/>
            <w:tcBorders>
              <w:top w:val="single" w:sz="2" w:space="0" w:color="auto"/>
              <w:left w:val="single" w:sz="2" w:space="0" w:color="auto"/>
              <w:bottom w:val="single" w:sz="2" w:space="0" w:color="auto"/>
              <w:right w:val="single" w:sz="2" w:space="0" w:color="auto"/>
            </w:tcBorders>
          </w:tcPr>
          <w:p w14:paraId="7EA3E1CB" w14:textId="77777777" w:rsidR="001B1226" w:rsidRPr="00A4338B" w:rsidRDefault="001B1226" w:rsidP="001346F1">
            <w:pPr>
              <w:pStyle w:val="NormalLeft"/>
              <w:rPr>
                <w:lang w:val="en-GB"/>
              </w:rPr>
            </w:pPr>
            <w:r w:rsidRPr="00A4338B">
              <w:rPr>
                <w:lang w:val="en-GB"/>
              </w:rPr>
              <w:t>This is the balance of the share premium account relating to preference shares that is tier 1 carried forward to the next reporting period.</w:t>
            </w:r>
          </w:p>
        </w:tc>
      </w:tr>
      <w:tr w:rsidR="001B1226" w:rsidRPr="00A4338B" w14:paraId="79661E34" w14:textId="77777777" w:rsidTr="001346F1">
        <w:tc>
          <w:tcPr>
            <w:tcW w:w="2879" w:type="dxa"/>
            <w:tcBorders>
              <w:top w:val="single" w:sz="2" w:space="0" w:color="auto"/>
              <w:left w:val="single" w:sz="2" w:space="0" w:color="auto"/>
              <w:bottom w:val="single" w:sz="2" w:space="0" w:color="auto"/>
              <w:right w:val="single" w:sz="2" w:space="0" w:color="auto"/>
            </w:tcBorders>
          </w:tcPr>
          <w:p w14:paraId="3551733B" w14:textId="77777777" w:rsidR="001B1226" w:rsidRPr="00A4338B" w:rsidRDefault="001B1226" w:rsidP="001346F1">
            <w:pPr>
              <w:pStyle w:val="NormalLeft"/>
              <w:rPr>
                <w:lang w:val="en-GB"/>
              </w:rPr>
            </w:pPr>
            <w:r w:rsidRPr="00A4338B">
              <w:rPr>
                <w:lang w:val="en-GB"/>
              </w:rPr>
              <w:t>R0620/C0010</w:t>
            </w:r>
          </w:p>
        </w:tc>
        <w:tc>
          <w:tcPr>
            <w:tcW w:w="2414" w:type="dxa"/>
            <w:tcBorders>
              <w:top w:val="single" w:sz="2" w:space="0" w:color="auto"/>
              <w:left w:val="single" w:sz="2" w:space="0" w:color="auto"/>
              <w:bottom w:val="single" w:sz="2" w:space="0" w:color="auto"/>
              <w:right w:val="single" w:sz="2" w:space="0" w:color="auto"/>
            </w:tcBorders>
          </w:tcPr>
          <w:p w14:paraId="10BE7547" w14:textId="77777777" w:rsidR="001B1226" w:rsidRPr="00A4338B" w:rsidRDefault="001B1226" w:rsidP="001346F1">
            <w:pPr>
              <w:pStyle w:val="NormalLeft"/>
              <w:rPr>
                <w:lang w:val="en-GB"/>
              </w:rPr>
            </w:pPr>
            <w:r w:rsidRPr="00A4338B">
              <w:rPr>
                <w:lang w:val="en-GB"/>
              </w:rPr>
              <w:t xml:space="preserve">Share premium relating to preference </w:t>
            </w:r>
            <w:r w:rsidRPr="00A4338B">
              <w:rPr>
                <w:lang w:val="en-GB"/>
              </w:rPr>
              <w:lastRenderedPageBreak/>
              <w:t>shares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75A5EC46" w14:textId="77777777" w:rsidR="001B1226" w:rsidRPr="00A4338B" w:rsidRDefault="001B1226" w:rsidP="001346F1">
            <w:pPr>
              <w:pStyle w:val="NormalLeft"/>
              <w:rPr>
                <w:lang w:val="en-GB"/>
              </w:rPr>
            </w:pPr>
            <w:r w:rsidRPr="00A4338B">
              <w:rPr>
                <w:lang w:val="en-GB"/>
              </w:rPr>
              <w:lastRenderedPageBreak/>
              <w:t xml:space="preserve">This is the balance of the share premium account relating to </w:t>
            </w:r>
            <w:r w:rsidRPr="00A4338B">
              <w:rPr>
                <w:lang w:val="en-GB"/>
              </w:rPr>
              <w:lastRenderedPageBreak/>
              <w:t>preference shares that is tier 2 brought forward from the previous reporting period.</w:t>
            </w:r>
          </w:p>
        </w:tc>
      </w:tr>
      <w:tr w:rsidR="001B1226" w:rsidRPr="00A4338B" w14:paraId="0AD85B00" w14:textId="77777777" w:rsidTr="001346F1">
        <w:tc>
          <w:tcPr>
            <w:tcW w:w="2879" w:type="dxa"/>
            <w:tcBorders>
              <w:top w:val="single" w:sz="2" w:space="0" w:color="auto"/>
              <w:left w:val="single" w:sz="2" w:space="0" w:color="auto"/>
              <w:bottom w:val="single" w:sz="2" w:space="0" w:color="auto"/>
              <w:right w:val="single" w:sz="2" w:space="0" w:color="auto"/>
            </w:tcBorders>
          </w:tcPr>
          <w:p w14:paraId="5DA1BCEE" w14:textId="77777777" w:rsidR="001B1226" w:rsidRPr="00A4338B" w:rsidRDefault="001B1226" w:rsidP="001346F1">
            <w:pPr>
              <w:pStyle w:val="NormalLeft"/>
              <w:rPr>
                <w:lang w:val="en-GB"/>
              </w:rPr>
            </w:pPr>
            <w:r w:rsidRPr="00A4338B">
              <w:rPr>
                <w:lang w:val="en-GB"/>
              </w:rPr>
              <w:lastRenderedPageBreak/>
              <w:t>R0620/C0020</w:t>
            </w:r>
          </w:p>
        </w:tc>
        <w:tc>
          <w:tcPr>
            <w:tcW w:w="2414" w:type="dxa"/>
            <w:tcBorders>
              <w:top w:val="single" w:sz="2" w:space="0" w:color="auto"/>
              <w:left w:val="single" w:sz="2" w:space="0" w:color="auto"/>
              <w:bottom w:val="single" w:sz="2" w:space="0" w:color="auto"/>
              <w:right w:val="single" w:sz="2" w:space="0" w:color="auto"/>
            </w:tcBorders>
          </w:tcPr>
          <w:p w14:paraId="20D9E309" w14:textId="77777777" w:rsidR="001B1226" w:rsidRPr="00A4338B" w:rsidRDefault="001B1226" w:rsidP="001346F1">
            <w:pPr>
              <w:pStyle w:val="NormalLeft"/>
              <w:rPr>
                <w:lang w:val="en-GB"/>
              </w:rPr>
            </w:pPr>
            <w:r w:rsidRPr="00A4338B">
              <w:rPr>
                <w:lang w:val="en-GB"/>
              </w:rPr>
              <w:t>Share premium relating to preference shares –Tier 2– increase</w:t>
            </w:r>
          </w:p>
        </w:tc>
        <w:tc>
          <w:tcPr>
            <w:tcW w:w="3993" w:type="dxa"/>
            <w:tcBorders>
              <w:top w:val="single" w:sz="2" w:space="0" w:color="auto"/>
              <w:left w:val="single" w:sz="2" w:space="0" w:color="auto"/>
              <w:bottom w:val="single" w:sz="2" w:space="0" w:color="auto"/>
              <w:right w:val="single" w:sz="2" w:space="0" w:color="auto"/>
            </w:tcBorders>
          </w:tcPr>
          <w:p w14:paraId="61E78B50" w14:textId="77777777" w:rsidR="001B1226" w:rsidRPr="00A4338B" w:rsidRDefault="001B1226" w:rsidP="001346F1">
            <w:pPr>
              <w:pStyle w:val="NormalLeft"/>
              <w:rPr>
                <w:lang w:val="en-GB"/>
              </w:rPr>
            </w:pPr>
            <w:r w:rsidRPr="00A4338B">
              <w:rPr>
                <w:lang w:val="en-GB"/>
              </w:rPr>
              <w:t>This is the increase in the share premium account relating to preference shares that is tier 2 over the reporting period.</w:t>
            </w:r>
          </w:p>
        </w:tc>
      </w:tr>
      <w:tr w:rsidR="001B1226" w:rsidRPr="00A4338B" w14:paraId="209B9662" w14:textId="77777777" w:rsidTr="001346F1">
        <w:tc>
          <w:tcPr>
            <w:tcW w:w="2879" w:type="dxa"/>
            <w:tcBorders>
              <w:top w:val="single" w:sz="2" w:space="0" w:color="auto"/>
              <w:left w:val="single" w:sz="2" w:space="0" w:color="auto"/>
              <w:bottom w:val="single" w:sz="2" w:space="0" w:color="auto"/>
              <w:right w:val="single" w:sz="2" w:space="0" w:color="auto"/>
            </w:tcBorders>
          </w:tcPr>
          <w:p w14:paraId="2927C7CC" w14:textId="77777777" w:rsidR="001B1226" w:rsidRPr="00A4338B" w:rsidRDefault="001B1226" w:rsidP="001346F1">
            <w:pPr>
              <w:pStyle w:val="NormalLeft"/>
              <w:rPr>
                <w:lang w:val="en-GB"/>
              </w:rPr>
            </w:pPr>
            <w:r w:rsidRPr="00A4338B">
              <w:rPr>
                <w:lang w:val="en-GB"/>
              </w:rPr>
              <w:t>R0620/C0030</w:t>
            </w:r>
          </w:p>
        </w:tc>
        <w:tc>
          <w:tcPr>
            <w:tcW w:w="2414" w:type="dxa"/>
            <w:tcBorders>
              <w:top w:val="single" w:sz="2" w:space="0" w:color="auto"/>
              <w:left w:val="single" w:sz="2" w:space="0" w:color="auto"/>
              <w:bottom w:val="single" w:sz="2" w:space="0" w:color="auto"/>
              <w:right w:val="single" w:sz="2" w:space="0" w:color="auto"/>
            </w:tcBorders>
          </w:tcPr>
          <w:p w14:paraId="7628AACF" w14:textId="77777777" w:rsidR="001B1226" w:rsidRPr="00A4338B" w:rsidRDefault="001B1226" w:rsidP="001346F1">
            <w:pPr>
              <w:pStyle w:val="NormalLeft"/>
              <w:rPr>
                <w:lang w:val="en-GB"/>
              </w:rPr>
            </w:pPr>
            <w:r w:rsidRPr="00A4338B">
              <w:rPr>
                <w:lang w:val="en-GB"/>
              </w:rPr>
              <w:t>Share premium relating to preference shares –Tier 2 — reduction</w:t>
            </w:r>
          </w:p>
        </w:tc>
        <w:tc>
          <w:tcPr>
            <w:tcW w:w="3993" w:type="dxa"/>
            <w:tcBorders>
              <w:top w:val="single" w:sz="2" w:space="0" w:color="auto"/>
              <w:left w:val="single" w:sz="2" w:space="0" w:color="auto"/>
              <w:bottom w:val="single" w:sz="2" w:space="0" w:color="auto"/>
              <w:right w:val="single" w:sz="2" w:space="0" w:color="auto"/>
            </w:tcBorders>
          </w:tcPr>
          <w:p w14:paraId="112DAEE7" w14:textId="77777777" w:rsidR="001B1226" w:rsidRPr="00A4338B" w:rsidRDefault="001B1226" w:rsidP="001346F1">
            <w:pPr>
              <w:pStyle w:val="NormalLeft"/>
              <w:rPr>
                <w:lang w:val="en-GB"/>
              </w:rPr>
            </w:pPr>
            <w:r w:rsidRPr="00A4338B">
              <w:rPr>
                <w:lang w:val="en-GB"/>
              </w:rPr>
              <w:t>This is the reduction in the share premium account relating to preference shares that is tier 2 over the reporting period.</w:t>
            </w:r>
          </w:p>
        </w:tc>
      </w:tr>
      <w:tr w:rsidR="001B1226" w:rsidRPr="00A4338B" w14:paraId="178FBCF5" w14:textId="77777777" w:rsidTr="001346F1">
        <w:tc>
          <w:tcPr>
            <w:tcW w:w="2879" w:type="dxa"/>
            <w:tcBorders>
              <w:top w:val="single" w:sz="2" w:space="0" w:color="auto"/>
              <w:left w:val="single" w:sz="2" w:space="0" w:color="auto"/>
              <w:bottom w:val="single" w:sz="2" w:space="0" w:color="auto"/>
              <w:right w:val="single" w:sz="2" w:space="0" w:color="auto"/>
            </w:tcBorders>
          </w:tcPr>
          <w:p w14:paraId="0BE4E580" w14:textId="77777777" w:rsidR="001B1226" w:rsidRPr="00A4338B" w:rsidRDefault="001B1226" w:rsidP="001346F1">
            <w:pPr>
              <w:pStyle w:val="NormalLeft"/>
              <w:rPr>
                <w:lang w:val="en-GB"/>
              </w:rPr>
            </w:pPr>
            <w:r w:rsidRPr="00A4338B">
              <w:rPr>
                <w:lang w:val="en-GB"/>
              </w:rPr>
              <w:t>R0620/C0060</w:t>
            </w:r>
          </w:p>
        </w:tc>
        <w:tc>
          <w:tcPr>
            <w:tcW w:w="2414" w:type="dxa"/>
            <w:tcBorders>
              <w:top w:val="single" w:sz="2" w:space="0" w:color="auto"/>
              <w:left w:val="single" w:sz="2" w:space="0" w:color="auto"/>
              <w:bottom w:val="single" w:sz="2" w:space="0" w:color="auto"/>
              <w:right w:val="single" w:sz="2" w:space="0" w:color="auto"/>
            </w:tcBorders>
          </w:tcPr>
          <w:p w14:paraId="6745264E" w14:textId="77777777" w:rsidR="001B1226" w:rsidRPr="00A4338B" w:rsidRDefault="001B1226" w:rsidP="001346F1">
            <w:pPr>
              <w:pStyle w:val="NormalLeft"/>
              <w:rPr>
                <w:lang w:val="en-GB"/>
              </w:rPr>
            </w:pPr>
            <w:r w:rsidRPr="00A4338B">
              <w:rPr>
                <w:lang w:val="en-GB"/>
              </w:rPr>
              <w:t>Share premium relating to preference shares –Tier 2 — balance carried forward</w:t>
            </w:r>
          </w:p>
        </w:tc>
        <w:tc>
          <w:tcPr>
            <w:tcW w:w="3993" w:type="dxa"/>
            <w:tcBorders>
              <w:top w:val="single" w:sz="2" w:space="0" w:color="auto"/>
              <w:left w:val="single" w:sz="2" w:space="0" w:color="auto"/>
              <w:bottom w:val="single" w:sz="2" w:space="0" w:color="auto"/>
              <w:right w:val="single" w:sz="2" w:space="0" w:color="auto"/>
            </w:tcBorders>
          </w:tcPr>
          <w:p w14:paraId="62DB7120" w14:textId="77777777" w:rsidR="001B1226" w:rsidRPr="00A4338B" w:rsidRDefault="001B1226" w:rsidP="001346F1">
            <w:pPr>
              <w:pStyle w:val="NormalLeft"/>
              <w:rPr>
                <w:lang w:val="en-GB"/>
              </w:rPr>
            </w:pPr>
            <w:r w:rsidRPr="00A4338B">
              <w:rPr>
                <w:lang w:val="en-GB"/>
              </w:rPr>
              <w:t>This is the balance of the share premium account relating to preference shares that is tier 2 carried forward to the next reporting period.</w:t>
            </w:r>
          </w:p>
        </w:tc>
      </w:tr>
      <w:tr w:rsidR="001B1226" w:rsidRPr="00A4338B" w14:paraId="7FC8B8E4" w14:textId="77777777" w:rsidTr="001346F1">
        <w:tc>
          <w:tcPr>
            <w:tcW w:w="2879" w:type="dxa"/>
            <w:tcBorders>
              <w:top w:val="single" w:sz="2" w:space="0" w:color="auto"/>
              <w:left w:val="single" w:sz="2" w:space="0" w:color="auto"/>
              <w:bottom w:val="single" w:sz="2" w:space="0" w:color="auto"/>
              <w:right w:val="single" w:sz="2" w:space="0" w:color="auto"/>
            </w:tcBorders>
          </w:tcPr>
          <w:p w14:paraId="0050BECD" w14:textId="77777777" w:rsidR="001B1226" w:rsidRPr="00A4338B" w:rsidRDefault="001B1226" w:rsidP="001346F1">
            <w:pPr>
              <w:pStyle w:val="NormalLeft"/>
              <w:rPr>
                <w:lang w:val="en-GB"/>
              </w:rPr>
            </w:pPr>
            <w:r w:rsidRPr="00A4338B">
              <w:rPr>
                <w:lang w:val="en-GB"/>
              </w:rPr>
              <w:t>R0630/C0010</w:t>
            </w:r>
          </w:p>
        </w:tc>
        <w:tc>
          <w:tcPr>
            <w:tcW w:w="2414" w:type="dxa"/>
            <w:tcBorders>
              <w:top w:val="single" w:sz="2" w:space="0" w:color="auto"/>
              <w:left w:val="single" w:sz="2" w:space="0" w:color="auto"/>
              <w:bottom w:val="single" w:sz="2" w:space="0" w:color="auto"/>
              <w:right w:val="single" w:sz="2" w:space="0" w:color="auto"/>
            </w:tcBorders>
          </w:tcPr>
          <w:p w14:paraId="34B47000" w14:textId="77777777" w:rsidR="001B1226" w:rsidRPr="00A4338B" w:rsidRDefault="001B1226" w:rsidP="001346F1">
            <w:pPr>
              <w:pStyle w:val="NormalLeft"/>
              <w:rPr>
                <w:lang w:val="en-GB"/>
              </w:rPr>
            </w:pPr>
            <w:r w:rsidRPr="00A4338B">
              <w:rPr>
                <w:lang w:val="en-GB"/>
              </w:rPr>
              <w:t>Share premium relating to preference shares –Tier 3 — balance brought forward</w:t>
            </w:r>
          </w:p>
        </w:tc>
        <w:tc>
          <w:tcPr>
            <w:tcW w:w="3993" w:type="dxa"/>
            <w:tcBorders>
              <w:top w:val="single" w:sz="2" w:space="0" w:color="auto"/>
              <w:left w:val="single" w:sz="2" w:space="0" w:color="auto"/>
              <w:bottom w:val="single" w:sz="2" w:space="0" w:color="auto"/>
              <w:right w:val="single" w:sz="2" w:space="0" w:color="auto"/>
            </w:tcBorders>
          </w:tcPr>
          <w:p w14:paraId="09398C51" w14:textId="77777777" w:rsidR="001B1226" w:rsidRPr="00A4338B" w:rsidRDefault="001B1226" w:rsidP="001346F1">
            <w:pPr>
              <w:pStyle w:val="NormalLeft"/>
              <w:rPr>
                <w:lang w:val="en-GB"/>
              </w:rPr>
            </w:pPr>
            <w:r w:rsidRPr="00A4338B">
              <w:rPr>
                <w:lang w:val="en-GB"/>
              </w:rPr>
              <w:t>This is the balance of the share premium account relating to preference shares that is tier 3 brought forward from the previous reporting period.</w:t>
            </w:r>
          </w:p>
        </w:tc>
      </w:tr>
      <w:tr w:rsidR="001B1226" w:rsidRPr="00A4338B" w14:paraId="1A596F97" w14:textId="77777777" w:rsidTr="001346F1">
        <w:tc>
          <w:tcPr>
            <w:tcW w:w="2879" w:type="dxa"/>
            <w:tcBorders>
              <w:top w:val="single" w:sz="2" w:space="0" w:color="auto"/>
              <w:left w:val="single" w:sz="2" w:space="0" w:color="auto"/>
              <w:bottom w:val="single" w:sz="2" w:space="0" w:color="auto"/>
              <w:right w:val="single" w:sz="2" w:space="0" w:color="auto"/>
            </w:tcBorders>
          </w:tcPr>
          <w:p w14:paraId="526A0F3E" w14:textId="77777777" w:rsidR="001B1226" w:rsidRPr="00A4338B" w:rsidRDefault="001B1226" w:rsidP="001346F1">
            <w:pPr>
              <w:pStyle w:val="NormalLeft"/>
              <w:rPr>
                <w:lang w:val="en-GB"/>
              </w:rPr>
            </w:pPr>
            <w:r w:rsidRPr="00A4338B">
              <w:rPr>
                <w:lang w:val="en-GB"/>
              </w:rPr>
              <w:t>R0630/C0020</w:t>
            </w:r>
          </w:p>
        </w:tc>
        <w:tc>
          <w:tcPr>
            <w:tcW w:w="2414" w:type="dxa"/>
            <w:tcBorders>
              <w:top w:val="single" w:sz="2" w:space="0" w:color="auto"/>
              <w:left w:val="single" w:sz="2" w:space="0" w:color="auto"/>
              <w:bottom w:val="single" w:sz="2" w:space="0" w:color="auto"/>
              <w:right w:val="single" w:sz="2" w:space="0" w:color="auto"/>
            </w:tcBorders>
          </w:tcPr>
          <w:p w14:paraId="49D7A6A6" w14:textId="77777777" w:rsidR="001B1226" w:rsidRPr="00A4338B" w:rsidRDefault="001B1226" w:rsidP="001346F1">
            <w:pPr>
              <w:pStyle w:val="NormalLeft"/>
              <w:rPr>
                <w:lang w:val="en-GB"/>
              </w:rPr>
            </w:pPr>
            <w:r w:rsidRPr="00A4338B">
              <w:rPr>
                <w:lang w:val="en-GB"/>
              </w:rPr>
              <w:t>Share premium relating to preference shares –Tier 3 — increase</w:t>
            </w:r>
          </w:p>
        </w:tc>
        <w:tc>
          <w:tcPr>
            <w:tcW w:w="3993" w:type="dxa"/>
            <w:tcBorders>
              <w:top w:val="single" w:sz="2" w:space="0" w:color="auto"/>
              <w:left w:val="single" w:sz="2" w:space="0" w:color="auto"/>
              <w:bottom w:val="single" w:sz="2" w:space="0" w:color="auto"/>
              <w:right w:val="single" w:sz="2" w:space="0" w:color="auto"/>
            </w:tcBorders>
          </w:tcPr>
          <w:p w14:paraId="71210212" w14:textId="77777777" w:rsidR="001B1226" w:rsidRPr="00A4338B" w:rsidRDefault="001B1226" w:rsidP="001346F1">
            <w:pPr>
              <w:pStyle w:val="NormalLeft"/>
              <w:rPr>
                <w:lang w:val="en-GB"/>
              </w:rPr>
            </w:pPr>
            <w:r w:rsidRPr="00A4338B">
              <w:rPr>
                <w:lang w:val="en-GB"/>
              </w:rPr>
              <w:t>This is the increase in the share premium account relating to preference shares that is tier 3 over the reporting period.</w:t>
            </w:r>
          </w:p>
        </w:tc>
      </w:tr>
      <w:tr w:rsidR="001B1226" w:rsidRPr="00A4338B" w14:paraId="6402D00A" w14:textId="77777777" w:rsidTr="001346F1">
        <w:tc>
          <w:tcPr>
            <w:tcW w:w="2879" w:type="dxa"/>
            <w:tcBorders>
              <w:top w:val="single" w:sz="2" w:space="0" w:color="auto"/>
              <w:left w:val="single" w:sz="2" w:space="0" w:color="auto"/>
              <w:bottom w:val="single" w:sz="2" w:space="0" w:color="auto"/>
              <w:right w:val="single" w:sz="2" w:space="0" w:color="auto"/>
            </w:tcBorders>
          </w:tcPr>
          <w:p w14:paraId="741AC1DA" w14:textId="77777777" w:rsidR="001B1226" w:rsidRPr="00A4338B" w:rsidRDefault="001B1226" w:rsidP="001346F1">
            <w:pPr>
              <w:pStyle w:val="NormalLeft"/>
              <w:rPr>
                <w:lang w:val="en-GB"/>
              </w:rPr>
            </w:pPr>
            <w:r w:rsidRPr="00A4338B">
              <w:rPr>
                <w:lang w:val="en-GB"/>
              </w:rPr>
              <w:t>R0630/C0030</w:t>
            </w:r>
          </w:p>
        </w:tc>
        <w:tc>
          <w:tcPr>
            <w:tcW w:w="2414" w:type="dxa"/>
            <w:tcBorders>
              <w:top w:val="single" w:sz="2" w:space="0" w:color="auto"/>
              <w:left w:val="single" w:sz="2" w:space="0" w:color="auto"/>
              <w:bottom w:val="single" w:sz="2" w:space="0" w:color="auto"/>
              <w:right w:val="single" w:sz="2" w:space="0" w:color="auto"/>
            </w:tcBorders>
          </w:tcPr>
          <w:p w14:paraId="418BCBC5" w14:textId="77777777" w:rsidR="001B1226" w:rsidRPr="00A4338B" w:rsidRDefault="001B1226" w:rsidP="001346F1">
            <w:pPr>
              <w:pStyle w:val="NormalLeft"/>
              <w:rPr>
                <w:lang w:val="en-GB"/>
              </w:rPr>
            </w:pPr>
            <w:r w:rsidRPr="00A4338B">
              <w:rPr>
                <w:lang w:val="en-GB"/>
              </w:rPr>
              <w:t>Share premium relating to preference shares –Tier 3 — reduction</w:t>
            </w:r>
          </w:p>
        </w:tc>
        <w:tc>
          <w:tcPr>
            <w:tcW w:w="3993" w:type="dxa"/>
            <w:tcBorders>
              <w:top w:val="single" w:sz="2" w:space="0" w:color="auto"/>
              <w:left w:val="single" w:sz="2" w:space="0" w:color="auto"/>
              <w:bottom w:val="single" w:sz="2" w:space="0" w:color="auto"/>
              <w:right w:val="single" w:sz="2" w:space="0" w:color="auto"/>
            </w:tcBorders>
          </w:tcPr>
          <w:p w14:paraId="2B151CE9" w14:textId="77777777" w:rsidR="001B1226" w:rsidRPr="00A4338B" w:rsidRDefault="001B1226" w:rsidP="001346F1">
            <w:pPr>
              <w:pStyle w:val="NormalLeft"/>
              <w:rPr>
                <w:lang w:val="en-GB"/>
              </w:rPr>
            </w:pPr>
            <w:r w:rsidRPr="00A4338B">
              <w:rPr>
                <w:lang w:val="en-GB"/>
              </w:rPr>
              <w:t>This is the reduction in the share premium account relating to preference shares that is tier 3 over the reporting period.</w:t>
            </w:r>
          </w:p>
        </w:tc>
      </w:tr>
      <w:tr w:rsidR="001B1226" w:rsidRPr="00A4338B" w14:paraId="2CF04129" w14:textId="77777777" w:rsidTr="001346F1">
        <w:tc>
          <w:tcPr>
            <w:tcW w:w="2879" w:type="dxa"/>
            <w:tcBorders>
              <w:top w:val="single" w:sz="2" w:space="0" w:color="auto"/>
              <w:left w:val="single" w:sz="2" w:space="0" w:color="auto"/>
              <w:bottom w:val="single" w:sz="2" w:space="0" w:color="auto"/>
              <w:right w:val="single" w:sz="2" w:space="0" w:color="auto"/>
            </w:tcBorders>
          </w:tcPr>
          <w:p w14:paraId="5AF3EEB7" w14:textId="77777777" w:rsidR="001B1226" w:rsidRPr="00A4338B" w:rsidRDefault="001B1226" w:rsidP="001346F1">
            <w:pPr>
              <w:pStyle w:val="NormalLeft"/>
              <w:rPr>
                <w:lang w:val="en-GB"/>
              </w:rPr>
            </w:pPr>
            <w:r w:rsidRPr="00A4338B">
              <w:rPr>
                <w:lang w:val="en-GB"/>
              </w:rPr>
              <w:t>R0630/C0060</w:t>
            </w:r>
          </w:p>
        </w:tc>
        <w:tc>
          <w:tcPr>
            <w:tcW w:w="2414" w:type="dxa"/>
            <w:tcBorders>
              <w:top w:val="single" w:sz="2" w:space="0" w:color="auto"/>
              <w:left w:val="single" w:sz="2" w:space="0" w:color="auto"/>
              <w:bottom w:val="single" w:sz="2" w:space="0" w:color="auto"/>
              <w:right w:val="single" w:sz="2" w:space="0" w:color="auto"/>
            </w:tcBorders>
          </w:tcPr>
          <w:p w14:paraId="5B19CF93" w14:textId="77777777" w:rsidR="001B1226" w:rsidRPr="00A4338B" w:rsidRDefault="001B1226" w:rsidP="001346F1">
            <w:pPr>
              <w:pStyle w:val="NormalLeft"/>
              <w:rPr>
                <w:lang w:val="en-GB"/>
              </w:rPr>
            </w:pPr>
            <w:r w:rsidRPr="00A4338B">
              <w:rPr>
                <w:lang w:val="en-GB"/>
              </w:rPr>
              <w:t>Share premium relating to preference shares –Tier 3 — balance carried forward</w:t>
            </w:r>
          </w:p>
        </w:tc>
        <w:tc>
          <w:tcPr>
            <w:tcW w:w="3993" w:type="dxa"/>
            <w:tcBorders>
              <w:top w:val="single" w:sz="2" w:space="0" w:color="auto"/>
              <w:left w:val="single" w:sz="2" w:space="0" w:color="auto"/>
              <w:bottom w:val="single" w:sz="2" w:space="0" w:color="auto"/>
              <w:right w:val="single" w:sz="2" w:space="0" w:color="auto"/>
            </w:tcBorders>
          </w:tcPr>
          <w:p w14:paraId="083D263A" w14:textId="77777777" w:rsidR="001B1226" w:rsidRPr="00A4338B" w:rsidRDefault="001B1226" w:rsidP="001346F1">
            <w:pPr>
              <w:pStyle w:val="NormalLeft"/>
              <w:rPr>
                <w:lang w:val="en-GB"/>
              </w:rPr>
            </w:pPr>
            <w:r w:rsidRPr="00A4338B">
              <w:rPr>
                <w:lang w:val="en-GB"/>
              </w:rPr>
              <w:t>This is the balance of the share premium account relating to preference shares that is tier 3 carried forward to the next reporting period.</w:t>
            </w:r>
          </w:p>
        </w:tc>
      </w:tr>
      <w:tr w:rsidR="001B1226" w:rsidRPr="00A4338B" w14:paraId="38C7F3F3" w14:textId="77777777" w:rsidTr="001346F1">
        <w:tc>
          <w:tcPr>
            <w:tcW w:w="2879" w:type="dxa"/>
            <w:tcBorders>
              <w:top w:val="single" w:sz="2" w:space="0" w:color="auto"/>
              <w:left w:val="single" w:sz="2" w:space="0" w:color="auto"/>
              <w:bottom w:val="single" w:sz="2" w:space="0" w:color="auto"/>
              <w:right w:val="single" w:sz="2" w:space="0" w:color="auto"/>
            </w:tcBorders>
          </w:tcPr>
          <w:p w14:paraId="18007D51" w14:textId="77777777" w:rsidR="001B1226" w:rsidRPr="00A4338B" w:rsidRDefault="001B1226" w:rsidP="001346F1">
            <w:pPr>
              <w:pStyle w:val="NormalLeft"/>
              <w:rPr>
                <w:lang w:val="en-GB"/>
              </w:rPr>
            </w:pPr>
            <w:r w:rsidRPr="00A4338B">
              <w:rPr>
                <w:lang w:val="en-GB"/>
              </w:rPr>
              <w:t>R0700/C0010</w:t>
            </w:r>
          </w:p>
        </w:tc>
        <w:tc>
          <w:tcPr>
            <w:tcW w:w="2414" w:type="dxa"/>
            <w:tcBorders>
              <w:top w:val="single" w:sz="2" w:space="0" w:color="auto"/>
              <w:left w:val="single" w:sz="2" w:space="0" w:color="auto"/>
              <w:bottom w:val="single" w:sz="2" w:space="0" w:color="auto"/>
              <w:right w:val="single" w:sz="2" w:space="0" w:color="auto"/>
            </w:tcBorders>
          </w:tcPr>
          <w:p w14:paraId="65D44179" w14:textId="77777777" w:rsidR="001B1226" w:rsidRPr="00A4338B" w:rsidRDefault="001B1226" w:rsidP="001346F1">
            <w:pPr>
              <w:pStyle w:val="NormalLeft"/>
              <w:rPr>
                <w:lang w:val="en-GB"/>
              </w:rPr>
            </w:pPr>
            <w:r w:rsidRPr="00A4338B">
              <w:rPr>
                <w:lang w:val="en-GB"/>
              </w:rPr>
              <w:t>Share premium relating to preference shares –Total — balance brought forward</w:t>
            </w:r>
          </w:p>
        </w:tc>
        <w:tc>
          <w:tcPr>
            <w:tcW w:w="3993" w:type="dxa"/>
            <w:tcBorders>
              <w:top w:val="single" w:sz="2" w:space="0" w:color="auto"/>
              <w:left w:val="single" w:sz="2" w:space="0" w:color="auto"/>
              <w:bottom w:val="single" w:sz="2" w:space="0" w:color="auto"/>
              <w:right w:val="single" w:sz="2" w:space="0" w:color="auto"/>
            </w:tcBorders>
          </w:tcPr>
          <w:p w14:paraId="1AE0AFE0" w14:textId="77777777" w:rsidR="001B1226" w:rsidRPr="00A4338B" w:rsidRDefault="001B1226" w:rsidP="001346F1">
            <w:pPr>
              <w:pStyle w:val="NormalLeft"/>
              <w:rPr>
                <w:lang w:val="en-GB"/>
              </w:rPr>
            </w:pPr>
            <w:r w:rsidRPr="00A4338B">
              <w:rPr>
                <w:lang w:val="en-GB"/>
              </w:rPr>
              <w:t>This is the balance of the total share premium account relating to preference shares that is brought forward from the previous reporting period.</w:t>
            </w:r>
          </w:p>
        </w:tc>
      </w:tr>
      <w:tr w:rsidR="001B1226" w:rsidRPr="00A4338B" w14:paraId="712FB90C" w14:textId="77777777" w:rsidTr="001346F1">
        <w:tc>
          <w:tcPr>
            <w:tcW w:w="2879" w:type="dxa"/>
            <w:tcBorders>
              <w:top w:val="single" w:sz="2" w:space="0" w:color="auto"/>
              <w:left w:val="single" w:sz="2" w:space="0" w:color="auto"/>
              <w:bottom w:val="single" w:sz="2" w:space="0" w:color="auto"/>
              <w:right w:val="single" w:sz="2" w:space="0" w:color="auto"/>
            </w:tcBorders>
          </w:tcPr>
          <w:p w14:paraId="69E6875E" w14:textId="77777777" w:rsidR="001B1226" w:rsidRPr="00A4338B" w:rsidRDefault="001B1226" w:rsidP="001346F1">
            <w:pPr>
              <w:pStyle w:val="NormalLeft"/>
              <w:rPr>
                <w:lang w:val="en-GB"/>
              </w:rPr>
            </w:pPr>
            <w:r w:rsidRPr="00A4338B">
              <w:rPr>
                <w:lang w:val="en-GB"/>
              </w:rPr>
              <w:lastRenderedPageBreak/>
              <w:t>R0700/C0020</w:t>
            </w:r>
          </w:p>
        </w:tc>
        <w:tc>
          <w:tcPr>
            <w:tcW w:w="2414" w:type="dxa"/>
            <w:tcBorders>
              <w:top w:val="single" w:sz="2" w:space="0" w:color="auto"/>
              <w:left w:val="single" w:sz="2" w:space="0" w:color="auto"/>
              <w:bottom w:val="single" w:sz="2" w:space="0" w:color="auto"/>
              <w:right w:val="single" w:sz="2" w:space="0" w:color="auto"/>
            </w:tcBorders>
          </w:tcPr>
          <w:p w14:paraId="4BE41609" w14:textId="77777777" w:rsidR="001B1226" w:rsidRPr="00A4338B" w:rsidRDefault="001B1226" w:rsidP="001346F1">
            <w:pPr>
              <w:pStyle w:val="NormalLeft"/>
              <w:rPr>
                <w:lang w:val="en-GB"/>
              </w:rPr>
            </w:pPr>
            <w:r w:rsidRPr="00A4338B">
              <w:rPr>
                <w:lang w:val="en-GB"/>
              </w:rPr>
              <w:t>Share premium relating to preference shares –Total — increase</w:t>
            </w:r>
          </w:p>
        </w:tc>
        <w:tc>
          <w:tcPr>
            <w:tcW w:w="3993" w:type="dxa"/>
            <w:tcBorders>
              <w:top w:val="single" w:sz="2" w:space="0" w:color="auto"/>
              <w:left w:val="single" w:sz="2" w:space="0" w:color="auto"/>
              <w:bottom w:val="single" w:sz="2" w:space="0" w:color="auto"/>
              <w:right w:val="single" w:sz="2" w:space="0" w:color="auto"/>
            </w:tcBorders>
          </w:tcPr>
          <w:p w14:paraId="082E3EE6" w14:textId="77777777" w:rsidR="001B1226" w:rsidRPr="00A4338B" w:rsidRDefault="001B1226" w:rsidP="001346F1">
            <w:pPr>
              <w:pStyle w:val="NormalLeft"/>
              <w:rPr>
                <w:lang w:val="en-GB"/>
              </w:rPr>
            </w:pPr>
            <w:r w:rsidRPr="00A4338B">
              <w:rPr>
                <w:lang w:val="en-GB"/>
              </w:rPr>
              <w:t>This is the increase in the total share premium account relating to preference shares over the reporting period.</w:t>
            </w:r>
          </w:p>
        </w:tc>
      </w:tr>
      <w:tr w:rsidR="001B1226" w:rsidRPr="00A4338B" w14:paraId="50FE7C9A" w14:textId="77777777" w:rsidTr="001346F1">
        <w:tc>
          <w:tcPr>
            <w:tcW w:w="2879" w:type="dxa"/>
            <w:tcBorders>
              <w:top w:val="single" w:sz="2" w:space="0" w:color="auto"/>
              <w:left w:val="single" w:sz="2" w:space="0" w:color="auto"/>
              <w:bottom w:val="single" w:sz="2" w:space="0" w:color="auto"/>
              <w:right w:val="single" w:sz="2" w:space="0" w:color="auto"/>
            </w:tcBorders>
          </w:tcPr>
          <w:p w14:paraId="4EDAE3BD" w14:textId="77777777" w:rsidR="001B1226" w:rsidRPr="00A4338B" w:rsidRDefault="001B1226" w:rsidP="001346F1">
            <w:pPr>
              <w:pStyle w:val="NormalLeft"/>
              <w:rPr>
                <w:lang w:val="en-GB"/>
              </w:rPr>
            </w:pPr>
            <w:r w:rsidRPr="00A4338B">
              <w:rPr>
                <w:lang w:val="en-GB"/>
              </w:rPr>
              <w:t>R0700/C0030</w:t>
            </w:r>
          </w:p>
        </w:tc>
        <w:tc>
          <w:tcPr>
            <w:tcW w:w="2414" w:type="dxa"/>
            <w:tcBorders>
              <w:top w:val="single" w:sz="2" w:space="0" w:color="auto"/>
              <w:left w:val="single" w:sz="2" w:space="0" w:color="auto"/>
              <w:bottom w:val="single" w:sz="2" w:space="0" w:color="auto"/>
              <w:right w:val="single" w:sz="2" w:space="0" w:color="auto"/>
            </w:tcBorders>
          </w:tcPr>
          <w:p w14:paraId="3E5FB688" w14:textId="77777777" w:rsidR="001B1226" w:rsidRPr="00A4338B" w:rsidRDefault="001B1226" w:rsidP="001346F1">
            <w:pPr>
              <w:pStyle w:val="NormalLeft"/>
              <w:rPr>
                <w:lang w:val="en-GB"/>
              </w:rPr>
            </w:pPr>
            <w:r w:rsidRPr="00A4338B">
              <w:rPr>
                <w:lang w:val="en-GB"/>
              </w:rPr>
              <w:t>Share premium relating to preference shares –Total — reduction</w:t>
            </w:r>
          </w:p>
        </w:tc>
        <w:tc>
          <w:tcPr>
            <w:tcW w:w="3993" w:type="dxa"/>
            <w:tcBorders>
              <w:top w:val="single" w:sz="2" w:space="0" w:color="auto"/>
              <w:left w:val="single" w:sz="2" w:space="0" w:color="auto"/>
              <w:bottom w:val="single" w:sz="2" w:space="0" w:color="auto"/>
              <w:right w:val="single" w:sz="2" w:space="0" w:color="auto"/>
            </w:tcBorders>
          </w:tcPr>
          <w:p w14:paraId="78EA5652" w14:textId="77777777" w:rsidR="001B1226" w:rsidRPr="00A4338B" w:rsidRDefault="001B1226" w:rsidP="001346F1">
            <w:pPr>
              <w:pStyle w:val="NormalLeft"/>
              <w:rPr>
                <w:lang w:val="en-GB"/>
              </w:rPr>
            </w:pPr>
            <w:r w:rsidRPr="00A4338B">
              <w:rPr>
                <w:lang w:val="en-GB"/>
              </w:rPr>
              <w:t>This is the reduction in the total share premium account relating to preference shares over the reporting period.</w:t>
            </w:r>
          </w:p>
        </w:tc>
      </w:tr>
      <w:tr w:rsidR="001B1226" w:rsidRPr="00A4338B" w14:paraId="0B64F72F" w14:textId="77777777" w:rsidTr="001346F1">
        <w:tc>
          <w:tcPr>
            <w:tcW w:w="2879" w:type="dxa"/>
            <w:tcBorders>
              <w:top w:val="single" w:sz="2" w:space="0" w:color="auto"/>
              <w:left w:val="single" w:sz="2" w:space="0" w:color="auto"/>
              <w:bottom w:val="single" w:sz="2" w:space="0" w:color="auto"/>
              <w:right w:val="single" w:sz="2" w:space="0" w:color="auto"/>
            </w:tcBorders>
          </w:tcPr>
          <w:p w14:paraId="4DFF00AD" w14:textId="77777777" w:rsidR="001B1226" w:rsidRPr="00A4338B" w:rsidRDefault="001B1226" w:rsidP="001346F1">
            <w:pPr>
              <w:pStyle w:val="NormalLeft"/>
              <w:rPr>
                <w:lang w:val="en-GB"/>
              </w:rPr>
            </w:pPr>
            <w:r w:rsidRPr="00A4338B">
              <w:rPr>
                <w:lang w:val="en-GB"/>
              </w:rPr>
              <w:t>R0700/C0060</w:t>
            </w:r>
          </w:p>
        </w:tc>
        <w:tc>
          <w:tcPr>
            <w:tcW w:w="2414" w:type="dxa"/>
            <w:tcBorders>
              <w:top w:val="single" w:sz="2" w:space="0" w:color="auto"/>
              <w:left w:val="single" w:sz="2" w:space="0" w:color="auto"/>
              <w:bottom w:val="single" w:sz="2" w:space="0" w:color="auto"/>
              <w:right w:val="single" w:sz="2" w:space="0" w:color="auto"/>
            </w:tcBorders>
          </w:tcPr>
          <w:p w14:paraId="4AC9D9CB" w14:textId="77777777" w:rsidR="001B1226" w:rsidRPr="00A4338B" w:rsidRDefault="001B1226" w:rsidP="001346F1">
            <w:pPr>
              <w:pStyle w:val="NormalLeft"/>
              <w:rPr>
                <w:lang w:val="en-GB"/>
              </w:rPr>
            </w:pPr>
            <w:r w:rsidRPr="00A4338B">
              <w:rPr>
                <w:lang w:val="en-GB"/>
              </w:rPr>
              <w:t>Share premium relating to preference shares –Total — balance carried forward</w:t>
            </w:r>
          </w:p>
        </w:tc>
        <w:tc>
          <w:tcPr>
            <w:tcW w:w="3993" w:type="dxa"/>
            <w:tcBorders>
              <w:top w:val="single" w:sz="2" w:space="0" w:color="auto"/>
              <w:left w:val="single" w:sz="2" w:space="0" w:color="auto"/>
              <w:bottom w:val="single" w:sz="2" w:space="0" w:color="auto"/>
              <w:right w:val="single" w:sz="2" w:space="0" w:color="auto"/>
            </w:tcBorders>
          </w:tcPr>
          <w:p w14:paraId="3CB51EA2" w14:textId="77777777" w:rsidR="001B1226" w:rsidRPr="00A4338B" w:rsidRDefault="001B1226" w:rsidP="001346F1">
            <w:pPr>
              <w:pStyle w:val="NormalLeft"/>
              <w:rPr>
                <w:lang w:val="en-GB"/>
              </w:rPr>
            </w:pPr>
            <w:r w:rsidRPr="00A4338B">
              <w:rPr>
                <w:lang w:val="en-GB"/>
              </w:rPr>
              <w:t>This is the balance of the total share premium account relating to preference shares that is carried forward to the next reporting period.</w:t>
            </w:r>
          </w:p>
        </w:tc>
      </w:tr>
      <w:tr w:rsidR="001B1226" w:rsidRPr="00A4338B" w14:paraId="7E11D6D1" w14:textId="77777777" w:rsidTr="001346F1">
        <w:tc>
          <w:tcPr>
            <w:tcW w:w="2879" w:type="dxa"/>
            <w:tcBorders>
              <w:top w:val="single" w:sz="2" w:space="0" w:color="auto"/>
              <w:left w:val="single" w:sz="2" w:space="0" w:color="auto"/>
              <w:bottom w:val="single" w:sz="2" w:space="0" w:color="auto"/>
              <w:right w:val="single" w:sz="2" w:space="0" w:color="auto"/>
            </w:tcBorders>
          </w:tcPr>
          <w:p w14:paraId="3B6B80BE" w14:textId="77777777" w:rsidR="001B1226" w:rsidRPr="00A4338B" w:rsidRDefault="001B1226" w:rsidP="001346F1">
            <w:pPr>
              <w:pStyle w:val="NormalCentered"/>
              <w:rPr>
                <w:lang w:val="en-GB"/>
              </w:rPr>
            </w:pPr>
            <w:r w:rsidRPr="00A4338B">
              <w:rPr>
                <w:i/>
                <w:lang w:val="en-GB"/>
              </w:rPr>
              <w:t>Subordinated liabilities — movements in the reporting period</w:t>
            </w:r>
          </w:p>
        </w:tc>
        <w:tc>
          <w:tcPr>
            <w:tcW w:w="2414" w:type="dxa"/>
            <w:tcBorders>
              <w:top w:val="single" w:sz="2" w:space="0" w:color="auto"/>
              <w:left w:val="single" w:sz="2" w:space="0" w:color="auto"/>
              <w:bottom w:val="single" w:sz="2" w:space="0" w:color="auto"/>
              <w:right w:val="single" w:sz="2" w:space="0" w:color="auto"/>
            </w:tcBorders>
          </w:tcPr>
          <w:p w14:paraId="2636DB7B" w14:textId="77777777" w:rsidR="001B1226" w:rsidRPr="00A4338B" w:rsidRDefault="001B1226" w:rsidP="001346F1">
            <w:pPr>
              <w:pStyle w:val="NormalCentered"/>
              <w:rPr>
                <w:lang w:val="en-GB"/>
              </w:rPr>
            </w:pPr>
          </w:p>
        </w:tc>
        <w:tc>
          <w:tcPr>
            <w:tcW w:w="3993" w:type="dxa"/>
            <w:tcBorders>
              <w:top w:val="single" w:sz="2" w:space="0" w:color="auto"/>
              <w:left w:val="single" w:sz="2" w:space="0" w:color="auto"/>
              <w:bottom w:val="single" w:sz="2" w:space="0" w:color="auto"/>
              <w:right w:val="single" w:sz="2" w:space="0" w:color="auto"/>
            </w:tcBorders>
          </w:tcPr>
          <w:p w14:paraId="218ECB16" w14:textId="77777777" w:rsidR="001B1226" w:rsidRPr="00A4338B" w:rsidRDefault="001B1226" w:rsidP="001346F1">
            <w:pPr>
              <w:pStyle w:val="NormalCentered"/>
              <w:rPr>
                <w:lang w:val="en-GB"/>
              </w:rPr>
            </w:pPr>
          </w:p>
        </w:tc>
      </w:tr>
      <w:tr w:rsidR="001B1226" w:rsidRPr="00A4338B" w14:paraId="53EAEB7B" w14:textId="77777777" w:rsidTr="001346F1">
        <w:tc>
          <w:tcPr>
            <w:tcW w:w="2879" w:type="dxa"/>
            <w:tcBorders>
              <w:top w:val="single" w:sz="2" w:space="0" w:color="auto"/>
              <w:left w:val="single" w:sz="2" w:space="0" w:color="auto"/>
              <w:bottom w:val="single" w:sz="2" w:space="0" w:color="auto"/>
              <w:right w:val="single" w:sz="2" w:space="0" w:color="auto"/>
            </w:tcBorders>
          </w:tcPr>
          <w:p w14:paraId="0D6B093D" w14:textId="77777777" w:rsidR="001B1226" w:rsidRPr="00A4338B" w:rsidRDefault="001B1226" w:rsidP="001346F1">
            <w:pPr>
              <w:pStyle w:val="NormalLeft"/>
              <w:rPr>
                <w:lang w:val="en-GB"/>
              </w:rPr>
            </w:pPr>
            <w:r w:rsidRPr="00A4338B">
              <w:rPr>
                <w:lang w:val="en-GB"/>
              </w:rPr>
              <w:t>R0710/C0010</w:t>
            </w:r>
          </w:p>
        </w:tc>
        <w:tc>
          <w:tcPr>
            <w:tcW w:w="2414" w:type="dxa"/>
            <w:tcBorders>
              <w:top w:val="single" w:sz="2" w:space="0" w:color="auto"/>
              <w:left w:val="single" w:sz="2" w:space="0" w:color="auto"/>
              <w:bottom w:val="single" w:sz="2" w:space="0" w:color="auto"/>
              <w:right w:val="single" w:sz="2" w:space="0" w:color="auto"/>
            </w:tcBorders>
          </w:tcPr>
          <w:p w14:paraId="5E4E1FA2" w14:textId="77777777" w:rsidR="001B1226" w:rsidRPr="00A4338B" w:rsidRDefault="001B1226" w:rsidP="001346F1">
            <w:pPr>
              <w:pStyle w:val="NormalLeft"/>
              <w:rPr>
                <w:lang w:val="en-GB"/>
              </w:rPr>
            </w:pPr>
            <w:r w:rsidRPr="00A4338B">
              <w:rPr>
                <w:lang w:val="en-GB"/>
              </w:rPr>
              <w:t>Subordinated liabilities –Tier 1 — balance brought forward</w:t>
            </w:r>
          </w:p>
        </w:tc>
        <w:tc>
          <w:tcPr>
            <w:tcW w:w="3993" w:type="dxa"/>
            <w:tcBorders>
              <w:top w:val="single" w:sz="2" w:space="0" w:color="auto"/>
              <w:left w:val="single" w:sz="2" w:space="0" w:color="auto"/>
              <w:bottom w:val="single" w:sz="2" w:space="0" w:color="auto"/>
              <w:right w:val="single" w:sz="2" w:space="0" w:color="auto"/>
            </w:tcBorders>
          </w:tcPr>
          <w:p w14:paraId="762065B6" w14:textId="77777777" w:rsidR="001B1226" w:rsidRPr="00A4338B" w:rsidRDefault="001B1226" w:rsidP="001346F1">
            <w:pPr>
              <w:pStyle w:val="NormalLeft"/>
              <w:rPr>
                <w:lang w:val="en-GB"/>
              </w:rPr>
            </w:pPr>
            <w:r w:rsidRPr="00A4338B">
              <w:rPr>
                <w:lang w:val="en-GB"/>
              </w:rPr>
              <w:t>This is the balance of Tier 1 subordinated liabilities brought forward from the previous reporting period.</w:t>
            </w:r>
          </w:p>
        </w:tc>
      </w:tr>
      <w:tr w:rsidR="001B1226" w:rsidRPr="00A4338B" w14:paraId="5BF19A8B" w14:textId="77777777" w:rsidTr="001346F1">
        <w:tc>
          <w:tcPr>
            <w:tcW w:w="2879" w:type="dxa"/>
            <w:tcBorders>
              <w:top w:val="single" w:sz="2" w:space="0" w:color="auto"/>
              <w:left w:val="single" w:sz="2" w:space="0" w:color="auto"/>
              <w:bottom w:val="single" w:sz="2" w:space="0" w:color="auto"/>
              <w:right w:val="single" w:sz="2" w:space="0" w:color="auto"/>
            </w:tcBorders>
          </w:tcPr>
          <w:p w14:paraId="7658AAF7" w14:textId="77777777" w:rsidR="001B1226" w:rsidRPr="00A4338B" w:rsidRDefault="001B1226" w:rsidP="001346F1">
            <w:pPr>
              <w:pStyle w:val="NormalLeft"/>
              <w:rPr>
                <w:lang w:val="en-GB"/>
              </w:rPr>
            </w:pPr>
            <w:r w:rsidRPr="00A4338B">
              <w:rPr>
                <w:lang w:val="en-GB"/>
              </w:rPr>
              <w:t>R0710/C0070</w:t>
            </w:r>
          </w:p>
        </w:tc>
        <w:tc>
          <w:tcPr>
            <w:tcW w:w="2414" w:type="dxa"/>
            <w:tcBorders>
              <w:top w:val="single" w:sz="2" w:space="0" w:color="auto"/>
              <w:left w:val="single" w:sz="2" w:space="0" w:color="auto"/>
              <w:bottom w:val="single" w:sz="2" w:space="0" w:color="auto"/>
              <w:right w:val="single" w:sz="2" w:space="0" w:color="auto"/>
            </w:tcBorders>
          </w:tcPr>
          <w:p w14:paraId="42A3CB67" w14:textId="77777777" w:rsidR="001B1226" w:rsidRPr="00A4338B" w:rsidRDefault="001B1226" w:rsidP="001346F1">
            <w:pPr>
              <w:pStyle w:val="NormalLeft"/>
              <w:rPr>
                <w:lang w:val="en-GB"/>
              </w:rPr>
            </w:pPr>
            <w:r w:rsidRPr="00A4338B">
              <w:rPr>
                <w:lang w:val="en-GB"/>
              </w:rPr>
              <w:t>Subordinated liabilities –Tier 1 — issued</w:t>
            </w:r>
          </w:p>
        </w:tc>
        <w:tc>
          <w:tcPr>
            <w:tcW w:w="3993" w:type="dxa"/>
            <w:tcBorders>
              <w:top w:val="single" w:sz="2" w:space="0" w:color="auto"/>
              <w:left w:val="single" w:sz="2" w:space="0" w:color="auto"/>
              <w:bottom w:val="single" w:sz="2" w:space="0" w:color="auto"/>
              <w:right w:val="single" w:sz="2" w:space="0" w:color="auto"/>
            </w:tcBorders>
          </w:tcPr>
          <w:p w14:paraId="20BF0A0F" w14:textId="77777777" w:rsidR="001B1226" w:rsidRPr="00A4338B" w:rsidRDefault="001B1226" w:rsidP="001346F1">
            <w:pPr>
              <w:pStyle w:val="NormalLeft"/>
              <w:rPr>
                <w:lang w:val="en-GB"/>
              </w:rPr>
            </w:pPr>
            <w:r w:rsidRPr="00A4338B">
              <w:rPr>
                <w:lang w:val="en-GB"/>
              </w:rPr>
              <w:t>This is the amount of Tier 1 subordinated liabilities issued over the reporting period.</w:t>
            </w:r>
          </w:p>
        </w:tc>
      </w:tr>
      <w:tr w:rsidR="001B1226" w:rsidRPr="00A4338B" w14:paraId="20B957F0" w14:textId="77777777" w:rsidTr="001346F1">
        <w:tc>
          <w:tcPr>
            <w:tcW w:w="2879" w:type="dxa"/>
            <w:tcBorders>
              <w:top w:val="single" w:sz="2" w:space="0" w:color="auto"/>
              <w:left w:val="single" w:sz="2" w:space="0" w:color="auto"/>
              <w:bottom w:val="single" w:sz="2" w:space="0" w:color="auto"/>
              <w:right w:val="single" w:sz="2" w:space="0" w:color="auto"/>
            </w:tcBorders>
          </w:tcPr>
          <w:p w14:paraId="5EC2B012" w14:textId="77777777" w:rsidR="001B1226" w:rsidRPr="00A4338B" w:rsidRDefault="001B1226" w:rsidP="001346F1">
            <w:pPr>
              <w:pStyle w:val="NormalLeft"/>
              <w:rPr>
                <w:lang w:val="en-GB"/>
              </w:rPr>
            </w:pPr>
            <w:r w:rsidRPr="00A4338B">
              <w:rPr>
                <w:lang w:val="en-GB"/>
              </w:rPr>
              <w:t>R0710/C0080</w:t>
            </w:r>
          </w:p>
        </w:tc>
        <w:tc>
          <w:tcPr>
            <w:tcW w:w="2414" w:type="dxa"/>
            <w:tcBorders>
              <w:top w:val="single" w:sz="2" w:space="0" w:color="auto"/>
              <w:left w:val="single" w:sz="2" w:space="0" w:color="auto"/>
              <w:bottom w:val="single" w:sz="2" w:space="0" w:color="auto"/>
              <w:right w:val="single" w:sz="2" w:space="0" w:color="auto"/>
            </w:tcBorders>
          </w:tcPr>
          <w:p w14:paraId="6DE979C1" w14:textId="77777777" w:rsidR="001B1226" w:rsidRPr="00A4338B" w:rsidRDefault="001B1226" w:rsidP="001346F1">
            <w:pPr>
              <w:pStyle w:val="NormalLeft"/>
              <w:rPr>
                <w:lang w:val="en-GB"/>
              </w:rPr>
            </w:pPr>
            <w:r w:rsidRPr="00A4338B">
              <w:rPr>
                <w:lang w:val="en-GB"/>
              </w:rPr>
              <w:t>Subordinated liabilities –Tier 1 — redeemed</w:t>
            </w:r>
          </w:p>
        </w:tc>
        <w:tc>
          <w:tcPr>
            <w:tcW w:w="3993" w:type="dxa"/>
            <w:tcBorders>
              <w:top w:val="single" w:sz="2" w:space="0" w:color="auto"/>
              <w:left w:val="single" w:sz="2" w:space="0" w:color="auto"/>
              <w:bottom w:val="single" w:sz="2" w:space="0" w:color="auto"/>
              <w:right w:val="single" w:sz="2" w:space="0" w:color="auto"/>
            </w:tcBorders>
          </w:tcPr>
          <w:p w14:paraId="30F0CB70" w14:textId="77777777" w:rsidR="001B1226" w:rsidRPr="00A4338B" w:rsidRDefault="001B1226" w:rsidP="001346F1">
            <w:pPr>
              <w:pStyle w:val="NormalLeft"/>
              <w:rPr>
                <w:lang w:val="en-GB"/>
              </w:rPr>
            </w:pPr>
            <w:r w:rsidRPr="00A4338B">
              <w:rPr>
                <w:lang w:val="en-GB"/>
              </w:rPr>
              <w:t>This is the amount of Tier 1 subordinated liabilities redeemed over the reporting period.</w:t>
            </w:r>
          </w:p>
        </w:tc>
      </w:tr>
      <w:tr w:rsidR="001B1226" w:rsidRPr="00A4338B" w14:paraId="39DE9B2F" w14:textId="77777777" w:rsidTr="001346F1">
        <w:tc>
          <w:tcPr>
            <w:tcW w:w="2879" w:type="dxa"/>
            <w:tcBorders>
              <w:top w:val="single" w:sz="2" w:space="0" w:color="auto"/>
              <w:left w:val="single" w:sz="2" w:space="0" w:color="auto"/>
              <w:bottom w:val="single" w:sz="2" w:space="0" w:color="auto"/>
              <w:right w:val="single" w:sz="2" w:space="0" w:color="auto"/>
            </w:tcBorders>
          </w:tcPr>
          <w:p w14:paraId="016F5A46" w14:textId="77777777" w:rsidR="001B1226" w:rsidRPr="00A4338B" w:rsidRDefault="001B1226" w:rsidP="001346F1">
            <w:pPr>
              <w:pStyle w:val="NormalLeft"/>
              <w:rPr>
                <w:lang w:val="en-GB"/>
              </w:rPr>
            </w:pPr>
            <w:r w:rsidRPr="00A4338B">
              <w:rPr>
                <w:lang w:val="en-GB"/>
              </w:rPr>
              <w:t>R0710/C0090</w:t>
            </w:r>
          </w:p>
        </w:tc>
        <w:tc>
          <w:tcPr>
            <w:tcW w:w="2414" w:type="dxa"/>
            <w:tcBorders>
              <w:top w:val="single" w:sz="2" w:space="0" w:color="auto"/>
              <w:left w:val="single" w:sz="2" w:space="0" w:color="auto"/>
              <w:bottom w:val="single" w:sz="2" w:space="0" w:color="auto"/>
              <w:right w:val="single" w:sz="2" w:space="0" w:color="auto"/>
            </w:tcBorders>
          </w:tcPr>
          <w:p w14:paraId="27E6D8DE" w14:textId="77777777" w:rsidR="001B1226" w:rsidRPr="00A4338B" w:rsidRDefault="001B1226" w:rsidP="001346F1">
            <w:pPr>
              <w:pStyle w:val="NormalLeft"/>
              <w:rPr>
                <w:lang w:val="en-GB"/>
              </w:rPr>
            </w:pPr>
            <w:r w:rsidRPr="00A4338B">
              <w:rPr>
                <w:lang w:val="en-GB"/>
              </w:rPr>
              <w:t>Subordinated liabilities –Tier 1 — movements in valuation</w:t>
            </w:r>
          </w:p>
        </w:tc>
        <w:tc>
          <w:tcPr>
            <w:tcW w:w="3993" w:type="dxa"/>
            <w:tcBorders>
              <w:top w:val="single" w:sz="2" w:space="0" w:color="auto"/>
              <w:left w:val="single" w:sz="2" w:space="0" w:color="auto"/>
              <w:bottom w:val="single" w:sz="2" w:space="0" w:color="auto"/>
              <w:right w:val="single" w:sz="2" w:space="0" w:color="auto"/>
            </w:tcBorders>
          </w:tcPr>
          <w:p w14:paraId="5E1A8148" w14:textId="77777777" w:rsidR="001B1226" w:rsidRPr="00A4338B" w:rsidRDefault="001B1226" w:rsidP="001346F1">
            <w:pPr>
              <w:pStyle w:val="NormalLeft"/>
              <w:rPr>
                <w:lang w:val="en-GB"/>
              </w:rPr>
            </w:pPr>
            <w:r w:rsidRPr="00A4338B">
              <w:rPr>
                <w:lang w:val="en-GB"/>
              </w:rPr>
              <w:t>This is an amount reflecting the movements in valuation of Tier 1 subordinated liabilities over the reporting period.</w:t>
            </w:r>
          </w:p>
        </w:tc>
      </w:tr>
      <w:tr w:rsidR="001B1226" w:rsidRPr="00A4338B" w14:paraId="3A7E6773" w14:textId="77777777" w:rsidTr="001346F1">
        <w:tc>
          <w:tcPr>
            <w:tcW w:w="2879" w:type="dxa"/>
            <w:tcBorders>
              <w:top w:val="single" w:sz="2" w:space="0" w:color="auto"/>
              <w:left w:val="single" w:sz="2" w:space="0" w:color="auto"/>
              <w:bottom w:val="single" w:sz="2" w:space="0" w:color="auto"/>
              <w:right w:val="single" w:sz="2" w:space="0" w:color="auto"/>
            </w:tcBorders>
          </w:tcPr>
          <w:p w14:paraId="2BF42B26" w14:textId="77777777" w:rsidR="001B1226" w:rsidRPr="00A4338B" w:rsidRDefault="001B1226" w:rsidP="001346F1">
            <w:pPr>
              <w:pStyle w:val="NormalLeft"/>
              <w:rPr>
                <w:lang w:val="en-GB"/>
              </w:rPr>
            </w:pPr>
            <w:r w:rsidRPr="00A4338B">
              <w:rPr>
                <w:lang w:val="en-GB"/>
              </w:rPr>
              <w:t>R0710/C0100</w:t>
            </w:r>
          </w:p>
        </w:tc>
        <w:tc>
          <w:tcPr>
            <w:tcW w:w="2414" w:type="dxa"/>
            <w:tcBorders>
              <w:top w:val="single" w:sz="2" w:space="0" w:color="auto"/>
              <w:left w:val="single" w:sz="2" w:space="0" w:color="auto"/>
              <w:bottom w:val="single" w:sz="2" w:space="0" w:color="auto"/>
              <w:right w:val="single" w:sz="2" w:space="0" w:color="auto"/>
            </w:tcBorders>
          </w:tcPr>
          <w:p w14:paraId="512818CF" w14:textId="77777777" w:rsidR="001B1226" w:rsidRPr="00A4338B" w:rsidRDefault="001B1226" w:rsidP="001346F1">
            <w:pPr>
              <w:pStyle w:val="NormalLeft"/>
              <w:rPr>
                <w:lang w:val="en-GB"/>
              </w:rPr>
            </w:pPr>
            <w:r w:rsidRPr="00A4338B">
              <w:rPr>
                <w:lang w:val="en-GB"/>
              </w:rPr>
              <w:t>Subordinated liabilities –Tier 1 — regulatory action</w:t>
            </w:r>
          </w:p>
        </w:tc>
        <w:tc>
          <w:tcPr>
            <w:tcW w:w="3993" w:type="dxa"/>
            <w:tcBorders>
              <w:top w:val="single" w:sz="2" w:space="0" w:color="auto"/>
              <w:left w:val="single" w:sz="2" w:space="0" w:color="auto"/>
              <w:bottom w:val="single" w:sz="2" w:space="0" w:color="auto"/>
              <w:right w:val="single" w:sz="2" w:space="0" w:color="auto"/>
            </w:tcBorders>
          </w:tcPr>
          <w:p w14:paraId="0A4CAC65" w14:textId="77777777" w:rsidR="001B1226" w:rsidRPr="00A4338B" w:rsidRDefault="001B1226" w:rsidP="001346F1">
            <w:pPr>
              <w:pStyle w:val="NormalLeft"/>
              <w:rPr>
                <w:lang w:val="en-GB"/>
              </w:rPr>
            </w:pPr>
            <w:r w:rsidRPr="00A4338B">
              <w:rPr>
                <w:lang w:val="en-GB"/>
              </w:rPr>
              <w:t>This is an amount reflecting change to Tier 1 subordinated liabilities due to regulatory action.</w:t>
            </w:r>
          </w:p>
        </w:tc>
      </w:tr>
      <w:tr w:rsidR="001B1226" w:rsidRPr="00A4338B" w14:paraId="71D39D99" w14:textId="77777777" w:rsidTr="001346F1">
        <w:tc>
          <w:tcPr>
            <w:tcW w:w="2879" w:type="dxa"/>
            <w:tcBorders>
              <w:top w:val="single" w:sz="2" w:space="0" w:color="auto"/>
              <w:left w:val="single" w:sz="2" w:space="0" w:color="auto"/>
              <w:bottom w:val="single" w:sz="2" w:space="0" w:color="auto"/>
              <w:right w:val="single" w:sz="2" w:space="0" w:color="auto"/>
            </w:tcBorders>
          </w:tcPr>
          <w:p w14:paraId="1E536891" w14:textId="77777777" w:rsidR="001B1226" w:rsidRPr="00A4338B" w:rsidRDefault="001B1226" w:rsidP="001346F1">
            <w:pPr>
              <w:pStyle w:val="NormalLeft"/>
              <w:rPr>
                <w:lang w:val="en-GB"/>
              </w:rPr>
            </w:pPr>
            <w:r w:rsidRPr="00A4338B">
              <w:rPr>
                <w:lang w:val="en-GB"/>
              </w:rPr>
              <w:t>R0710/C0060</w:t>
            </w:r>
          </w:p>
        </w:tc>
        <w:tc>
          <w:tcPr>
            <w:tcW w:w="2414" w:type="dxa"/>
            <w:tcBorders>
              <w:top w:val="single" w:sz="2" w:space="0" w:color="auto"/>
              <w:left w:val="single" w:sz="2" w:space="0" w:color="auto"/>
              <w:bottom w:val="single" w:sz="2" w:space="0" w:color="auto"/>
              <w:right w:val="single" w:sz="2" w:space="0" w:color="auto"/>
            </w:tcBorders>
          </w:tcPr>
          <w:p w14:paraId="00DF4897" w14:textId="77777777" w:rsidR="001B1226" w:rsidRPr="00A4338B" w:rsidRDefault="001B1226" w:rsidP="001346F1">
            <w:pPr>
              <w:pStyle w:val="NormalLeft"/>
              <w:rPr>
                <w:lang w:val="en-GB"/>
              </w:rPr>
            </w:pPr>
            <w:r w:rsidRPr="00A4338B">
              <w:rPr>
                <w:lang w:val="en-GB"/>
              </w:rPr>
              <w:t>Subordinated liabilities –Tier 1 — balance carried forward</w:t>
            </w:r>
          </w:p>
        </w:tc>
        <w:tc>
          <w:tcPr>
            <w:tcW w:w="3993" w:type="dxa"/>
            <w:tcBorders>
              <w:top w:val="single" w:sz="2" w:space="0" w:color="auto"/>
              <w:left w:val="single" w:sz="2" w:space="0" w:color="auto"/>
              <w:bottom w:val="single" w:sz="2" w:space="0" w:color="auto"/>
              <w:right w:val="single" w:sz="2" w:space="0" w:color="auto"/>
            </w:tcBorders>
          </w:tcPr>
          <w:p w14:paraId="10F06807" w14:textId="77777777" w:rsidR="001B1226" w:rsidRPr="00A4338B" w:rsidRDefault="001B1226" w:rsidP="001346F1">
            <w:pPr>
              <w:pStyle w:val="NormalLeft"/>
              <w:rPr>
                <w:lang w:val="en-GB"/>
              </w:rPr>
            </w:pPr>
            <w:r w:rsidRPr="00A4338B">
              <w:rPr>
                <w:lang w:val="en-GB"/>
              </w:rPr>
              <w:t>This is the balance of Tier 1 subordinated liabilities carried forward to the next reporting period.</w:t>
            </w:r>
          </w:p>
        </w:tc>
      </w:tr>
      <w:tr w:rsidR="001B1226" w:rsidRPr="00A4338B" w14:paraId="0B37F420" w14:textId="77777777" w:rsidTr="001346F1">
        <w:tc>
          <w:tcPr>
            <w:tcW w:w="2879" w:type="dxa"/>
            <w:tcBorders>
              <w:top w:val="single" w:sz="2" w:space="0" w:color="auto"/>
              <w:left w:val="single" w:sz="2" w:space="0" w:color="auto"/>
              <w:bottom w:val="single" w:sz="2" w:space="0" w:color="auto"/>
              <w:right w:val="single" w:sz="2" w:space="0" w:color="auto"/>
            </w:tcBorders>
          </w:tcPr>
          <w:p w14:paraId="5E51DFBE" w14:textId="77777777" w:rsidR="001B1226" w:rsidRPr="00A4338B" w:rsidRDefault="001B1226" w:rsidP="001346F1">
            <w:pPr>
              <w:pStyle w:val="NormalLeft"/>
              <w:rPr>
                <w:lang w:val="en-GB"/>
              </w:rPr>
            </w:pPr>
            <w:r w:rsidRPr="00A4338B">
              <w:rPr>
                <w:lang w:val="en-GB"/>
              </w:rPr>
              <w:t>R0720/C0010</w:t>
            </w:r>
          </w:p>
        </w:tc>
        <w:tc>
          <w:tcPr>
            <w:tcW w:w="2414" w:type="dxa"/>
            <w:tcBorders>
              <w:top w:val="single" w:sz="2" w:space="0" w:color="auto"/>
              <w:left w:val="single" w:sz="2" w:space="0" w:color="auto"/>
              <w:bottom w:val="single" w:sz="2" w:space="0" w:color="auto"/>
              <w:right w:val="single" w:sz="2" w:space="0" w:color="auto"/>
            </w:tcBorders>
          </w:tcPr>
          <w:p w14:paraId="06016680" w14:textId="77777777" w:rsidR="001B1226" w:rsidRPr="00A4338B" w:rsidRDefault="001B1226" w:rsidP="001346F1">
            <w:pPr>
              <w:pStyle w:val="NormalLeft"/>
              <w:rPr>
                <w:lang w:val="en-GB"/>
              </w:rPr>
            </w:pPr>
            <w:r w:rsidRPr="00A4338B">
              <w:rPr>
                <w:lang w:val="en-GB"/>
              </w:rPr>
              <w:t xml:space="preserve">Subordinated liabilities –Tier 2 — </w:t>
            </w:r>
            <w:r w:rsidRPr="00A4338B">
              <w:rPr>
                <w:lang w:val="en-GB"/>
              </w:rPr>
              <w:lastRenderedPageBreak/>
              <w:t>balance brought forward</w:t>
            </w:r>
          </w:p>
        </w:tc>
        <w:tc>
          <w:tcPr>
            <w:tcW w:w="3993" w:type="dxa"/>
            <w:tcBorders>
              <w:top w:val="single" w:sz="2" w:space="0" w:color="auto"/>
              <w:left w:val="single" w:sz="2" w:space="0" w:color="auto"/>
              <w:bottom w:val="single" w:sz="2" w:space="0" w:color="auto"/>
              <w:right w:val="single" w:sz="2" w:space="0" w:color="auto"/>
            </w:tcBorders>
          </w:tcPr>
          <w:p w14:paraId="7EC5F43E" w14:textId="77777777" w:rsidR="001B1226" w:rsidRPr="00A4338B" w:rsidRDefault="001B1226" w:rsidP="001346F1">
            <w:pPr>
              <w:pStyle w:val="NormalLeft"/>
              <w:rPr>
                <w:lang w:val="en-GB"/>
              </w:rPr>
            </w:pPr>
            <w:r w:rsidRPr="00A4338B">
              <w:rPr>
                <w:lang w:val="en-GB"/>
              </w:rPr>
              <w:lastRenderedPageBreak/>
              <w:t xml:space="preserve">This is the balance of Tier 2 subordinated liabilities brought </w:t>
            </w:r>
            <w:r w:rsidRPr="00A4338B">
              <w:rPr>
                <w:lang w:val="en-GB"/>
              </w:rPr>
              <w:lastRenderedPageBreak/>
              <w:t>forward from the previous reporting period.</w:t>
            </w:r>
          </w:p>
        </w:tc>
      </w:tr>
      <w:tr w:rsidR="001B1226" w:rsidRPr="00A4338B" w14:paraId="4ED9AD10" w14:textId="77777777" w:rsidTr="001346F1">
        <w:tc>
          <w:tcPr>
            <w:tcW w:w="2879" w:type="dxa"/>
            <w:tcBorders>
              <w:top w:val="single" w:sz="2" w:space="0" w:color="auto"/>
              <w:left w:val="single" w:sz="2" w:space="0" w:color="auto"/>
              <w:bottom w:val="single" w:sz="2" w:space="0" w:color="auto"/>
              <w:right w:val="single" w:sz="2" w:space="0" w:color="auto"/>
            </w:tcBorders>
          </w:tcPr>
          <w:p w14:paraId="7C9D1E01" w14:textId="77777777" w:rsidR="001B1226" w:rsidRPr="00A4338B" w:rsidRDefault="001B1226" w:rsidP="001346F1">
            <w:pPr>
              <w:pStyle w:val="NormalLeft"/>
              <w:rPr>
                <w:lang w:val="en-GB"/>
              </w:rPr>
            </w:pPr>
            <w:r w:rsidRPr="00A4338B">
              <w:rPr>
                <w:lang w:val="en-GB"/>
              </w:rPr>
              <w:lastRenderedPageBreak/>
              <w:t>R0720/C0070</w:t>
            </w:r>
          </w:p>
        </w:tc>
        <w:tc>
          <w:tcPr>
            <w:tcW w:w="2414" w:type="dxa"/>
            <w:tcBorders>
              <w:top w:val="single" w:sz="2" w:space="0" w:color="auto"/>
              <w:left w:val="single" w:sz="2" w:space="0" w:color="auto"/>
              <w:bottom w:val="single" w:sz="2" w:space="0" w:color="auto"/>
              <w:right w:val="single" w:sz="2" w:space="0" w:color="auto"/>
            </w:tcBorders>
          </w:tcPr>
          <w:p w14:paraId="3294F6EA" w14:textId="77777777" w:rsidR="001B1226" w:rsidRPr="00A4338B" w:rsidRDefault="001B1226" w:rsidP="001346F1">
            <w:pPr>
              <w:pStyle w:val="NormalLeft"/>
              <w:rPr>
                <w:lang w:val="en-GB"/>
              </w:rPr>
            </w:pPr>
            <w:r w:rsidRPr="00A4338B">
              <w:rPr>
                <w:lang w:val="en-GB"/>
              </w:rPr>
              <w:t>Subordinated liabilities –Tier 2 — issued</w:t>
            </w:r>
          </w:p>
        </w:tc>
        <w:tc>
          <w:tcPr>
            <w:tcW w:w="3993" w:type="dxa"/>
            <w:tcBorders>
              <w:top w:val="single" w:sz="2" w:space="0" w:color="auto"/>
              <w:left w:val="single" w:sz="2" w:space="0" w:color="auto"/>
              <w:bottom w:val="single" w:sz="2" w:space="0" w:color="auto"/>
              <w:right w:val="single" w:sz="2" w:space="0" w:color="auto"/>
            </w:tcBorders>
          </w:tcPr>
          <w:p w14:paraId="17D12DE0" w14:textId="77777777" w:rsidR="001B1226" w:rsidRPr="00A4338B" w:rsidRDefault="001B1226" w:rsidP="001346F1">
            <w:pPr>
              <w:pStyle w:val="NormalLeft"/>
              <w:rPr>
                <w:lang w:val="en-GB"/>
              </w:rPr>
            </w:pPr>
            <w:r w:rsidRPr="00A4338B">
              <w:rPr>
                <w:lang w:val="en-GB"/>
              </w:rPr>
              <w:t>This is the amount of Tier 2 subordinated liabilities issued over the reporting period.</w:t>
            </w:r>
          </w:p>
        </w:tc>
      </w:tr>
      <w:tr w:rsidR="001B1226" w:rsidRPr="00A4338B" w14:paraId="684BAB94" w14:textId="77777777" w:rsidTr="001346F1">
        <w:tc>
          <w:tcPr>
            <w:tcW w:w="2879" w:type="dxa"/>
            <w:tcBorders>
              <w:top w:val="single" w:sz="2" w:space="0" w:color="auto"/>
              <w:left w:val="single" w:sz="2" w:space="0" w:color="auto"/>
              <w:bottom w:val="single" w:sz="2" w:space="0" w:color="auto"/>
              <w:right w:val="single" w:sz="2" w:space="0" w:color="auto"/>
            </w:tcBorders>
          </w:tcPr>
          <w:p w14:paraId="0FD10B9E" w14:textId="77777777" w:rsidR="001B1226" w:rsidRPr="00A4338B" w:rsidRDefault="001B1226" w:rsidP="001346F1">
            <w:pPr>
              <w:pStyle w:val="NormalLeft"/>
              <w:rPr>
                <w:lang w:val="en-GB"/>
              </w:rPr>
            </w:pPr>
            <w:r w:rsidRPr="00A4338B">
              <w:rPr>
                <w:lang w:val="en-GB"/>
              </w:rPr>
              <w:t>R0720/C0080</w:t>
            </w:r>
          </w:p>
        </w:tc>
        <w:tc>
          <w:tcPr>
            <w:tcW w:w="2414" w:type="dxa"/>
            <w:tcBorders>
              <w:top w:val="single" w:sz="2" w:space="0" w:color="auto"/>
              <w:left w:val="single" w:sz="2" w:space="0" w:color="auto"/>
              <w:bottom w:val="single" w:sz="2" w:space="0" w:color="auto"/>
              <w:right w:val="single" w:sz="2" w:space="0" w:color="auto"/>
            </w:tcBorders>
          </w:tcPr>
          <w:p w14:paraId="61B766D7" w14:textId="77777777" w:rsidR="001B1226" w:rsidRPr="00A4338B" w:rsidRDefault="001B1226" w:rsidP="001346F1">
            <w:pPr>
              <w:pStyle w:val="NormalLeft"/>
              <w:rPr>
                <w:lang w:val="en-GB"/>
              </w:rPr>
            </w:pPr>
            <w:r w:rsidRPr="00A4338B">
              <w:rPr>
                <w:lang w:val="en-GB"/>
              </w:rPr>
              <w:t>Subordinated liabilities –Tier 2 — redeemed</w:t>
            </w:r>
          </w:p>
        </w:tc>
        <w:tc>
          <w:tcPr>
            <w:tcW w:w="3993" w:type="dxa"/>
            <w:tcBorders>
              <w:top w:val="single" w:sz="2" w:space="0" w:color="auto"/>
              <w:left w:val="single" w:sz="2" w:space="0" w:color="auto"/>
              <w:bottom w:val="single" w:sz="2" w:space="0" w:color="auto"/>
              <w:right w:val="single" w:sz="2" w:space="0" w:color="auto"/>
            </w:tcBorders>
          </w:tcPr>
          <w:p w14:paraId="53F13A05" w14:textId="77777777" w:rsidR="001B1226" w:rsidRPr="00A4338B" w:rsidRDefault="001B1226" w:rsidP="001346F1">
            <w:pPr>
              <w:pStyle w:val="NormalLeft"/>
              <w:rPr>
                <w:lang w:val="en-GB"/>
              </w:rPr>
            </w:pPr>
            <w:r w:rsidRPr="00A4338B">
              <w:rPr>
                <w:lang w:val="en-GB"/>
              </w:rPr>
              <w:t>This is the amount of Tier 2 subordinated liabilities redeemed over the reporting period.</w:t>
            </w:r>
          </w:p>
        </w:tc>
      </w:tr>
      <w:tr w:rsidR="001B1226" w:rsidRPr="00A4338B" w14:paraId="3A8B337D" w14:textId="77777777" w:rsidTr="001346F1">
        <w:tc>
          <w:tcPr>
            <w:tcW w:w="2879" w:type="dxa"/>
            <w:tcBorders>
              <w:top w:val="single" w:sz="2" w:space="0" w:color="auto"/>
              <w:left w:val="single" w:sz="2" w:space="0" w:color="auto"/>
              <w:bottom w:val="single" w:sz="2" w:space="0" w:color="auto"/>
              <w:right w:val="single" w:sz="2" w:space="0" w:color="auto"/>
            </w:tcBorders>
          </w:tcPr>
          <w:p w14:paraId="3A023DD5" w14:textId="77777777" w:rsidR="001B1226" w:rsidRPr="00A4338B" w:rsidRDefault="001B1226" w:rsidP="001346F1">
            <w:pPr>
              <w:pStyle w:val="NormalLeft"/>
              <w:rPr>
                <w:lang w:val="en-GB"/>
              </w:rPr>
            </w:pPr>
            <w:r w:rsidRPr="00A4338B">
              <w:rPr>
                <w:lang w:val="en-GB"/>
              </w:rPr>
              <w:t>R0720/C0090</w:t>
            </w:r>
          </w:p>
        </w:tc>
        <w:tc>
          <w:tcPr>
            <w:tcW w:w="2414" w:type="dxa"/>
            <w:tcBorders>
              <w:top w:val="single" w:sz="2" w:space="0" w:color="auto"/>
              <w:left w:val="single" w:sz="2" w:space="0" w:color="auto"/>
              <w:bottom w:val="single" w:sz="2" w:space="0" w:color="auto"/>
              <w:right w:val="single" w:sz="2" w:space="0" w:color="auto"/>
            </w:tcBorders>
          </w:tcPr>
          <w:p w14:paraId="030AF1E5" w14:textId="77777777" w:rsidR="001B1226" w:rsidRPr="00A4338B" w:rsidRDefault="001B1226" w:rsidP="001346F1">
            <w:pPr>
              <w:pStyle w:val="NormalLeft"/>
              <w:rPr>
                <w:lang w:val="en-GB"/>
              </w:rPr>
            </w:pPr>
            <w:r w:rsidRPr="00A4338B">
              <w:rPr>
                <w:lang w:val="en-GB"/>
              </w:rPr>
              <w:t>Subordinated liabilities –Tier 2 — movements in valuation</w:t>
            </w:r>
          </w:p>
        </w:tc>
        <w:tc>
          <w:tcPr>
            <w:tcW w:w="3993" w:type="dxa"/>
            <w:tcBorders>
              <w:top w:val="single" w:sz="2" w:space="0" w:color="auto"/>
              <w:left w:val="single" w:sz="2" w:space="0" w:color="auto"/>
              <w:bottom w:val="single" w:sz="2" w:space="0" w:color="auto"/>
              <w:right w:val="single" w:sz="2" w:space="0" w:color="auto"/>
            </w:tcBorders>
          </w:tcPr>
          <w:p w14:paraId="55EE85AD" w14:textId="77777777" w:rsidR="001B1226" w:rsidRPr="00A4338B" w:rsidRDefault="001B1226" w:rsidP="001346F1">
            <w:pPr>
              <w:pStyle w:val="NormalLeft"/>
              <w:rPr>
                <w:lang w:val="en-GB"/>
              </w:rPr>
            </w:pPr>
            <w:r w:rsidRPr="00A4338B">
              <w:rPr>
                <w:lang w:val="en-GB"/>
              </w:rPr>
              <w:t>This is an amount reflecting the movements in valuation of Tier 2 subordinated liabilities over the reporting period.</w:t>
            </w:r>
          </w:p>
        </w:tc>
      </w:tr>
      <w:tr w:rsidR="001B1226" w:rsidRPr="00A4338B" w14:paraId="4006C1AF" w14:textId="77777777" w:rsidTr="001346F1">
        <w:tc>
          <w:tcPr>
            <w:tcW w:w="2879" w:type="dxa"/>
            <w:tcBorders>
              <w:top w:val="single" w:sz="2" w:space="0" w:color="auto"/>
              <w:left w:val="single" w:sz="2" w:space="0" w:color="auto"/>
              <w:bottom w:val="single" w:sz="2" w:space="0" w:color="auto"/>
              <w:right w:val="single" w:sz="2" w:space="0" w:color="auto"/>
            </w:tcBorders>
          </w:tcPr>
          <w:p w14:paraId="094313A3" w14:textId="77777777" w:rsidR="001B1226" w:rsidRPr="00A4338B" w:rsidRDefault="001B1226" w:rsidP="001346F1">
            <w:pPr>
              <w:pStyle w:val="NormalLeft"/>
              <w:rPr>
                <w:lang w:val="en-GB"/>
              </w:rPr>
            </w:pPr>
            <w:r w:rsidRPr="00A4338B">
              <w:rPr>
                <w:lang w:val="en-GB"/>
              </w:rPr>
              <w:t>R0720/C0100</w:t>
            </w:r>
          </w:p>
        </w:tc>
        <w:tc>
          <w:tcPr>
            <w:tcW w:w="2414" w:type="dxa"/>
            <w:tcBorders>
              <w:top w:val="single" w:sz="2" w:space="0" w:color="auto"/>
              <w:left w:val="single" w:sz="2" w:space="0" w:color="auto"/>
              <w:bottom w:val="single" w:sz="2" w:space="0" w:color="auto"/>
              <w:right w:val="single" w:sz="2" w:space="0" w:color="auto"/>
            </w:tcBorders>
          </w:tcPr>
          <w:p w14:paraId="6D5503CB" w14:textId="77777777" w:rsidR="001B1226" w:rsidRPr="00A4338B" w:rsidRDefault="001B1226" w:rsidP="001346F1">
            <w:pPr>
              <w:pStyle w:val="NormalLeft"/>
              <w:rPr>
                <w:lang w:val="en-GB"/>
              </w:rPr>
            </w:pPr>
            <w:r w:rsidRPr="00A4338B">
              <w:rPr>
                <w:lang w:val="en-GB"/>
              </w:rPr>
              <w:t>Subordinated liabilities –Tier 2 — regulatory action</w:t>
            </w:r>
          </w:p>
        </w:tc>
        <w:tc>
          <w:tcPr>
            <w:tcW w:w="3993" w:type="dxa"/>
            <w:tcBorders>
              <w:top w:val="single" w:sz="2" w:space="0" w:color="auto"/>
              <w:left w:val="single" w:sz="2" w:space="0" w:color="auto"/>
              <w:bottom w:val="single" w:sz="2" w:space="0" w:color="auto"/>
              <w:right w:val="single" w:sz="2" w:space="0" w:color="auto"/>
            </w:tcBorders>
          </w:tcPr>
          <w:p w14:paraId="717F69B2" w14:textId="77777777" w:rsidR="001B1226" w:rsidRPr="00A4338B" w:rsidRDefault="001B1226" w:rsidP="001346F1">
            <w:pPr>
              <w:pStyle w:val="NormalLeft"/>
              <w:rPr>
                <w:lang w:val="en-GB"/>
              </w:rPr>
            </w:pPr>
            <w:r w:rsidRPr="00A4338B">
              <w:rPr>
                <w:lang w:val="en-GB"/>
              </w:rPr>
              <w:t>This is an amount reflecting change to Tier 2 subordinated liabilities due to regulatory action.</w:t>
            </w:r>
          </w:p>
        </w:tc>
      </w:tr>
      <w:tr w:rsidR="001B1226" w:rsidRPr="00A4338B" w14:paraId="0AAC8F71" w14:textId="77777777" w:rsidTr="001346F1">
        <w:tc>
          <w:tcPr>
            <w:tcW w:w="2879" w:type="dxa"/>
            <w:tcBorders>
              <w:top w:val="single" w:sz="2" w:space="0" w:color="auto"/>
              <w:left w:val="single" w:sz="2" w:space="0" w:color="auto"/>
              <w:bottom w:val="single" w:sz="2" w:space="0" w:color="auto"/>
              <w:right w:val="single" w:sz="2" w:space="0" w:color="auto"/>
            </w:tcBorders>
          </w:tcPr>
          <w:p w14:paraId="5E411F54" w14:textId="77777777" w:rsidR="001B1226" w:rsidRPr="00A4338B" w:rsidRDefault="001B1226" w:rsidP="001346F1">
            <w:pPr>
              <w:pStyle w:val="NormalLeft"/>
              <w:rPr>
                <w:lang w:val="en-GB"/>
              </w:rPr>
            </w:pPr>
            <w:r w:rsidRPr="00A4338B">
              <w:rPr>
                <w:lang w:val="en-GB"/>
              </w:rPr>
              <w:t>R0720/C0060</w:t>
            </w:r>
          </w:p>
        </w:tc>
        <w:tc>
          <w:tcPr>
            <w:tcW w:w="2414" w:type="dxa"/>
            <w:tcBorders>
              <w:top w:val="single" w:sz="2" w:space="0" w:color="auto"/>
              <w:left w:val="single" w:sz="2" w:space="0" w:color="auto"/>
              <w:bottom w:val="single" w:sz="2" w:space="0" w:color="auto"/>
              <w:right w:val="single" w:sz="2" w:space="0" w:color="auto"/>
            </w:tcBorders>
          </w:tcPr>
          <w:p w14:paraId="035BC1AC" w14:textId="77777777" w:rsidR="001B1226" w:rsidRPr="00A4338B" w:rsidRDefault="001B1226" w:rsidP="001346F1">
            <w:pPr>
              <w:pStyle w:val="NormalLeft"/>
              <w:rPr>
                <w:lang w:val="en-GB"/>
              </w:rPr>
            </w:pPr>
            <w:r w:rsidRPr="00A4338B">
              <w:rPr>
                <w:lang w:val="en-GB"/>
              </w:rPr>
              <w:t>Subordinated liabilities –Tier 2 — balance carried forward</w:t>
            </w:r>
          </w:p>
        </w:tc>
        <w:tc>
          <w:tcPr>
            <w:tcW w:w="3993" w:type="dxa"/>
            <w:tcBorders>
              <w:top w:val="single" w:sz="2" w:space="0" w:color="auto"/>
              <w:left w:val="single" w:sz="2" w:space="0" w:color="auto"/>
              <w:bottom w:val="single" w:sz="2" w:space="0" w:color="auto"/>
              <w:right w:val="single" w:sz="2" w:space="0" w:color="auto"/>
            </w:tcBorders>
          </w:tcPr>
          <w:p w14:paraId="72218307" w14:textId="77777777" w:rsidR="001B1226" w:rsidRPr="00A4338B" w:rsidRDefault="001B1226" w:rsidP="001346F1">
            <w:pPr>
              <w:pStyle w:val="NormalLeft"/>
              <w:rPr>
                <w:lang w:val="en-GB"/>
              </w:rPr>
            </w:pPr>
            <w:r w:rsidRPr="00A4338B">
              <w:rPr>
                <w:lang w:val="en-GB"/>
              </w:rPr>
              <w:t>This is the balance of Tier 2 subordinated liabilities carried forward to the next reporting period.</w:t>
            </w:r>
          </w:p>
        </w:tc>
      </w:tr>
      <w:tr w:rsidR="001B1226" w:rsidRPr="00A4338B" w14:paraId="0843D9A3" w14:textId="77777777" w:rsidTr="001346F1">
        <w:tc>
          <w:tcPr>
            <w:tcW w:w="2879" w:type="dxa"/>
            <w:tcBorders>
              <w:top w:val="single" w:sz="2" w:space="0" w:color="auto"/>
              <w:left w:val="single" w:sz="2" w:space="0" w:color="auto"/>
              <w:bottom w:val="single" w:sz="2" w:space="0" w:color="auto"/>
              <w:right w:val="single" w:sz="2" w:space="0" w:color="auto"/>
            </w:tcBorders>
          </w:tcPr>
          <w:p w14:paraId="1907AB1C" w14:textId="77777777" w:rsidR="001B1226" w:rsidRPr="00A4338B" w:rsidRDefault="001B1226" w:rsidP="001346F1">
            <w:pPr>
              <w:pStyle w:val="NormalLeft"/>
              <w:rPr>
                <w:lang w:val="en-GB"/>
              </w:rPr>
            </w:pPr>
            <w:r w:rsidRPr="00A4338B">
              <w:rPr>
                <w:lang w:val="en-GB"/>
              </w:rPr>
              <w:t>R0730/C0010</w:t>
            </w:r>
          </w:p>
        </w:tc>
        <w:tc>
          <w:tcPr>
            <w:tcW w:w="2414" w:type="dxa"/>
            <w:tcBorders>
              <w:top w:val="single" w:sz="2" w:space="0" w:color="auto"/>
              <w:left w:val="single" w:sz="2" w:space="0" w:color="auto"/>
              <w:bottom w:val="single" w:sz="2" w:space="0" w:color="auto"/>
              <w:right w:val="single" w:sz="2" w:space="0" w:color="auto"/>
            </w:tcBorders>
          </w:tcPr>
          <w:p w14:paraId="563C0878" w14:textId="77777777" w:rsidR="001B1226" w:rsidRPr="00A4338B" w:rsidRDefault="001B1226" w:rsidP="001346F1">
            <w:pPr>
              <w:pStyle w:val="NormalLeft"/>
              <w:rPr>
                <w:lang w:val="en-GB"/>
              </w:rPr>
            </w:pPr>
            <w:r w:rsidRPr="00A4338B">
              <w:rPr>
                <w:lang w:val="en-GB"/>
              </w:rPr>
              <w:t>Subordinated liabilities –Tier 3– balance brought forward</w:t>
            </w:r>
          </w:p>
        </w:tc>
        <w:tc>
          <w:tcPr>
            <w:tcW w:w="3993" w:type="dxa"/>
            <w:tcBorders>
              <w:top w:val="single" w:sz="2" w:space="0" w:color="auto"/>
              <w:left w:val="single" w:sz="2" w:space="0" w:color="auto"/>
              <w:bottom w:val="single" w:sz="2" w:space="0" w:color="auto"/>
              <w:right w:val="single" w:sz="2" w:space="0" w:color="auto"/>
            </w:tcBorders>
          </w:tcPr>
          <w:p w14:paraId="581DBF61" w14:textId="77777777" w:rsidR="001B1226" w:rsidRPr="00A4338B" w:rsidRDefault="001B1226" w:rsidP="001346F1">
            <w:pPr>
              <w:pStyle w:val="NormalLeft"/>
              <w:rPr>
                <w:lang w:val="en-GB"/>
              </w:rPr>
            </w:pPr>
            <w:r w:rsidRPr="00A4338B">
              <w:rPr>
                <w:lang w:val="en-GB"/>
              </w:rPr>
              <w:t>This is the balance of Tier 3 subordinated liabilities brought forward from the previous reporting period.</w:t>
            </w:r>
          </w:p>
        </w:tc>
      </w:tr>
      <w:tr w:rsidR="001B1226" w:rsidRPr="00A4338B" w14:paraId="12D6A469" w14:textId="77777777" w:rsidTr="001346F1">
        <w:tc>
          <w:tcPr>
            <w:tcW w:w="2879" w:type="dxa"/>
            <w:tcBorders>
              <w:top w:val="single" w:sz="2" w:space="0" w:color="auto"/>
              <w:left w:val="single" w:sz="2" w:space="0" w:color="auto"/>
              <w:bottom w:val="single" w:sz="2" w:space="0" w:color="auto"/>
              <w:right w:val="single" w:sz="2" w:space="0" w:color="auto"/>
            </w:tcBorders>
          </w:tcPr>
          <w:p w14:paraId="2E00FD2F" w14:textId="77777777" w:rsidR="001B1226" w:rsidRPr="00A4338B" w:rsidRDefault="001B1226" w:rsidP="001346F1">
            <w:pPr>
              <w:pStyle w:val="NormalLeft"/>
              <w:rPr>
                <w:lang w:val="en-GB"/>
              </w:rPr>
            </w:pPr>
            <w:r w:rsidRPr="00A4338B">
              <w:rPr>
                <w:lang w:val="en-GB"/>
              </w:rPr>
              <w:t>R0730/C0070</w:t>
            </w:r>
          </w:p>
        </w:tc>
        <w:tc>
          <w:tcPr>
            <w:tcW w:w="2414" w:type="dxa"/>
            <w:tcBorders>
              <w:top w:val="single" w:sz="2" w:space="0" w:color="auto"/>
              <w:left w:val="single" w:sz="2" w:space="0" w:color="auto"/>
              <w:bottom w:val="single" w:sz="2" w:space="0" w:color="auto"/>
              <w:right w:val="single" w:sz="2" w:space="0" w:color="auto"/>
            </w:tcBorders>
          </w:tcPr>
          <w:p w14:paraId="76FDCC09" w14:textId="77777777" w:rsidR="001B1226" w:rsidRPr="00A4338B" w:rsidRDefault="001B1226" w:rsidP="001346F1">
            <w:pPr>
              <w:pStyle w:val="NormalLeft"/>
              <w:rPr>
                <w:lang w:val="en-GB"/>
              </w:rPr>
            </w:pPr>
            <w:r w:rsidRPr="00A4338B">
              <w:rPr>
                <w:lang w:val="en-GB"/>
              </w:rPr>
              <w:t>Subordinated liabilities –Tier 3 — issued</w:t>
            </w:r>
          </w:p>
        </w:tc>
        <w:tc>
          <w:tcPr>
            <w:tcW w:w="3993" w:type="dxa"/>
            <w:tcBorders>
              <w:top w:val="single" w:sz="2" w:space="0" w:color="auto"/>
              <w:left w:val="single" w:sz="2" w:space="0" w:color="auto"/>
              <w:bottom w:val="single" w:sz="2" w:space="0" w:color="auto"/>
              <w:right w:val="single" w:sz="2" w:space="0" w:color="auto"/>
            </w:tcBorders>
          </w:tcPr>
          <w:p w14:paraId="01897EEB" w14:textId="77777777" w:rsidR="001B1226" w:rsidRPr="00A4338B" w:rsidRDefault="001B1226" w:rsidP="001346F1">
            <w:pPr>
              <w:pStyle w:val="NormalLeft"/>
              <w:rPr>
                <w:lang w:val="en-GB"/>
              </w:rPr>
            </w:pPr>
            <w:r w:rsidRPr="00A4338B">
              <w:rPr>
                <w:lang w:val="en-GB"/>
              </w:rPr>
              <w:t>This is the amount of Tier 3 subordinated liabilities issued over the reporting period.</w:t>
            </w:r>
          </w:p>
        </w:tc>
      </w:tr>
      <w:tr w:rsidR="001B1226" w:rsidRPr="00A4338B" w14:paraId="155045C2" w14:textId="77777777" w:rsidTr="001346F1">
        <w:tc>
          <w:tcPr>
            <w:tcW w:w="2879" w:type="dxa"/>
            <w:tcBorders>
              <w:top w:val="single" w:sz="2" w:space="0" w:color="auto"/>
              <w:left w:val="single" w:sz="2" w:space="0" w:color="auto"/>
              <w:bottom w:val="single" w:sz="2" w:space="0" w:color="auto"/>
              <w:right w:val="single" w:sz="2" w:space="0" w:color="auto"/>
            </w:tcBorders>
          </w:tcPr>
          <w:p w14:paraId="4F6E1BF9" w14:textId="77777777" w:rsidR="001B1226" w:rsidRPr="00A4338B" w:rsidRDefault="001B1226" w:rsidP="001346F1">
            <w:pPr>
              <w:pStyle w:val="NormalLeft"/>
              <w:rPr>
                <w:lang w:val="en-GB"/>
              </w:rPr>
            </w:pPr>
            <w:r w:rsidRPr="00A4338B">
              <w:rPr>
                <w:lang w:val="en-GB"/>
              </w:rPr>
              <w:t>R0730/C0080</w:t>
            </w:r>
          </w:p>
        </w:tc>
        <w:tc>
          <w:tcPr>
            <w:tcW w:w="2414" w:type="dxa"/>
            <w:tcBorders>
              <w:top w:val="single" w:sz="2" w:space="0" w:color="auto"/>
              <w:left w:val="single" w:sz="2" w:space="0" w:color="auto"/>
              <w:bottom w:val="single" w:sz="2" w:space="0" w:color="auto"/>
              <w:right w:val="single" w:sz="2" w:space="0" w:color="auto"/>
            </w:tcBorders>
          </w:tcPr>
          <w:p w14:paraId="4E33FDE7" w14:textId="77777777" w:rsidR="001B1226" w:rsidRPr="00A4338B" w:rsidRDefault="001B1226" w:rsidP="001346F1">
            <w:pPr>
              <w:pStyle w:val="NormalLeft"/>
              <w:rPr>
                <w:lang w:val="en-GB"/>
              </w:rPr>
            </w:pPr>
            <w:r w:rsidRPr="00A4338B">
              <w:rPr>
                <w:lang w:val="en-GB"/>
              </w:rPr>
              <w:t>Subordinated liabilities –Tier 3 — redeemed</w:t>
            </w:r>
          </w:p>
        </w:tc>
        <w:tc>
          <w:tcPr>
            <w:tcW w:w="3993" w:type="dxa"/>
            <w:tcBorders>
              <w:top w:val="single" w:sz="2" w:space="0" w:color="auto"/>
              <w:left w:val="single" w:sz="2" w:space="0" w:color="auto"/>
              <w:bottom w:val="single" w:sz="2" w:space="0" w:color="auto"/>
              <w:right w:val="single" w:sz="2" w:space="0" w:color="auto"/>
            </w:tcBorders>
          </w:tcPr>
          <w:p w14:paraId="3BA0725E" w14:textId="77777777" w:rsidR="001B1226" w:rsidRPr="00A4338B" w:rsidRDefault="001B1226" w:rsidP="001346F1">
            <w:pPr>
              <w:pStyle w:val="NormalLeft"/>
              <w:rPr>
                <w:lang w:val="en-GB"/>
              </w:rPr>
            </w:pPr>
            <w:r w:rsidRPr="00A4338B">
              <w:rPr>
                <w:lang w:val="en-GB"/>
              </w:rPr>
              <w:t>This is the amount of Tier 3 subordinated liabilities redeemed over the reporting period.</w:t>
            </w:r>
          </w:p>
        </w:tc>
      </w:tr>
      <w:tr w:rsidR="001B1226" w:rsidRPr="00A4338B" w14:paraId="539F6B9E" w14:textId="77777777" w:rsidTr="001346F1">
        <w:tc>
          <w:tcPr>
            <w:tcW w:w="2879" w:type="dxa"/>
            <w:tcBorders>
              <w:top w:val="single" w:sz="2" w:space="0" w:color="auto"/>
              <w:left w:val="single" w:sz="2" w:space="0" w:color="auto"/>
              <w:bottom w:val="single" w:sz="2" w:space="0" w:color="auto"/>
              <w:right w:val="single" w:sz="2" w:space="0" w:color="auto"/>
            </w:tcBorders>
          </w:tcPr>
          <w:p w14:paraId="4390F380" w14:textId="77777777" w:rsidR="001B1226" w:rsidRPr="00A4338B" w:rsidRDefault="001B1226" w:rsidP="001346F1">
            <w:pPr>
              <w:pStyle w:val="NormalLeft"/>
              <w:rPr>
                <w:lang w:val="en-GB"/>
              </w:rPr>
            </w:pPr>
            <w:r w:rsidRPr="00A4338B">
              <w:rPr>
                <w:lang w:val="en-GB"/>
              </w:rPr>
              <w:t>R0730/C0090</w:t>
            </w:r>
          </w:p>
        </w:tc>
        <w:tc>
          <w:tcPr>
            <w:tcW w:w="2414" w:type="dxa"/>
            <w:tcBorders>
              <w:top w:val="single" w:sz="2" w:space="0" w:color="auto"/>
              <w:left w:val="single" w:sz="2" w:space="0" w:color="auto"/>
              <w:bottom w:val="single" w:sz="2" w:space="0" w:color="auto"/>
              <w:right w:val="single" w:sz="2" w:space="0" w:color="auto"/>
            </w:tcBorders>
          </w:tcPr>
          <w:p w14:paraId="2ADA4F0A" w14:textId="77777777" w:rsidR="001B1226" w:rsidRPr="00A4338B" w:rsidRDefault="001B1226" w:rsidP="001346F1">
            <w:pPr>
              <w:pStyle w:val="NormalLeft"/>
              <w:rPr>
                <w:lang w:val="en-GB"/>
              </w:rPr>
            </w:pPr>
            <w:r w:rsidRPr="00A4338B">
              <w:rPr>
                <w:lang w:val="en-GB"/>
              </w:rPr>
              <w:t>Subordinated liabilities –Tier 3 — movements in valuation</w:t>
            </w:r>
          </w:p>
        </w:tc>
        <w:tc>
          <w:tcPr>
            <w:tcW w:w="3993" w:type="dxa"/>
            <w:tcBorders>
              <w:top w:val="single" w:sz="2" w:space="0" w:color="auto"/>
              <w:left w:val="single" w:sz="2" w:space="0" w:color="auto"/>
              <w:bottom w:val="single" w:sz="2" w:space="0" w:color="auto"/>
              <w:right w:val="single" w:sz="2" w:space="0" w:color="auto"/>
            </w:tcBorders>
          </w:tcPr>
          <w:p w14:paraId="14170ECC" w14:textId="77777777" w:rsidR="001B1226" w:rsidRPr="00A4338B" w:rsidRDefault="001B1226" w:rsidP="001346F1">
            <w:pPr>
              <w:pStyle w:val="NormalLeft"/>
              <w:rPr>
                <w:lang w:val="en-GB"/>
              </w:rPr>
            </w:pPr>
            <w:r w:rsidRPr="00A4338B">
              <w:rPr>
                <w:lang w:val="en-GB"/>
              </w:rPr>
              <w:t>This is an amount reflecting the movements in valuation of Tier 3 subordinated liabilities over the reporting period.</w:t>
            </w:r>
          </w:p>
        </w:tc>
      </w:tr>
      <w:tr w:rsidR="001B1226" w:rsidRPr="00A4338B" w14:paraId="5B7B771F" w14:textId="77777777" w:rsidTr="001346F1">
        <w:tc>
          <w:tcPr>
            <w:tcW w:w="2879" w:type="dxa"/>
            <w:tcBorders>
              <w:top w:val="single" w:sz="2" w:space="0" w:color="auto"/>
              <w:left w:val="single" w:sz="2" w:space="0" w:color="auto"/>
              <w:bottom w:val="single" w:sz="2" w:space="0" w:color="auto"/>
              <w:right w:val="single" w:sz="2" w:space="0" w:color="auto"/>
            </w:tcBorders>
          </w:tcPr>
          <w:p w14:paraId="25F07F7D" w14:textId="77777777" w:rsidR="001B1226" w:rsidRPr="00A4338B" w:rsidRDefault="001B1226" w:rsidP="001346F1">
            <w:pPr>
              <w:pStyle w:val="NormalLeft"/>
              <w:rPr>
                <w:lang w:val="en-GB"/>
              </w:rPr>
            </w:pPr>
            <w:r w:rsidRPr="00A4338B">
              <w:rPr>
                <w:lang w:val="en-GB"/>
              </w:rPr>
              <w:t>R0730/C0100</w:t>
            </w:r>
          </w:p>
        </w:tc>
        <w:tc>
          <w:tcPr>
            <w:tcW w:w="2414" w:type="dxa"/>
            <w:tcBorders>
              <w:top w:val="single" w:sz="2" w:space="0" w:color="auto"/>
              <w:left w:val="single" w:sz="2" w:space="0" w:color="auto"/>
              <w:bottom w:val="single" w:sz="2" w:space="0" w:color="auto"/>
              <w:right w:val="single" w:sz="2" w:space="0" w:color="auto"/>
            </w:tcBorders>
          </w:tcPr>
          <w:p w14:paraId="1657B841" w14:textId="77777777" w:rsidR="001B1226" w:rsidRPr="00A4338B" w:rsidRDefault="001B1226" w:rsidP="001346F1">
            <w:pPr>
              <w:pStyle w:val="NormalLeft"/>
              <w:rPr>
                <w:lang w:val="en-GB"/>
              </w:rPr>
            </w:pPr>
            <w:r w:rsidRPr="00A4338B">
              <w:rPr>
                <w:lang w:val="en-GB"/>
              </w:rPr>
              <w:t>Subordinated liabilities –Tier 3 — regulatory action</w:t>
            </w:r>
          </w:p>
        </w:tc>
        <w:tc>
          <w:tcPr>
            <w:tcW w:w="3993" w:type="dxa"/>
            <w:tcBorders>
              <w:top w:val="single" w:sz="2" w:space="0" w:color="auto"/>
              <w:left w:val="single" w:sz="2" w:space="0" w:color="auto"/>
              <w:bottom w:val="single" w:sz="2" w:space="0" w:color="auto"/>
              <w:right w:val="single" w:sz="2" w:space="0" w:color="auto"/>
            </w:tcBorders>
          </w:tcPr>
          <w:p w14:paraId="3E4440EC" w14:textId="77777777" w:rsidR="001B1226" w:rsidRPr="00A4338B" w:rsidRDefault="001B1226" w:rsidP="001346F1">
            <w:pPr>
              <w:pStyle w:val="NormalLeft"/>
              <w:rPr>
                <w:lang w:val="en-GB"/>
              </w:rPr>
            </w:pPr>
            <w:r w:rsidRPr="00A4338B">
              <w:rPr>
                <w:lang w:val="en-GB"/>
              </w:rPr>
              <w:t>This is an amount reflecting change to Tier 3 subordinated liabilities due to regulatory action.</w:t>
            </w:r>
          </w:p>
        </w:tc>
      </w:tr>
      <w:tr w:rsidR="001B1226" w:rsidRPr="00A4338B" w14:paraId="5958067F" w14:textId="77777777" w:rsidTr="001346F1">
        <w:tc>
          <w:tcPr>
            <w:tcW w:w="2879" w:type="dxa"/>
            <w:tcBorders>
              <w:top w:val="single" w:sz="2" w:space="0" w:color="auto"/>
              <w:left w:val="single" w:sz="2" w:space="0" w:color="auto"/>
              <w:bottom w:val="single" w:sz="2" w:space="0" w:color="auto"/>
              <w:right w:val="single" w:sz="2" w:space="0" w:color="auto"/>
            </w:tcBorders>
          </w:tcPr>
          <w:p w14:paraId="2A95D4DA" w14:textId="77777777" w:rsidR="001B1226" w:rsidRPr="00A4338B" w:rsidRDefault="001B1226" w:rsidP="001346F1">
            <w:pPr>
              <w:pStyle w:val="NormalLeft"/>
              <w:rPr>
                <w:lang w:val="en-GB"/>
              </w:rPr>
            </w:pPr>
            <w:r w:rsidRPr="00A4338B">
              <w:rPr>
                <w:lang w:val="en-GB"/>
              </w:rPr>
              <w:lastRenderedPageBreak/>
              <w:t>R0730/C0060</w:t>
            </w:r>
          </w:p>
        </w:tc>
        <w:tc>
          <w:tcPr>
            <w:tcW w:w="2414" w:type="dxa"/>
            <w:tcBorders>
              <w:top w:val="single" w:sz="2" w:space="0" w:color="auto"/>
              <w:left w:val="single" w:sz="2" w:space="0" w:color="auto"/>
              <w:bottom w:val="single" w:sz="2" w:space="0" w:color="auto"/>
              <w:right w:val="single" w:sz="2" w:space="0" w:color="auto"/>
            </w:tcBorders>
          </w:tcPr>
          <w:p w14:paraId="51137AF2" w14:textId="77777777" w:rsidR="001B1226" w:rsidRPr="00A4338B" w:rsidRDefault="001B1226" w:rsidP="001346F1">
            <w:pPr>
              <w:pStyle w:val="NormalLeft"/>
              <w:rPr>
                <w:lang w:val="en-GB"/>
              </w:rPr>
            </w:pPr>
            <w:r w:rsidRPr="00A4338B">
              <w:rPr>
                <w:lang w:val="en-GB"/>
              </w:rPr>
              <w:t>Subordinated liabilities –Tier 3 — balance carried forward</w:t>
            </w:r>
          </w:p>
        </w:tc>
        <w:tc>
          <w:tcPr>
            <w:tcW w:w="3993" w:type="dxa"/>
            <w:tcBorders>
              <w:top w:val="single" w:sz="2" w:space="0" w:color="auto"/>
              <w:left w:val="single" w:sz="2" w:space="0" w:color="auto"/>
              <w:bottom w:val="single" w:sz="2" w:space="0" w:color="auto"/>
              <w:right w:val="single" w:sz="2" w:space="0" w:color="auto"/>
            </w:tcBorders>
          </w:tcPr>
          <w:p w14:paraId="73608840" w14:textId="77777777" w:rsidR="001B1226" w:rsidRPr="00A4338B" w:rsidRDefault="001B1226" w:rsidP="001346F1">
            <w:pPr>
              <w:pStyle w:val="NormalLeft"/>
              <w:rPr>
                <w:lang w:val="en-GB"/>
              </w:rPr>
            </w:pPr>
            <w:r w:rsidRPr="00A4338B">
              <w:rPr>
                <w:lang w:val="en-GB"/>
              </w:rPr>
              <w:t>This is the balance of Tier 3 subordinated liabilities carried forward to the next reporting period.</w:t>
            </w:r>
          </w:p>
        </w:tc>
      </w:tr>
      <w:tr w:rsidR="001B1226" w:rsidRPr="00A4338B" w14:paraId="73CEED49" w14:textId="77777777" w:rsidTr="001346F1">
        <w:tc>
          <w:tcPr>
            <w:tcW w:w="2879" w:type="dxa"/>
            <w:tcBorders>
              <w:top w:val="single" w:sz="2" w:space="0" w:color="auto"/>
              <w:left w:val="single" w:sz="2" w:space="0" w:color="auto"/>
              <w:bottom w:val="single" w:sz="2" w:space="0" w:color="auto"/>
              <w:right w:val="single" w:sz="2" w:space="0" w:color="auto"/>
            </w:tcBorders>
          </w:tcPr>
          <w:p w14:paraId="20FE0ABC" w14:textId="77777777" w:rsidR="001B1226" w:rsidRPr="00A4338B" w:rsidRDefault="001B1226" w:rsidP="001346F1">
            <w:pPr>
              <w:pStyle w:val="NormalLeft"/>
              <w:rPr>
                <w:lang w:val="en-GB"/>
              </w:rPr>
            </w:pPr>
            <w:r w:rsidRPr="00A4338B">
              <w:rPr>
                <w:lang w:val="en-GB"/>
              </w:rPr>
              <w:t>R0800/C0010</w:t>
            </w:r>
          </w:p>
        </w:tc>
        <w:tc>
          <w:tcPr>
            <w:tcW w:w="2414" w:type="dxa"/>
            <w:tcBorders>
              <w:top w:val="single" w:sz="2" w:space="0" w:color="auto"/>
              <w:left w:val="single" w:sz="2" w:space="0" w:color="auto"/>
              <w:bottom w:val="single" w:sz="2" w:space="0" w:color="auto"/>
              <w:right w:val="single" w:sz="2" w:space="0" w:color="auto"/>
            </w:tcBorders>
          </w:tcPr>
          <w:p w14:paraId="4CEE848B" w14:textId="77777777" w:rsidR="001B1226" w:rsidRPr="00A4338B" w:rsidRDefault="001B1226" w:rsidP="001346F1">
            <w:pPr>
              <w:pStyle w:val="NormalLeft"/>
              <w:rPr>
                <w:lang w:val="en-GB"/>
              </w:rPr>
            </w:pPr>
            <w:r w:rsidRPr="00A4338B">
              <w:rPr>
                <w:lang w:val="en-GB"/>
              </w:rPr>
              <w:t>Total subordinated liabilities — balance brought forward</w:t>
            </w:r>
          </w:p>
        </w:tc>
        <w:tc>
          <w:tcPr>
            <w:tcW w:w="3993" w:type="dxa"/>
            <w:tcBorders>
              <w:top w:val="single" w:sz="2" w:space="0" w:color="auto"/>
              <w:left w:val="single" w:sz="2" w:space="0" w:color="auto"/>
              <w:bottom w:val="single" w:sz="2" w:space="0" w:color="auto"/>
              <w:right w:val="single" w:sz="2" w:space="0" w:color="auto"/>
            </w:tcBorders>
          </w:tcPr>
          <w:p w14:paraId="755FB5D0" w14:textId="77777777" w:rsidR="001B1226" w:rsidRPr="00A4338B" w:rsidRDefault="001B1226" w:rsidP="001346F1">
            <w:pPr>
              <w:pStyle w:val="NormalLeft"/>
              <w:rPr>
                <w:lang w:val="en-GB"/>
              </w:rPr>
            </w:pPr>
            <w:r w:rsidRPr="00A4338B">
              <w:rPr>
                <w:lang w:val="en-GB"/>
              </w:rPr>
              <w:t>This is the balance of total subordinated liabilities brought forward from the previous reporting period.</w:t>
            </w:r>
          </w:p>
        </w:tc>
      </w:tr>
      <w:tr w:rsidR="001B1226" w:rsidRPr="00A4338B" w14:paraId="6B4B6497" w14:textId="77777777" w:rsidTr="001346F1">
        <w:tc>
          <w:tcPr>
            <w:tcW w:w="2879" w:type="dxa"/>
            <w:tcBorders>
              <w:top w:val="single" w:sz="2" w:space="0" w:color="auto"/>
              <w:left w:val="single" w:sz="2" w:space="0" w:color="auto"/>
              <w:bottom w:val="single" w:sz="2" w:space="0" w:color="auto"/>
              <w:right w:val="single" w:sz="2" w:space="0" w:color="auto"/>
            </w:tcBorders>
          </w:tcPr>
          <w:p w14:paraId="64720C1E" w14:textId="77777777" w:rsidR="001B1226" w:rsidRPr="00A4338B" w:rsidRDefault="001B1226" w:rsidP="001346F1">
            <w:pPr>
              <w:pStyle w:val="NormalLeft"/>
              <w:rPr>
                <w:lang w:val="en-GB"/>
              </w:rPr>
            </w:pPr>
            <w:r w:rsidRPr="00A4338B">
              <w:rPr>
                <w:lang w:val="en-GB"/>
              </w:rPr>
              <w:t>R0800/C0070</w:t>
            </w:r>
          </w:p>
        </w:tc>
        <w:tc>
          <w:tcPr>
            <w:tcW w:w="2414" w:type="dxa"/>
            <w:tcBorders>
              <w:top w:val="single" w:sz="2" w:space="0" w:color="auto"/>
              <w:left w:val="single" w:sz="2" w:space="0" w:color="auto"/>
              <w:bottom w:val="single" w:sz="2" w:space="0" w:color="auto"/>
              <w:right w:val="single" w:sz="2" w:space="0" w:color="auto"/>
            </w:tcBorders>
          </w:tcPr>
          <w:p w14:paraId="0647CBD2" w14:textId="77777777" w:rsidR="001B1226" w:rsidRPr="00A4338B" w:rsidRDefault="001B1226" w:rsidP="001346F1">
            <w:pPr>
              <w:pStyle w:val="NormalLeft"/>
              <w:rPr>
                <w:lang w:val="en-GB"/>
              </w:rPr>
            </w:pPr>
            <w:r w:rsidRPr="00A4338B">
              <w:rPr>
                <w:lang w:val="en-GB"/>
              </w:rPr>
              <w:t>Total subordinated liabilities — issued</w:t>
            </w:r>
          </w:p>
        </w:tc>
        <w:tc>
          <w:tcPr>
            <w:tcW w:w="3993" w:type="dxa"/>
            <w:tcBorders>
              <w:top w:val="single" w:sz="2" w:space="0" w:color="auto"/>
              <w:left w:val="single" w:sz="2" w:space="0" w:color="auto"/>
              <w:bottom w:val="single" w:sz="2" w:space="0" w:color="auto"/>
              <w:right w:val="single" w:sz="2" w:space="0" w:color="auto"/>
            </w:tcBorders>
          </w:tcPr>
          <w:p w14:paraId="0B62E081" w14:textId="77777777" w:rsidR="001B1226" w:rsidRPr="00A4338B" w:rsidRDefault="001B1226" w:rsidP="001346F1">
            <w:pPr>
              <w:pStyle w:val="NormalLeft"/>
              <w:rPr>
                <w:lang w:val="en-GB"/>
              </w:rPr>
            </w:pPr>
            <w:r w:rsidRPr="00A4338B">
              <w:rPr>
                <w:lang w:val="en-GB"/>
              </w:rPr>
              <w:t>This is the amount of total subordinated liabilities issued over the reporting period.</w:t>
            </w:r>
          </w:p>
        </w:tc>
      </w:tr>
      <w:tr w:rsidR="001B1226" w:rsidRPr="00A4338B" w14:paraId="22D56E47" w14:textId="77777777" w:rsidTr="001346F1">
        <w:tc>
          <w:tcPr>
            <w:tcW w:w="2879" w:type="dxa"/>
            <w:tcBorders>
              <w:top w:val="single" w:sz="2" w:space="0" w:color="auto"/>
              <w:left w:val="single" w:sz="2" w:space="0" w:color="auto"/>
              <w:bottom w:val="single" w:sz="2" w:space="0" w:color="auto"/>
              <w:right w:val="single" w:sz="2" w:space="0" w:color="auto"/>
            </w:tcBorders>
          </w:tcPr>
          <w:p w14:paraId="465EE9BE" w14:textId="77777777" w:rsidR="001B1226" w:rsidRPr="00A4338B" w:rsidRDefault="001B1226" w:rsidP="001346F1">
            <w:pPr>
              <w:pStyle w:val="NormalLeft"/>
              <w:rPr>
                <w:lang w:val="en-GB"/>
              </w:rPr>
            </w:pPr>
            <w:r w:rsidRPr="00A4338B">
              <w:rPr>
                <w:lang w:val="en-GB"/>
              </w:rPr>
              <w:t>R0800/C0080</w:t>
            </w:r>
          </w:p>
        </w:tc>
        <w:tc>
          <w:tcPr>
            <w:tcW w:w="2414" w:type="dxa"/>
            <w:tcBorders>
              <w:top w:val="single" w:sz="2" w:space="0" w:color="auto"/>
              <w:left w:val="single" w:sz="2" w:space="0" w:color="auto"/>
              <w:bottom w:val="single" w:sz="2" w:space="0" w:color="auto"/>
              <w:right w:val="single" w:sz="2" w:space="0" w:color="auto"/>
            </w:tcBorders>
          </w:tcPr>
          <w:p w14:paraId="423A05A6" w14:textId="77777777" w:rsidR="001B1226" w:rsidRPr="00A4338B" w:rsidRDefault="001B1226" w:rsidP="001346F1">
            <w:pPr>
              <w:pStyle w:val="NormalLeft"/>
              <w:rPr>
                <w:lang w:val="en-GB"/>
              </w:rPr>
            </w:pPr>
            <w:r w:rsidRPr="00A4338B">
              <w:rPr>
                <w:lang w:val="en-GB"/>
              </w:rPr>
              <w:t>Total subordinated liabilities — redeemed</w:t>
            </w:r>
          </w:p>
        </w:tc>
        <w:tc>
          <w:tcPr>
            <w:tcW w:w="3993" w:type="dxa"/>
            <w:tcBorders>
              <w:top w:val="single" w:sz="2" w:space="0" w:color="auto"/>
              <w:left w:val="single" w:sz="2" w:space="0" w:color="auto"/>
              <w:bottom w:val="single" w:sz="2" w:space="0" w:color="auto"/>
              <w:right w:val="single" w:sz="2" w:space="0" w:color="auto"/>
            </w:tcBorders>
          </w:tcPr>
          <w:p w14:paraId="46F79329" w14:textId="77777777" w:rsidR="001B1226" w:rsidRPr="00A4338B" w:rsidRDefault="001B1226" w:rsidP="001346F1">
            <w:pPr>
              <w:pStyle w:val="NormalLeft"/>
              <w:rPr>
                <w:lang w:val="en-GB"/>
              </w:rPr>
            </w:pPr>
            <w:r w:rsidRPr="00A4338B">
              <w:rPr>
                <w:lang w:val="en-GB"/>
              </w:rPr>
              <w:t>This is the amount of total subordinated liabilities redeemed over the reporting period.</w:t>
            </w:r>
          </w:p>
        </w:tc>
      </w:tr>
      <w:tr w:rsidR="001B1226" w:rsidRPr="00A4338B" w14:paraId="159DC91F" w14:textId="77777777" w:rsidTr="001346F1">
        <w:tc>
          <w:tcPr>
            <w:tcW w:w="2879" w:type="dxa"/>
            <w:tcBorders>
              <w:top w:val="single" w:sz="2" w:space="0" w:color="auto"/>
              <w:left w:val="single" w:sz="2" w:space="0" w:color="auto"/>
              <w:bottom w:val="single" w:sz="2" w:space="0" w:color="auto"/>
              <w:right w:val="single" w:sz="2" w:space="0" w:color="auto"/>
            </w:tcBorders>
          </w:tcPr>
          <w:p w14:paraId="70F46039" w14:textId="77777777" w:rsidR="001B1226" w:rsidRPr="00A4338B" w:rsidRDefault="001B1226" w:rsidP="001346F1">
            <w:pPr>
              <w:pStyle w:val="NormalLeft"/>
              <w:rPr>
                <w:lang w:val="en-GB"/>
              </w:rPr>
            </w:pPr>
            <w:r w:rsidRPr="00A4338B">
              <w:rPr>
                <w:lang w:val="en-GB"/>
              </w:rPr>
              <w:t>R0800/C0090</w:t>
            </w:r>
          </w:p>
        </w:tc>
        <w:tc>
          <w:tcPr>
            <w:tcW w:w="2414" w:type="dxa"/>
            <w:tcBorders>
              <w:top w:val="single" w:sz="2" w:space="0" w:color="auto"/>
              <w:left w:val="single" w:sz="2" w:space="0" w:color="auto"/>
              <w:bottom w:val="single" w:sz="2" w:space="0" w:color="auto"/>
              <w:right w:val="single" w:sz="2" w:space="0" w:color="auto"/>
            </w:tcBorders>
          </w:tcPr>
          <w:p w14:paraId="6A1C6104" w14:textId="77777777" w:rsidR="001B1226" w:rsidRPr="00A4338B" w:rsidRDefault="001B1226" w:rsidP="001346F1">
            <w:pPr>
              <w:pStyle w:val="NormalLeft"/>
              <w:rPr>
                <w:lang w:val="en-GB"/>
              </w:rPr>
            </w:pPr>
            <w:r w:rsidRPr="00A4338B">
              <w:rPr>
                <w:lang w:val="en-GB"/>
              </w:rPr>
              <w:t>Total subordinated liabilities — movements in valuation</w:t>
            </w:r>
          </w:p>
        </w:tc>
        <w:tc>
          <w:tcPr>
            <w:tcW w:w="3993" w:type="dxa"/>
            <w:tcBorders>
              <w:top w:val="single" w:sz="2" w:space="0" w:color="auto"/>
              <w:left w:val="single" w:sz="2" w:space="0" w:color="auto"/>
              <w:bottom w:val="single" w:sz="2" w:space="0" w:color="auto"/>
              <w:right w:val="single" w:sz="2" w:space="0" w:color="auto"/>
            </w:tcBorders>
          </w:tcPr>
          <w:p w14:paraId="5DC2CF76" w14:textId="77777777" w:rsidR="001B1226" w:rsidRPr="00A4338B" w:rsidRDefault="001B1226" w:rsidP="001346F1">
            <w:pPr>
              <w:pStyle w:val="NormalLeft"/>
              <w:rPr>
                <w:lang w:val="en-GB"/>
              </w:rPr>
            </w:pPr>
            <w:r w:rsidRPr="00A4338B">
              <w:rPr>
                <w:lang w:val="en-GB"/>
              </w:rPr>
              <w:t>This is an amount reflecting the movements in valuation of total subordinated liabilities over the reporting period.</w:t>
            </w:r>
          </w:p>
        </w:tc>
      </w:tr>
      <w:tr w:rsidR="001B1226" w:rsidRPr="00A4338B" w14:paraId="2836F798" w14:textId="77777777" w:rsidTr="001346F1">
        <w:tc>
          <w:tcPr>
            <w:tcW w:w="2879" w:type="dxa"/>
            <w:tcBorders>
              <w:top w:val="single" w:sz="2" w:space="0" w:color="auto"/>
              <w:left w:val="single" w:sz="2" w:space="0" w:color="auto"/>
              <w:bottom w:val="single" w:sz="2" w:space="0" w:color="auto"/>
              <w:right w:val="single" w:sz="2" w:space="0" w:color="auto"/>
            </w:tcBorders>
          </w:tcPr>
          <w:p w14:paraId="61396946" w14:textId="77777777" w:rsidR="001B1226" w:rsidRPr="00A4338B" w:rsidRDefault="001B1226" w:rsidP="001346F1">
            <w:pPr>
              <w:pStyle w:val="NormalLeft"/>
              <w:rPr>
                <w:lang w:val="en-GB"/>
              </w:rPr>
            </w:pPr>
            <w:r w:rsidRPr="00A4338B">
              <w:rPr>
                <w:lang w:val="en-GB"/>
              </w:rPr>
              <w:t>R0800/C0100</w:t>
            </w:r>
          </w:p>
        </w:tc>
        <w:tc>
          <w:tcPr>
            <w:tcW w:w="2414" w:type="dxa"/>
            <w:tcBorders>
              <w:top w:val="single" w:sz="2" w:space="0" w:color="auto"/>
              <w:left w:val="single" w:sz="2" w:space="0" w:color="auto"/>
              <w:bottom w:val="single" w:sz="2" w:space="0" w:color="auto"/>
              <w:right w:val="single" w:sz="2" w:space="0" w:color="auto"/>
            </w:tcBorders>
          </w:tcPr>
          <w:p w14:paraId="7288996A" w14:textId="77777777" w:rsidR="001B1226" w:rsidRPr="00A4338B" w:rsidRDefault="001B1226" w:rsidP="001346F1">
            <w:pPr>
              <w:pStyle w:val="NormalLeft"/>
              <w:rPr>
                <w:lang w:val="en-GB"/>
              </w:rPr>
            </w:pPr>
            <w:r w:rsidRPr="00A4338B">
              <w:rPr>
                <w:lang w:val="en-GB"/>
              </w:rPr>
              <w:t>Total subordinated liabilities — regulatory action</w:t>
            </w:r>
          </w:p>
        </w:tc>
        <w:tc>
          <w:tcPr>
            <w:tcW w:w="3993" w:type="dxa"/>
            <w:tcBorders>
              <w:top w:val="single" w:sz="2" w:space="0" w:color="auto"/>
              <w:left w:val="single" w:sz="2" w:space="0" w:color="auto"/>
              <w:bottom w:val="single" w:sz="2" w:space="0" w:color="auto"/>
              <w:right w:val="single" w:sz="2" w:space="0" w:color="auto"/>
            </w:tcBorders>
          </w:tcPr>
          <w:p w14:paraId="7D72626D" w14:textId="77777777" w:rsidR="001B1226" w:rsidRPr="00A4338B" w:rsidRDefault="001B1226" w:rsidP="001346F1">
            <w:pPr>
              <w:pStyle w:val="NormalLeft"/>
              <w:rPr>
                <w:lang w:val="en-GB"/>
              </w:rPr>
            </w:pPr>
            <w:r w:rsidRPr="00A4338B">
              <w:rPr>
                <w:lang w:val="en-GB"/>
              </w:rPr>
              <w:t>This is an amount reflecting change to total subordinated liabilities due to regulatory action.</w:t>
            </w:r>
          </w:p>
        </w:tc>
      </w:tr>
      <w:tr w:rsidR="001B1226" w:rsidRPr="00A4338B" w14:paraId="5C6D5EA3" w14:textId="77777777" w:rsidTr="001346F1">
        <w:tc>
          <w:tcPr>
            <w:tcW w:w="2879" w:type="dxa"/>
            <w:tcBorders>
              <w:top w:val="single" w:sz="2" w:space="0" w:color="auto"/>
              <w:left w:val="single" w:sz="2" w:space="0" w:color="auto"/>
              <w:bottom w:val="single" w:sz="2" w:space="0" w:color="auto"/>
              <w:right w:val="single" w:sz="2" w:space="0" w:color="auto"/>
            </w:tcBorders>
          </w:tcPr>
          <w:p w14:paraId="5FC54FC5" w14:textId="77777777" w:rsidR="001B1226" w:rsidRPr="00A4338B" w:rsidRDefault="001B1226" w:rsidP="001346F1">
            <w:pPr>
              <w:pStyle w:val="NormalLeft"/>
              <w:rPr>
                <w:lang w:val="en-GB"/>
              </w:rPr>
            </w:pPr>
            <w:r w:rsidRPr="00A4338B">
              <w:rPr>
                <w:lang w:val="en-GB"/>
              </w:rPr>
              <w:t>R0800/C0060</w:t>
            </w:r>
          </w:p>
        </w:tc>
        <w:tc>
          <w:tcPr>
            <w:tcW w:w="2414" w:type="dxa"/>
            <w:tcBorders>
              <w:top w:val="single" w:sz="2" w:space="0" w:color="auto"/>
              <w:left w:val="single" w:sz="2" w:space="0" w:color="auto"/>
              <w:bottom w:val="single" w:sz="2" w:space="0" w:color="auto"/>
              <w:right w:val="single" w:sz="2" w:space="0" w:color="auto"/>
            </w:tcBorders>
          </w:tcPr>
          <w:p w14:paraId="2F921255" w14:textId="77777777" w:rsidR="001B1226" w:rsidRPr="00A4338B" w:rsidRDefault="001B1226" w:rsidP="001346F1">
            <w:pPr>
              <w:pStyle w:val="NormalLeft"/>
              <w:rPr>
                <w:lang w:val="en-GB"/>
              </w:rPr>
            </w:pPr>
            <w:r w:rsidRPr="00A4338B">
              <w:rPr>
                <w:lang w:val="en-GB"/>
              </w:rPr>
              <w:t>Total subordinated liabilities — balance carried forward</w:t>
            </w:r>
          </w:p>
        </w:tc>
        <w:tc>
          <w:tcPr>
            <w:tcW w:w="3993" w:type="dxa"/>
            <w:tcBorders>
              <w:top w:val="single" w:sz="2" w:space="0" w:color="auto"/>
              <w:left w:val="single" w:sz="2" w:space="0" w:color="auto"/>
              <w:bottom w:val="single" w:sz="2" w:space="0" w:color="auto"/>
              <w:right w:val="single" w:sz="2" w:space="0" w:color="auto"/>
            </w:tcBorders>
          </w:tcPr>
          <w:p w14:paraId="11D61196" w14:textId="77777777" w:rsidR="001B1226" w:rsidRPr="00A4338B" w:rsidRDefault="001B1226" w:rsidP="001346F1">
            <w:pPr>
              <w:pStyle w:val="NormalLeft"/>
              <w:rPr>
                <w:lang w:val="en-GB"/>
              </w:rPr>
            </w:pPr>
            <w:r w:rsidRPr="00A4338B">
              <w:rPr>
                <w:lang w:val="en-GB"/>
              </w:rPr>
              <w:t>This is the balance of total subordinated liabilities carried forward to the next reporting period.</w:t>
            </w:r>
          </w:p>
        </w:tc>
      </w:tr>
      <w:tr w:rsidR="001B1226" w:rsidRPr="00A4338B" w14:paraId="75045410" w14:textId="77777777" w:rsidTr="001346F1">
        <w:tc>
          <w:tcPr>
            <w:tcW w:w="2879" w:type="dxa"/>
            <w:tcBorders>
              <w:top w:val="single" w:sz="2" w:space="0" w:color="auto"/>
              <w:left w:val="single" w:sz="2" w:space="0" w:color="auto"/>
              <w:bottom w:val="single" w:sz="2" w:space="0" w:color="auto"/>
              <w:right w:val="single" w:sz="2" w:space="0" w:color="auto"/>
            </w:tcBorders>
          </w:tcPr>
          <w:p w14:paraId="6AD4876D" w14:textId="77777777" w:rsidR="001B1226" w:rsidRPr="00A4338B" w:rsidRDefault="001B1226" w:rsidP="001346F1">
            <w:pPr>
              <w:pStyle w:val="NormalCentered"/>
              <w:rPr>
                <w:lang w:val="en-GB"/>
              </w:rPr>
            </w:pPr>
            <w:r w:rsidRPr="00A4338B">
              <w:rPr>
                <w:i/>
                <w:lang w:val="en-GB"/>
              </w:rPr>
              <w:t>An amount equal to the value of deferred tax assets</w:t>
            </w:r>
          </w:p>
        </w:tc>
        <w:tc>
          <w:tcPr>
            <w:tcW w:w="2414" w:type="dxa"/>
            <w:tcBorders>
              <w:top w:val="single" w:sz="2" w:space="0" w:color="auto"/>
              <w:left w:val="single" w:sz="2" w:space="0" w:color="auto"/>
              <w:bottom w:val="single" w:sz="2" w:space="0" w:color="auto"/>
              <w:right w:val="single" w:sz="2" w:space="0" w:color="auto"/>
            </w:tcBorders>
          </w:tcPr>
          <w:p w14:paraId="765C563B" w14:textId="77777777" w:rsidR="001B1226" w:rsidRPr="00A4338B" w:rsidRDefault="001B1226" w:rsidP="001346F1">
            <w:pPr>
              <w:pStyle w:val="NormalCentered"/>
              <w:rPr>
                <w:lang w:val="en-GB"/>
              </w:rPr>
            </w:pPr>
          </w:p>
        </w:tc>
        <w:tc>
          <w:tcPr>
            <w:tcW w:w="3993" w:type="dxa"/>
            <w:tcBorders>
              <w:top w:val="single" w:sz="2" w:space="0" w:color="auto"/>
              <w:left w:val="single" w:sz="2" w:space="0" w:color="auto"/>
              <w:bottom w:val="single" w:sz="2" w:space="0" w:color="auto"/>
              <w:right w:val="single" w:sz="2" w:space="0" w:color="auto"/>
            </w:tcBorders>
          </w:tcPr>
          <w:p w14:paraId="4F651C87" w14:textId="77777777" w:rsidR="001B1226" w:rsidRPr="00A4338B" w:rsidRDefault="001B1226" w:rsidP="001346F1">
            <w:pPr>
              <w:pStyle w:val="NormalCentered"/>
              <w:rPr>
                <w:lang w:val="en-GB"/>
              </w:rPr>
            </w:pPr>
          </w:p>
        </w:tc>
      </w:tr>
      <w:tr w:rsidR="001B1226" w:rsidRPr="00A4338B" w14:paraId="198C679A" w14:textId="77777777" w:rsidTr="001346F1">
        <w:tc>
          <w:tcPr>
            <w:tcW w:w="2879" w:type="dxa"/>
            <w:tcBorders>
              <w:top w:val="single" w:sz="2" w:space="0" w:color="auto"/>
              <w:left w:val="single" w:sz="2" w:space="0" w:color="auto"/>
              <w:bottom w:val="single" w:sz="2" w:space="0" w:color="auto"/>
              <w:right w:val="single" w:sz="2" w:space="0" w:color="auto"/>
            </w:tcBorders>
          </w:tcPr>
          <w:p w14:paraId="4219CEAB" w14:textId="77777777" w:rsidR="001B1226" w:rsidRPr="00A4338B" w:rsidRDefault="001B1226" w:rsidP="001346F1">
            <w:pPr>
              <w:pStyle w:val="NormalLeft"/>
              <w:rPr>
                <w:lang w:val="en-GB"/>
              </w:rPr>
            </w:pPr>
            <w:r w:rsidRPr="00A4338B">
              <w:rPr>
                <w:lang w:val="en-GB"/>
              </w:rPr>
              <w:t>R0900/C0010</w:t>
            </w:r>
          </w:p>
        </w:tc>
        <w:tc>
          <w:tcPr>
            <w:tcW w:w="2414" w:type="dxa"/>
            <w:tcBorders>
              <w:top w:val="single" w:sz="2" w:space="0" w:color="auto"/>
              <w:left w:val="single" w:sz="2" w:space="0" w:color="auto"/>
              <w:bottom w:val="single" w:sz="2" w:space="0" w:color="auto"/>
              <w:right w:val="single" w:sz="2" w:space="0" w:color="auto"/>
            </w:tcBorders>
          </w:tcPr>
          <w:p w14:paraId="731A3C7A" w14:textId="77777777" w:rsidR="001B1226" w:rsidRPr="00A4338B" w:rsidRDefault="001B1226" w:rsidP="001346F1">
            <w:pPr>
              <w:pStyle w:val="NormalLeft"/>
              <w:rPr>
                <w:lang w:val="en-GB"/>
              </w:rPr>
            </w:pPr>
            <w:r w:rsidRPr="00A4338B">
              <w:rPr>
                <w:lang w:val="en-GB"/>
              </w:rPr>
              <w:t>An amount equal to the value of net deferred tax assets –Balance brought forward</w:t>
            </w:r>
          </w:p>
        </w:tc>
        <w:tc>
          <w:tcPr>
            <w:tcW w:w="3993" w:type="dxa"/>
            <w:tcBorders>
              <w:top w:val="single" w:sz="2" w:space="0" w:color="auto"/>
              <w:left w:val="single" w:sz="2" w:space="0" w:color="auto"/>
              <w:bottom w:val="single" w:sz="2" w:space="0" w:color="auto"/>
              <w:right w:val="single" w:sz="2" w:space="0" w:color="auto"/>
            </w:tcBorders>
          </w:tcPr>
          <w:p w14:paraId="508F03AA" w14:textId="77777777" w:rsidR="001B1226" w:rsidRPr="00A4338B" w:rsidRDefault="001B1226" w:rsidP="001346F1">
            <w:pPr>
              <w:pStyle w:val="NormalLeft"/>
              <w:rPr>
                <w:lang w:val="en-GB"/>
              </w:rPr>
            </w:pPr>
            <w:r w:rsidRPr="00A4338B">
              <w:rPr>
                <w:lang w:val="en-GB"/>
              </w:rPr>
              <w:t>This is the balance of an amount equal to the value of deferred tax assets brought forward from the previous reporting period.</w:t>
            </w:r>
          </w:p>
        </w:tc>
      </w:tr>
      <w:tr w:rsidR="001B1226" w:rsidRPr="00A4338B" w14:paraId="69593DD9" w14:textId="77777777" w:rsidTr="001346F1">
        <w:tc>
          <w:tcPr>
            <w:tcW w:w="2879" w:type="dxa"/>
            <w:tcBorders>
              <w:top w:val="single" w:sz="2" w:space="0" w:color="auto"/>
              <w:left w:val="single" w:sz="2" w:space="0" w:color="auto"/>
              <w:bottom w:val="single" w:sz="2" w:space="0" w:color="auto"/>
              <w:right w:val="single" w:sz="2" w:space="0" w:color="auto"/>
            </w:tcBorders>
          </w:tcPr>
          <w:p w14:paraId="3A6F466D" w14:textId="77777777" w:rsidR="001B1226" w:rsidRPr="00A4338B" w:rsidRDefault="001B1226" w:rsidP="001346F1">
            <w:pPr>
              <w:pStyle w:val="NormalLeft"/>
              <w:rPr>
                <w:lang w:val="en-GB"/>
              </w:rPr>
            </w:pPr>
            <w:r w:rsidRPr="00A4338B">
              <w:rPr>
                <w:lang w:val="en-GB"/>
              </w:rPr>
              <w:t>R0900/C0060</w:t>
            </w:r>
          </w:p>
        </w:tc>
        <w:tc>
          <w:tcPr>
            <w:tcW w:w="2414" w:type="dxa"/>
            <w:tcBorders>
              <w:top w:val="single" w:sz="2" w:space="0" w:color="auto"/>
              <w:left w:val="single" w:sz="2" w:space="0" w:color="auto"/>
              <w:bottom w:val="single" w:sz="2" w:space="0" w:color="auto"/>
              <w:right w:val="single" w:sz="2" w:space="0" w:color="auto"/>
            </w:tcBorders>
          </w:tcPr>
          <w:p w14:paraId="59EDA860" w14:textId="77777777" w:rsidR="001B1226" w:rsidRPr="00A4338B" w:rsidRDefault="001B1226" w:rsidP="001346F1">
            <w:pPr>
              <w:pStyle w:val="NormalLeft"/>
              <w:rPr>
                <w:lang w:val="en-GB"/>
              </w:rPr>
            </w:pPr>
            <w:r w:rsidRPr="00A4338B">
              <w:rPr>
                <w:lang w:val="en-GB"/>
              </w:rPr>
              <w:t>An amount equal to the value of net deferred tax assets –Balance carried forward</w:t>
            </w:r>
          </w:p>
        </w:tc>
        <w:tc>
          <w:tcPr>
            <w:tcW w:w="3993" w:type="dxa"/>
            <w:tcBorders>
              <w:top w:val="single" w:sz="2" w:space="0" w:color="auto"/>
              <w:left w:val="single" w:sz="2" w:space="0" w:color="auto"/>
              <w:bottom w:val="single" w:sz="2" w:space="0" w:color="auto"/>
              <w:right w:val="single" w:sz="2" w:space="0" w:color="auto"/>
            </w:tcBorders>
          </w:tcPr>
          <w:p w14:paraId="0D61507B" w14:textId="77777777" w:rsidR="001B1226" w:rsidRPr="00A4338B" w:rsidRDefault="001B1226" w:rsidP="001346F1">
            <w:pPr>
              <w:pStyle w:val="NormalLeft"/>
              <w:rPr>
                <w:lang w:val="en-GB"/>
              </w:rPr>
            </w:pPr>
            <w:r w:rsidRPr="00A4338B">
              <w:rPr>
                <w:lang w:val="en-GB"/>
              </w:rPr>
              <w:t>This is the balance of an amount equal to the value of deferred tax assets carried forward to the next reporting period.</w:t>
            </w:r>
          </w:p>
        </w:tc>
      </w:tr>
      <w:tr w:rsidR="001B1226" w:rsidRPr="00A4338B" w14:paraId="40F7FEBC" w14:textId="77777777" w:rsidTr="001346F1">
        <w:tc>
          <w:tcPr>
            <w:tcW w:w="2879" w:type="dxa"/>
            <w:tcBorders>
              <w:top w:val="single" w:sz="2" w:space="0" w:color="auto"/>
              <w:left w:val="single" w:sz="2" w:space="0" w:color="auto"/>
              <w:bottom w:val="single" w:sz="2" w:space="0" w:color="auto"/>
              <w:right w:val="single" w:sz="2" w:space="0" w:color="auto"/>
            </w:tcBorders>
          </w:tcPr>
          <w:p w14:paraId="1FA68C65" w14:textId="77777777" w:rsidR="001B1226" w:rsidRPr="00A4338B" w:rsidRDefault="001B1226" w:rsidP="001346F1">
            <w:pPr>
              <w:pStyle w:val="NormalCentered"/>
              <w:rPr>
                <w:lang w:val="en-GB"/>
              </w:rPr>
            </w:pPr>
            <w:r w:rsidRPr="00A4338B">
              <w:rPr>
                <w:i/>
                <w:lang w:val="en-GB"/>
              </w:rPr>
              <w:t xml:space="preserve">Other items approved by supervisory authority as basic own funds not </w:t>
            </w:r>
            <w:r w:rsidRPr="00A4338B">
              <w:rPr>
                <w:i/>
                <w:lang w:val="en-GB"/>
              </w:rPr>
              <w:lastRenderedPageBreak/>
              <w:t>specified above — movements in the reporting period</w:t>
            </w:r>
          </w:p>
        </w:tc>
        <w:tc>
          <w:tcPr>
            <w:tcW w:w="2414" w:type="dxa"/>
            <w:tcBorders>
              <w:top w:val="single" w:sz="2" w:space="0" w:color="auto"/>
              <w:left w:val="single" w:sz="2" w:space="0" w:color="auto"/>
              <w:bottom w:val="single" w:sz="2" w:space="0" w:color="auto"/>
              <w:right w:val="single" w:sz="2" w:space="0" w:color="auto"/>
            </w:tcBorders>
          </w:tcPr>
          <w:p w14:paraId="5364BB02" w14:textId="77777777" w:rsidR="001B1226" w:rsidRPr="00A4338B" w:rsidRDefault="001B1226" w:rsidP="001346F1">
            <w:pPr>
              <w:pStyle w:val="NormalCentered"/>
              <w:rPr>
                <w:lang w:val="en-GB"/>
              </w:rPr>
            </w:pPr>
          </w:p>
        </w:tc>
        <w:tc>
          <w:tcPr>
            <w:tcW w:w="3993" w:type="dxa"/>
            <w:tcBorders>
              <w:top w:val="single" w:sz="2" w:space="0" w:color="auto"/>
              <w:left w:val="single" w:sz="2" w:space="0" w:color="auto"/>
              <w:bottom w:val="single" w:sz="2" w:space="0" w:color="auto"/>
              <w:right w:val="single" w:sz="2" w:space="0" w:color="auto"/>
            </w:tcBorders>
          </w:tcPr>
          <w:p w14:paraId="5A671E08" w14:textId="77777777" w:rsidR="001B1226" w:rsidRPr="00A4338B" w:rsidRDefault="001B1226" w:rsidP="001346F1">
            <w:pPr>
              <w:pStyle w:val="NormalCentered"/>
              <w:rPr>
                <w:lang w:val="en-GB"/>
              </w:rPr>
            </w:pPr>
          </w:p>
        </w:tc>
      </w:tr>
      <w:tr w:rsidR="001B1226" w:rsidRPr="00A4338B" w14:paraId="3152F0AC" w14:textId="77777777" w:rsidTr="001346F1">
        <w:tc>
          <w:tcPr>
            <w:tcW w:w="2879" w:type="dxa"/>
            <w:tcBorders>
              <w:top w:val="single" w:sz="2" w:space="0" w:color="auto"/>
              <w:left w:val="single" w:sz="2" w:space="0" w:color="auto"/>
              <w:bottom w:val="single" w:sz="2" w:space="0" w:color="auto"/>
              <w:right w:val="single" w:sz="2" w:space="0" w:color="auto"/>
            </w:tcBorders>
          </w:tcPr>
          <w:p w14:paraId="04F4465F" w14:textId="77777777" w:rsidR="001B1226" w:rsidRPr="00A4338B" w:rsidRDefault="001B1226" w:rsidP="001346F1">
            <w:pPr>
              <w:pStyle w:val="NormalLeft"/>
              <w:rPr>
                <w:lang w:val="en-GB"/>
              </w:rPr>
            </w:pPr>
            <w:r w:rsidRPr="00A4338B">
              <w:rPr>
                <w:lang w:val="en-GB"/>
              </w:rPr>
              <w:t>R1000/C0010</w:t>
            </w:r>
          </w:p>
        </w:tc>
        <w:tc>
          <w:tcPr>
            <w:tcW w:w="2414" w:type="dxa"/>
            <w:tcBorders>
              <w:top w:val="single" w:sz="2" w:space="0" w:color="auto"/>
              <w:left w:val="single" w:sz="2" w:space="0" w:color="auto"/>
              <w:bottom w:val="single" w:sz="2" w:space="0" w:color="auto"/>
              <w:right w:val="single" w:sz="2" w:space="0" w:color="auto"/>
            </w:tcBorders>
          </w:tcPr>
          <w:p w14:paraId="2A3C5659" w14:textId="77777777" w:rsidR="001B1226" w:rsidRPr="00A4338B" w:rsidRDefault="001B1226" w:rsidP="001346F1">
            <w:pPr>
              <w:pStyle w:val="NormalLeft"/>
              <w:rPr>
                <w:lang w:val="en-GB"/>
              </w:rPr>
            </w:pPr>
            <w:r w:rsidRPr="00A4338B">
              <w:rPr>
                <w:lang w:val="en-GB"/>
              </w:rPr>
              <w:t>Other items approved by supervisory authority as basic own funds not specified above –Tier 1 unrestricted items — balance brought forward</w:t>
            </w:r>
          </w:p>
        </w:tc>
        <w:tc>
          <w:tcPr>
            <w:tcW w:w="3993" w:type="dxa"/>
            <w:tcBorders>
              <w:top w:val="single" w:sz="2" w:space="0" w:color="auto"/>
              <w:left w:val="single" w:sz="2" w:space="0" w:color="auto"/>
              <w:bottom w:val="single" w:sz="2" w:space="0" w:color="auto"/>
              <w:right w:val="single" w:sz="2" w:space="0" w:color="auto"/>
            </w:tcBorders>
          </w:tcPr>
          <w:p w14:paraId="67C951C5" w14:textId="77777777" w:rsidR="001B1226" w:rsidRPr="00A4338B" w:rsidRDefault="001B1226" w:rsidP="001346F1">
            <w:pPr>
              <w:pStyle w:val="NormalLeft"/>
              <w:rPr>
                <w:lang w:val="en-GB"/>
              </w:rPr>
            </w:pPr>
            <w:r w:rsidRPr="00A4338B">
              <w:rPr>
                <w:lang w:val="en-GB"/>
              </w:rPr>
              <w:t>This is the balance of other items approved by supervisory authority as basic own funds not specified above that are Tier 1 to be treated as unrestricted items brought forward from the previous reporting period.</w:t>
            </w:r>
          </w:p>
        </w:tc>
      </w:tr>
      <w:tr w:rsidR="001B1226" w:rsidRPr="00A4338B" w14:paraId="3E423633" w14:textId="77777777" w:rsidTr="001346F1">
        <w:tc>
          <w:tcPr>
            <w:tcW w:w="2879" w:type="dxa"/>
            <w:tcBorders>
              <w:top w:val="single" w:sz="2" w:space="0" w:color="auto"/>
              <w:left w:val="single" w:sz="2" w:space="0" w:color="auto"/>
              <w:bottom w:val="single" w:sz="2" w:space="0" w:color="auto"/>
              <w:right w:val="single" w:sz="2" w:space="0" w:color="auto"/>
            </w:tcBorders>
          </w:tcPr>
          <w:p w14:paraId="55E7C4DC" w14:textId="77777777" w:rsidR="001B1226" w:rsidRPr="00A4338B" w:rsidRDefault="001B1226" w:rsidP="001346F1">
            <w:pPr>
              <w:pStyle w:val="NormalLeft"/>
              <w:rPr>
                <w:lang w:val="en-GB"/>
              </w:rPr>
            </w:pPr>
            <w:r w:rsidRPr="00A4338B">
              <w:rPr>
                <w:lang w:val="en-GB"/>
              </w:rPr>
              <w:t>R1000/C0070</w:t>
            </w:r>
          </w:p>
        </w:tc>
        <w:tc>
          <w:tcPr>
            <w:tcW w:w="2414" w:type="dxa"/>
            <w:tcBorders>
              <w:top w:val="single" w:sz="2" w:space="0" w:color="auto"/>
              <w:left w:val="single" w:sz="2" w:space="0" w:color="auto"/>
              <w:bottom w:val="single" w:sz="2" w:space="0" w:color="auto"/>
              <w:right w:val="single" w:sz="2" w:space="0" w:color="auto"/>
            </w:tcBorders>
          </w:tcPr>
          <w:p w14:paraId="3778059D" w14:textId="77777777" w:rsidR="001B1226" w:rsidRPr="00A4338B" w:rsidRDefault="001B1226" w:rsidP="001346F1">
            <w:pPr>
              <w:pStyle w:val="NormalLeft"/>
              <w:rPr>
                <w:lang w:val="en-GB"/>
              </w:rPr>
            </w:pPr>
            <w:r w:rsidRPr="00A4338B">
              <w:rPr>
                <w:lang w:val="en-GB"/>
              </w:rPr>
              <w:t>Other items approved by supervisory authority as basic own funds not specified above –Tier 1 to be treated as unrestricted items — issued</w:t>
            </w:r>
          </w:p>
        </w:tc>
        <w:tc>
          <w:tcPr>
            <w:tcW w:w="3993" w:type="dxa"/>
            <w:tcBorders>
              <w:top w:val="single" w:sz="2" w:space="0" w:color="auto"/>
              <w:left w:val="single" w:sz="2" w:space="0" w:color="auto"/>
              <w:bottom w:val="single" w:sz="2" w:space="0" w:color="auto"/>
              <w:right w:val="single" w:sz="2" w:space="0" w:color="auto"/>
            </w:tcBorders>
          </w:tcPr>
          <w:p w14:paraId="127C1BC6" w14:textId="77777777" w:rsidR="001B1226" w:rsidRPr="00A4338B" w:rsidRDefault="001B1226" w:rsidP="001346F1">
            <w:pPr>
              <w:pStyle w:val="NormalLeft"/>
              <w:rPr>
                <w:lang w:val="en-GB"/>
              </w:rPr>
            </w:pPr>
            <w:r w:rsidRPr="00A4338B">
              <w:rPr>
                <w:lang w:val="en-GB"/>
              </w:rPr>
              <w:t>This is the amount of other items approved by supervisory authority as basic own funds not specified above that are Tier 1 to be treated as unrestricted items issued over the reporting period.</w:t>
            </w:r>
          </w:p>
        </w:tc>
      </w:tr>
      <w:tr w:rsidR="001B1226" w:rsidRPr="00A4338B" w14:paraId="075F87FC" w14:textId="77777777" w:rsidTr="001346F1">
        <w:tc>
          <w:tcPr>
            <w:tcW w:w="2879" w:type="dxa"/>
            <w:tcBorders>
              <w:top w:val="single" w:sz="2" w:space="0" w:color="auto"/>
              <w:left w:val="single" w:sz="2" w:space="0" w:color="auto"/>
              <w:bottom w:val="single" w:sz="2" w:space="0" w:color="auto"/>
              <w:right w:val="single" w:sz="2" w:space="0" w:color="auto"/>
            </w:tcBorders>
          </w:tcPr>
          <w:p w14:paraId="0D261002" w14:textId="77777777" w:rsidR="001B1226" w:rsidRPr="00A4338B" w:rsidRDefault="001B1226" w:rsidP="001346F1">
            <w:pPr>
              <w:pStyle w:val="NormalLeft"/>
              <w:rPr>
                <w:lang w:val="en-GB"/>
              </w:rPr>
            </w:pPr>
            <w:r w:rsidRPr="00A4338B">
              <w:rPr>
                <w:lang w:val="en-GB"/>
              </w:rPr>
              <w:t>R1000/C0080</w:t>
            </w:r>
          </w:p>
        </w:tc>
        <w:tc>
          <w:tcPr>
            <w:tcW w:w="2414" w:type="dxa"/>
            <w:tcBorders>
              <w:top w:val="single" w:sz="2" w:space="0" w:color="auto"/>
              <w:left w:val="single" w:sz="2" w:space="0" w:color="auto"/>
              <w:bottom w:val="single" w:sz="2" w:space="0" w:color="auto"/>
              <w:right w:val="single" w:sz="2" w:space="0" w:color="auto"/>
            </w:tcBorders>
          </w:tcPr>
          <w:p w14:paraId="0840C92A" w14:textId="77777777" w:rsidR="001B1226" w:rsidRPr="00A4338B" w:rsidRDefault="001B1226" w:rsidP="001346F1">
            <w:pPr>
              <w:pStyle w:val="NormalLeft"/>
              <w:rPr>
                <w:lang w:val="en-GB"/>
              </w:rPr>
            </w:pPr>
            <w:r w:rsidRPr="00A4338B">
              <w:rPr>
                <w:lang w:val="en-GB"/>
              </w:rPr>
              <w:t>Other items approved by supervisory authority as basic own funds not specified above –Tier 1 to be treated as unrestricted items — redeemed</w:t>
            </w:r>
          </w:p>
        </w:tc>
        <w:tc>
          <w:tcPr>
            <w:tcW w:w="3993" w:type="dxa"/>
            <w:tcBorders>
              <w:top w:val="single" w:sz="2" w:space="0" w:color="auto"/>
              <w:left w:val="single" w:sz="2" w:space="0" w:color="auto"/>
              <w:bottom w:val="single" w:sz="2" w:space="0" w:color="auto"/>
              <w:right w:val="single" w:sz="2" w:space="0" w:color="auto"/>
            </w:tcBorders>
          </w:tcPr>
          <w:p w14:paraId="3871F8B8" w14:textId="77777777" w:rsidR="001B1226" w:rsidRPr="00A4338B" w:rsidRDefault="001B1226" w:rsidP="001346F1">
            <w:pPr>
              <w:pStyle w:val="NormalLeft"/>
              <w:rPr>
                <w:lang w:val="en-GB"/>
              </w:rPr>
            </w:pPr>
            <w:r w:rsidRPr="00A4338B">
              <w:rPr>
                <w:lang w:val="en-GB"/>
              </w:rPr>
              <w:t>This is the amount of other items approved by supervisory authority as basic own funds not specified above that are Tier 1 to be treated as unrestricted items redeemed over the reporting period</w:t>
            </w:r>
          </w:p>
        </w:tc>
      </w:tr>
      <w:tr w:rsidR="001B1226" w:rsidRPr="00A4338B" w14:paraId="0CB9EEAE" w14:textId="77777777" w:rsidTr="001346F1">
        <w:tc>
          <w:tcPr>
            <w:tcW w:w="2879" w:type="dxa"/>
            <w:tcBorders>
              <w:top w:val="single" w:sz="2" w:space="0" w:color="auto"/>
              <w:left w:val="single" w:sz="2" w:space="0" w:color="auto"/>
              <w:bottom w:val="single" w:sz="2" w:space="0" w:color="auto"/>
              <w:right w:val="single" w:sz="2" w:space="0" w:color="auto"/>
            </w:tcBorders>
          </w:tcPr>
          <w:p w14:paraId="76F0798D" w14:textId="77777777" w:rsidR="001B1226" w:rsidRPr="00A4338B" w:rsidRDefault="001B1226" w:rsidP="001346F1">
            <w:pPr>
              <w:pStyle w:val="NormalLeft"/>
              <w:rPr>
                <w:lang w:val="en-GB"/>
              </w:rPr>
            </w:pPr>
            <w:r w:rsidRPr="00A4338B">
              <w:rPr>
                <w:lang w:val="en-GB"/>
              </w:rPr>
              <w:t>R1000/C0090</w:t>
            </w:r>
          </w:p>
        </w:tc>
        <w:tc>
          <w:tcPr>
            <w:tcW w:w="2414" w:type="dxa"/>
            <w:tcBorders>
              <w:top w:val="single" w:sz="2" w:space="0" w:color="auto"/>
              <w:left w:val="single" w:sz="2" w:space="0" w:color="auto"/>
              <w:bottom w:val="single" w:sz="2" w:space="0" w:color="auto"/>
              <w:right w:val="single" w:sz="2" w:space="0" w:color="auto"/>
            </w:tcBorders>
          </w:tcPr>
          <w:p w14:paraId="02742078" w14:textId="77777777" w:rsidR="001B1226" w:rsidRPr="00A4338B" w:rsidRDefault="001B1226" w:rsidP="001346F1">
            <w:pPr>
              <w:pStyle w:val="NormalLeft"/>
              <w:rPr>
                <w:lang w:val="en-GB"/>
              </w:rPr>
            </w:pPr>
            <w:r w:rsidRPr="00A4338B">
              <w:rPr>
                <w:lang w:val="en-GB"/>
              </w:rPr>
              <w:t>Other items approved by supervisory authority as basic own funds not specified above –Tier 1 to be treated as unrestricted items — movements in valuation</w:t>
            </w:r>
          </w:p>
        </w:tc>
        <w:tc>
          <w:tcPr>
            <w:tcW w:w="3993" w:type="dxa"/>
            <w:tcBorders>
              <w:top w:val="single" w:sz="2" w:space="0" w:color="auto"/>
              <w:left w:val="single" w:sz="2" w:space="0" w:color="auto"/>
              <w:bottom w:val="single" w:sz="2" w:space="0" w:color="auto"/>
              <w:right w:val="single" w:sz="2" w:space="0" w:color="auto"/>
            </w:tcBorders>
          </w:tcPr>
          <w:p w14:paraId="3C0E5404" w14:textId="77777777" w:rsidR="001B1226" w:rsidRPr="00A4338B" w:rsidRDefault="001B1226" w:rsidP="001346F1">
            <w:pPr>
              <w:pStyle w:val="NormalLeft"/>
              <w:rPr>
                <w:lang w:val="en-GB"/>
              </w:rPr>
            </w:pPr>
            <w:r w:rsidRPr="00A4338B">
              <w:rPr>
                <w:lang w:val="en-GB"/>
              </w:rPr>
              <w:t>This is an amount reflecting movements in valuation of other items approved by supervisory authority as basic own funds not specified above that are Tier 1 to be treated as unrestricted items.</w:t>
            </w:r>
          </w:p>
        </w:tc>
      </w:tr>
      <w:tr w:rsidR="001B1226" w:rsidRPr="00A4338B" w14:paraId="67C9CEBE" w14:textId="77777777" w:rsidTr="001346F1">
        <w:tc>
          <w:tcPr>
            <w:tcW w:w="2879" w:type="dxa"/>
            <w:tcBorders>
              <w:top w:val="single" w:sz="2" w:space="0" w:color="auto"/>
              <w:left w:val="single" w:sz="2" w:space="0" w:color="auto"/>
              <w:bottom w:val="single" w:sz="2" w:space="0" w:color="auto"/>
              <w:right w:val="single" w:sz="2" w:space="0" w:color="auto"/>
            </w:tcBorders>
          </w:tcPr>
          <w:p w14:paraId="54064FCB" w14:textId="77777777" w:rsidR="001B1226" w:rsidRPr="00A4338B" w:rsidRDefault="001B1226" w:rsidP="001346F1">
            <w:pPr>
              <w:pStyle w:val="NormalLeft"/>
              <w:rPr>
                <w:lang w:val="en-GB"/>
              </w:rPr>
            </w:pPr>
            <w:r w:rsidRPr="00A4338B">
              <w:rPr>
                <w:lang w:val="en-GB"/>
              </w:rPr>
              <w:t>R1000/C0060</w:t>
            </w:r>
          </w:p>
        </w:tc>
        <w:tc>
          <w:tcPr>
            <w:tcW w:w="2414" w:type="dxa"/>
            <w:tcBorders>
              <w:top w:val="single" w:sz="2" w:space="0" w:color="auto"/>
              <w:left w:val="single" w:sz="2" w:space="0" w:color="auto"/>
              <w:bottom w:val="single" w:sz="2" w:space="0" w:color="auto"/>
              <w:right w:val="single" w:sz="2" w:space="0" w:color="auto"/>
            </w:tcBorders>
          </w:tcPr>
          <w:p w14:paraId="112FFCA2" w14:textId="77777777" w:rsidR="001B1226" w:rsidRPr="00A4338B" w:rsidRDefault="001B1226" w:rsidP="001346F1">
            <w:pPr>
              <w:pStyle w:val="NormalLeft"/>
              <w:rPr>
                <w:lang w:val="en-GB"/>
              </w:rPr>
            </w:pPr>
            <w:r w:rsidRPr="00A4338B">
              <w:rPr>
                <w:lang w:val="en-GB"/>
              </w:rPr>
              <w:t>Other items approved by supervisory authority as basic own funds not specified above –Tier 1 to be treated as unrestricted items — balance carried forward</w:t>
            </w:r>
          </w:p>
        </w:tc>
        <w:tc>
          <w:tcPr>
            <w:tcW w:w="3993" w:type="dxa"/>
            <w:tcBorders>
              <w:top w:val="single" w:sz="2" w:space="0" w:color="auto"/>
              <w:left w:val="single" w:sz="2" w:space="0" w:color="auto"/>
              <w:bottom w:val="single" w:sz="2" w:space="0" w:color="auto"/>
              <w:right w:val="single" w:sz="2" w:space="0" w:color="auto"/>
            </w:tcBorders>
          </w:tcPr>
          <w:p w14:paraId="78FB9D2D" w14:textId="77777777" w:rsidR="001B1226" w:rsidRPr="00A4338B" w:rsidRDefault="001B1226" w:rsidP="001346F1">
            <w:pPr>
              <w:pStyle w:val="NormalLeft"/>
              <w:rPr>
                <w:lang w:val="en-GB"/>
              </w:rPr>
            </w:pPr>
            <w:r w:rsidRPr="00A4338B">
              <w:rPr>
                <w:lang w:val="en-GB"/>
              </w:rPr>
              <w:t>This is the balance of other items approved by supervisory authority as basic own funds not specified above that are Tier 1 to be treated as unrestricted items carried forward to the next reporting period.</w:t>
            </w:r>
          </w:p>
        </w:tc>
      </w:tr>
      <w:tr w:rsidR="001B1226" w:rsidRPr="00A4338B" w14:paraId="7B17076F" w14:textId="77777777" w:rsidTr="001346F1">
        <w:tc>
          <w:tcPr>
            <w:tcW w:w="2879" w:type="dxa"/>
            <w:tcBorders>
              <w:top w:val="single" w:sz="2" w:space="0" w:color="auto"/>
              <w:left w:val="single" w:sz="2" w:space="0" w:color="auto"/>
              <w:bottom w:val="single" w:sz="2" w:space="0" w:color="auto"/>
              <w:right w:val="single" w:sz="2" w:space="0" w:color="auto"/>
            </w:tcBorders>
          </w:tcPr>
          <w:p w14:paraId="440D318E" w14:textId="77777777" w:rsidR="001B1226" w:rsidRPr="00A4338B" w:rsidRDefault="001B1226" w:rsidP="001346F1">
            <w:pPr>
              <w:pStyle w:val="NormalLeft"/>
              <w:rPr>
                <w:lang w:val="en-GB"/>
              </w:rPr>
            </w:pPr>
            <w:r w:rsidRPr="00A4338B">
              <w:rPr>
                <w:lang w:val="en-GB"/>
              </w:rPr>
              <w:t>R1010/C0010</w:t>
            </w:r>
          </w:p>
        </w:tc>
        <w:tc>
          <w:tcPr>
            <w:tcW w:w="2414" w:type="dxa"/>
            <w:tcBorders>
              <w:top w:val="single" w:sz="2" w:space="0" w:color="auto"/>
              <w:left w:val="single" w:sz="2" w:space="0" w:color="auto"/>
              <w:bottom w:val="single" w:sz="2" w:space="0" w:color="auto"/>
              <w:right w:val="single" w:sz="2" w:space="0" w:color="auto"/>
            </w:tcBorders>
          </w:tcPr>
          <w:p w14:paraId="4932E8F4" w14:textId="77777777" w:rsidR="001B1226" w:rsidRPr="00A4338B" w:rsidRDefault="001B1226" w:rsidP="001346F1">
            <w:pPr>
              <w:pStyle w:val="NormalLeft"/>
              <w:rPr>
                <w:lang w:val="en-GB"/>
              </w:rPr>
            </w:pPr>
            <w:r w:rsidRPr="00A4338B">
              <w:rPr>
                <w:lang w:val="en-GB"/>
              </w:rPr>
              <w:t xml:space="preserve">Other items approved by supervisory </w:t>
            </w:r>
            <w:r w:rsidRPr="00A4338B">
              <w:rPr>
                <w:lang w:val="en-GB"/>
              </w:rPr>
              <w:lastRenderedPageBreak/>
              <w:t>authority as basic own funds not specified above –Tier 1 to be treated as restricted items –– balance brought forward</w:t>
            </w:r>
          </w:p>
        </w:tc>
        <w:tc>
          <w:tcPr>
            <w:tcW w:w="3993" w:type="dxa"/>
            <w:tcBorders>
              <w:top w:val="single" w:sz="2" w:space="0" w:color="auto"/>
              <w:left w:val="single" w:sz="2" w:space="0" w:color="auto"/>
              <w:bottom w:val="single" w:sz="2" w:space="0" w:color="auto"/>
              <w:right w:val="single" w:sz="2" w:space="0" w:color="auto"/>
            </w:tcBorders>
          </w:tcPr>
          <w:p w14:paraId="411FC6B6" w14:textId="77777777" w:rsidR="001B1226" w:rsidRPr="00A4338B" w:rsidRDefault="001B1226" w:rsidP="001346F1">
            <w:pPr>
              <w:pStyle w:val="NormalLeft"/>
              <w:rPr>
                <w:lang w:val="en-GB"/>
              </w:rPr>
            </w:pPr>
            <w:r w:rsidRPr="00A4338B">
              <w:rPr>
                <w:lang w:val="en-GB"/>
              </w:rPr>
              <w:lastRenderedPageBreak/>
              <w:t xml:space="preserve">This is the balance of other items approved by supervisory authority as </w:t>
            </w:r>
            <w:r w:rsidRPr="00A4338B">
              <w:rPr>
                <w:lang w:val="en-GB"/>
              </w:rPr>
              <w:lastRenderedPageBreak/>
              <w:t>basic own funds not specified above that are Tier 1 to be treated as restricted items brought forward from the previous reporting period.</w:t>
            </w:r>
          </w:p>
        </w:tc>
      </w:tr>
      <w:tr w:rsidR="001B1226" w:rsidRPr="00A4338B" w14:paraId="43817F81" w14:textId="77777777" w:rsidTr="001346F1">
        <w:tc>
          <w:tcPr>
            <w:tcW w:w="2879" w:type="dxa"/>
            <w:tcBorders>
              <w:top w:val="single" w:sz="2" w:space="0" w:color="auto"/>
              <w:left w:val="single" w:sz="2" w:space="0" w:color="auto"/>
              <w:bottom w:val="single" w:sz="2" w:space="0" w:color="auto"/>
              <w:right w:val="single" w:sz="2" w:space="0" w:color="auto"/>
            </w:tcBorders>
          </w:tcPr>
          <w:p w14:paraId="3D852CED" w14:textId="77777777" w:rsidR="001B1226" w:rsidRPr="00A4338B" w:rsidRDefault="001B1226" w:rsidP="001346F1">
            <w:pPr>
              <w:pStyle w:val="NormalLeft"/>
              <w:rPr>
                <w:lang w:val="en-GB"/>
              </w:rPr>
            </w:pPr>
            <w:r w:rsidRPr="00A4338B">
              <w:rPr>
                <w:lang w:val="en-GB"/>
              </w:rPr>
              <w:lastRenderedPageBreak/>
              <w:t>R1010/C0070</w:t>
            </w:r>
          </w:p>
        </w:tc>
        <w:tc>
          <w:tcPr>
            <w:tcW w:w="2414" w:type="dxa"/>
            <w:tcBorders>
              <w:top w:val="single" w:sz="2" w:space="0" w:color="auto"/>
              <w:left w:val="single" w:sz="2" w:space="0" w:color="auto"/>
              <w:bottom w:val="single" w:sz="2" w:space="0" w:color="auto"/>
              <w:right w:val="single" w:sz="2" w:space="0" w:color="auto"/>
            </w:tcBorders>
          </w:tcPr>
          <w:p w14:paraId="391966D3" w14:textId="77777777" w:rsidR="001B1226" w:rsidRPr="00A4338B" w:rsidRDefault="001B1226" w:rsidP="001346F1">
            <w:pPr>
              <w:pStyle w:val="NormalLeft"/>
              <w:rPr>
                <w:lang w:val="en-GB"/>
              </w:rPr>
            </w:pPr>
            <w:r w:rsidRPr="00A4338B">
              <w:rPr>
                <w:lang w:val="en-GB"/>
              </w:rPr>
              <w:t>Other items approved by supervisory authority as basic own funds not specified above –Tier 1 to be treated as restricted items –– issued</w:t>
            </w:r>
          </w:p>
        </w:tc>
        <w:tc>
          <w:tcPr>
            <w:tcW w:w="3993" w:type="dxa"/>
            <w:tcBorders>
              <w:top w:val="single" w:sz="2" w:space="0" w:color="auto"/>
              <w:left w:val="single" w:sz="2" w:space="0" w:color="auto"/>
              <w:bottom w:val="single" w:sz="2" w:space="0" w:color="auto"/>
              <w:right w:val="single" w:sz="2" w:space="0" w:color="auto"/>
            </w:tcBorders>
          </w:tcPr>
          <w:p w14:paraId="1E8A879E" w14:textId="77777777" w:rsidR="001B1226" w:rsidRPr="00A4338B" w:rsidRDefault="001B1226" w:rsidP="001346F1">
            <w:pPr>
              <w:pStyle w:val="NormalLeft"/>
              <w:rPr>
                <w:lang w:val="en-GB"/>
              </w:rPr>
            </w:pPr>
            <w:r w:rsidRPr="00A4338B">
              <w:rPr>
                <w:lang w:val="en-GB"/>
              </w:rPr>
              <w:t>This is the amount of other items approved by supervisory authority as basic own funds not specified above that are Tier 1 to be treated as restricted items issued over the reporting period.</w:t>
            </w:r>
          </w:p>
        </w:tc>
      </w:tr>
      <w:tr w:rsidR="001B1226" w:rsidRPr="00A4338B" w14:paraId="0400EB41" w14:textId="77777777" w:rsidTr="001346F1">
        <w:tc>
          <w:tcPr>
            <w:tcW w:w="2879" w:type="dxa"/>
            <w:tcBorders>
              <w:top w:val="single" w:sz="2" w:space="0" w:color="auto"/>
              <w:left w:val="single" w:sz="2" w:space="0" w:color="auto"/>
              <w:bottom w:val="single" w:sz="2" w:space="0" w:color="auto"/>
              <w:right w:val="single" w:sz="2" w:space="0" w:color="auto"/>
            </w:tcBorders>
          </w:tcPr>
          <w:p w14:paraId="5A05602A" w14:textId="77777777" w:rsidR="001B1226" w:rsidRPr="00A4338B" w:rsidRDefault="001B1226" w:rsidP="001346F1">
            <w:pPr>
              <w:pStyle w:val="NormalLeft"/>
              <w:rPr>
                <w:lang w:val="en-GB"/>
              </w:rPr>
            </w:pPr>
            <w:r w:rsidRPr="00A4338B">
              <w:rPr>
                <w:lang w:val="en-GB"/>
              </w:rPr>
              <w:t>R1010/C0080</w:t>
            </w:r>
          </w:p>
        </w:tc>
        <w:tc>
          <w:tcPr>
            <w:tcW w:w="2414" w:type="dxa"/>
            <w:tcBorders>
              <w:top w:val="single" w:sz="2" w:space="0" w:color="auto"/>
              <w:left w:val="single" w:sz="2" w:space="0" w:color="auto"/>
              <w:bottom w:val="single" w:sz="2" w:space="0" w:color="auto"/>
              <w:right w:val="single" w:sz="2" w:space="0" w:color="auto"/>
            </w:tcBorders>
          </w:tcPr>
          <w:p w14:paraId="1B46FF1B" w14:textId="77777777" w:rsidR="001B1226" w:rsidRPr="00A4338B" w:rsidRDefault="001B1226" w:rsidP="001346F1">
            <w:pPr>
              <w:pStyle w:val="NormalLeft"/>
              <w:rPr>
                <w:lang w:val="en-GB"/>
              </w:rPr>
            </w:pPr>
            <w:r w:rsidRPr="00A4338B">
              <w:rPr>
                <w:lang w:val="en-GB"/>
              </w:rPr>
              <w:t>Other items approved by supervisory authority as basic own funds not specified above –Tier 1 to be treated as restricted items –– redeemed</w:t>
            </w:r>
          </w:p>
        </w:tc>
        <w:tc>
          <w:tcPr>
            <w:tcW w:w="3993" w:type="dxa"/>
            <w:tcBorders>
              <w:top w:val="single" w:sz="2" w:space="0" w:color="auto"/>
              <w:left w:val="single" w:sz="2" w:space="0" w:color="auto"/>
              <w:bottom w:val="single" w:sz="2" w:space="0" w:color="auto"/>
              <w:right w:val="single" w:sz="2" w:space="0" w:color="auto"/>
            </w:tcBorders>
          </w:tcPr>
          <w:p w14:paraId="0DB56C1A" w14:textId="77777777" w:rsidR="001B1226" w:rsidRPr="00A4338B" w:rsidRDefault="001B1226" w:rsidP="001346F1">
            <w:pPr>
              <w:pStyle w:val="NormalLeft"/>
              <w:rPr>
                <w:lang w:val="en-GB"/>
              </w:rPr>
            </w:pPr>
            <w:r w:rsidRPr="00A4338B">
              <w:rPr>
                <w:lang w:val="en-GB"/>
              </w:rPr>
              <w:t>This is the amount of other items approved by supervisory authority as basic own funds not specified above that are Tier 1 to be treated as restricted items redeemed over the reporting period</w:t>
            </w:r>
          </w:p>
        </w:tc>
      </w:tr>
      <w:tr w:rsidR="001B1226" w:rsidRPr="00A4338B" w14:paraId="2567CB7B" w14:textId="77777777" w:rsidTr="001346F1">
        <w:tc>
          <w:tcPr>
            <w:tcW w:w="2879" w:type="dxa"/>
            <w:tcBorders>
              <w:top w:val="single" w:sz="2" w:space="0" w:color="auto"/>
              <w:left w:val="single" w:sz="2" w:space="0" w:color="auto"/>
              <w:bottom w:val="single" w:sz="2" w:space="0" w:color="auto"/>
              <w:right w:val="single" w:sz="2" w:space="0" w:color="auto"/>
            </w:tcBorders>
          </w:tcPr>
          <w:p w14:paraId="324DCCDE" w14:textId="77777777" w:rsidR="001B1226" w:rsidRPr="00A4338B" w:rsidRDefault="001B1226" w:rsidP="001346F1">
            <w:pPr>
              <w:pStyle w:val="NormalLeft"/>
              <w:rPr>
                <w:lang w:val="en-GB"/>
              </w:rPr>
            </w:pPr>
            <w:r w:rsidRPr="00A4338B">
              <w:rPr>
                <w:lang w:val="en-GB"/>
              </w:rPr>
              <w:t>R1010/C0090</w:t>
            </w:r>
          </w:p>
        </w:tc>
        <w:tc>
          <w:tcPr>
            <w:tcW w:w="2414" w:type="dxa"/>
            <w:tcBorders>
              <w:top w:val="single" w:sz="2" w:space="0" w:color="auto"/>
              <w:left w:val="single" w:sz="2" w:space="0" w:color="auto"/>
              <w:bottom w:val="single" w:sz="2" w:space="0" w:color="auto"/>
              <w:right w:val="single" w:sz="2" w:space="0" w:color="auto"/>
            </w:tcBorders>
          </w:tcPr>
          <w:p w14:paraId="6DB93996" w14:textId="77777777" w:rsidR="001B1226" w:rsidRPr="00A4338B" w:rsidRDefault="001B1226" w:rsidP="001346F1">
            <w:pPr>
              <w:pStyle w:val="NormalLeft"/>
              <w:rPr>
                <w:lang w:val="en-GB"/>
              </w:rPr>
            </w:pPr>
            <w:r w:rsidRPr="00A4338B">
              <w:rPr>
                <w:lang w:val="en-GB"/>
              </w:rPr>
              <w:t>Other items approved by supervisory authority as basic own funds not specified above –Tier 1 to be treated as restricted items –– movements in valuation</w:t>
            </w:r>
          </w:p>
        </w:tc>
        <w:tc>
          <w:tcPr>
            <w:tcW w:w="3993" w:type="dxa"/>
            <w:tcBorders>
              <w:top w:val="single" w:sz="2" w:space="0" w:color="auto"/>
              <w:left w:val="single" w:sz="2" w:space="0" w:color="auto"/>
              <w:bottom w:val="single" w:sz="2" w:space="0" w:color="auto"/>
              <w:right w:val="single" w:sz="2" w:space="0" w:color="auto"/>
            </w:tcBorders>
          </w:tcPr>
          <w:p w14:paraId="75E320A2" w14:textId="77777777" w:rsidR="001B1226" w:rsidRPr="00A4338B" w:rsidRDefault="001B1226" w:rsidP="001346F1">
            <w:pPr>
              <w:pStyle w:val="NormalLeft"/>
              <w:rPr>
                <w:lang w:val="en-GB"/>
              </w:rPr>
            </w:pPr>
            <w:r w:rsidRPr="00A4338B">
              <w:rPr>
                <w:lang w:val="en-GB"/>
              </w:rPr>
              <w:t>This is an amount reflecting movements in valuation of other items approved by supervisory authority as basic own funds not specified above that are Tier 1 to be treated as restricted items.</w:t>
            </w:r>
          </w:p>
        </w:tc>
      </w:tr>
      <w:tr w:rsidR="001B1226" w:rsidRPr="00A4338B" w14:paraId="2CF54B8B" w14:textId="77777777" w:rsidTr="001346F1">
        <w:tc>
          <w:tcPr>
            <w:tcW w:w="2879" w:type="dxa"/>
            <w:tcBorders>
              <w:top w:val="single" w:sz="2" w:space="0" w:color="auto"/>
              <w:left w:val="single" w:sz="2" w:space="0" w:color="auto"/>
              <w:bottom w:val="single" w:sz="2" w:space="0" w:color="auto"/>
              <w:right w:val="single" w:sz="2" w:space="0" w:color="auto"/>
            </w:tcBorders>
          </w:tcPr>
          <w:p w14:paraId="19F6056D" w14:textId="77777777" w:rsidR="001B1226" w:rsidRPr="00A4338B" w:rsidRDefault="001B1226" w:rsidP="001346F1">
            <w:pPr>
              <w:pStyle w:val="NormalLeft"/>
              <w:rPr>
                <w:lang w:val="en-GB"/>
              </w:rPr>
            </w:pPr>
            <w:r w:rsidRPr="00A4338B">
              <w:rPr>
                <w:lang w:val="en-GB"/>
              </w:rPr>
              <w:t>R1010/C0060</w:t>
            </w:r>
          </w:p>
        </w:tc>
        <w:tc>
          <w:tcPr>
            <w:tcW w:w="2414" w:type="dxa"/>
            <w:tcBorders>
              <w:top w:val="single" w:sz="2" w:space="0" w:color="auto"/>
              <w:left w:val="single" w:sz="2" w:space="0" w:color="auto"/>
              <w:bottom w:val="single" w:sz="2" w:space="0" w:color="auto"/>
              <w:right w:val="single" w:sz="2" w:space="0" w:color="auto"/>
            </w:tcBorders>
          </w:tcPr>
          <w:p w14:paraId="0E3AF4FA" w14:textId="77777777" w:rsidR="001B1226" w:rsidRPr="00A4338B" w:rsidRDefault="001B1226" w:rsidP="001346F1">
            <w:pPr>
              <w:pStyle w:val="NormalLeft"/>
              <w:rPr>
                <w:lang w:val="en-GB"/>
              </w:rPr>
            </w:pPr>
            <w:r w:rsidRPr="00A4338B">
              <w:rPr>
                <w:lang w:val="en-GB"/>
              </w:rPr>
              <w:t>Other items approved by supervisory authority as basic own funds not specified above –Tier 1 to be treated as restricted items –– balance carried forward</w:t>
            </w:r>
          </w:p>
        </w:tc>
        <w:tc>
          <w:tcPr>
            <w:tcW w:w="3993" w:type="dxa"/>
            <w:tcBorders>
              <w:top w:val="single" w:sz="2" w:space="0" w:color="auto"/>
              <w:left w:val="single" w:sz="2" w:space="0" w:color="auto"/>
              <w:bottom w:val="single" w:sz="2" w:space="0" w:color="auto"/>
              <w:right w:val="single" w:sz="2" w:space="0" w:color="auto"/>
            </w:tcBorders>
          </w:tcPr>
          <w:p w14:paraId="06D4CE26" w14:textId="77777777" w:rsidR="001B1226" w:rsidRPr="00A4338B" w:rsidRDefault="001B1226" w:rsidP="001346F1">
            <w:pPr>
              <w:pStyle w:val="NormalLeft"/>
              <w:rPr>
                <w:lang w:val="en-GB"/>
              </w:rPr>
            </w:pPr>
            <w:r w:rsidRPr="00A4338B">
              <w:rPr>
                <w:lang w:val="en-GB"/>
              </w:rPr>
              <w:t>This is the balance of other items approved by supervisory authority as basic own funds not specified above that are Tier 1 to be treated as restricted items carried forward to the next reporting period.</w:t>
            </w:r>
          </w:p>
        </w:tc>
      </w:tr>
      <w:tr w:rsidR="001B1226" w:rsidRPr="00A4338B" w14:paraId="6ABA3B8D" w14:textId="77777777" w:rsidTr="001346F1">
        <w:tc>
          <w:tcPr>
            <w:tcW w:w="2879" w:type="dxa"/>
            <w:tcBorders>
              <w:top w:val="single" w:sz="2" w:space="0" w:color="auto"/>
              <w:left w:val="single" w:sz="2" w:space="0" w:color="auto"/>
              <w:bottom w:val="single" w:sz="2" w:space="0" w:color="auto"/>
              <w:right w:val="single" w:sz="2" w:space="0" w:color="auto"/>
            </w:tcBorders>
          </w:tcPr>
          <w:p w14:paraId="595FCEC3" w14:textId="77777777" w:rsidR="001B1226" w:rsidRPr="00A4338B" w:rsidRDefault="001B1226" w:rsidP="001346F1">
            <w:pPr>
              <w:pStyle w:val="NormalLeft"/>
              <w:rPr>
                <w:lang w:val="en-GB"/>
              </w:rPr>
            </w:pPr>
            <w:r w:rsidRPr="00A4338B">
              <w:rPr>
                <w:lang w:val="en-GB"/>
              </w:rPr>
              <w:t>R1020/C0010</w:t>
            </w:r>
          </w:p>
        </w:tc>
        <w:tc>
          <w:tcPr>
            <w:tcW w:w="2414" w:type="dxa"/>
            <w:tcBorders>
              <w:top w:val="single" w:sz="2" w:space="0" w:color="auto"/>
              <w:left w:val="single" w:sz="2" w:space="0" w:color="auto"/>
              <w:bottom w:val="single" w:sz="2" w:space="0" w:color="auto"/>
              <w:right w:val="single" w:sz="2" w:space="0" w:color="auto"/>
            </w:tcBorders>
          </w:tcPr>
          <w:p w14:paraId="4B8C02AE" w14:textId="77777777" w:rsidR="001B1226" w:rsidRPr="00A4338B" w:rsidRDefault="001B1226" w:rsidP="001346F1">
            <w:pPr>
              <w:pStyle w:val="NormalLeft"/>
              <w:rPr>
                <w:lang w:val="en-GB"/>
              </w:rPr>
            </w:pPr>
            <w:r w:rsidRPr="00A4338B">
              <w:rPr>
                <w:lang w:val="en-GB"/>
              </w:rPr>
              <w:t>Other items approved by supervisory authority as basic own funds not specified above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554FA001" w14:textId="77777777" w:rsidR="001B1226" w:rsidRPr="00A4338B" w:rsidRDefault="001B1226" w:rsidP="001346F1">
            <w:pPr>
              <w:pStyle w:val="NormalLeft"/>
              <w:rPr>
                <w:lang w:val="en-GB"/>
              </w:rPr>
            </w:pPr>
            <w:r w:rsidRPr="00A4338B">
              <w:rPr>
                <w:lang w:val="en-GB"/>
              </w:rPr>
              <w:t>This is the balance of other items approved by supervisory authority as basic own funds not specified above that are Tier 2 brought forward from the previous reporting period.</w:t>
            </w:r>
          </w:p>
        </w:tc>
      </w:tr>
      <w:tr w:rsidR="001B1226" w:rsidRPr="00A4338B" w14:paraId="191096D6" w14:textId="77777777" w:rsidTr="001346F1">
        <w:tc>
          <w:tcPr>
            <w:tcW w:w="2879" w:type="dxa"/>
            <w:tcBorders>
              <w:top w:val="single" w:sz="2" w:space="0" w:color="auto"/>
              <w:left w:val="single" w:sz="2" w:space="0" w:color="auto"/>
              <w:bottom w:val="single" w:sz="2" w:space="0" w:color="auto"/>
              <w:right w:val="single" w:sz="2" w:space="0" w:color="auto"/>
            </w:tcBorders>
          </w:tcPr>
          <w:p w14:paraId="058B6D5D" w14:textId="77777777" w:rsidR="001B1226" w:rsidRPr="00A4338B" w:rsidRDefault="001B1226" w:rsidP="001346F1">
            <w:pPr>
              <w:pStyle w:val="NormalLeft"/>
              <w:rPr>
                <w:lang w:val="en-GB"/>
              </w:rPr>
            </w:pPr>
            <w:r w:rsidRPr="00A4338B">
              <w:rPr>
                <w:lang w:val="en-GB"/>
              </w:rPr>
              <w:lastRenderedPageBreak/>
              <w:t>R1020/C0070</w:t>
            </w:r>
          </w:p>
        </w:tc>
        <w:tc>
          <w:tcPr>
            <w:tcW w:w="2414" w:type="dxa"/>
            <w:tcBorders>
              <w:top w:val="single" w:sz="2" w:space="0" w:color="auto"/>
              <w:left w:val="single" w:sz="2" w:space="0" w:color="auto"/>
              <w:bottom w:val="single" w:sz="2" w:space="0" w:color="auto"/>
              <w:right w:val="single" w:sz="2" w:space="0" w:color="auto"/>
            </w:tcBorders>
          </w:tcPr>
          <w:p w14:paraId="50EF33CB" w14:textId="77777777" w:rsidR="001B1226" w:rsidRPr="00A4338B" w:rsidRDefault="001B1226" w:rsidP="001346F1">
            <w:pPr>
              <w:pStyle w:val="NormalLeft"/>
              <w:rPr>
                <w:lang w:val="en-GB"/>
              </w:rPr>
            </w:pPr>
            <w:r w:rsidRPr="00A4338B">
              <w:rPr>
                <w:lang w:val="en-GB"/>
              </w:rPr>
              <w:t>Other items approved by supervisory authority as basic own funds not specified above –Tier 2 — issued</w:t>
            </w:r>
          </w:p>
        </w:tc>
        <w:tc>
          <w:tcPr>
            <w:tcW w:w="3993" w:type="dxa"/>
            <w:tcBorders>
              <w:top w:val="single" w:sz="2" w:space="0" w:color="auto"/>
              <w:left w:val="single" w:sz="2" w:space="0" w:color="auto"/>
              <w:bottom w:val="single" w:sz="2" w:space="0" w:color="auto"/>
              <w:right w:val="single" w:sz="2" w:space="0" w:color="auto"/>
            </w:tcBorders>
          </w:tcPr>
          <w:p w14:paraId="03A2D6A1" w14:textId="77777777" w:rsidR="001B1226" w:rsidRPr="00A4338B" w:rsidRDefault="001B1226" w:rsidP="001346F1">
            <w:pPr>
              <w:pStyle w:val="NormalLeft"/>
              <w:rPr>
                <w:lang w:val="en-GB"/>
              </w:rPr>
            </w:pPr>
            <w:r w:rsidRPr="00A4338B">
              <w:rPr>
                <w:lang w:val="en-GB"/>
              </w:rPr>
              <w:t>This is the amount of other items approved by supervisory authority as basic own funds not specified above that are Tier 2 issued over the reporting period.</w:t>
            </w:r>
          </w:p>
        </w:tc>
      </w:tr>
      <w:tr w:rsidR="001B1226" w:rsidRPr="00A4338B" w14:paraId="52CC8969" w14:textId="77777777" w:rsidTr="001346F1">
        <w:tc>
          <w:tcPr>
            <w:tcW w:w="2879" w:type="dxa"/>
            <w:tcBorders>
              <w:top w:val="single" w:sz="2" w:space="0" w:color="auto"/>
              <w:left w:val="single" w:sz="2" w:space="0" w:color="auto"/>
              <w:bottom w:val="single" w:sz="2" w:space="0" w:color="auto"/>
              <w:right w:val="single" w:sz="2" w:space="0" w:color="auto"/>
            </w:tcBorders>
          </w:tcPr>
          <w:p w14:paraId="2C7759FF" w14:textId="77777777" w:rsidR="001B1226" w:rsidRPr="00A4338B" w:rsidRDefault="001B1226" w:rsidP="001346F1">
            <w:pPr>
              <w:pStyle w:val="NormalLeft"/>
              <w:rPr>
                <w:lang w:val="en-GB"/>
              </w:rPr>
            </w:pPr>
            <w:r w:rsidRPr="00A4338B">
              <w:rPr>
                <w:lang w:val="en-GB"/>
              </w:rPr>
              <w:t>R1020/C0080</w:t>
            </w:r>
          </w:p>
        </w:tc>
        <w:tc>
          <w:tcPr>
            <w:tcW w:w="2414" w:type="dxa"/>
            <w:tcBorders>
              <w:top w:val="single" w:sz="2" w:space="0" w:color="auto"/>
              <w:left w:val="single" w:sz="2" w:space="0" w:color="auto"/>
              <w:bottom w:val="single" w:sz="2" w:space="0" w:color="auto"/>
              <w:right w:val="single" w:sz="2" w:space="0" w:color="auto"/>
            </w:tcBorders>
          </w:tcPr>
          <w:p w14:paraId="79C465B3" w14:textId="77777777" w:rsidR="001B1226" w:rsidRPr="00A4338B" w:rsidRDefault="001B1226" w:rsidP="001346F1">
            <w:pPr>
              <w:pStyle w:val="NormalLeft"/>
              <w:rPr>
                <w:lang w:val="en-GB"/>
              </w:rPr>
            </w:pPr>
            <w:r w:rsidRPr="00A4338B">
              <w:rPr>
                <w:lang w:val="en-GB"/>
              </w:rPr>
              <w:t>Other items approved by supervisory authority as basic own funds not specified above –Tier 2 — redeemed</w:t>
            </w:r>
          </w:p>
        </w:tc>
        <w:tc>
          <w:tcPr>
            <w:tcW w:w="3993" w:type="dxa"/>
            <w:tcBorders>
              <w:top w:val="single" w:sz="2" w:space="0" w:color="auto"/>
              <w:left w:val="single" w:sz="2" w:space="0" w:color="auto"/>
              <w:bottom w:val="single" w:sz="2" w:space="0" w:color="auto"/>
              <w:right w:val="single" w:sz="2" w:space="0" w:color="auto"/>
            </w:tcBorders>
          </w:tcPr>
          <w:p w14:paraId="7E7E6A9A" w14:textId="77777777" w:rsidR="001B1226" w:rsidRPr="00A4338B" w:rsidRDefault="001B1226" w:rsidP="001346F1">
            <w:pPr>
              <w:pStyle w:val="NormalLeft"/>
              <w:rPr>
                <w:lang w:val="en-GB"/>
              </w:rPr>
            </w:pPr>
            <w:r w:rsidRPr="00A4338B">
              <w:rPr>
                <w:lang w:val="en-GB"/>
              </w:rPr>
              <w:t>This is the amount of other items approved by supervisory authority as basic own funds not specified above that are Tier 2 redeemed over the reporting period</w:t>
            </w:r>
          </w:p>
        </w:tc>
      </w:tr>
      <w:tr w:rsidR="001B1226" w:rsidRPr="00A4338B" w14:paraId="0E017946" w14:textId="77777777" w:rsidTr="001346F1">
        <w:tc>
          <w:tcPr>
            <w:tcW w:w="2879" w:type="dxa"/>
            <w:tcBorders>
              <w:top w:val="single" w:sz="2" w:space="0" w:color="auto"/>
              <w:left w:val="single" w:sz="2" w:space="0" w:color="auto"/>
              <w:bottom w:val="single" w:sz="2" w:space="0" w:color="auto"/>
              <w:right w:val="single" w:sz="2" w:space="0" w:color="auto"/>
            </w:tcBorders>
          </w:tcPr>
          <w:p w14:paraId="0BC0578A" w14:textId="77777777" w:rsidR="001B1226" w:rsidRPr="00A4338B" w:rsidRDefault="001B1226" w:rsidP="001346F1">
            <w:pPr>
              <w:pStyle w:val="NormalLeft"/>
              <w:rPr>
                <w:lang w:val="en-GB"/>
              </w:rPr>
            </w:pPr>
            <w:r w:rsidRPr="00A4338B">
              <w:rPr>
                <w:lang w:val="en-GB"/>
              </w:rPr>
              <w:t>R1020/C0090</w:t>
            </w:r>
          </w:p>
        </w:tc>
        <w:tc>
          <w:tcPr>
            <w:tcW w:w="2414" w:type="dxa"/>
            <w:tcBorders>
              <w:top w:val="single" w:sz="2" w:space="0" w:color="auto"/>
              <w:left w:val="single" w:sz="2" w:space="0" w:color="auto"/>
              <w:bottom w:val="single" w:sz="2" w:space="0" w:color="auto"/>
              <w:right w:val="single" w:sz="2" w:space="0" w:color="auto"/>
            </w:tcBorders>
          </w:tcPr>
          <w:p w14:paraId="6CEB0D2A" w14:textId="77777777" w:rsidR="001B1226" w:rsidRPr="00A4338B" w:rsidRDefault="001B1226" w:rsidP="001346F1">
            <w:pPr>
              <w:pStyle w:val="NormalLeft"/>
              <w:rPr>
                <w:lang w:val="en-GB"/>
              </w:rPr>
            </w:pPr>
            <w:r w:rsidRPr="00A4338B">
              <w:rPr>
                <w:lang w:val="en-GB"/>
              </w:rPr>
              <w:t>Other items approved by supervisory authority as basic own funds not specified above –Tier 2 — movements in valuation</w:t>
            </w:r>
          </w:p>
        </w:tc>
        <w:tc>
          <w:tcPr>
            <w:tcW w:w="3993" w:type="dxa"/>
            <w:tcBorders>
              <w:top w:val="single" w:sz="2" w:space="0" w:color="auto"/>
              <w:left w:val="single" w:sz="2" w:space="0" w:color="auto"/>
              <w:bottom w:val="single" w:sz="2" w:space="0" w:color="auto"/>
              <w:right w:val="single" w:sz="2" w:space="0" w:color="auto"/>
            </w:tcBorders>
          </w:tcPr>
          <w:p w14:paraId="106501C4" w14:textId="77777777" w:rsidR="001B1226" w:rsidRPr="00A4338B" w:rsidRDefault="001B1226" w:rsidP="001346F1">
            <w:pPr>
              <w:pStyle w:val="NormalLeft"/>
              <w:rPr>
                <w:lang w:val="en-GB"/>
              </w:rPr>
            </w:pPr>
            <w:r w:rsidRPr="00A4338B">
              <w:rPr>
                <w:lang w:val="en-GB"/>
              </w:rPr>
              <w:t>This is an amount reflecting movements in valuation of other items approved by supervisory authority as basic own funds not specified above that are Tier 2.</w:t>
            </w:r>
          </w:p>
        </w:tc>
      </w:tr>
      <w:tr w:rsidR="001B1226" w:rsidRPr="00A4338B" w14:paraId="109B2CFD" w14:textId="77777777" w:rsidTr="001346F1">
        <w:tc>
          <w:tcPr>
            <w:tcW w:w="2879" w:type="dxa"/>
            <w:tcBorders>
              <w:top w:val="single" w:sz="2" w:space="0" w:color="auto"/>
              <w:left w:val="single" w:sz="2" w:space="0" w:color="auto"/>
              <w:bottom w:val="single" w:sz="2" w:space="0" w:color="auto"/>
              <w:right w:val="single" w:sz="2" w:space="0" w:color="auto"/>
            </w:tcBorders>
          </w:tcPr>
          <w:p w14:paraId="69962754" w14:textId="77777777" w:rsidR="001B1226" w:rsidRPr="00A4338B" w:rsidRDefault="001B1226" w:rsidP="001346F1">
            <w:pPr>
              <w:pStyle w:val="NormalLeft"/>
              <w:rPr>
                <w:lang w:val="en-GB"/>
              </w:rPr>
            </w:pPr>
            <w:r w:rsidRPr="00A4338B">
              <w:rPr>
                <w:lang w:val="en-GB"/>
              </w:rPr>
              <w:t>R1020/C0060</w:t>
            </w:r>
          </w:p>
        </w:tc>
        <w:tc>
          <w:tcPr>
            <w:tcW w:w="2414" w:type="dxa"/>
            <w:tcBorders>
              <w:top w:val="single" w:sz="2" w:space="0" w:color="auto"/>
              <w:left w:val="single" w:sz="2" w:space="0" w:color="auto"/>
              <w:bottom w:val="single" w:sz="2" w:space="0" w:color="auto"/>
              <w:right w:val="single" w:sz="2" w:space="0" w:color="auto"/>
            </w:tcBorders>
          </w:tcPr>
          <w:p w14:paraId="406FA47F" w14:textId="77777777" w:rsidR="001B1226" w:rsidRPr="00A4338B" w:rsidRDefault="001B1226" w:rsidP="001346F1">
            <w:pPr>
              <w:pStyle w:val="NormalLeft"/>
              <w:rPr>
                <w:lang w:val="en-GB"/>
              </w:rPr>
            </w:pPr>
            <w:r w:rsidRPr="00A4338B">
              <w:rPr>
                <w:lang w:val="en-GB"/>
              </w:rPr>
              <w:t>Other items approved by supervisory authority as basic own funds not specified above –Tier 2– balance carried forward</w:t>
            </w:r>
          </w:p>
        </w:tc>
        <w:tc>
          <w:tcPr>
            <w:tcW w:w="3993" w:type="dxa"/>
            <w:tcBorders>
              <w:top w:val="single" w:sz="2" w:space="0" w:color="auto"/>
              <w:left w:val="single" w:sz="2" w:space="0" w:color="auto"/>
              <w:bottom w:val="single" w:sz="2" w:space="0" w:color="auto"/>
              <w:right w:val="single" w:sz="2" w:space="0" w:color="auto"/>
            </w:tcBorders>
          </w:tcPr>
          <w:p w14:paraId="160673F5" w14:textId="77777777" w:rsidR="001B1226" w:rsidRPr="00A4338B" w:rsidRDefault="001B1226" w:rsidP="001346F1">
            <w:pPr>
              <w:pStyle w:val="NormalLeft"/>
              <w:rPr>
                <w:lang w:val="en-GB"/>
              </w:rPr>
            </w:pPr>
            <w:r w:rsidRPr="00A4338B">
              <w:rPr>
                <w:lang w:val="en-GB"/>
              </w:rPr>
              <w:t>This is the balance of other items approved by supervisory authority as basic own funds not specified above that are Tier 2 carried forward to the next reporting period.</w:t>
            </w:r>
          </w:p>
        </w:tc>
      </w:tr>
      <w:tr w:rsidR="001B1226" w:rsidRPr="00A4338B" w14:paraId="071DB6FB" w14:textId="77777777" w:rsidTr="001346F1">
        <w:tc>
          <w:tcPr>
            <w:tcW w:w="2879" w:type="dxa"/>
            <w:tcBorders>
              <w:top w:val="single" w:sz="2" w:space="0" w:color="auto"/>
              <w:left w:val="single" w:sz="2" w:space="0" w:color="auto"/>
              <w:bottom w:val="single" w:sz="2" w:space="0" w:color="auto"/>
              <w:right w:val="single" w:sz="2" w:space="0" w:color="auto"/>
            </w:tcBorders>
          </w:tcPr>
          <w:p w14:paraId="2C19951E" w14:textId="77777777" w:rsidR="001B1226" w:rsidRPr="00A4338B" w:rsidRDefault="001B1226" w:rsidP="001346F1">
            <w:pPr>
              <w:pStyle w:val="NormalLeft"/>
              <w:rPr>
                <w:lang w:val="en-GB"/>
              </w:rPr>
            </w:pPr>
            <w:r w:rsidRPr="00A4338B">
              <w:rPr>
                <w:lang w:val="en-GB"/>
              </w:rPr>
              <w:t>R1030/C0010</w:t>
            </w:r>
          </w:p>
        </w:tc>
        <w:tc>
          <w:tcPr>
            <w:tcW w:w="2414" w:type="dxa"/>
            <w:tcBorders>
              <w:top w:val="single" w:sz="2" w:space="0" w:color="auto"/>
              <w:left w:val="single" w:sz="2" w:space="0" w:color="auto"/>
              <w:bottom w:val="single" w:sz="2" w:space="0" w:color="auto"/>
              <w:right w:val="single" w:sz="2" w:space="0" w:color="auto"/>
            </w:tcBorders>
          </w:tcPr>
          <w:p w14:paraId="6C7A6402" w14:textId="77777777" w:rsidR="001B1226" w:rsidRPr="00A4338B" w:rsidRDefault="001B1226" w:rsidP="001346F1">
            <w:pPr>
              <w:pStyle w:val="NormalLeft"/>
              <w:rPr>
                <w:lang w:val="en-GB"/>
              </w:rPr>
            </w:pPr>
            <w:r w:rsidRPr="00A4338B">
              <w:rPr>
                <w:lang w:val="en-GB"/>
              </w:rPr>
              <w:t>Other items approved by supervisory authority as basic own funds not specified above –Tier 3 — balance brought forward</w:t>
            </w:r>
          </w:p>
        </w:tc>
        <w:tc>
          <w:tcPr>
            <w:tcW w:w="3993" w:type="dxa"/>
            <w:tcBorders>
              <w:top w:val="single" w:sz="2" w:space="0" w:color="auto"/>
              <w:left w:val="single" w:sz="2" w:space="0" w:color="auto"/>
              <w:bottom w:val="single" w:sz="2" w:space="0" w:color="auto"/>
              <w:right w:val="single" w:sz="2" w:space="0" w:color="auto"/>
            </w:tcBorders>
          </w:tcPr>
          <w:p w14:paraId="2E5B7ED7" w14:textId="77777777" w:rsidR="001B1226" w:rsidRPr="00A4338B" w:rsidRDefault="001B1226" w:rsidP="001346F1">
            <w:pPr>
              <w:pStyle w:val="NormalLeft"/>
              <w:rPr>
                <w:lang w:val="en-GB"/>
              </w:rPr>
            </w:pPr>
            <w:r w:rsidRPr="00A4338B">
              <w:rPr>
                <w:lang w:val="en-GB"/>
              </w:rPr>
              <w:t>This is the balance of other items approved by supervisory authority as basic own funds not specified above that are Tier 3 brought forward from the previous reporting period.</w:t>
            </w:r>
          </w:p>
        </w:tc>
      </w:tr>
      <w:tr w:rsidR="001B1226" w:rsidRPr="00A4338B" w14:paraId="3461CEE9" w14:textId="77777777" w:rsidTr="001346F1">
        <w:tc>
          <w:tcPr>
            <w:tcW w:w="2879" w:type="dxa"/>
            <w:tcBorders>
              <w:top w:val="single" w:sz="2" w:space="0" w:color="auto"/>
              <w:left w:val="single" w:sz="2" w:space="0" w:color="auto"/>
              <w:bottom w:val="single" w:sz="2" w:space="0" w:color="auto"/>
              <w:right w:val="single" w:sz="2" w:space="0" w:color="auto"/>
            </w:tcBorders>
          </w:tcPr>
          <w:p w14:paraId="1A01697E" w14:textId="77777777" w:rsidR="001B1226" w:rsidRPr="00A4338B" w:rsidRDefault="001B1226" w:rsidP="001346F1">
            <w:pPr>
              <w:pStyle w:val="NormalLeft"/>
              <w:rPr>
                <w:lang w:val="en-GB"/>
              </w:rPr>
            </w:pPr>
            <w:r w:rsidRPr="00A4338B">
              <w:rPr>
                <w:lang w:val="en-GB"/>
              </w:rPr>
              <w:t>R1030/C0070</w:t>
            </w:r>
          </w:p>
        </w:tc>
        <w:tc>
          <w:tcPr>
            <w:tcW w:w="2414" w:type="dxa"/>
            <w:tcBorders>
              <w:top w:val="single" w:sz="2" w:space="0" w:color="auto"/>
              <w:left w:val="single" w:sz="2" w:space="0" w:color="auto"/>
              <w:bottom w:val="single" w:sz="2" w:space="0" w:color="auto"/>
              <w:right w:val="single" w:sz="2" w:space="0" w:color="auto"/>
            </w:tcBorders>
          </w:tcPr>
          <w:p w14:paraId="4338C3FD" w14:textId="77777777" w:rsidR="001B1226" w:rsidRPr="00A4338B" w:rsidRDefault="001B1226" w:rsidP="001346F1">
            <w:pPr>
              <w:pStyle w:val="NormalLeft"/>
              <w:rPr>
                <w:lang w:val="en-GB"/>
              </w:rPr>
            </w:pPr>
            <w:r w:rsidRPr="00A4338B">
              <w:rPr>
                <w:lang w:val="en-GB"/>
              </w:rPr>
              <w:t>Other items approved by supervisory authority as basic own funds not specified above –Tier 3 — issued</w:t>
            </w:r>
          </w:p>
        </w:tc>
        <w:tc>
          <w:tcPr>
            <w:tcW w:w="3993" w:type="dxa"/>
            <w:tcBorders>
              <w:top w:val="single" w:sz="2" w:space="0" w:color="auto"/>
              <w:left w:val="single" w:sz="2" w:space="0" w:color="auto"/>
              <w:bottom w:val="single" w:sz="2" w:space="0" w:color="auto"/>
              <w:right w:val="single" w:sz="2" w:space="0" w:color="auto"/>
            </w:tcBorders>
          </w:tcPr>
          <w:p w14:paraId="73C3AA1B" w14:textId="77777777" w:rsidR="001B1226" w:rsidRPr="00A4338B" w:rsidRDefault="001B1226" w:rsidP="001346F1">
            <w:pPr>
              <w:pStyle w:val="NormalLeft"/>
              <w:rPr>
                <w:lang w:val="en-GB"/>
              </w:rPr>
            </w:pPr>
            <w:r w:rsidRPr="00A4338B">
              <w:rPr>
                <w:lang w:val="en-GB"/>
              </w:rPr>
              <w:t>This is the amount of other items approved by supervisory authority as basic own funds not specified above that are Tier 3 issued over the reporting period.</w:t>
            </w:r>
          </w:p>
        </w:tc>
      </w:tr>
      <w:tr w:rsidR="001B1226" w:rsidRPr="00A4338B" w14:paraId="1AC71CC8" w14:textId="77777777" w:rsidTr="001346F1">
        <w:tc>
          <w:tcPr>
            <w:tcW w:w="2879" w:type="dxa"/>
            <w:tcBorders>
              <w:top w:val="single" w:sz="2" w:space="0" w:color="auto"/>
              <w:left w:val="single" w:sz="2" w:space="0" w:color="auto"/>
              <w:bottom w:val="single" w:sz="2" w:space="0" w:color="auto"/>
              <w:right w:val="single" w:sz="2" w:space="0" w:color="auto"/>
            </w:tcBorders>
          </w:tcPr>
          <w:p w14:paraId="274B9949" w14:textId="77777777" w:rsidR="001B1226" w:rsidRPr="00A4338B" w:rsidRDefault="001B1226" w:rsidP="001346F1">
            <w:pPr>
              <w:pStyle w:val="NormalLeft"/>
              <w:rPr>
                <w:lang w:val="en-GB"/>
              </w:rPr>
            </w:pPr>
            <w:r w:rsidRPr="00A4338B">
              <w:rPr>
                <w:lang w:val="en-GB"/>
              </w:rPr>
              <w:t>R1030/C0080</w:t>
            </w:r>
          </w:p>
        </w:tc>
        <w:tc>
          <w:tcPr>
            <w:tcW w:w="2414" w:type="dxa"/>
            <w:tcBorders>
              <w:top w:val="single" w:sz="2" w:space="0" w:color="auto"/>
              <w:left w:val="single" w:sz="2" w:space="0" w:color="auto"/>
              <w:bottom w:val="single" w:sz="2" w:space="0" w:color="auto"/>
              <w:right w:val="single" w:sz="2" w:space="0" w:color="auto"/>
            </w:tcBorders>
          </w:tcPr>
          <w:p w14:paraId="1A445ACA" w14:textId="77777777" w:rsidR="001B1226" w:rsidRPr="00A4338B" w:rsidRDefault="001B1226" w:rsidP="001346F1">
            <w:pPr>
              <w:pStyle w:val="NormalLeft"/>
              <w:rPr>
                <w:lang w:val="en-GB"/>
              </w:rPr>
            </w:pPr>
            <w:r w:rsidRPr="00A4338B">
              <w:rPr>
                <w:lang w:val="en-GB"/>
              </w:rPr>
              <w:t xml:space="preserve">Other items approved by supervisory authority as basic own </w:t>
            </w:r>
            <w:r w:rsidRPr="00A4338B">
              <w:rPr>
                <w:lang w:val="en-GB"/>
              </w:rPr>
              <w:lastRenderedPageBreak/>
              <w:t>funds not specified above –Tier 3 — redeemed</w:t>
            </w:r>
          </w:p>
        </w:tc>
        <w:tc>
          <w:tcPr>
            <w:tcW w:w="3993" w:type="dxa"/>
            <w:tcBorders>
              <w:top w:val="single" w:sz="2" w:space="0" w:color="auto"/>
              <w:left w:val="single" w:sz="2" w:space="0" w:color="auto"/>
              <w:bottom w:val="single" w:sz="2" w:space="0" w:color="auto"/>
              <w:right w:val="single" w:sz="2" w:space="0" w:color="auto"/>
            </w:tcBorders>
          </w:tcPr>
          <w:p w14:paraId="4B5BC5FB" w14:textId="77777777" w:rsidR="001B1226" w:rsidRPr="00A4338B" w:rsidRDefault="001B1226" w:rsidP="001346F1">
            <w:pPr>
              <w:pStyle w:val="NormalLeft"/>
              <w:rPr>
                <w:lang w:val="en-GB"/>
              </w:rPr>
            </w:pPr>
            <w:r w:rsidRPr="00A4338B">
              <w:rPr>
                <w:lang w:val="en-GB"/>
              </w:rPr>
              <w:lastRenderedPageBreak/>
              <w:t xml:space="preserve">This is the amount of other items approved by supervisory authority as basic own funds not specified above </w:t>
            </w:r>
            <w:r w:rsidRPr="00A4338B">
              <w:rPr>
                <w:lang w:val="en-GB"/>
              </w:rPr>
              <w:lastRenderedPageBreak/>
              <w:t>that are Tier 3 redeemed over the reporting period.</w:t>
            </w:r>
          </w:p>
        </w:tc>
      </w:tr>
      <w:tr w:rsidR="001B1226" w:rsidRPr="00A4338B" w14:paraId="50D54ECF" w14:textId="77777777" w:rsidTr="001346F1">
        <w:tc>
          <w:tcPr>
            <w:tcW w:w="2879" w:type="dxa"/>
            <w:tcBorders>
              <w:top w:val="single" w:sz="2" w:space="0" w:color="auto"/>
              <w:left w:val="single" w:sz="2" w:space="0" w:color="auto"/>
              <w:bottom w:val="single" w:sz="2" w:space="0" w:color="auto"/>
              <w:right w:val="single" w:sz="2" w:space="0" w:color="auto"/>
            </w:tcBorders>
          </w:tcPr>
          <w:p w14:paraId="63A7DC07" w14:textId="77777777" w:rsidR="001B1226" w:rsidRPr="00A4338B" w:rsidRDefault="001B1226" w:rsidP="001346F1">
            <w:pPr>
              <w:pStyle w:val="NormalLeft"/>
              <w:rPr>
                <w:lang w:val="en-GB"/>
              </w:rPr>
            </w:pPr>
            <w:r w:rsidRPr="00A4338B">
              <w:rPr>
                <w:lang w:val="en-GB"/>
              </w:rPr>
              <w:lastRenderedPageBreak/>
              <w:t>R1030/C0090</w:t>
            </w:r>
          </w:p>
        </w:tc>
        <w:tc>
          <w:tcPr>
            <w:tcW w:w="2414" w:type="dxa"/>
            <w:tcBorders>
              <w:top w:val="single" w:sz="2" w:space="0" w:color="auto"/>
              <w:left w:val="single" w:sz="2" w:space="0" w:color="auto"/>
              <w:bottom w:val="single" w:sz="2" w:space="0" w:color="auto"/>
              <w:right w:val="single" w:sz="2" w:space="0" w:color="auto"/>
            </w:tcBorders>
          </w:tcPr>
          <w:p w14:paraId="39B0DB4D" w14:textId="77777777" w:rsidR="001B1226" w:rsidRPr="00A4338B" w:rsidRDefault="001B1226" w:rsidP="001346F1">
            <w:pPr>
              <w:pStyle w:val="NormalLeft"/>
              <w:rPr>
                <w:lang w:val="en-GB"/>
              </w:rPr>
            </w:pPr>
            <w:r w:rsidRPr="00A4338B">
              <w:rPr>
                <w:lang w:val="en-GB"/>
              </w:rPr>
              <w:t>Other items approved by supervisory authority as basic own funds not specified above –Tier 3 — movements in valuation</w:t>
            </w:r>
          </w:p>
        </w:tc>
        <w:tc>
          <w:tcPr>
            <w:tcW w:w="3993" w:type="dxa"/>
            <w:tcBorders>
              <w:top w:val="single" w:sz="2" w:space="0" w:color="auto"/>
              <w:left w:val="single" w:sz="2" w:space="0" w:color="auto"/>
              <w:bottom w:val="single" w:sz="2" w:space="0" w:color="auto"/>
              <w:right w:val="single" w:sz="2" w:space="0" w:color="auto"/>
            </w:tcBorders>
          </w:tcPr>
          <w:p w14:paraId="50D9DBE2" w14:textId="77777777" w:rsidR="001B1226" w:rsidRPr="00A4338B" w:rsidRDefault="001B1226" w:rsidP="001346F1">
            <w:pPr>
              <w:pStyle w:val="NormalLeft"/>
              <w:rPr>
                <w:lang w:val="en-GB"/>
              </w:rPr>
            </w:pPr>
            <w:r w:rsidRPr="00A4338B">
              <w:rPr>
                <w:lang w:val="en-GB"/>
              </w:rPr>
              <w:t>This is an amount reflecting movements in valuation of other items approved by supervisory authority as basic own funds not specified above that are Tier 3.</w:t>
            </w:r>
          </w:p>
        </w:tc>
      </w:tr>
      <w:tr w:rsidR="001B1226" w:rsidRPr="00A4338B" w14:paraId="14968633" w14:textId="77777777" w:rsidTr="001346F1">
        <w:tc>
          <w:tcPr>
            <w:tcW w:w="2879" w:type="dxa"/>
            <w:tcBorders>
              <w:top w:val="single" w:sz="2" w:space="0" w:color="auto"/>
              <w:left w:val="single" w:sz="2" w:space="0" w:color="auto"/>
              <w:bottom w:val="single" w:sz="2" w:space="0" w:color="auto"/>
              <w:right w:val="single" w:sz="2" w:space="0" w:color="auto"/>
            </w:tcBorders>
          </w:tcPr>
          <w:p w14:paraId="223D2FA5" w14:textId="77777777" w:rsidR="001B1226" w:rsidRPr="00A4338B" w:rsidRDefault="001B1226" w:rsidP="001346F1">
            <w:pPr>
              <w:pStyle w:val="NormalLeft"/>
              <w:rPr>
                <w:lang w:val="en-GB"/>
              </w:rPr>
            </w:pPr>
            <w:r w:rsidRPr="00A4338B">
              <w:rPr>
                <w:lang w:val="en-GB"/>
              </w:rPr>
              <w:t>R1030/C0060</w:t>
            </w:r>
          </w:p>
        </w:tc>
        <w:tc>
          <w:tcPr>
            <w:tcW w:w="2414" w:type="dxa"/>
            <w:tcBorders>
              <w:top w:val="single" w:sz="2" w:space="0" w:color="auto"/>
              <w:left w:val="single" w:sz="2" w:space="0" w:color="auto"/>
              <w:bottom w:val="single" w:sz="2" w:space="0" w:color="auto"/>
              <w:right w:val="single" w:sz="2" w:space="0" w:color="auto"/>
            </w:tcBorders>
          </w:tcPr>
          <w:p w14:paraId="20599B9E" w14:textId="77777777" w:rsidR="001B1226" w:rsidRPr="00A4338B" w:rsidRDefault="001B1226" w:rsidP="001346F1">
            <w:pPr>
              <w:pStyle w:val="NormalLeft"/>
              <w:rPr>
                <w:lang w:val="en-GB"/>
              </w:rPr>
            </w:pPr>
            <w:r w:rsidRPr="00A4338B">
              <w:rPr>
                <w:lang w:val="en-GB"/>
              </w:rPr>
              <w:t>Other items approved by supervisory authority as basic own funds not specified above –Tier 3 — balance carried forward</w:t>
            </w:r>
          </w:p>
        </w:tc>
        <w:tc>
          <w:tcPr>
            <w:tcW w:w="3993" w:type="dxa"/>
            <w:tcBorders>
              <w:top w:val="single" w:sz="2" w:space="0" w:color="auto"/>
              <w:left w:val="single" w:sz="2" w:space="0" w:color="auto"/>
              <w:bottom w:val="single" w:sz="2" w:space="0" w:color="auto"/>
              <w:right w:val="single" w:sz="2" w:space="0" w:color="auto"/>
            </w:tcBorders>
          </w:tcPr>
          <w:p w14:paraId="28B3CB99" w14:textId="77777777" w:rsidR="001B1226" w:rsidRPr="00A4338B" w:rsidRDefault="001B1226" w:rsidP="001346F1">
            <w:pPr>
              <w:pStyle w:val="NormalLeft"/>
              <w:rPr>
                <w:lang w:val="en-GB"/>
              </w:rPr>
            </w:pPr>
            <w:r w:rsidRPr="00A4338B">
              <w:rPr>
                <w:lang w:val="en-GB"/>
              </w:rPr>
              <w:t>This is the balance of other items approved by supervisory authority as basic own funds not specified above that are Tier 3 carried forward to the next reporting period.</w:t>
            </w:r>
          </w:p>
        </w:tc>
      </w:tr>
      <w:tr w:rsidR="001B1226" w:rsidRPr="00A4338B" w14:paraId="0EF0BA82" w14:textId="77777777" w:rsidTr="001346F1">
        <w:tc>
          <w:tcPr>
            <w:tcW w:w="2879" w:type="dxa"/>
            <w:tcBorders>
              <w:top w:val="single" w:sz="2" w:space="0" w:color="auto"/>
              <w:left w:val="single" w:sz="2" w:space="0" w:color="auto"/>
              <w:bottom w:val="single" w:sz="2" w:space="0" w:color="auto"/>
              <w:right w:val="single" w:sz="2" w:space="0" w:color="auto"/>
            </w:tcBorders>
          </w:tcPr>
          <w:p w14:paraId="6DA70F4B" w14:textId="77777777" w:rsidR="001B1226" w:rsidRPr="00A4338B" w:rsidRDefault="001B1226" w:rsidP="001346F1">
            <w:pPr>
              <w:pStyle w:val="NormalLeft"/>
              <w:rPr>
                <w:lang w:val="en-GB"/>
              </w:rPr>
            </w:pPr>
            <w:r w:rsidRPr="00A4338B">
              <w:rPr>
                <w:lang w:val="en-GB"/>
              </w:rPr>
              <w:t>R1100/C0010</w:t>
            </w:r>
          </w:p>
        </w:tc>
        <w:tc>
          <w:tcPr>
            <w:tcW w:w="2414" w:type="dxa"/>
            <w:tcBorders>
              <w:top w:val="single" w:sz="2" w:space="0" w:color="auto"/>
              <w:left w:val="single" w:sz="2" w:space="0" w:color="auto"/>
              <w:bottom w:val="single" w:sz="2" w:space="0" w:color="auto"/>
              <w:right w:val="single" w:sz="2" w:space="0" w:color="auto"/>
            </w:tcBorders>
          </w:tcPr>
          <w:p w14:paraId="3D029600" w14:textId="77777777" w:rsidR="001B1226" w:rsidRPr="00A4338B" w:rsidRDefault="001B1226" w:rsidP="001346F1">
            <w:pPr>
              <w:pStyle w:val="NormalLeft"/>
              <w:rPr>
                <w:lang w:val="en-GB"/>
              </w:rPr>
            </w:pPr>
            <w:r w:rsidRPr="00A4338B">
              <w:rPr>
                <w:lang w:val="en-GB"/>
              </w:rPr>
              <w:t>Total of other items approved by supervisory authority as basic own fund items not specified above — balance brought forward</w:t>
            </w:r>
          </w:p>
        </w:tc>
        <w:tc>
          <w:tcPr>
            <w:tcW w:w="3993" w:type="dxa"/>
            <w:tcBorders>
              <w:top w:val="single" w:sz="2" w:space="0" w:color="auto"/>
              <w:left w:val="single" w:sz="2" w:space="0" w:color="auto"/>
              <w:bottom w:val="single" w:sz="2" w:space="0" w:color="auto"/>
              <w:right w:val="single" w:sz="2" w:space="0" w:color="auto"/>
            </w:tcBorders>
          </w:tcPr>
          <w:p w14:paraId="27414B41" w14:textId="77777777" w:rsidR="001B1226" w:rsidRPr="00A4338B" w:rsidRDefault="001B1226" w:rsidP="001346F1">
            <w:pPr>
              <w:pStyle w:val="NormalLeft"/>
              <w:rPr>
                <w:lang w:val="en-GB"/>
              </w:rPr>
            </w:pPr>
            <w:r w:rsidRPr="00A4338B">
              <w:rPr>
                <w:lang w:val="en-GB"/>
              </w:rPr>
              <w:t>This is the balance of total other items approved by supervisory authority as basic own funds not specified above brought forward from the previous reporting period.</w:t>
            </w:r>
          </w:p>
        </w:tc>
      </w:tr>
      <w:tr w:rsidR="001B1226" w:rsidRPr="00A4338B" w14:paraId="796242D6" w14:textId="77777777" w:rsidTr="001346F1">
        <w:tc>
          <w:tcPr>
            <w:tcW w:w="2879" w:type="dxa"/>
            <w:tcBorders>
              <w:top w:val="single" w:sz="2" w:space="0" w:color="auto"/>
              <w:left w:val="single" w:sz="2" w:space="0" w:color="auto"/>
              <w:bottom w:val="single" w:sz="2" w:space="0" w:color="auto"/>
              <w:right w:val="single" w:sz="2" w:space="0" w:color="auto"/>
            </w:tcBorders>
          </w:tcPr>
          <w:p w14:paraId="442FC20D" w14:textId="77777777" w:rsidR="001B1226" w:rsidRPr="00A4338B" w:rsidRDefault="001B1226" w:rsidP="001346F1">
            <w:pPr>
              <w:pStyle w:val="NormalLeft"/>
              <w:rPr>
                <w:lang w:val="en-GB"/>
              </w:rPr>
            </w:pPr>
            <w:r w:rsidRPr="00A4338B">
              <w:rPr>
                <w:lang w:val="en-GB"/>
              </w:rPr>
              <w:t>R1100/C0070</w:t>
            </w:r>
          </w:p>
        </w:tc>
        <w:tc>
          <w:tcPr>
            <w:tcW w:w="2414" w:type="dxa"/>
            <w:tcBorders>
              <w:top w:val="single" w:sz="2" w:space="0" w:color="auto"/>
              <w:left w:val="single" w:sz="2" w:space="0" w:color="auto"/>
              <w:bottom w:val="single" w:sz="2" w:space="0" w:color="auto"/>
              <w:right w:val="single" w:sz="2" w:space="0" w:color="auto"/>
            </w:tcBorders>
          </w:tcPr>
          <w:p w14:paraId="773448BB" w14:textId="77777777" w:rsidR="001B1226" w:rsidRPr="00A4338B" w:rsidRDefault="001B1226" w:rsidP="001346F1">
            <w:pPr>
              <w:pStyle w:val="NormalLeft"/>
              <w:rPr>
                <w:lang w:val="en-GB"/>
              </w:rPr>
            </w:pPr>
            <w:r w:rsidRPr="00A4338B">
              <w:rPr>
                <w:lang w:val="en-GB"/>
              </w:rPr>
              <w:t>Total of other items approved by supervisory authority as basic own fund items not specified above — issued</w:t>
            </w:r>
          </w:p>
        </w:tc>
        <w:tc>
          <w:tcPr>
            <w:tcW w:w="3993" w:type="dxa"/>
            <w:tcBorders>
              <w:top w:val="single" w:sz="2" w:space="0" w:color="auto"/>
              <w:left w:val="single" w:sz="2" w:space="0" w:color="auto"/>
              <w:bottom w:val="single" w:sz="2" w:space="0" w:color="auto"/>
              <w:right w:val="single" w:sz="2" w:space="0" w:color="auto"/>
            </w:tcBorders>
          </w:tcPr>
          <w:p w14:paraId="2BD7303C" w14:textId="77777777" w:rsidR="001B1226" w:rsidRPr="00A4338B" w:rsidRDefault="001B1226" w:rsidP="001346F1">
            <w:pPr>
              <w:pStyle w:val="NormalLeft"/>
              <w:rPr>
                <w:lang w:val="en-GB"/>
              </w:rPr>
            </w:pPr>
            <w:r w:rsidRPr="00A4338B">
              <w:rPr>
                <w:lang w:val="en-GB"/>
              </w:rPr>
              <w:t>This is the amount of total other items approved by supervisory authority as basic own funds not specified above issued over the reporting period.</w:t>
            </w:r>
          </w:p>
        </w:tc>
      </w:tr>
      <w:tr w:rsidR="001B1226" w:rsidRPr="00A4338B" w14:paraId="069A5BF1" w14:textId="77777777" w:rsidTr="001346F1">
        <w:tc>
          <w:tcPr>
            <w:tcW w:w="2879" w:type="dxa"/>
            <w:tcBorders>
              <w:top w:val="single" w:sz="2" w:space="0" w:color="auto"/>
              <w:left w:val="single" w:sz="2" w:space="0" w:color="auto"/>
              <w:bottom w:val="single" w:sz="2" w:space="0" w:color="auto"/>
              <w:right w:val="single" w:sz="2" w:space="0" w:color="auto"/>
            </w:tcBorders>
          </w:tcPr>
          <w:p w14:paraId="49AB122A" w14:textId="77777777" w:rsidR="001B1226" w:rsidRPr="00A4338B" w:rsidRDefault="001B1226" w:rsidP="001346F1">
            <w:pPr>
              <w:pStyle w:val="NormalLeft"/>
              <w:rPr>
                <w:lang w:val="en-GB"/>
              </w:rPr>
            </w:pPr>
            <w:r w:rsidRPr="00A4338B">
              <w:rPr>
                <w:lang w:val="en-GB"/>
              </w:rPr>
              <w:t>R1100/C0080</w:t>
            </w:r>
          </w:p>
        </w:tc>
        <w:tc>
          <w:tcPr>
            <w:tcW w:w="2414" w:type="dxa"/>
            <w:tcBorders>
              <w:top w:val="single" w:sz="2" w:space="0" w:color="auto"/>
              <w:left w:val="single" w:sz="2" w:space="0" w:color="auto"/>
              <w:bottom w:val="single" w:sz="2" w:space="0" w:color="auto"/>
              <w:right w:val="single" w:sz="2" w:space="0" w:color="auto"/>
            </w:tcBorders>
          </w:tcPr>
          <w:p w14:paraId="42E4AA00" w14:textId="77777777" w:rsidR="001B1226" w:rsidRPr="00A4338B" w:rsidRDefault="001B1226" w:rsidP="001346F1">
            <w:pPr>
              <w:pStyle w:val="NormalLeft"/>
              <w:rPr>
                <w:lang w:val="en-GB"/>
              </w:rPr>
            </w:pPr>
            <w:r w:rsidRPr="00A4338B">
              <w:rPr>
                <w:lang w:val="en-GB"/>
              </w:rPr>
              <w:t xml:space="preserve">Total of other items approved by supervisory authority as basic own fund items not specified above </w:t>
            </w:r>
            <w:del w:id="968" w:author="Author">
              <w:r w:rsidRPr="00A4338B" w:rsidDel="00227010">
                <w:rPr>
                  <w:lang w:val="en-GB"/>
                </w:rPr>
                <w:delText>–</w:delText>
              </w:r>
            </w:del>
            <w:r w:rsidRPr="00A4338B">
              <w:rPr>
                <w:lang w:val="en-GB"/>
              </w:rPr>
              <w:t>redeemed</w:t>
            </w:r>
          </w:p>
        </w:tc>
        <w:tc>
          <w:tcPr>
            <w:tcW w:w="3993" w:type="dxa"/>
            <w:tcBorders>
              <w:top w:val="single" w:sz="2" w:space="0" w:color="auto"/>
              <w:left w:val="single" w:sz="2" w:space="0" w:color="auto"/>
              <w:bottom w:val="single" w:sz="2" w:space="0" w:color="auto"/>
              <w:right w:val="single" w:sz="2" w:space="0" w:color="auto"/>
            </w:tcBorders>
          </w:tcPr>
          <w:p w14:paraId="595AAC8C" w14:textId="77777777" w:rsidR="001B1226" w:rsidRPr="00A4338B" w:rsidRDefault="001B1226" w:rsidP="001346F1">
            <w:pPr>
              <w:pStyle w:val="NormalLeft"/>
              <w:rPr>
                <w:lang w:val="en-GB"/>
              </w:rPr>
            </w:pPr>
            <w:r w:rsidRPr="00A4338B">
              <w:rPr>
                <w:lang w:val="en-GB"/>
              </w:rPr>
              <w:t>This is the amount of total other items approved by supervisory authority as basic own funds not specified above that are redeemed over the reporting period.</w:t>
            </w:r>
          </w:p>
        </w:tc>
      </w:tr>
      <w:tr w:rsidR="001B1226" w:rsidRPr="00A4338B" w14:paraId="34E9470E" w14:textId="77777777" w:rsidTr="001346F1">
        <w:tc>
          <w:tcPr>
            <w:tcW w:w="2879" w:type="dxa"/>
            <w:tcBorders>
              <w:top w:val="single" w:sz="2" w:space="0" w:color="auto"/>
              <w:left w:val="single" w:sz="2" w:space="0" w:color="auto"/>
              <w:bottom w:val="single" w:sz="2" w:space="0" w:color="auto"/>
              <w:right w:val="single" w:sz="2" w:space="0" w:color="auto"/>
            </w:tcBorders>
          </w:tcPr>
          <w:p w14:paraId="6AC5E14C" w14:textId="77777777" w:rsidR="001B1226" w:rsidRPr="00A4338B" w:rsidRDefault="001B1226" w:rsidP="001346F1">
            <w:pPr>
              <w:pStyle w:val="NormalLeft"/>
              <w:rPr>
                <w:lang w:val="en-GB"/>
              </w:rPr>
            </w:pPr>
            <w:r w:rsidRPr="00A4338B">
              <w:rPr>
                <w:lang w:val="en-GB"/>
              </w:rPr>
              <w:t>R1100/C0090</w:t>
            </w:r>
          </w:p>
        </w:tc>
        <w:tc>
          <w:tcPr>
            <w:tcW w:w="2414" w:type="dxa"/>
            <w:tcBorders>
              <w:top w:val="single" w:sz="2" w:space="0" w:color="auto"/>
              <w:left w:val="single" w:sz="2" w:space="0" w:color="auto"/>
              <w:bottom w:val="single" w:sz="2" w:space="0" w:color="auto"/>
              <w:right w:val="single" w:sz="2" w:space="0" w:color="auto"/>
            </w:tcBorders>
          </w:tcPr>
          <w:p w14:paraId="44611C04" w14:textId="77777777" w:rsidR="001B1226" w:rsidRPr="00A4338B" w:rsidRDefault="001B1226" w:rsidP="001346F1">
            <w:pPr>
              <w:pStyle w:val="NormalLeft"/>
              <w:rPr>
                <w:lang w:val="en-GB"/>
              </w:rPr>
            </w:pPr>
            <w:r w:rsidRPr="00A4338B">
              <w:rPr>
                <w:lang w:val="en-GB"/>
              </w:rPr>
              <w:t xml:space="preserve">Total of other items approved by supervisory authority as basic own fund items not specified </w:t>
            </w:r>
            <w:r w:rsidRPr="00A4338B">
              <w:rPr>
                <w:lang w:val="en-GB"/>
              </w:rPr>
              <w:lastRenderedPageBreak/>
              <w:t>above — movements in valuation</w:t>
            </w:r>
          </w:p>
        </w:tc>
        <w:tc>
          <w:tcPr>
            <w:tcW w:w="3993" w:type="dxa"/>
            <w:tcBorders>
              <w:top w:val="single" w:sz="2" w:space="0" w:color="auto"/>
              <w:left w:val="single" w:sz="2" w:space="0" w:color="auto"/>
              <w:bottom w:val="single" w:sz="2" w:space="0" w:color="auto"/>
              <w:right w:val="single" w:sz="2" w:space="0" w:color="auto"/>
            </w:tcBorders>
          </w:tcPr>
          <w:p w14:paraId="5C7CA596" w14:textId="77777777" w:rsidR="001B1226" w:rsidRPr="00A4338B" w:rsidRDefault="001B1226" w:rsidP="001346F1">
            <w:pPr>
              <w:pStyle w:val="NormalLeft"/>
              <w:rPr>
                <w:lang w:val="en-GB"/>
              </w:rPr>
            </w:pPr>
            <w:r w:rsidRPr="00A4338B">
              <w:rPr>
                <w:lang w:val="en-GB"/>
              </w:rPr>
              <w:lastRenderedPageBreak/>
              <w:t>This is an amount reflecting movements in valuation of total other items approved by supervisory authority as basic own funds not specified above.</w:t>
            </w:r>
          </w:p>
        </w:tc>
      </w:tr>
      <w:tr w:rsidR="001B1226" w:rsidRPr="00A4338B" w14:paraId="133E7595" w14:textId="77777777" w:rsidTr="001346F1">
        <w:tc>
          <w:tcPr>
            <w:tcW w:w="2879" w:type="dxa"/>
            <w:tcBorders>
              <w:top w:val="single" w:sz="2" w:space="0" w:color="auto"/>
              <w:left w:val="single" w:sz="2" w:space="0" w:color="auto"/>
              <w:bottom w:val="single" w:sz="2" w:space="0" w:color="auto"/>
              <w:right w:val="single" w:sz="2" w:space="0" w:color="auto"/>
            </w:tcBorders>
          </w:tcPr>
          <w:p w14:paraId="7457BC93" w14:textId="77777777" w:rsidR="001B1226" w:rsidRPr="00A4338B" w:rsidRDefault="001B1226" w:rsidP="001346F1">
            <w:pPr>
              <w:pStyle w:val="NormalLeft"/>
              <w:rPr>
                <w:lang w:val="en-GB"/>
              </w:rPr>
            </w:pPr>
            <w:r w:rsidRPr="00A4338B">
              <w:rPr>
                <w:lang w:val="en-GB"/>
              </w:rPr>
              <w:t>R1100/C0060</w:t>
            </w:r>
          </w:p>
        </w:tc>
        <w:tc>
          <w:tcPr>
            <w:tcW w:w="2414" w:type="dxa"/>
            <w:tcBorders>
              <w:top w:val="single" w:sz="2" w:space="0" w:color="auto"/>
              <w:left w:val="single" w:sz="2" w:space="0" w:color="auto"/>
              <w:bottom w:val="single" w:sz="2" w:space="0" w:color="auto"/>
              <w:right w:val="single" w:sz="2" w:space="0" w:color="auto"/>
            </w:tcBorders>
          </w:tcPr>
          <w:p w14:paraId="64EA4118" w14:textId="77777777" w:rsidR="001B1226" w:rsidRPr="00A4338B" w:rsidRDefault="001B1226" w:rsidP="001346F1">
            <w:pPr>
              <w:pStyle w:val="NormalLeft"/>
              <w:rPr>
                <w:lang w:val="en-GB"/>
              </w:rPr>
            </w:pPr>
            <w:r w:rsidRPr="00A4338B">
              <w:rPr>
                <w:lang w:val="en-GB"/>
              </w:rPr>
              <w:t>Total of other items approved by supervisory authority as basic own fund items not specified above — balance carried forward</w:t>
            </w:r>
          </w:p>
        </w:tc>
        <w:tc>
          <w:tcPr>
            <w:tcW w:w="3993" w:type="dxa"/>
            <w:tcBorders>
              <w:top w:val="single" w:sz="2" w:space="0" w:color="auto"/>
              <w:left w:val="single" w:sz="2" w:space="0" w:color="auto"/>
              <w:bottom w:val="single" w:sz="2" w:space="0" w:color="auto"/>
              <w:right w:val="single" w:sz="2" w:space="0" w:color="auto"/>
            </w:tcBorders>
          </w:tcPr>
          <w:p w14:paraId="09D032ED" w14:textId="77777777" w:rsidR="001B1226" w:rsidRPr="00A4338B" w:rsidRDefault="001B1226" w:rsidP="001346F1">
            <w:pPr>
              <w:pStyle w:val="NormalLeft"/>
              <w:rPr>
                <w:lang w:val="en-GB"/>
              </w:rPr>
            </w:pPr>
            <w:r w:rsidRPr="00A4338B">
              <w:rPr>
                <w:lang w:val="en-GB"/>
              </w:rPr>
              <w:t>This is the balance of total other items approved by supervisory authority as basic own funds not specified above carried forward to the next reporting period.</w:t>
            </w:r>
          </w:p>
        </w:tc>
      </w:tr>
      <w:tr w:rsidR="001B1226" w:rsidRPr="00A4338B" w14:paraId="1D24BC3C" w14:textId="77777777" w:rsidTr="001346F1">
        <w:tc>
          <w:tcPr>
            <w:tcW w:w="2879" w:type="dxa"/>
            <w:tcBorders>
              <w:top w:val="single" w:sz="2" w:space="0" w:color="auto"/>
              <w:left w:val="single" w:sz="2" w:space="0" w:color="auto"/>
              <w:bottom w:val="single" w:sz="2" w:space="0" w:color="auto"/>
              <w:right w:val="single" w:sz="2" w:space="0" w:color="auto"/>
            </w:tcBorders>
          </w:tcPr>
          <w:p w14:paraId="5E31938B" w14:textId="77777777" w:rsidR="001B1226" w:rsidRPr="00A4338B" w:rsidRDefault="001B1226" w:rsidP="001346F1">
            <w:pPr>
              <w:pStyle w:val="NormalCentered"/>
              <w:rPr>
                <w:lang w:val="en-GB"/>
              </w:rPr>
            </w:pPr>
            <w:r w:rsidRPr="00A4338B">
              <w:rPr>
                <w:i/>
                <w:lang w:val="en-GB"/>
              </w:rPr>
              <w:t>Ancillary own funds — movements in the reporting period</w:t>
            </w:r>
          </w:p>
        </w:tc>
        <w:tc>
          <w:tcPr>
            <w:tcW w:w="2414" w:type="dxa"/>
            <w:tcBorders>
              <w:top w:val="single" w:sz="2" w:space="0" w:color="auto"/>
              <w:left w:val="single" w:sz="2" w:space="0" w:color="auto"/>
              <w:bottom w:val="single" w:sz="2" w:space="0" w:color="auto"/>
              <w:right w:val="single" w:sz="2" w:space="0" w:color="auto"/>
            </w:tcBorders>
          </w:tcPr>
          <w:p w14:paraId="2EF6211A" w14:textId="77777777" w:rsidR="001B1226" w:rsidRPr="00A4338B" w:rsidRDefault="001B1226" w:rsidP="001346F1">
            <w:pPr>
              <w:pStyle w:val="NormalCentered"/>
              <w:rPr>
                <w:lang w:val="en-GB"/>
              </w:rPr>
            </w:pPr>
          </w:p>
        </w:tc>
        <w:tc>
          <w:tcPr>
            <w:tcW w:w="3993" w:type="dxa"/>
            <w:tcBorders>
              <w:top w:val="single" w:sz="2" w:space="0" w:color="auto"/>
              <w:left w:val="single" w:sz="2" w:space="0" w:color="auto"/>
              <w:bottom w:val="single" w:sz="2" w:space="0" w:color="auto"/>
              <w:right w:val="single" w:sz="2" w:space="0" w:color="auto"/>
            </w:tcBorders>
          </w:tcPr>
          <w:p w14:paraId="3360A19C" w14:textId="77777777" w:rsidR="001B1226" w:rsidRPr="00A4338B" w:rsidRDefault="001B1226" w:rsidP="001346F1">
            <w:pPr>
              <w:pStyle w:val="NormalCentered"/>
              <w:rPr>
                <w:lang w:val="en-GB"/>
              </w:rPr>
            </w:pPr>
          </w:p>
        </w:tc>
      </w:tr>
      <w:tr w:rsidR="001B1226" w:rsidRPr="00A4338B" w14:paraId="4C98D5F8" w14:textId="77777777" w:rsidTr="001346F1">
        <w:tc>
          <w:tcPr>
            <w:tcW w:w="2879" w:type="dxa"/>
            <w:tcBorders>
              <w:top w:val="single" w:sz="2" w:space="0" w:color="auto"/>
              <w:left w:val="single" w:sz="2" w:space="0" w:color="auto"/>
              <w:bottom w:val="single" w:sz="2" w:space="0" w:color="auto"/>
              <w:right w:val="single" w:sz="2" w:space="0" w:color="auto"/>
            </w:tcBorders>
          </w:tcPr>
          <w:p w14:paraId="2556061E" w14:textId="77777777" w:rsidR="001B1226" w:rsidRPr="00A4338B" w:rsidRDefault="001B1226" w:rsidP="001346F1">
            <w:pPr>
              <w:pStyle w:val="NormalLeft"/>
              <w:rPr>
                <w:lang w:val="en-GB"/>
              </w:rPr>
            </w:pPr>
            <w:r w:rsidRPr="00A4338B">
              <w:rPr>
                <w:lang w:val="en-GB"/>
              </w:rPr>
              <w:t>R1110/C0010</w:t>
            </w:r>
          </w:p>
        </w:tc>
        <w:tc>
          <w:tcPr>
            <w:tcW w:w="2414" w:type="dxa"/>
            <w:tcBorders>
              <w:top w:val="single" w:sz="2" w:space="0" w:color="auto"/>
              <w:left w:val="single" w:sz="2" w:space="0" w:color="auto"/>
              <w:bottom w:val="single" w:sz="2" w:space="0" w:color="auto"/>
              <w:right w:val="single" w:sz="2" w:space="0" w:color="auto"/>
            </w:tcBorders>
          </w:tcPr>
          <w:p w14:paraId="703568D7" w14:textId="77777777" w:rsidR="001B1226" w:rsidRPr="00A4338B" w:rsidRDefault="001B1226" w:rsidP="001346F1">
            <w:pPr>
              <w:pStyle w:val="NormalLeft"/>
              <w:rPr>
                <w:lang w:val="en-GB"/>
              </w:rPr>
            </w:pPr>
            <w:r w:rsidRPr="00A4338B">
              <w:rPr>
                <w:lang w:val="en-GB"/>
              </w:rPr>
              <w:t>Ancillary own funds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4C03E5EF" w14:textId="77777777" w:rsidR="001B1226" w:rsidRPr="00A4338B" w:rsidRDefault="001B1226" w:rsidP="001346F1">
            <w:pPr>
              <w:pStyle w:val="NormalLeft"/>
              <w:rPr>
                <w:lang w:val="en-GB"/>
              </w:rPr>
            </w:pPr>
            <w:r w:rsidRPr="00A4338B">
              <w:rPr>
                <w:lang w:val="en-GB"/>
              </w:rPr>
              <w:t>This is the balance of Tier 2 ancillary own funds brought forward from the previous reporting period.</w:t>
            </w:r>
          </w:p>
        </w:tc>
      </w:tr>
      <w:tr w:rsidR="001B1226" w:rsidRPr="00A4338B" w14:paraId="6C011A71" w14:textId="77777777" w:rsidTr="001346F1">
        <w:tc>
          <w:tcPr>
            <w:tcW w:w="2879" w:type="dxa"/>
            <w:tcBorders>
              <w:top w:val="single" w:sz="2" w:space="0" w:color="auto"/>
              <w:left w:val="single" w:sz="2" w:space="0" w:color="auto"/>
              <w:bottom w:val="single" w:sz="2" w:space="0" w:color="auto"/>
              <w:right w:val="single" w:sz="2" w:space="0" w:color="auto"/>
            </w:tcBorders>
          </w:tcPr>
          <w:p w14:paraId="1E556443" w14:textId="77777777" w:rsidR="001B1226" w:rsidRPr="00A4338B" w:rsidRDefault="001B1226" w:rsidP="001346F1">
            <w:pPr>
              <w:pStyle w:val="NormalLeft"/>
              <w:rPr>
                <w:lang w:val="en-GB"/>
              </w:rPr>
            </w:pPr>
            <w:r w:rsidRPr="00A4338B">
              <w:rPr>
                <w:lang w:val="en-GB"/>
              </w:rPr>
              <w:t>R1110/C0110</w:t>
            </w:r>
          </w:p>
        </w:tc>
        <w:tc>
          <w:tcPr>
            <w:tcW w:w="2414" w:type="dxa"/>
            <w:tcBorders>
              <w:top w:val="single" w:sz="2" w:space="0" w:color="auto"/>
              <w:left w:val="single" w:sz="2" w:space="0" w:color="auto"/>
              <w:bottom w:val="single" w:sz="2" w:space="0" w:color="auto"/>
              <w:right w:val="single" w:sz="2" w:space="0" w:color="auto"/>
            </w:tcBorders>
          </w:tcPr>
          <w:p w14:paraId="4CF417A9" w14:textId="77777777" w:rsidR="001B1226" w:rsidRPr="00A4338B" w:rsidRDefault="001B1226" w:rsidP="001346F1">
            <w:pPr>
              <w:pStyle w:val="NormalLeft"/>
              <w:rPr>
                <w:lang w:val="en-GB"/>
              </w:rPr>
            </w:pPr>
            <w:r w:rsidRPr="00A4338B">
              <w:rPr>
                <w:lang w:val="en-GB"/>
              </w:rPr>
              <w:t>Ancillary own funds –Tier 2 — new amount made available</w:t>
            </w:r>
          </w:p>
        </w:tc>
        <w:tc>
          <w:tcPr>
            <w:tcW w:w="3993" w:type="dxa"/>
            <w:tcBorders>
              <w:top w:val="single" w:sz="2" w:space="0" w:color="auto"/>
              <w:left w:val="single" w:sz="2" w:space="0" w:color="auto"/>
              <w:bottom w:val="single" w:sz="2" w:space="0" w:color="auto"/>
              <w:right w:val="single" w:sz="2" w:space="0" w:color="auto"/>
            </w:tcBorders>
          </w:tcPr>
          <w:p w14:paraId="4B3C8683" w14:textId="77777777" w:rsidR="001B1226" w:rsidRPr="00A4338B" w:rsidRDefault="001B1226" w:rsidP="001346F1">
            <w:pPr>
              <w:pStyle w:val="NormalLeft"/>
              <w:rPr>
                <w:lang w:val="en-GB"/>
              </w:rPr>
            </w:pPr>
            <w:r w:rsidRPr="00A4338B">
              <w:rPr>
                <w:lang w:val="en-GB"/>
              </w:rPr>
              <w:t>This is the new amount of Tier 2 ancillary own funds to be made available over the reporting period.</w:t>
            </w:r>
          </w:p>
        </w:tc>
      </w:tr>
      <w:tr w:rsidR="001B1226" w:rsidRPr="00A4338B" w14:paraId="289700F3" w14:textId="77777777" w:rsidTr="001346F1">
        <w:tc>
          <w:tcPr>
            <w:tcW w:w="2879" w:type="dxa"/>
            <w:tcBorders>
              <w:top w:val="single" w:sz="2" w:space="0" w:color="auto"/>
              <w:left w:val="single" w:sz="2" w:space="0" w:color="auto"/>
              <w:bottom w:val="single" w:sz="2" w:space="0" w:color="auto"/>
              <w:right w:val="single" w:sz="2" w:space="0" w:color="auto"/>
            </w:tcBorders>
          </w:tcPr>
          <w:p w14:paraId="01604C81" w14:textId="77777777" w:rsidR="001B1226" w:rsidRPr="00A4338B" w:rsidRDefault="001B1226" w:rsidP="001346F1">
            <w:pPr>
              <w:pStyle w:val="NormalLeft"/>
              <w:rPr>
                <w:lang w:val="en-GB"/>
              </w:rPr>
            </w:pPr>
            <w:r w:rsidRPr="00A4338B">
              <w:rPr>
                <w:lang w:val="en-GB"/>
              </w:rPr>
              <w:t>R1110/C0120</w:t>
            </w:r>
          </w:p>
        </w:tc>
        <w:tc>
          <w:tcPr>
            <w:tcW w:w="2414" w:type="dxa"/>
            <w:tcBorders>
              <w:top w:val="single" w:sz="2" w:space="0" w:color="auto"/>
              <w:left w:val="single" w:sz="2" w:space="0" w:color="auto"/>
              <w:bottom w:val="single" w:sz="2" w:space="0" w:color="auto"/>
              <w:right w:val="single" w:sz="2" w:space="0" w:color="auto"/>
            </w:tcBorders>
          </w:tcPr>
          <w:p w14:paraId="66639042" w14:textId="77777777" w:rsidR="001B1226" w:rsidRPr="00A4338B" w:rsidRDefault="001B1226" w:rsidP="001346F1">
            <w:pPr>
              <w:pStyle w:val="NormalLeft"/>
              <w:rPr>
                <w:lang w:val="en-GB"/>
              </w:rPr>
            </w:pPr>
            <w:r w:rsidRPr="00A4338B">
              <w:rPr>
                <w:lang w:val="en-GB"/>
              </w:rPr>
              <w:t>Ancillary own funds –Tier 2 — reduction to amount available</w:t>
            </w:r>
          </w:p>
        </w:tc>
        <w:tc>
          <w:tcPr>
            <w:tcW w:w="3993" w:type="dxa"/>
            <w:tcBorders>
              <w:top w:val="single" w:sz="2" w:space="0" w:color="auto"/>
              <w:left w:val="single" w:sz="2" w:space="0" w:color="auto"/>
              <w:bottom w:val="single" w:sz="2" w:space="0" w:color="auto"/>
              <w:right w:val="single" w:sz="2" w:space="0" w:color="auto"/>
            </w:tcBorders>
          </w:tcPr>
          <w:p w14:paraId="14A211F1" w14:textId="77777777" w:rsidR="001B1226" w:rsidRPr="00A4338B" w:rsidRDefault="001B1226" w:rsidP="001346F1">
            <w:pPr>
              <w:pStyle w:val="NormalLeft"/>
              <w:rPr>
                <w:lang w:val="en-GB"/>
              </w:rPr>
            </w:pPr>
            <w:r w:rsidRPr="00A4338B">
              <w:rPr>
                <w:lang w:val="en-GB"/>
              </w:rPr>
              <w:t>This is the reduction to the amount available Tier 2 ancillary own funds over the reporting period.</w:t>
            </w:r>
          </w:p>
        </w:tc>
      </w:tr>
      <w:tr w:rsidR="001B1226" w:rsidRPr="00A4338B" w14:paraId="72AF52CD" w14:textId="77777777" w:rsidTr="001346F1">
        <w:tc>
          <w:tcPr>
            <w:tcW w:w="2879" w:type="dxa"/>
            <w:tcBorders>
              <w:top w:val="single" w:sz="2" w:space="0" w:color="auto"/>
              <w:left w:val="single" w:sz="2" w:space="0" w:color="auto"/>
              <w:bottom w:val="single" w:sz="2" w:space="0" w:color="auto"/>
              <w:right w:val="single" w:sz="2" w:space="0" w:color="auto"/>
            </w:tcBorders>
          </w:tcPr>
          <w:p w14:paraId="440C3F2C" w14:textId="77777777" w:rsidR="001B1226" w:rsidRPr="00A4338B" w:rsidRDefault="001B1226" w:rsidP="001346F1">
            <w:pPr>
              <w:pStyle w:val="NormalLeft"/>
              <w:rPr>
                <w:lang w:val="en-GB"/>
              </w:rPr>
            </w:pPr>
            <w:r w:rsidRPr="00A4338B">
              <w:rPr>
                <w:lang w:val="en-GB"/>
              </w:rPr>
              <w:t>R1110/C0130</w:t>
            </w:r>
          </w:p>
        </w:tc>
        <w:tc>
          <w:tcPr>
            <w:tcW w:w="2414" w:type="dxa"/>
            <w:tcBorders>
              <w:top w:val="single" w:sz="2" w:space="0" w:color="auto"/>
              <w:left w:val="single" w:sz="2" w:space="0" w:color="auto"/>
              <w:bottom w:val="single" w:sz="2" w:space="0" w:color="auto"/>
              <w:right w:val="single" w:sz="2" w:space="0" w:color="auto"/>
            </w:tcBorders>
          </w:tcPr>
          <w:p w14:paraId="24E04D1C" w14:textId="77777777" w:rsidR="001B1226" w:rsidRPr="00A4338B" w:rsidRDefault="001B1226" w:rsidP="001346F1">
            <w:pPr>
              <w:pStyle w:val="NormalLeft"/>
              <w:rPr>
                <w:lang w:val="en-GB"/>
              </w:rPr>
            </w:pPr>
            <w:r w:rsidRPr="00A4338B">
              <w:rPr>
                <w:lang w:val="en-GB"/>
              </w:rPr>
              <w:t>Ancillary own funds –Tier 2 — called up to basic own fund</w:t>
            </w:r>
          </w:p>
        </w:tc>
        <w:tc>
          <w:tcPr>
            <w:tcW w:w="3993" w:type="dxa"/>
            <w:tcBorders>
              <w:top w:val="single" w:sz="2" w:space="0" w:color="auto"/>
              <w:left w:val="single" w:sz="2" w:space="0" w:color="auto"/>
              <w:bottom w:val="single" w:sz="2" w:space="0" w:color="auto"/>
              <w:right w:val="single" w:sz="2" w:space="0" w:color="auto"/>
            </w:tcBorders>
          </w:tcPr>
          <w:p w14:paraId="4BFAE1A5" w14:textId="77777777" w:rsidR="001B1226" w:rsidRPr="00A4338B" w:rsidRDefault="001B1226" w:rsidP="001346F1">
            <w:pPr>
              <w:pStyle w:val="NormalLeft"/>
              <w:rPr>
                <w:lang w:val="en-GB"/>
              </w:rPr>
            </w:pPr>
            <w:r w:rsidRPr="00A4338B">
              <w:rPr>
                <w:lang w:val="en-GB"/>
              </w:rPr>
              <w:t>This is the amount of Tier 2 ancillary own funds that are called up to a basic own fund item over the reporting period.</w:t>
            </w:r>
          </w:p>
        </w:tc>
      </w:tr>
      <w:tr w:rsidR="001B1226" w:rsidRPr="00A4338B" w14:paraId="2932DAD6" w14:textId="77777777" w:rsidTr="001346F1">
        <w:tc>
          <w:tcPr>
            <w:tcW w:w="2879" w:type="dxa"/>
            <w:tcBorders>
              <w:top w:val="single" w:sz="2" w:space="0" w:color="auto"/>
              <w:left w:val="single" w:sz="2" w:space="0" w:color="auto"/>
              <w:bottom w:val="single" w:sz="2" w:space="0" w:color="auto"/>
              <w:right w:val="single" w:sz="2" w:space="0" w:color="auto"/>
            </w:tcBorders>
          </w:tcPr>
          <w:p w14:paraId="4B0876D6" w14:textId="77777777" w:rsidR="001B1226" w:rsidRPr="00A4338B" w:rsidRDefault="001B1226" w:rsidP="001346F1">
            <w:pPr>
              <w:pStyle w:val="NormalLeft"/>
              <w:rPr>
                <w:lang w:val="en-GB"/>
              </w:rPr>
            </w:pPr>
            <w:r w:rsidRPr="00A4338B">
              <w:rPr>
                <w:lang w:val="en-GB"/>
              </w:rPr>
              <w:t>R1110/C0060</w:t>
            </w:r>
          </w:p>
        </w:tc>
        <w:tc>
          <w:tcPr>
            <w:tcW w:w="2414" w:type="dxa"/>
            <w:tcBorders>
              <w:top w:val="single" w:sz="2" w:space="0" w:color="auto"/>
              <w:left w:val="single" w:sz="2" w:space="0" w:color="auto"/>
              <w:bottom w:val="single" w:sz="2" w:space="0" w:color="auto"/>
              <w:right w:val="single" w:sz="2" w:space="0" w:color="auto"/>
            </w:tcBorders>
          </w:tcPr>
          <w:p w14:paraId="1EC3CD08" w14:textId="77777777" w:rsidR="001B1226" w:rsidRPr="00A4338B" w:rsidRDefault="001B1226" w:rsidP="001346F1">
            <w:pPr>
              <w:pStyle w:val="NormalLeft"/>
              <w:rPr>
                <w:lang w:val="en-GB"/>
              </w:rPr>
            </w:pPr>
            <w:r w:rsidRPr="00A4338B">
              <w:rPr>
                <w:lang w:val="en-GB"/>
              </w:rPr>
              <w:t>Ancillary own funds –Tier 2 — balance carried forward</w:t>
            </w:r>
          </w:p>
        </w:tc>
        <w:tc>
          <w:tcPr>
            <w:tcW w:w="3993" w:type="dxa"/>
            <w:tcBorders>
              <w:top w:val="single" w:sz="2" w:space="0" w:color="auto"/>
              <w:left w:val="single" w:sz="2" w:space="0" w:color="auto"/>
              <w:bottom w:val="single" w:sz="2" w:space="0" w:color="auto"/>
              <w:right w:val="single" w:sz="2" w:space="0" w:color="auto"/>
            </w:tcBorders>
          </w:tcPr>
          <w:p w14:paraId="589D64DA" w14:textId="77777777" w:rsidR="001B1226" w:rsidRPr="00A4338B" w:rsidRDefault="001B1226" w:rsidP="001346F1">
            <w:pPr>
              <w:pStyle w:val="NormalLeft"/>
              <w:rPr>
                <w:lang w:val="en-GB"/>
              </w:rPr>
            </w:pPr>
            <w:r w:rsidRPr="00A4338B">
              <w:rPr>
                <w:lang w:val="en-GB"/>
              </w:rPr>
              <w:t>This is the balance of Tier 2 ancillary own funds carried forward to the next reporting period.</w:t>
            </w:r>
          </w:p>
        </w:tc>
      </w:tr>
      <w:tr w:rsidR="001B1226" w:rsidRPr="00A4338B" w14:paraId="54DE4EE7" w14:textId="77777777" w:rsidTr="001346F1">
        <w:tc>
          <w:tcPr>
            <w:tcW w:w="2879" w:type="dxa"/>
            <w:tcBorders>
              <w:top w:val="single" w:sz="2" w:space="0" w:color="auto"/>
              <w:left w:val="single" w:sz="2" w:space="0" w:color="auto"/>
              <w:bottom w:val="single" w:sz="2" w:space="0" w:color="auto"/>
              <w:right w:val="single" w:sz="2" w:space="0" w:color="auto"/>
            </w:tcBorders>
          </w:tcPr>
          <w:p w14:paraId="1F01FCD7" w14:textId="77777777" w:rsidR="001B1226" w:rsidRPr="00A4338B" w:rsidRDefault="001B1226" w:rsidP="001346F1">
            <w:pPr>
              <w:pStyle w:val="NormalLeft"/>
              <w:rPr>
                <w:lang w:val="en-GB"/>
              </w:rPr>
            </w:pPr>
            <w:r w:rsidRPr="00A4338B">
              <w:rPr>
                <w:lang w:val="en-GB"/>
              </w:rPr>
              <w:t>R1120/C0010</w:t>
            </w:r>
          </w:p>
        </w:tc>
        <w:tc>
          <w:tcPr>
            <w:tcW w:w="2414" w:type="dxa"/>
            <w:tcBorders>
              <w:top w:val="single" w:sz="2" w:space="0" w:color="auto"/>
              <w:left w:val="single" w:sz="2" w:space="0" w:color="auto"/>
              <w:bottom w:val="single" w:sz="2" w:space="0" w:color="auto"/>
              <w:right w:val="single" w:sz="2" w:space="0" w:color="auto"/>
            </w:tcBorders>
          </w:tcPr>
          <w:p w14:paraId="2A4D8751" w14:textId="77777777" w:rsidR="001B1226" w:rsidRPr="00A4338B" w:rsidRDefault="001B1226" w:rsidP="001346F1">
            <w:pPr>
              <w:pStyle w:val="NormalLeft"/>
              <w:rPr>
                <w:lang w:val="en-GB"/>
              </w:rPr>
            </w:pPr>
            <w:r w:rsidRPr="00A4338B">
              <w:rPr>
                <w:lang w:val="en-GB"/>
              </w:rPr>
              <w:t>Ancillary own funds –Tier 3 — balance brought forward</w:t>
            </w:r>
          </w:p>
        </w:tc>
        <w:tc>
          <w:tcPr>
            <w:tcW w:w="3993" w:type="dxa"/>
            <w:tcBorders>
              <w:top w:val="single" w:sz="2" w:space="0" w:color="auto"/>
              <w:left w:val="single" w:sz="2" w:space="0" w:color="auto"/>
              <w:bottom w:val="single" w:sz="2" w:space="0" w:color="auto"/>
              <w:right w:val="single" w:sz="2" w:space="0" w:color="auto"/>
            </w:tcBorders>
          </w:tcPr>
          <w:p w14:paraId="7B4D05A4" w14:textId="77777777" w:rsidR="001B1226" w:rsidRPr="00A4338B" w:rsidRDefault="001B1226" w:rsidP="001346F1">
            <w:pPr>
              <w:pStyle w:val="NormalLeft"/>
              <w:rPr>
                <w:lang w:val="en-GB"/>
              </w:rPr>
            </w:pPr>
            <w:r w:rsidRPr="00A4338B">
              <w:rPr>
                <w:lang w:val="en-GB"/>
              </w:rPr>
              <w:t>This is the balance of Tier 3 ancillary own funds brought forward from the previous reporting period.</w:t>
            </w:r>
          </w:p>
        </w:tc>
      </w:tr>
      <w:tr w:rsidR="001B1226" w:rsidRPr="00A4338B" w14:paraId="154D7641" w14:textId="77777777" w:rsidTr="001346F1">
        <w:tc>
          <w:tcPr>
            <w:tcW w:w="2879" w:type="dxa"/>
            <w:tcBorders>
              <w:top w:val="single" w:sz="2" w:space="0" w:color="auto"/>
              <w:left w:val="single" w:sz="2" w:space="0" w:color="auto"/>
              <w:bottom w:val="single" w:sz="2" w:space="0" w:color="auto"/>
              <w:right w:val="single" w:sz="2" w:space="0" w:color="auto"/>
            </w:tcBorders>
          </w:tcPr>
          <w:p w14:paraId="6F85C42A" w14:textId="77777777" w:rsidR="001B1226" w:rsidRPr="00A4338B" w:rsidRDefault="001B1226" w:rsidP="001346F1">
            <w:pPr>
              <w:pStyle w:val="NormalLeft"/>
              <w:rPr>
                <w:lang w:val="en-GB"/>
              </w:rPr>
            </w:pPr>
            <w:r w:rsidRPr="00A4338B">
              <w:rPr>
                <w:lang w:val="en-GB"/>
              </w:rPr>
              <w:t>R1120/C0110</w:t>
            </w:r>
          </w:p>
        </w:tc>
        <w:tc>
          <w:tcPr>
            <w:tcW w:w="2414" w:type="dxa"/>
            <w:tcBorders>
              <w:top w:val="single" w:sz="2" w:space="0" w:color="auto"/>
              <w:left w:val="single" w:sz="2" w:space="0" w:color="auto"/>
              <w:bottom w:val="single" w:sz="2" w:space="0" w:color="auto"/>
              <w:right w:val="single" w:sz="2" w:space="0" w:color="auto"/>
            </w:tcBorders>
          </w:tcPr>
          <w:p w14:paraId="79C36DB3" w14:textId="77777777" w:rsidR="001B1226" w:rsidRPr="00A4338B" w:rsidRDefault="001B1226" w:rsidP="001346F1">
            <w:pPr>
              <w:pStyle w:val="NormalLeft"/>
              <w:rPr>
                <w:lang w:val="en-GB"/>
              </w:rPr>
            </w:pPr>
            <w:r w:rsidRPr="00A4338B">
              <w:rPr>
                <w:lang w:val="en-GB"/>
              </w:rPr>
              <w:t>Ancillary own funds –Tier 3– new amount made available</w:t>
            </w:r>
          </w:p>
        </w:tc>
        <w:tc>
          <w:tcPr>
            <w:tcW w:w="3993" w:type="dxa"/>
            <w:tcBorders>
              <w:top w:val="single" w:sz="2" w:space="0" w:color="auto"/>
              <w:left w:val="single" w:sz="2" w:space="0" w:color="auto"/>
              <w:bottom w:val="single" w:sz="2" w:space="0" w:color="auto"/>
              <w:right w:val="single" w:sz="2" w:space="0" w:color="auto"/>
            </w:tcBorders>
          </w:tcPr>
          <w:p w14:paraId="59546257" w14:textId="77777777" w:rsidR="001B1226" w:rsidRPr="00A4338B" w:rsidRDefault="001B1226" w:rsidP="001346F1">
            <w:pPr>
              <w:pStyle w:val="NormalLeft"/>
              <w:rPr>
                <w:lang w:val="en-GB"/>
              </w:rPr>
            </w:pPr>
            <w:r w:rsidRPr="00A4338B">
              <w:rPr>
                <w:lang w:val="en-GB"/>
              </w:rPr>
              <w:t>This is the new amount of Tier 3 ancillary own funds to be made available over the reporting period.</w:t>
            </w:r>
          </w:p>
        </w:tc>
      </w:tr>
      <w:tr w:rsidR="001B1226" w:rsidRPr="00A4338B" w14:paraId="4CFFD358" w14:textId="77777777" w:rsidTr="001346F1">
        <w:tc>
          <w:tcPr>
            <w:tcW w:w="2879" w:type="dxa"/>
            <w:tcBorders>
              <w:top w:val="single" w:sz="2" w:space="0" w:color="auto"/>
              <w:left w:val="single" w:sz="2" w:space="0" w:color="auto"/>
              <w:bottom w:val="single" w:sz="2" w:space="0" w:color="auto"/>
              <w:right w:val="single" w:sz="2" w:space="0" w:color="auto"/>
            </w:tcBorders>
          </w:tcPr>
          <w:p w14:paraId="57BE5C80" w14:textId="77777777" w:rsidR="001B1226" w:rsidRPr="00A4338B" w:rsidRDefault="001B1226" w:rsidP="001346F1">
            <w:pPr>
              <w:pStyle w:val="NormalLeft"/>
              <w:rPr>
                <w:lang w:val="en-GB"/>
              </w:rPr>
            </w:pPr>
            <w:r w:rsidRPr="00A4338B">
              <w:rPr>
                <w:lang w:val="en-GB"/>
              </w:rPr>
              <w:t>R1120/C0120</w:t>
            </w:r>
          </w:p>
        </w:tc>
        <w:tc>
          <w:tcPr>
            <w:tcW w:w="2414" w:type="dxa"/>
            <w:tcBorders>
              <w:top w:val="single" w:sz="2" w:space="0" w:color="auto"/>
              <w:left w:val="single" w:sz="2" w:space="0" w:color="auto"/>
              <w:bottom w:val="single" w:sz="2" w:space="0" w:color="auto"/>
              <w:right w:val="single" w:sz="2" w:space="0" w:color="auto"/>
            </w:tcBorders>
          </w:tcPr>
          <w:p w14:paraId="3CEF7FE1" w14:textId="77777777" w:rsidR="001B1226" w:rsidRPr="00A4338B" w:rsidRDefault="001B1226" w:rsidP="001346F1">
            <w:pPr>
              <w:pStyle w:val="NormalLeft"/>
              <w:rPr>
                <w:lang w:val="en-GB"/>
              </w:rPr>
            </w:pPr>
            <w:r w:rsidRPr="00A4338B">
              <w:rPr>
                <w:lang w:val="en-GB"/>
              </w:rPr>
              <w:t>Ancillary own funds –Tier 3 — reduction to amount available</w:t>
            </w:r>
          </w:p>
        </w:tc>
        <w:tc>
          <w:tcPr>
            <w:tcW w:w="3993" w:type="dxa"/>
            <w:tcBorders>
              <w:top w:val="single" w:sz="2" w:space="0" w:color="auto"/>
              <w:left w:val="single" w:sz="2" w:space="0" w:color="auto"/>
              <w:bottom w:val="single" w:sz="2" w:space="0" w:color="auto"/>
              <w:right w:val="single" w:sz="2" w:space="0" w:color="auto"/>
            </w:tcBorders>
          </w:tcPr>
          <w:p w14:paraId="4B09AB5C" w14:textId="77777777" w:rsidR="001B1226" w:rsidRPr="00A4338B" w:rsidRDefault="001B1226" w:rsidP="001346F1">
            <w:pPr>
              <w:pStyle w:val="NormalLeft"/>
              <w:rPr>
                <w:lang w:val="en-GB"/>
              </w:rPr>
            </w:pPr>
            <w:r w:rsidRPr="00A4338B">
              <w:rPr>
                <w:lang w:val="en-GB"/>
              </w:rPr>
              <w:t>This is the reduction to the amount available Tier 3 ancillary own funds over the reporting period.</w:t>
            </w:r>
          </w:p>
        </w:tc>
      </w:tr>
      <w:tr w:rsidR="001B1226" w:rsidRPr="00A4338B" w14:paraId="7D6AAC86" w14:textId="77777777" w:rsidTr="001346F1">
        <w:tc>
          <w:tcPr>
            <w:tcW w:w="2879" w:type="dxa"/>
            <w:tcBorders>
              <w:top w:val="single" w:sz="2" w:space="0" w:color="auto"/>
              <w:left w:val="single" w:sz="2" w:space="0" w:color="auto"/>
              <w:bottom w:val="single" w:sz="2" w:space="0" w:color="auto"/>
              <w:right w:val="single" w:sz="2" w:space="0" w:color="auto"/>
            </w:tcBorders>
          </w:tcPr>
          <w:p w14:paraId="0D5BB887" w14:textId="77777777" w:rsidR="001B1226" w:rsidRPr="00A4338B" w:rsidRDefault="001B1226" w:rsidP="001346F1">
            <w:pPr>
              <w:pStyle w:val="NormalLeft"/>
              <w:rPr>
                <w:lang w:val="en-GB"/>
              </w:rPr>
            </w:pPr>
            <w:r w:rsidRPr="00A4338B">
              <w:rPr>
                <w:lang w:val="en-GB"/>
              </w:rPr>
              <w:lastRenderedPageBreak/>
              <w:t>R1120/C0130</w:t>
            </w:r>
          </w:p>
        </w:tc>
        <w:tc>
          <w:tcPr>
            <w:tcW w:w="2414" w:type="dxa"/>
            <w:tcBorders>
              <w:top w:val="single" w:sz="2" w:space="0" w:color="auto"/>
              <w:left w:val="single" w:sz="2" w:space="0" w:color="auto"/>
              <w:bottom w:val="single" w:sz="2" w:space="0" w:color="auto"/>
              <w:right w:val="single" w:sz="2" w:space="0" w:color="auto"/>
            </w:tcBorders>
          </w:tcPr>
          <w:p w14:paraId="12C2D98E" w14:textId="77777777" w:rsidR="001B1226" w:rsidRPr="00A4338B" w:rsidRDefault="001B1226" w:rsidP="001346F1">
            <w:pPr>
              <w:pStyle w:val="NormalLeft"/>
              <w:rPr>
                <w:lang w:val="en-GB"/>
              </w:rPr>
            </w:pPr>
            <w:r w:rsidRPr="00A4338B">
              <w:rPr>
                <w:lang w:val="en-GB"/>
              </w:rPr>
              <w:t>Ancillary own funds –Tier 3 — called up to basic own fund</w:t>
            </w:r>
          </w:p>
        </w:tc>
        <w:tc>
          <w:tcPr>
            <w:tcW w:w="3993" w:type="dxa"/>
            <w:tcBorders>
              <w:top w:val="single" w:sz="2" w:space="0" w:color="auto"/>
              <w:left w:val="single" w:sz="2" w:space="0" w:color="auto"/>
              <w:bottom w:val="single" w:sz="2" w:space="0" w:color="auto"/>
              <w:right w:val="single" w:sz="2" w:space="0" w:color="auto"/>
            </w:tcBorders>
          </w:tcPr>
          <w:p w14:paraId="5820CD23" w14:textId="77777777" w:rsidR="001B1226" w:rsidRPr="00A4338B" w:rsidRDefault="001B1226" w:rsidP="001346F1">
            <w:pPr>
              <w:pStyle w:val="NormalLeft"/>
              <w:rPr>
                <w:lang w:val="en-GB"/>
              </w:rPr>
            </w:pPr>
            <w:r w:rsidRPr="00A4338B">
              <w:rPr>
                <w:lang w:val="en-GB"/>
              </w:rPr>
              <w:t>This is the amount of Tier 3 ancillary own funds that are called up to a basic own fund item over the reporting period.</w:t>
            </w:r>
          </w:p>
        </w:tc>
      </w:tr>
      <w:tr w:rsidR="001B1226" w:rsidRPr="00A4338B" w14:paraId="5C6104A2" w14:textId="77777777" w:rsidTr="001346F1">
        <w:tc>
          <w:tcPr>
            <w:tcW w:w="2879" w:type="dxa"/>
            <w:tcBorders>
              <w:top w:val="single" w:sz="2" w:space="0" w:color="auto"/>
              <w:left w:val="single" w:sz="2" w:space="0" w:color="auto"/>
              <w:bottom w:val="single" w:sz="2" w:space="0" w:color="auto"/>
              <w:right w:val="single" w:sz="2" w:space="0" w:color="auto"/>
            </w:tcBorders>
          </w:tcPr>
          <w:p w14:paraId="006997B4" w14:textId="77777777" w:rsidR="001B1226" w:rsidRPr="00A4338B" w:rsidRDefault="001B1226" w:rsidP="001346F1">
            <w:pPr>
              <w:pStyle w:val="NormalLeft"/>
              <w:rPr>
                <w:lang w:val="en-GB"/>
              </w:rPr>
            </w:pPr>
            <w:r w:rsidRPr="00A4338B">
              <w:rPr>
                <w:lang w:val="en-GB"/>
              </w:rPr>
              <w:t>R1120/C0060</w:t>
            </w:r>
          </w:p>
        </w:tc>
        <w:tc>
          <w:tcPr>
            <w:tcW w:w="2414" w:type="dxa"/>
            <w:tcBorders>
              <w:top w:val="single" w:sz="2" w:space="0" w:color="auto"/>
              <w:left w:val="single" w:sz="2" w:space="0" w:color="auto"/>
              <w:bottom w:val="single" w:sz="2" w:space="0" w:color="auto"/>
              <w:right w:val="single" w:sz="2" w:space="0" w:color="auto"/>
            </w:tcBorders>
          </w:tcPr>
          <w:p w14:paraId="6DED9427" w14:textId="77777777" w:rsidR="001B1226" w:rsidRPr="00A4338B" w:rsidRDefault="001B1226" w:rsidP="001346F1">
            <w:pPr>
              <w:pStyle w:val="NormalLeft"/>
              <w:rPr>
                <w:lang w:val="en-GB"/>
              </w:rPr>
            </w:pPr>
            <w:r w:rsidRPr="00A4338B">
              <w:rPr>
                <w:lang w:val="en-GB"/>
              </w:rPr>
              <w:t>Ancillary own funds –Tier 3– balance carried forward</w:t>
            </w:r>
          </w:p>
        </w:tc>
        <w:tc>
          <w:tcPr>
            <w:tcW w:w="3993" w:type="dxa"/>
            <w:tcBorders>
              <w:top w:val="single" w:sz="2" w:space="0" w:color="auto"/>
              <w:left w:val="single" w:sz="2" w:space="0" w:color="auto"/>
              <w:bottom w:val="single" w:sz="2" w:space="0" w:color="auto"/>
              <w:right w:val="single" w:sz="2" w:space="0" w:color="auto"/>
            </w:tcBorders>
          </w:tcPr>
          <w:p w14:paraId="4E598C1D" w14:textId="77777777" w:rsidR="001B1226" w:rsidRPr="00A4338B" w:rsidRDefault="001B1226" w:rsidP="001346F1">
            <w:pPr>
              <w:pStyle w:val="NormalLeft"/>
              <w:rPr>
                <w:lang w:val="en-GB"/>
              </w:rPr>
            </w:pPr>
            <w:r w:rsidRPr="00A4338B">
              <w:rPr>
                <w:lang w:val="en-GB"/>
              </w:rPr>
              <w:t>This is the balance of Tier 3 ancillary own funds carried forward to the next reporting period.</w:t>
            </w:r>
          </w:p>
        </w:tc>
      </w:tr>
      <w:tr w:rsidR="001B1226" w:rsidRPr="00A4338B" w14:paraId="36AC4D1B" w14:textId="77777777" w:rsidTr="001346F1">
        <w:tc>
          <w:tcPr>
            <w:tcW w:w="2879" w:type="dxa"/>
            <w:tcBorders>
              <w:top w:val="single" w:sz="2" w:space="0" w:color="auto"/>
              <w:left w:val="single" w:sz="2" w:space="0" w:color="auto"/>
              <w:bottom w:val="single" w:sz="2" w:space="0" w:color="auto"/>
              <w:right w:val="single" w:sz="2" w:space="0" w:color="auto"/>
            </w:tcBorders>
          </w:tcPr>
          <w:p w14:paraId="10FB9B5D" w14:textId="77777777" w:rsidR="001B1226" w:rsidRPr="00A4338B" w:rsidRDefault="001B1226" w:rsidP="001346F1">
            <w:pPr>
              <w:pStyle w:val="NormalLeft"/>
              <w:rPr>
                <w:lang w:val="en-GB"/>
              </w:rPr>
            </w:pPr>
            <w:r w:rsidRPr="00A4338B">
              <w:rPr>
                <w:lang w:val="en-GB"/>
              </w:rPr>
              <w:t>R1200/C0010</w:t>
            </w:r>
          </w:p>
        </w:tc>
        <w:tc>
          <w:tcPr>
            <w:tcW w:w="2414" w:type="dxa"/>
            <w:tcBorders>
              <w:top w:val="single" w:sz="2" w:space="0" w:color="auto"/>
              <w:left w:val="single" w:sz="2" w:space="0" w:color="auto"/>
              <w:bottom w:val="single" w:sz="2" w:space="0" w:color="auto"/>
              <w:right w:val="single" w:sz="2" w:space="0" w:color="auto"/>
            </w:tcBorders>
          </w:tcPr>
          <w:p w14:paraId="1F83F077" w14:textId="77777777" w:rsidR="001B1226" w:rsidRPr="00A4338B" w:rsidRDefault="001B1226" w:rsidP="001346F1">
            <w:pPr>
              <w:pStyle w:val="NormalLeft"/>
              <w:rPr>
                <w:lang w:val="en-GB"/>
              </w:rPr>
            </w:pPr>
            <w:r w:rsidRPr="00A4338B">
              <w:rPr>
                <w:lang w:val="en-GB"/>
              </w:rPr>
              <w:t>Total ancillary own funds — balance brought forward</w:t>
            </w:r>
          </w:p>
        </w:tc>
        <w:tc>
          <w:tcPr>
            <w:tcW w:w="3993" w:type="dxa"/>
            <w:tcBorders>
              <w:top w:val="single" w:sz="2" w:space="0" w:color="auto"/>
              <w:left w:val="single" w:sz="2" w:space="0" w:color="auto"/>
              <w:bottom w:val="single" w:sz="2" w:space="0" w:color="auto"/>
              <w:right w:val="single" w:sz="2" w:space="0" w:color="auto"/>
            </w:tcBorders>
          </w:tcPr>
          <w:p w14:paraId="23ACC91E" w14:textId="77777777" w:rsidR="001B1226" w:rsidRPr="00A4338B" w:rsidRDefault="001B1226" w:rsidP="001346F1">
            <w:pPr>
              <w:pStyle w:val="NormalLeft"/>
              <w:rPr>
                <w:lang w:val="en-GB"/>
              </w:rPr>
            </w:pPr>
            <w:r w:rsidRPr="00A4338B">
              <w:rPr>
                <w:lang w:val="en-GB"/>
              </w:rPr>
              <w:t>This is the balance of total ancillary own funds brought forward from the previous reporting period.</w:t>
            </w:r>
          </w:p>
        </w:tc>
      </w:tr>
      <w:tr w:rsidR="001B1226" w:rsidRPr="00A4338B" w14:paraId="2B691D15" w14:textId="77777777" w:rsidTr="001346F1">
        <w:tc>
          <w:tcPr>
            <w:tcW w:w="2879" w:type="dxa"/>
            <w:tcBorders>
              <w:top w:val="single" w:sz="2" w:space="0" w:color="auto"/>
              <w:left w:val="single" w:sz="2" w:space="0" w:color="auto"/>
              <w:bottom w:val="single" w:sz="2" w:space="0" w:color="auto"/>
              <w:right w:val="single" w:sz="2" w:space="0" w:color="auto"/>
            </w:tcBorders>
          </w:tcPr>
          <w:p w14:paraId="0B16CA0C" w14:textId="77777777" w:rsidR="001B1226" w:rsidRPr="00A4338B" w:rsidRDefault="001B1226" w:rsidP="001346F1">
            <w:pPr>
              <w:pStyle w:val="NormalLeft"/>
              <w:rPr>
                <w:lang w:val="en-GB"/>
              </w:rPr>
            </w:pPr>
            <w:r w:rsidRPr="00A4338B">
              <w:rPr>
                <w:lang w:val="en-GB"/>
              </w:rPr>
              <w:t>R1200/C0110</w:t>
            </w:r>
          </w:p>
        </w:tc>
        <w:tc>
          <w:tcPr>
            <w:tcW w:w="2414" w:type="dxa"/>
            <w:tcBorders>
              <w:top w:val="single" w:sz="2" w:space="0" w:color="auto"/>
              <w:left w:val="single" w:sz="2" w:space="0" w:color="auto"/>
              <w:bottom w:val="single" w:sz="2" w:space="0" w:color="auto"/>
              <w:right w:val="single" w:sz="2" w:space="0" w:color="auto"/>
            </w:tcBorders>
          </w:tcPr>
          <w:p w14:paraId="0451DB8C" w14:textId="77777777" w:rsidR="001B1226" w:rsidRPr="00A4338B" w:rsidRDefault="001B1226" w:rsidP="001346F1">
            <w:pPr>
              <w:pStyle w:val="NormalLeft"/>
              <w:rPr>
                <w:lang w:val="en-GB"/>
              </w:rPr>
            </w:pPr>
            <w:r w:rsidRPr="00A4338B">
              <w:rPr>
                <w:lang w:val="en-GB"/>
              </w:rPr>
              <w:t>Total ancillary own funds — new amount made available</w:t>
            </w:r>
          </w:p>
        </w:tc>
        <w:tc>
          <w:tcPr>
            <w:tcW w:w="3993" w:type="dxa"/>
            <w:tcBorders>
              <w:top w:val="single" w:sz="2" w:space="0" w:color="auto"/>
              <w:left w:val="single" w:sz="2" w:space="0" w:color="auto"/>
              <w:bottom w:val="single" w:sz="2" w:space="0" w:color="auto"/>
              <w:right w:val="single" w:sz="2" w:space="0" w:color="auto"/>
            </w:tcBorders>
          </w:tcPr>
          <w:p w14:paraId="53602B47" w14:textId="77777777" w:rsidR="001B1226" w:rsidRPr="00A4338B" w:rsidRDefault="001B1226" w:rsidP="001346F1">
            <w:pPr>
              <w:pStyle w:val="NormalLeft"/>
              <w:rPr>
                <w:lang w:val="en-GB"/>
              </w:rPr>
            </w:pPr>
            <w:r w:rsidRPr="00A4338B">
              <w:rPr>
                <w:lang w:val="en-GB"/>
              </w:rPr>
              <w:t>This is the new amount of Tier 2 ancillary own funds to be made available over the reporting period.</w:t>
            </w:r>
          </w:p>
        </w:tc>
      </w:tr>
      <w:tr w:rsidR="001B1226" w:rsidRPr="00A4338B" w14:paraId="18B1C90B" w14:textId="77777777" w:rsidTr="001346F1">
        <w:tc>
          <w:tcPr>
            <w:tcW w:w="2879" w:type="dxa"/>
            <w:tcBorders>
              <w:top w:val="single" w:sz="2" w:space="0" w:color="auto"/>
              <w:left w:val="single" w:sz="2" w:space="0" w:color="auto"/>
              <w:bottom w:val="single" w:sz="2" w:space="0" w:color="auto"/>
              <w:right w:val="single" w:sz="2" w:space="0" w:color="auto"/>
            </w:tcBorders>
          </w:tcPr>
          <w:p w14:paraId="7A8D83BF" w14:textId="77777777" w:rsidR="001B1226" w:rsidRPr="00A4338B" w:rsidRDefault="001B1226" w:rsidP="001346F1">
            <w:pPr>
              <w:pStyle w:val="NormalLeft"/>
              <w:rPr>
                <w:lang w:val="en-GB"/>
              </w:rPr>
            </w:pPr>
            <w:r w:rsidRPr="00A4338B">
              <w:rPr>
                <w:lang w:val="en-GB"/>
              </w:rPr>
              <w:t>R1200/C0120</w:t>
            </w:r>
          </w:p>
        </w:tc>
        <w:tc>
          <w:tcPr>
            <w:tcW w:w="2414" w:type="dxa"/>
            <w:tcBorders>
              <w:top w:val="single" w:sz="2" w:space="0" w:color="auto"/>
              <w:left w:val="single" w:sz="2" w:space="0" w:color="auto"/>
              <w:bottom w:val="single" w:sz="2" w:space="0" w:color="auto"/>
              <w:right w:val="single" w:sz="2" w:space="0" w:color="auto"/>
            </w:tcBorders>
          </w:tcPr>
          <w:p w14:paraId="22041D6A" w14:textId="77777777" w:rsidR="001B1226" w:rsidRPr="00A4338B" w:rsidRDefault="001B1226" w:rsidP="001346F1">
            <w:pPr>
              <w:pStyle w:val="NormalLeft"/>
              <w:rPr>
                <w:lang w:val="en-GB"/>
              </w:rPr>
            </w:pPr>
            <w:r w:rsidRPr="00A4338B">
              <w:rPr>
                <w:lang w:val="en-GB"/>
              </w:rPr>
              <w:t>Total ancillary own funds — reduction to amount available</w:t>
            </w:r>
          </w:p>
        </w:tc>
        <w:tc>
          <w:tcPr>
            <w:tcW w:w="3993" w:type="dxa"/>
            <w:tcBorders>
              <w:top w:val="single" w:sz="2" w:space="0" w:color="auto"/>
              <w:left w:val="single" w:sz="2" w:space="0" w:color="auto"/>
              <w:bottom w:val="single" w:sz="2" w:space="0" w:color="auto"/>
              <w:right w:val="single" w:sz="2" w:space="0" w:color="auto"/>
            </w:tcBorders>
          </w:tcPr>
          <w:p w14:paraId="12E93C0F" w14:textId="77777777" w:rsidR="001B1226" w:rsidRPr="00A4338B" w:rsidRDefault="001B1226" w:rsidP="001346F1">
            <w:pPr>
              <w:pStyle w:val="NormalLeft"/>
              <w:rPr>
                <w:lang w:val="en-GB"/>
              </w:rPr>
            </w:pPr>
            <w:r w:rsidRPr="00A4338B">
              <w:rPr>
                <w:lang w:val="en-GB"/>
              </w:rPr>
              <w:t>This is the reduction to the amount available total ancillary own funds over the reporting period.</w:t>
            </w:r>
          </w:p>
        </w:tc>
      </w:tr>
      <w:tr w:rsidR="001B1226" w:rsidRPr="00A4338B" w14:paraId="58341C00" w14:textId="77777777" w:rsidTr="001346F1">
        <w:tc>
          <w:tcPr>
            <w:tcW w:w="2879" w:type="dxa"/>
            <w:tcBorders>
              <w:top w:val="single" w:sz="2" w:space="0" w:color="auto"/>
              <w:left w:val="single" w:sz="2" w:space="0" w:color="auto"/>
              <w:bottom w:val="single" w:sz="2" w:space="0" w:color="auto"/>
              <w:right w:val="single" w:sz="2" w:space="0" w:color="auto"/>
            </w:tcBorders>
          </w:tcPr>
          <w:p w14:paraId="777A6A4F" w14:textId="77777777" w:rsidR="001B1226" w:rsidRPr="00A4338B" w:rsidRDefault="001B1226" w:rsidP="001346F1">
            <w:pPr>
              <w:pStyle w:val="NormalLeft"/>
              <w:rPr>
                <w:lang w:val="en-GB"/>
              </w:rPr>
            </w:pPr>
            <w:r w:rsidRPr="00A4338B">
              <w:rPr>
                <w:lang w:val="en-GB"/>
              </w:rPr>
              <w:t>R1200/C0130</w:t>
            </w:r>
          </w:p>
        </w:tc>
        <w:tc>
          <w:tcPr>
            <w:tcW w:w="2414" w:type="dxa"/>
            <w:tcBorders>
              <w:top w:val="single" w:sz="2" w:space="0" w:color="auto"/>
              <w:left w:val="single" w:sz="2" w:space="0" w:color="auto"/>
              <w:bottom w:val="single" w:sz="2" w:space="0" w:color="auto"/>
              <w:right w:val="single" w:sz="2" w:space="0" w:color="auto"/>
            </w:tcBorders>
          </w:tcPr>
          <w:p w14:paraId="2E4D4532" w14:textId="77777777" w:rsidR="001B1226" w:rsidRPr="00A4338B" w:rsidRDefault="001B1226" w:rsidP="001346F1">
            <w:pPr>
              <w:pStyle w:val="NormalLeft"/>
              <w:rPr>
                <w:lang w:val="en-GB"/>
              </w:rPr>
            </w:pPr>
            <w:r w:rsidRPr="00A4338B">
              <w:rPr>
                <w:lang w:val="en-GB"/>
              </w:rPr>
              <w:t>Total ancillary own funds — called up to basic own fund</w:t>
            </w:r>
          </w:p>
        </w:tc>
        <w:tc>
          <w:tcPr>
            <w:tcW w:w="3993" w:type="dxa"/>
            <w:tcBorders>
              <w:top w:val="single" w:sz="2" w:space="0" w:color="auto"/>
              <w:left w:val="single" w:sz="2" w:space="0" w:color="auto"/>
              <w:bottom w:val="single" w:sz="2" w:space="0" w:color="auto"/>
              <w:right w:val="single" w:sz="2" w:space="0" w:color="auto"/>
            </w:tcBorders>
          </w:tcPr>
          <w:p w14:paraId="6564699A" w14:textId="77777777" w:rsidR="001B1226" w:rsidRPr="00A4338B" w:rsidRDefault="001B1226" w:rsidP="001346F1">
            <w:pPr>
              <w:pStyle w:val="NormalLeft"/>
              <w:rPr>
                <w:lang w:val="en-GB"/>
              </w:rPr>
            </w:pPr>
            <w:r w:rsidRPr="00A4338B">
              <w:rPr>
                <w:lang w:val="en-GB"/>
              </w:rPr>
              <w:t>This is the amount of total ancillary own funds that are called up to a basic own fund item over the reporting period.</w:t>
            </w:r>
          </w:p>
        </w:tc>
      </w:tr>
      <w:tr w:rsidR="001B1226" w:rsidRPr="00A4338B" w14:paraId="5B4DFE41" w14:textId="77777777" w:rsidTr="001346F1">
        <w:tc>
          <w:tcPr>
            <w:tcW w:w="2879" w:type="dxa"/>
            <w:tcBorders>
              <w:top w:val="single" w:sz="2" w:space="0" w:color="auto"/>
              <w:left w:val="single" w:sz="2" w:space="0" w:color="auto"/>
              <w:bottom w:val="single" w:sz="2" w:space="0" w:color="auto"/>
              <w:right w:val="single" w:sz="2" w:space="0" w:color="auto"/>
            </w:tcBorders>
          </w:tcPr>
          <w:p w14:paraId="62230AC8" w14:textId="77777777" w:rsidR="001B1226" w:rsidRPr="00A4338B" w:rsidRDefault="001B1226" w:rsidP="001346F1">
            <w:pPr>
              <w:pStyle w:val="NormalLeft"/>
              <w:rPr>
                <w:lang w:val="en-GB"/>
              </w:rPr>
            </w:pPr>
            <w:r w:rsidRPr="00A4338B">
              <w:rPr>
                <w:lang w:val="en-GB"/>
              </w:rPr>
              <w:t>R1200/C0060</w:t>
            </w:r>
          </w:p>
        </w:tc>
        <w:tc>
          <w:tcPr>
            <w:tcW w:w="2414" w:type="dxa"/>
            <w:tcBorders>
              <w:top w:val="single" w:sz="2" w:space="0" w:color="auto"/>
              <w:left w:val="single" w:sz="2" w:space="0" w:color="auto"/>
              <w:bottom w:val="single" w:sz="2" w:space="0" w:color="auto"/>
              <w:right w:val="single" w:sz="2" w:space="0" w:color="auto"/>
            </w:tcBorders>
          </w:tcPr>
          <w:p w14:paraId="7561923D" w14:textId="77777777" w:rsidR="001B1226" w:rsidRPr="00A4338B" w:rsidRDefault="001B1226" w:rsidP="001346F1">
            <w:pPr>
              <w:pStyle w:val="NormalLeft"/>
              <w:rPr>
                <w:lang w:val="en-GB"/>
              </w:rPr>
            </w:pPr>
            <w:r w:rsidRPr="00A4338B">
              <w:rPr>
                <w:lang w:val="en-GB"/>
              </w:rPr>
              <w:t>Total ancillary own funds — balance carried forward</w:t>
            </w:r>
          </w:p>
        </w:tc>
        <w:tc>
          <w:tcPr>
            <w:tcW w:w="3993" w:type="dxa"/>
            <w:tcBorders>
              <w:top w:val="single" w:sz="2" w:space="0" w:color="auto"/>
              <w:left w:val="single" w:sz="2" w:space="0" w:color="auto"/>
              <w:bottom w:val="single" w:sz="2" w:space="0" w:color="auto"/>
              <w:right w:val="single" w:sz="2" w:space="0" w:color="auto"/>
            </w:tcBorders>
          </w:tcPr>
          <w:p w14:paraId="3B342A78" w14:textId="77777777" w:rsidR="001B1226" w:rsidRPr="00A4338B" w:rsidRDefault="001B1226" w:rsidP="001346F1">
            <w:pPr>
              <w:pStyle w:val="NormalLeft"/>
              <w:rPr>
                <w:lang w:val="en-GB"/>
              </w:rPr>
            </w:pPr>
            <w:r w:rsidRPr="00A4338B">
              <w:rPr>
                <w:lang w:val="en-GB"/>
              </w:rPr>
              <w:t>This is the balance of total ancillary own funds carried forward to the next reporting period.</w:t>
            </w:r>
          </w:p>
        </w:tc>
      </w:tr>
    </w:tbl>
    <w:p w14:paraId="5A1FFA73" w14:textId="77777777" w:rsidR="001B1226" w:rsidRPr="00A4338B" w:rsidRDefault="001B1226" w:rsidP="001B1226">
      <w:pPr>
        <w:rPr>
          <w:lang w:val="en-GB"/>
        </w:rPr>
      </w:pPr>
    </w:p>
    <w:p w14:paraId="17D7EAC4" w14:textId="77777777" w:rsidR="001B1226" w:rsidRPr="00A4338B" w:rsidRDefault="001B1226" w:rsidP="001B1226">
      <w:pPr>
        <w:pStyle w:val="ManualHeading2"/>
        <w:numPr>
          <w:ilvl w:val="0"/>
          <w:numId w:val="0"/>
        </w:numPr>
        <w:ind w:left="851" w:hanging="851"/>
        <w:rPr>
          <w:lang w:val="en-GB"/>
        </w:rPr>
      </w:pPr>
      <w:r w:rsidRPr="00A4338B">
        <w:rPr>
          <w:i/>
          <w:lang w:val="en-GB"/>
        </w:rPr>
        <w:t>S.23.04 — List of items on own funds</w:t>
      </w:r>
    </w:p>
    <w:p w14:paraId="515624A3" w14:textId="77777777" w:rsidR="001B1226" w:rsidRPr="00A4338B" w:rsidRDefault="001B1226" w:rsidP="001B1226">
      <w:pPr>
        <w:rPr>
          <w:lang w:val="en-GB"/>
        </w:rPr>
      </w:pPr>
      <w:r w:rsidRPr="00A4338B">
        <w:rPr>
          <w:i/>
          <w:lang w:val="en-GB"/>
        </w:rPr>
        <w:t>General comments:</w:t>
      </w:r>
    </w:p>
    <w:p w14:paraId="70C86D55" w14:textId="7B61EB96" w:rsidR="001B1226" w:rsidRPr="00A4338B" w:rsidRDefault="001B1226" w:rsidP="001B1226">
      <w:pPr>
        <w:rPr>
          <w:ins w:id="969" w:author="Author"/>
          <w:lang w:val="en-GB"/>
        </w:rPr>
      </w:pPr>
      <w:r w:rsidRPr="00A4338B">
        <w:rPr>
          <w:lang w:val="en-GB"/>
        </w:rPr>
        <w:t>This section relates to annual submission for groups regardless of the method used for the calculation of the group solvency.</w:t>
      </w:r>
    </w:p>
    <w:p w14:paraId="3784B4C1" w14:textId="2F77DA5C" w:rsidR="00B0561A" w:rsidRPr="00A4338B" w:rsidRDefault="00B0561A" w:rsidP="00B0561A">
      <w:pPr>
        <w:rPr>
          <w:ins w:id="970" w:author="Author"/>
          <w:lang w:val="en-GB"/>
        </w:rPr>
      </w:pPr>
      <w:ins w:id="971" w:author="Author">
        <w:r w:rsidRPr="00A4338B">
          <w:rPr>
            <w:lang w:val="en-GB"/>
          </w:rPr>
          <w:t xml:space="preserve">This template shall be reported if the </w:t>
        </w:r>
        <w:r w:rsidR="002E24F0">
          <w:rPr>
            <w:lang w:val="en-GB"/>
          </w:rPr>
          <w:t xml:space="preserve">amount of the </w:t>
        </w:r>
        <w:r w:rsidRPr="00A4338B">
          <w:rPr>
            <w:lang w:val="en-GB"/>
          </w:rPr>
          <w:t xml:space="preserve">own funds </w:t>
        </w:r>
        <w:r w:rsidR="002E24F0">
          <w:rPr>
            <w:lang w:val="en-GB"/>
          </w:rPr>
          <w:t>for any</w:t>
        </w:r>
        <w:del w:id="972" w:author="Author">
          <w:r w:rsidRPr="00A4338B" w:rsidDel="002E24F0">
            <w:rPr>
              <w:lang w:val="en-GB"/>
            </w:rPr>
            <w:delText xml:space="preserve">per </w:delText>
          </w:r>
          <w:r w:rsidR="007A6725" w:rsidRPr="00A4338B" w:rsidDel="002E24F0">
            <w:rPr>
              <w:lang w:val="en-GB"/>
            </w:rPr>
            <w:delText>each</w:delText>
          </w:r>
        </w:del>
        <w:r w:rsidR="007A6725" w:rsidRPr="00A4338B">
          <w:rPr>
            <w:lang w:val="en-GB"/>
          </w:rPr>
          <w:t xml:space="preserve"> </w:t>
        </w:r>
        <w:r w:rsidRPr="00A4338B">
          <w:rPr>
            <w:lang w:val="en-GB"/>
          </w:rPr>
          <w:t>tier change</w:t>
        </w:r>
        <w:del w:id="973" w:author="Author">
          <w:r w:rsidRPr="00A4338B" w:rsidDel="002E24F0">
            <w:rPr>
              <w:lang w:val="en-GB"/>
            </w:rPr>
            <w:delText xml:space="preserve"> is</w:delText>
          </w:r>
        </w:del>
        <w:r w:rsidRPr="00A4338B">
          <w:rPr>
            <w:lang w:val="en-GB"/>
          </w:rPr>
          <w:t xml:space="preserve"> more than 5% compared to the previous year calculated as below</w:t>
        </w:r>
        <w:del w:id="974" w:author="Author">
          <w:r w:rsidRPr="00A4338B" w:rsidDel="00A7579F">
            <w:rPr>
              <w:lang w:val="en-GB"/>
            </w:rPr>
            <w:delText xml:space="preserve">. </w:delText>
          </w:r>
        </w:del>
        <w:r w:rsidRPr="00A4338B">
          <w:rPr>
            <w:lang w:val="en-GB"/>
          </w:rPr>
          <w:t xml:space="preserve">  </w:t>
        </w:r>
      </w:ins>
    </w:p>
    <w:p w14:paraId="7917144B" w14:textId="0C439CC1" w:rsidR="00B0561A" w:rsidRPr="00A4338B" w:rsidRDefault="00B0561A" w:rsidP="00B0561A">
      <w:pPr>
        <w:rPr>
          <w:ins w:id="975" w:author="Author"/>
          <w:lang w:val="en-GB"/>
        </w:rPr>
      </w:pPr>
      <w:ins w:id="976" w:author="Author">
        <w:r w:rsidRPr="00A4338B">
          <w:rPr>
            <w:i/>
            <w:sz w:val="20"/>
            <w:lang w:val="en-GB"/>
          </w:rPr>
          <w:t>% change (T; T-1)</w:t>
        </w:r>
        <w:r w:rsidRPr="00A4338B">
          <w:rPr>
            <w:lang w:val="en-GB"/>
          </w:rPr>
          <w:t xml:space="preserve">:= </w:t>
        </w:r>
        <m:oMath>
          <m:f>
            <m:fPr>
              <m:ctrlPr>
                <w:rPr>
                  <w:rFonts w:ascii="Cambria Math" w:hAnsi="Cambria Math"/>
                  <w:i/>
                  <w:lang w:val="en-GB"/>
                </w:rPr>
              </m:ctrlPr>
            </m:fPr>
            <m:num>
              <m:r>
                <w:rPr>
                  <w:rFonts w:ascii="Cambria Math" w:hAnsi="Cambria Math"/>
                  <w:lang w:val="en-GB"/>
                </w:rPr>
                <m:t>Available Own funds in tier i to cover SCR in T</m:t>
              </m:r>
            </m:num>
            <m:den>
              <m:r>
                <w:rPr>
                  <w:rFonts w:ascii="Cambria Math" w:hAnsi="Cambria Math"/>
                  <w:lang w:val="en-GB"/>
                </w:rPr>
                <m:t>Available Own funds in tier i to cover SCR in T-1</m:t>
              </m:r>
            </m:den>
          </m:f>
        </m:oMath>
      </w:ins>
    </w:p>
    <w:p w14:paraId="7697CD1B" w14:textId="3FEB7D95" w:rsidR="00B0561A" w:rsidRPr="00A4338B" w:rsidRDefault="00A7579F" w:rsidP="001B1226">
      <w:pPr>
        <w:rPr>
          <w:lang w:val="en-GB"/>
        </w:rPr>
      </w:pPr>
      <w:ins w:id="977" w:author="Author">
        <w:r w:rsidRPr="00A4338B">
          <w:rPr>
            <w:lang w:val="en-GB"/>
          </w:rPr>
          <w:t xml:space="preserve">In case of </w:t>
        </w:r>
        <w:del w:id="978" w:author="Author">
          <w:r w:rsidRPr="00A4338B" w:rsidDel="009B0C7A">
            <w:rPr>
              <w:lang w:val="en-GB"/>
            </w:rPr>
            <w:delText>non available</w:delText>
          </w:r>
        </w:del>
        <w:r w:rsidR="009B0C7A" w:rsidRPr="00A4338B">
          <w:rPr>
            <w:lang w:val="en-GB"/>
          </w:rPr>
          <w:t>non-available</w:t>
        </w:r>
        <w:r w:rsidRPr="00A4338B">
          <w:rPr>
            <w:lang w:val="en-GB"/>
          </w:rPr>
          <w:t xml:space="preserve"> OF items, the threshold doesn’t apply and the whole template is to be reported.</w:t>
        </w:r>
      </w:ins>
    </w:p>
    <w:tbl>
      <w:tblPr>
        <w:tblW w:w="9286" w:type="dxa"/>
        <w:tblLayout w:type="fixed"/>
        <w:tblLook w:val="0000" w:firstRow="0" w:lastRow="0" w:firstColumn="0" w:lastColumn="0" w:noHBand="0" w:noVBand="0"/>
      </w:tblPr>
      <w:tblGrid>
        <w:gridCol w:w="1021"/>
        <w:gridCol w:w="2786"/>
        <w:gridCol w:w="5479"/>
      </w:tblGrid>
      <w:tr w:rsidR="001B1226" w:rsidRPr="00A4338B" w14:paraId="372360F2" w14:textId="77777777" w:rsidTr="00EA0D67">
        <w:tc>
          <w:tcPr>
            <w:tcW w:w="1021" w:type="dxa"/>
            <w:tcBorders>
              <w:top w:val="single" w:sz="2" w:space="0" w:color="auto"/>
              <w:left w:val="single" w:sz="2" w:space="0" w:color="auto"/>
              <w:bottom w:val="single" w:sz="2" w:space="0" w:color="auto"/>
              <w:right w:val="single" w:sz="2" w:space="0" w:color="auto"/>
            </w:tcBorders>
          </w:tcPr>
          <w:p w14:paraId="54175A34" w14:textId="77777777" w:rsidR="001B1226" w:rsidRPr="00A4338B" w:rsidRDefault="001B1226" w:rsidP="001346F1">
            <w:pPr>
              <w:adjustRightInd w:val="0"/>
              <w:spacing w:before="0" w:after="0"/>
              <w:jc w:val="left"/>
              <w:rPr>
                <w:lang w:val="en-GB"/>
              </w:rPr>
            </w:pPr>
          </w:p>
        </w:tc>
        <w:tc>
          <w:tcPr>
            <w:tcW w:w="2786" w:type="dxa"/>
            <w:tcBorders>
              <w:top w:val="single" w:sz="2" w:space="0" w:color="auto"/>
              <w:left w:val="single" w:sz="2" w:space="0" w:color="auto"/>
              <w:bottom w:val="single" w:sz="2" w:space="0" w:color="auto"/>
              <w:right w:val="single" w:sz="2" w:space="0" w:color="auto"/>
            </w:tcBorders>
          </w:tcPr>
          <w:p w14:paraId="1EEC4E57" w14:textId="77777777" w:rsidR="001B1226" w:rsidRPr="00A4338B" w:rsidRDefault="001B1226" w:rsidP="001346F1">
            <w:pPr>
              <w:pStyle w:val="NormalCentered"/>
              <w:rPr>
                <w:lang w:val="en-GB"/>
              </w:rPr>
            </w:pPr>
            <w:r w:rsidRPr="00A4338B">
              <w:rPr>
                <w:i/>
                <w:iCs/>
                <w:lang w:val="en-GB"/>
              </w:rPr>
              <w:t>ITEM</w:t>
            </w:r>
          </w:p>
        </w:tc>
        <w:tc>
          <w:tcPr>
            <w:tcW w:w="5479" w:type="dxa"/>
            <w:tcBorders>
              <w:top w:val="single" w:sz="2" w:space="0" w:color="auto"/>
              <w:left w:val="single" w:sz="2" w:space="0" w:color="auto"/>
              <w:bottom w:val="single" w:sz="2" w:space="0" w:color="auto"/>
              <w:right w:val="single" w:sz="2" w:space="0" w:color="auto"/>
            </w:tcBorders>
          </w:tcPr>
          <w:p w14:paraId="6A862416" w14:textId="77777777" w:rsidR="001B1226" w:rsidRPr="00A4338B" w:rsidRDefault="001B1226" w:rsidP="001346F1">
            <w:pPr>
              <w:pStyle w:val="NormalCentered"/>
              <w:rPr>
                <w:lang w:val="en-GB"/>
              </w:rPr>
            </w:pPr>
            <w:r w:rsidRPr="00A4338B">
              <w:rPr>
                <w:i/>
                <w:iCs/>
                <w:lang w:val="en-GB"/>
              </w:rPr>
              <w:t>INSTRUCTIONS</w:t>
            </w:r>
          </w:p>
        </w:tc>
      </w:tr>
      <w:tr w:rsidR="001B1226" w:rsidRPr="00A4338B" w14:paraId="71725F35" w14:textId="77777777" w:rsidTr="00EA0D67">
        <w:tc>
          <w:tcPr>
            <w:tcW w:w="1021" w:type="dxa"/>
            <w:tcBorders>
              <w:top w:val="single" w:sz="2" w:space="0" w:color="auto"/>
              <w:left w:val="single" w:sz="2" w:space="0" w:color="auto"/>
              <w:bottom w:val="single" w:sz="2" w:space="0" w:color="auto"/>
              <w:right w:val="single" w:sz="2" w:space="0" w:color="auto"/>
            </w:tcBorders>
          </w:tcPr>
          <w:p w14:paraId="634AEE8A" w14:textId="77777777" w:rsidR="001B1226" w:rsidRPr="00A4338B" w:rsidRDefault="001B1226" w:rsidP="001346F1">
            <w:pPr>
              <w:pStyle w:val="NormalLeft"/>
              <w:rPr>
                <w:lang w:val="en-GB"/>
              </w:rPr>
            </w:pPr>
            <w:r w:rsidRPr="00A4338B">
              <w:rPr>
                <w:lang w:val="en-GB"/>
              </w:rPr>
              <w:lastRenderedPageBreak/>
              <w:t>C0010</w:t>
            </w:r>
          </w:p>
        </w:tc>
        <w:tc>
          <w:tcPr>
            <w:tcW w:w="2786" w:type="dxa"/>
            <w:tcBorders>
              <w:top w:val="single" w:sz="2" w:space="0" w:color="auto"/>
              <w:left w:val="single" w:sz="2" w:space="0" w:color="auto"/>
              <w:bottom w:val="single" w:sz="2" w:space="0" w:color="auto"/>
              <w:right w:val="single" w:sz="2" w:space="0" w:color="auto"/>
            </w:tcBorders>
          </w:tcPr>
          <w:p w14:paraId="4CAE210A" w14:textId="77777777" w:rsidR="001B1226" w:rsidRPr="00A4338B" w:rsidRDefault="001B1226" w:rsidP="001346F1">
            <w:pPr>
              <w:pStyle w:val="NormalLeft"/>
              <w:rPr>
                <w:lang w:val="en-GB"/>
              </w:rPr>
            </w:pPr>
            <w:r w:rsidRPr="00A4338B">
              <w:rPr>
                <w:lang w:val="en-GB"/>
              </w:rPr>
              <w:t>Description of subordinated mutual member accounts</w:t>
            </w:r>
          </w:p>
        </w:tc>
        <w:tc>
          <w:tcPr>
            <w:tcW w:w="5479" w:type="dxa"/>
            <w:tcBorders>
              <w:top w:val="single" w:sz="2" w:space="0" w:color="auto"/>
              <w:left w:val="single" w:sz="2" w:space="0" w:color="auto"/>
              <w:bottom w:val="single" w:sz="2" w:space="0" w:color="auto"/>
              <w:right w:val="single" w:sz="2" w:space="0" w:color="auto"/>
            </w:tcBorders>
          </w:tcPr>
          <w:p w14:paraId="4F364E9B" w14:textId="77777777" w:rsidR="001B1226" w:rsidRPr="00A4338B" w:rsidRDefault="001B1226" w:rsidP="001346F1">
            <w:pPr>
              <w:pStyle w:val="NormalLeft"/>
              <w:rPr>
                <w:lang w:val="en-GB"/>
              </w:rPr>
            </w:pPr>
            <w:r w:rsidRPr="00A4338B">
              <w:rPr>
                <w:lang w:val="en-GB"/>
              </w:rPr>
              <w:t>This shall list subordinated mutual member accounts for a group.</w:t>
            </w:r>
          </w:p>
        </w:tc>
      </w:tr>
      <w:tr w:rsidR="001B1226" w:rsidRPr="00A4338B" w14:paraId="67776DFF" w14:textId="77777777" w:rsidTr="00EA0D67">
        <w:tc>
          <w:tcPr>
            <w:tcW w:w="1021" w:type="dxa"/>
            <w:tcBorders>
              <w:top w:val="single" w:sz="2" w:space="0" w:color="auto"/>
              <w:left w:val="single" w:sz="2" w:space="0" w:color="auto"/>
              <w:bottom w:val="single" w:sz="2" w:space="0" w:color="auto"/>
              <w:right w:val="single" w:sz="2" w:space="0" w:color="auto"/>
            </w:tcBorders>
          </w:tcPr>
          <w:p w14:paraId="4BBB585C" w14:textId="77777777" w:rsidR="001B1226" w:rsidRPr="00A4338B" w:rsidRDefault="001B1226" w:rsidP="001346F1">
            <w:pPr>
              <w:pStyle w:val="NormalLeft"/>
              <w:rPr>
                <w:lang w:val="en-GB"/>
              </w:rPr>
            </w:pPr>
            <w:r w:rsidRPr="00A4338B">
              <w:rPr>
                <w:lang w:val="en-GB"/>
              </w:rPr>
              <w:t>C0020</w:t>
            </w:r>
          </w:p>
        </w:tc>
        <w:tc>
          <w:tcPr>
            <w:tcW w:w="2786" w:type="dxa"/>
            <w:tcBorders>
              <w:top w:val="single" w:sz="2" w:space="0" w:color="auto"/>
              <w:left w:val="single" w:sz="2" w:space="0" w:color="auto"/>
              <w:bottom w:val="single" w:sz="2" w:space="0" w:color="auto"/>
              <w:right w:val="single" w:sz="2" w:space="0" w:color="auto"/>
            </w:tcBorders>
          </w:tcPr>
          <w:p w14:paraId="6D398EAC" w14:textId="77777777" w:rsidR="001B1226" w:rsidRPr="00A4338B" w:rsidRDefault="001B1226" w:rsidP="001346F1">
            <w:pPr>
              <w:pStyle w:val="NormalLeft"/>
              <w:rPr>
                <w:lang w:val="en-GB"/>
              </w:rPr>
            </w:pPr>
            <w:r w:rsidRPr="00A4338B">
              <w:rPr>
                <w:lang w:val="en-GB"/>
              </w:rPr>
              <w:t>Subordinated mutual member accounts — Amount (in reporting currency)</w:t>
            </w:r>
          </w:p>
        </w:tc>
        <w:tc>
          <w:tcPr>
            <w:tcW w:w="5479" w:type="dxa"/>
            <w:tcBorders>
              <w:top w:val="single" w:sz="2" w:space="0" w:color="auto"/>
              <w:left w:val="single" w:sz="2" w:space="0" w:color="auto"/>
              <w:bottom w:val="single" w:sz="2" w:space="0" w:color="auto"/>
              <w:right w:val="single" w:sz="2" w:space="0" w:color="auto"/>
            </w:tcBorders>
          </w:tcPr>
          <w:p w14:paraId="542340BD" w14:textId="77777777" w:rsidR="001B1226" w:rsidRPr="00A4338B" w:rsidRDefault="001B1226" w:rsidP="001346F1">
            <w:pPr>
              <w:pStyle w:val="NormalLeft"/>
              <w:rPr>
                <w:lang w:val="en-GB"/>
              </w:rPr>
            </w:pPr>
            <w:r w:rsidRPr="00A4338B">
              <w:rPr>
                <w:lang w:val="en-GB"/>
              </w:rPr>
              <w:t>This is the amount of individual subordinated mutual member accounts.</w:t>
            </w:r>
          </w:p>
        </w:tc>
      </w:tr>
      <w:tr w:rsidR="001B1226" w:rsidRPr="00A4338B" w14:paraId="764FC3C0" w14:textId="77777777" w:rsidTr="00EA0D67">
        <w:tc>
          <w:tcPr>
            <w:tcW w:w="1021" w:type="dxa"/>
            <w:tcBorders>
              <w:top w:val="single" w:sz="2" w:space="0" w:color="auto"/>
              <w:left w:val="single" w:sz="2" w:space="0" w:color="auto"/>
              <w:bottom w:val="single" w:sz="2" w:space="0" w:color="auto"/>
              <w:right w:val="single" w:sz="2" w:space="0" w:color="auto"/>
            </w:tcBorders>
          </w:tcPr>
          <w:p w14:paraId="6BC3B995" w14:textId="77777777" w:rsidR="001B1226" w:rsidRPr="00A4338B" w:rsidRDefault="001B1226" w:rsidP="001346F1">
            <w:pPr>
              <w:pStyle w:val="NormalLeft"/>
              <w:rPr>
                <w:lang w:val="en-GB"/>
              </w:rPr>
            </w:pPr>
            <w:r w:rsidRPr="00A4338B">
              <w:rPr>
                <w:lang w:val="en-GB"/>
              </w:rPr>
              <w:t>C0030</w:t>
            </w:r>
          </w:p>
        </w:tc>
        <w:tc>
          <w:tcPr>
            <w:tcW w:w="2786" w:type="dxa"/>
            <w:tcBorders>
              <w:top w:val="single" w:sz="2" w:space="0" w:color="auto"/>
              <w:left w:val="single" w:sz="2" w:space="0" w:color="auto"/>
              <w:bottom w:val="single" w:sz="2" w:space="0" w:color="auto"/>
              <w:right w:val="single" w:sz="2" w:space="0" w:color="auto"/>
            </w:tcBorders>
          </w:tcPr>
          <w:p w14:paraId="4EB38330" w14:textId="77777777" w:rsidR="001B1226" w:rsidRPr="00A4338B" w:rsidRDefault="001B1226" w:rsidP="001346F1">
            <w:pPr>
              <w:pStyle w:val="NormalLeft"/>
              <w:rPr>
                <w:lang w:val="en-GB"/>
              </w:rPr>
            </w:pPr>
            <w:r w:rsidRPr="00A4338B">
              <w:rPr>
                <w:lang w:val="en-GB"/>
              </w:rPr>
              <w:t>Subordinated mutual member accounts — Tier</w:t>
            </w:r>
          </w:p>
        </w:tc>
        <w:tc>
          <w:tcPr>
            <w:tcW w:w="5479" w:type="dxa"/>
            <w:tcBorders>
              <w:top w:val="single" w:sz="2" w:space="0" w:color="auto"/>
              <w:left w:val="single" w:sz="2" w:space="0" w:color="auto"/>
              <w:bottom w:val="single" w:sz="2" w:space="0" w:color="auto"/>
              <w:right w:val="single" w:sz="2" w:space="0" w:color="auto"/>
            </w:tcBorders>
          </w:tcPr>
          <w:p w14:paraId="57BC9E3B" w14:textId="77777777" w:rsidR="001B1226" w:rsidRPr="00A4338B" w:rsidRDefault="001B1226" w:rsidP="001346F1">
            <w:pPr>
              <w:pStyle w:val="NormalLeft"/>
              <w:rPr>
                <w:lang w:val="en-GB"/>
              </w:rPr>
            </w:pPr>
            <w:r w:rsidRPr="00A4338B">
              <w:rPr>
                <w:lang w:val="en-GB"/>
              </w:rPr>
              <w:t>This shall indicate the tier of the subordinated mutual member accounts.</w:t>
            </w:r>
          </w:p>
          <w:p w14:paraId="7A0F1672" w14:textId="77777777" w:rsidR="001B1226" w:rsidRPr="00A4338B" w:rsidRDefault="001B1226" w:rsidP="001346F1">
            <w:pPr>
              <w:pStyle w:val="NormalLeft"/>
              <w:rPr>
                <w:lang w:val="en-GB"/>
              </w:rPr>
            </w:pPr>
            <w:r w:rsidRPr="00A4338B">
              <w:rPr>
                <w:lang w:val="en-GB"/>
              </w:rPr>
              <w:t>One of the options in the following closed list shall be used:</w:t>
            </w:r>
          </w:p>
          <w:p w14:paraId="2FDD0B87" w14:textId="77777777" w:rsidR="001B1226" w:rsidRPr="00A4338B" w:rsidRDefault="001B1226" w:rsidP="001346F1">
            <w:pPr>
              <w:pStyle w:val="NormalLeft"/>
              <w:rPr>
                <w:lang w:val="en-GB"/>
              </w:rPr>
            </w:pPr>
            <w:r w:rsidRPr="00A4338B">
              <w:rPr>
                <w:lang w:val="en-GB"/>
              </w:rPr>
              <w:t>1 — Tier 1</w:t>
            </w:r>
          </w:p>
          <w:p w14:paraId="4E0FF41D" w14:textId="77777777" w:rsidR="001B1226" w:rsidRPr="00A4338B" w:rsidRDefault="001B1226" w:rsidP="001346F1">
            <w:pPr>
              <w:pStyle w:val="NormalLeft"/>
              <w:rPr>
                <w:lang w:val="en-GB"/>
              </w:rPr>
            </w:pPr>
            <w:r w:rsidRPr="00A4338B">
              <w:rPr>
                <w:lang w:val="en-GB"/>
              </w:rPr>
              <w:t>2 — Tier 1 — unrestricted</w:t>
            </w:r>
          </w:p>
          <w:p w14:paraId="5514CD9B" w14:textId="77777777" w:rsidR="001B1226" w:rsidRPr="00A4338B" w:rsidRDefault="001B1226" w:rsidP="001346F1">
            <w:pPr>
              <w:pStyle w:val="NormalLeft"/>
              <w:rPr>
                <w:lang w:val="en-GB"/>
              </w:rPr>
            </w:pPr>
            <w:r w:rsidRPr="00A4338B">
              <w:rPr>
                <w:lang w:val="en-GB"/>
              </w:rPr>
              <w:t>3 — Tier 1 — restricted</w:t>
            </w:r>
          </w:p>
          <w:p w14:paraId="1A20A1AE" w14:textId="77777777" w:rsidR="001B1226" w:rsidRPr="00A4338B" w:rsidRDefault="001B1226" w:rsidP="001346F1">
            <w:pPr>
              <w:pStyle w:val="NormalLeft"/>
              <w:rPr>
                <w:lang w:val="en-GB"/>
              </w:rPr>
            </w:pPr>
            <w:r w:rsidRPr="00A4338B">
              <w:rPr>
                <w:lang w:val="en-GB"/>
              </w:rPr>
              <w:t>4 — Tier 2</w:t>
            </w:r>
          </w:p>
          <w:p w14:paraId="70E7590A" w14:textId="77777777" w:rsidR="001B1226" w:rsidRPr="00A4338B" w:rsidRDefault="001B1226" w:rsidP="001346F1">
            <w:pPr>
              <w:pStyle w:val="NormalLeft"/>
              <w:rPr>
                <w:lang w:val="en-GB"/>
              </w:rPr>
            </w:pPr>
            <w:r w:rsidRPr="00A4338B">
              <w:rPr>
                <w:lang w:val="en-GB"/>
              </w:rPr>
              <w:t>5 — Tier 3</w:t>
            </w:r>
          </w:p>
        </w:tc>
      </w:tr>
      <w:tr w:rsidR="001B1226" w:rsidRPr="00A4338B" w14:paraId="7638F550" w14:textId="77777777" w:rsidTr="00EA0D67">
        <w:tc>
          <w:tcPr>
            <w:tcW w:w="1021" w:type="dxa"/>
            <w:tcBorders>
              <w:top w:val="single" w:sz="2" w:space="0" w:color="auto"/>
              <w:left w:val="single" w:sz="2" w:space="0" w:color="auto"/>
              <w:bottom w:val="single" w:sz="2" w:space="0" w:color="auto"/>
              <w:right w:val="single" w:sz="2" w:space="0" w:color="auto"/>
            </w:tcBorders>
          </w:tcPr>
          <w:p w14:paraId="6D1584F9" w14:textId="77777777" w:rsidR="001B1226" w:rsidRPr="00A4338B" w:rsidRDefault="001B1226" w:rsidP="001346F1">
            <w:pPr>
              <w:pStyle w:val="NormalLeft"/>
              <w:rPr>
                <w:lang w:val="en-GB"/>
              </w:rPr>
            </w:pPr>
            <w:r w:rsidRPr="00A4338B">
              <w:rPr>
                <w:lang w:val="en-GB"/>
              </w:rPr>
              <w:t>C0040</w:t>
            </w:r>
          </w:p>
        </w:tc>
        <w:tc>
          <w:tcPr>
            <w:tcW w:w="2786" w:type="dxa"/>
            <w:tcBorders>
              <w:top w:val="single" w:sz="2" w:space="0" w:color="auto"/>
              <w:left w:val="single" w:sz="2" w:space="0" w:color="auto"/>
              <w:bottom w:val="single" w:sz="2" w:space="0" w:color="auto"/>
              <w:right w:val="single" w:sz="2" w:space="0" w:color="auto"/>
            </w:tcBorders>
          </w:tcPr>
          <w:p w14:paraId="6D9B37C5" w14:textId="77777777" w:rsidR="001B1226" w:rsidRPr="00A4338B" w:rsidRDefault="001B1226" w:rsidP="001346F1">
            <w:pPr>
              <w:pStyle w:val="NormalLeft"/>
              <w:rPr>
                <w:lang w:val="en-GB"/>
              </w:rPr>
            </w:pPr>
            <w:r w:rsidRPr="00A4338B">
              <w:rPr>
                <w:lang w:val="en-GB"/>
              </w:rPr>
              <w:t>Subordinated mutual member accounts — Currency Code</w:t>
            </w:r>
          </w:p>
        </w:tc>
        <w:tc>
          <w:tcPr>
            <w:tcW w:w="5479" w:type="dxa"/>
            <w:tcBorders>
              <w:top w:val="single" w:sz="2" w:space="0" w:color="auto"/>
              <w:left w:val="single" w:sz="2" w:space="0" w:color="auto"/>
              <w:bottom w:val="single" w:sz="2" w:space="0" w:color="auto"/>
              <w:right w:val="single" w:sz="2" w:space="0" w:color="auto"/>
            </w:tcBorders>
          </w:tcPr>
          <w:p w14:paraId="76B76F62" w14:textId="77777777" w:rsidR="001B1226" w:rsidRPr="00A4338B" w:rsidRDefault="001B1226" w:rsidP="001346F1">
            <w:pPr>
              <w:pStyle w:val="NormalLeft"/>
              <w:rPr>
                <w:lang w:val="en-GB"/>
              </w:rPr>
            </w:pPr>
            <w:r w:rsidRPr="00A4338B">
              <w:rPr>
                <w:lang w:val="en-GB"/>
              </w:rPr>
              <w:t>Identify the ISO 4217 alphabetic code of the currency. This is the original currency.</w:t>
            </w:r>
          </w:p>
        </w:tc>
      </w:tr>
      <w:tr w:rsidR="001B1226" w:rsidRPr="00A4338B" w14:paraId="2992A959" w14:textId="77777777" w:rsidTr="00EA0D67">
        <w:tc>
          <w:tcPr>
            <w:tcW w:w="1021" w:type="dxa"/>
            <w:tcBorders>
              <w:top w:val="single" w:sz="2" w:space="0" w:color="auto"/>
              <w:left w:val="single" w:sz="2" w:space="0" w:color="auto"/>
              <w:bottom w:val="single" w:sz="2" w:space="0" w:color="auto"/>
              <w:right w:val="single" w:sz="2" w:space="0" w:color="auto"/>
            </w:tcBorders>
          </w:tcPr>
          <w:p w14:paraId="022801DE" w14:textId="77777777" w:rsidR="001B1226" w:rsidRPr="00A4338B" w:rsidRDefault="001B1226" w:rsidP="001346F1">
            <w:pPr>
              <w:pStyle w:val="NormalLeft"/>
              <w:rPr>
                <w:lang w:val="en-GB"/>
              </w:rPr>
            </w:pPr>
            <w:r w:rsidRPr="00A4338B">
              <w:rPr>
                <w:lang w:val="en-GB"/>
              </w:rPr>
              <w:t>C0050</w:t>
            </w:r>
          </w:p>
        </w:tc>
        <w:tc>
          <w:tcPr>
            <w:tcW w:w="2786" w:type="dxa"/>
            <w:tcBorders>
              <w:top w:val="single" w:sz="2" w:space="0" w:color="auto"/>
              <w:left w:val="single" w:sz="2" w:space="0" w:color="auto"/>
              <w:bottom w:val="single" w:sz="2" w:space="0" w:color="auto"/>
              <w:right w:val="single" w:sz="2" w:space="0" w:color="auto"/>
            </w:tcBorders>
          </w:tcPr>
          <w:p w14:paraId="53DC423E" w14:textId="77777777" w:rsidR="001B1226" w:rsidRPr="00A4338B" w:rsidRDefault="001B1226" w:rsidP="001346F1">
            <w:pPr>
              <w:pStyle w:val="NormalLeft"/>
              <w:rPr>
                <w:lang w:val="en-GB"/>
              </w:rPr>
            </w:pPr>
            <w:r w:rsidRPr="00A4338B">
              <w:rPr>
                <w:lang w:val="en-GB"/>
              </w:rPr>
              <w:t>Subordinated mutual member accounts –issuing entity</w:t>
            </w:r>
          </w:p>
        </w:tc>
        <w:tc>
          <w:tcPr>
            <w:tcW w:w="5479" w:type="dxa"/>
            <w:tcBorders>
              <w:top w:val="single" w:sz="2" w:space="0" w:color="auto"/>
              <w:left w:val="single" w:sz="2" w:space="0" w:color="auto"/>
              <w:bottom w:val="single" w:sz="2" w:space="0" w:color="auto"/>
              <w:right w:val="single" w:sz="2" w:space="0" w:color="auto"/>
            </w:tcBorders>
          </w:tcPr>
          <w:p w14:paraId="43E61EE4" w14:textId="77777777" w:rsidR="001B1226" w:rsidRPr="00A4338B" w:rsidRDefault="001B1226" w:rsidP="001346F1">
            <w:pPr>
              <w:pStyle w:val="NormalLeft"/>
              <w:rPr>
                <w:lang w:val="en-GB"/>
              </w:rPr>
            </w:pPr>
            <w:r w:rsidRPr="00A4338B">
              <w:rPr>
                <w:lang w:val="en-GB"/>
              </w:rPr>
              <w:t>This shall indicate whether the issuing entity of the subordinated mutual member accounts is within the group in the meaning of Article 212(1)(c) of Directive 2009/138/EC. The following close list shall be used:</w:t>
            </w:r>
          </w:p>
          <w:p w14:paraId="6E3BDD8D" w14:textId="77777777" w:rsidR="001B1226" w:rsidRPr="00A4338B" w:rsidRDefault="001B1226" w:rsidP="001346F1">
            <w:pPr>
              <w:pStyle w:val="NormalLeft"/>
              <w:rPr>
                <w:lang w:val="en-GB"/>
              </w:rPr>
            </w:pPr>
            <w:r w:rsidRPr="00A4338B">
              <w:rPr>
                <w:lang w:val="en-GB"/>
              </w:rPr>
              <w:t>1 — Belonging to the same group</w:t>
            </w:r>
          </w:p>
          <w:p w14:paraId="09AF6A6E" w14:textId="77777777" w:rsidR="001B1226" w:rsidRPr="00A4338B" w:rsidRDefault="001B1226" w:rsidP="001346F1">
            <w:pPr>
              <w:pStyle w:val="NormalLeft"/>
              <w:rPr>
                <w:lang w:val="en-GB"/>
              </w:rPr>
            </w:pPr>
            <w:r w:rsidRPr="00A4338B">
              <w:rPr>
                <w:lang w:val="en-GB"/>
              </w:rPr>
              <w:t>2 — Not belonging to the same group</w:t>
            </w:r>
          </w:p>
        </w:tc>
      </w:tr>
      <w:tr w:rsidR="001B1226" w:rsidRPr="00A4338B" w14:paraId="30A33F28" w14:textId="77777777" w:rsidTr="00EA0D67">
        <w:tc>
          <w:tcPr>
            <w:tcW w:w="1021" w:type="dxa"/>
            <w:tcBorders>
              <w:top w:val="single" w:sz="2" w:space="0" w:color="auto"/>
              <w:left w:val="single" w:sz="2" w:space="0" w:color="auto"/>
              <w:bottom w:val="single" w:sz="2" w:space="0" w:color="auto"/>
              <w:right w:val="single" w:sz="2" w:space="0" w:color="auto"/>
            </w:tcBorders>
          </w:tcPr>
          <w:p w14:paraId="7A777553" w14:textId="77777777" w:rsidR="001B1226" w:rsidRPr="00A4338B" w:rsidRDefault="001B1226" w:rsidP="001346F1">
            <w:pPr>
              <w:pStyle w:val="NormalLeft"/>
              <w:rPr>
                <w:lang w:val="en-GB"/>
              </w:rPr>
            </w:pPr>
            <w:r w:rsidRPr="00A4338B">
              <w:rPr>
                <w:lang w:val="en-GB"/>
              </w:rPr>
              <w:t>C0060</w:t>
            </w:r>
          </w:p>
        </w:tc>
        <w:tc>
          <w:tcPr>
            <w:tcW w:w="2786" w:type="dxa"/>
            <w:tcBorders>
              <w:top w:val="single" w:sz="2" w:space="0" w:color="auto"/>
              <w:left w:val="single" w:sz="2" w:space="0" w:color="auto"/>
              <w:bottom w:val="single" w:sz="2" w:space="0" w:color="auto"/>
              <w:right w:val="single" w:sz="2" w:space="0" w:color="auto"/>
            </w:tcBorders>
          </w:tcPr>
          <w:p w14:paraId="53DCE19E" w14:textId="77777777" w:rsidR="001B1226" w:rsidRPr="00A4338B" w:rsidRDefault="001B1226" w:rsidP="001346F1">
            <w:pPr>
              <w:pStyle w:val="NormalLeft"/>
              <w:rPr>
                <w:lang w:val="en-GB"/>
              </w:rPr>
            </w:pPr>
            <w:r w:rsidRPr="00A4338B">
              <w:rPr>
                <w:lang w:val="en-GB"/>
              </w:rPr>
              <w:t>Subordinated mutual member accounts — Lender (if specific)</w:t>
            </w:r>
          </w:p>
        </w:tc>
        <w:tc>
          <w:tcPr>
            <w:tcW w:w="5479" w:type="dxa"/>
            <w:tcBorders>
              <w:top w:val="single" w:sz="2" w:space="0" w:color="auto"/>
              <w:left w:val="single" w:sz="2" w:space="0" w:color="auto"/>
              <w:bottom w:val="single" w:sz="2" w:space="0" w:color="auto"/>
              <w:right w:val="single" w:sz="2" w:space="0" w:color="auto"/>
            </w:tcBorders>
          </w:tcPr>
          <w:p w14:paraId="5BC85CF6" w14:textId="77777777" w:rsidR="001B1226" w:rsidRPr="00A4338B" w:rsidRDefault="001B1226" w:rsidP="001346F1">
            <w:pPr>
              <w:pStyle w:val="NormalLeft"/>
              <w:rPr>
                <w:lang w:val="en-GB"/>
              </w:rPr>
            </w:pPr>
            <w:r w:rsidRPr="00A4338B">
              <w:rPr>
                <w:lang w:val="en-GB"/>
              </w:rPr>
              <w:t>Indicate the lender of the mutual member accounts.</w:t>
            </w:r>
          </w:p>
        </w:tc>
      </w:tr>
      <w:tr w:rsidR="001B1226" w:rsidRPr="00A4338B" w14:paraId="190A8E53" w14:textId="77777777" w:rsidTr="00EA0D67">
        <w:tc>
          <w:tcPr>
            <w:tcW w:w="1021" w:type="dxa"/>
            <w:tcBorders>
              <w:top w:val="single" w:sz="2" w:space="0" w:color="auto"/>
              <w:left w:val="single" w:sz="2" w:space="0" w:color="auto"/>
              <w:bottom w:val="single" w:sz="2" w:space="0" w:color="auto"/>
              <w:right w:val="single" w:sz="2" w:space="0" w:color="auto"/>
            </w:tcBorders>
          </w:tcPr>
          <w:p w14:paraId="01BAA9B1" w14:textId="77777777" w:rsidR="001B1226" w:rsidRPr="00A4338B" w:rsidRDefault="001B1226" w:rsidP="001346F1">
            <w:pPr>
              <w:pStyle w:val="NormalLeft"/>
              <w:rPr>
                <w:lang w:val="en-GB"/>
              </w:rPr>
            </w:pPr>
            <w:r w:rsidRPr="00A4338B">
              <w:rPr>
                <w:lang w:val="en-GB"/>
              </w:rPr>
              <w:t>C0070</w:t>
            </w:r>
          </w:p>
        </w:tc>
        <w:tc>
          <w:tcPr>
            <w:tcW w:w="2786" w:type="dxa"/>
            <w:tcBorders>
              <w:top w:val="single" w:sz="2" w:space="0" w:color="auto"/>
              <w:left w:val="single" w:sz="2" w:space="0" w:color="auto"/>
              <w:bottom w:val="single" w:sz="2" w:space="0" w:color="auto"/>
              <w:right w:val="single" w:sz="2" w:space="0" w:color="auto"/>
            </w:tcBorders>
          </w:tcPr>
          <w:p w14:paraId="710C9BB4" w14:textId="77777777" w:rsidR="001B1226" w:rsidRPr="00A4338B" w:rsidRDefault="001B1226" w:rsidP="001346F1">
            <w:pPr>
              <w:pStyle w:val="NormalLeft"/>
              <w:rPr>
                <w:lang w:val="en-GB"/>
              </w:rPr>
            </w:pPr>
            <w:r w:rsidRPr="00A4338B">
              <w:rPr>
                <w:lang w:val="en-GB"/>
              </w:rPr>
              <w:t>Subordinated mutual member accounts — Counted under transitionals?</w:t>
            </w:r>
          </w:p>
        </w:tc>
        <w:tc>
          <w:tcPr>
            <w:tcW w:w="5479" w:type="dxa"/>
            <w:tcBorders>
              <w:top w:val="single" w:sz="2" w:space="0" w:color="auto"/>
              <w:left w:val="single" w:sz="2" w:space="0" w:color="auto"/>
              <w:bottom w:val="single" w:sz="2" w:space="0" w:color="auto"/>
              <w:right w:val="single" w:sz="2" w:space="0" w:color="auto"/>
            </w:tcBorders>
          </w:tcPr>
          <w:p w14:paraId="0BBE2F46" w14:textId="77777777" w:rsidR="001B1226" w:rsidRPr="00A4338B" w:rsidRDefault="001B1226" w:rsidP="001346F1">
            <w:pPr>
              <w:pStyle w:val="NormalLeft"/>
              <w:rPr>
                <w:lang w:val="en-GB"/>
              </w:rPr>
            </w:pPr>
            <w:r w:rsidRPr="00A4338B">
              <w:rPr>
                <w:lang w:val="en-GB"/>
              </w:rPr>
              <w:t>This shall indicate whether the subordinated mutual member accounts are counted under the transitional provisions.</w:t>
            </w:r>
          </w:p>
          <w:p w14:paraId="1A28439C" w14:textId="77777777" w:rsidR="001B1226" w:rsidRPr="00A4338B" w:rsidRDefault="001B1226" w:rsidP="001346F1">
            <w:pPr>
              <w:pStyle w:val="NormalLeft"/>
              <w:rPr>
                <w:lang w:val="en-GB"/>
              </w:rPr>
            </w:pPr>
            <w:r w:rsidRPr="00A4338B">
              <w:rPr>
                <w:lang w:val="en-GB"/>
              </w:rPr>
              <w:t>One of the options in the following closed list shall be used:</w:t>
            </w:r>
          </w:p>
          <w:p w14:paraId="15B66D79" w14:textId="77777777" w:rsidR="001B1226" w:rsidRPr="00A4338B" w:rsidRDefault="001B1226" w:rsidP="001346F1">
            <w:pPr>
              <w:pStyle w:val="NormalLeft"/>
              <w:rPr>
                <w:lang w:val="en-GB"/>
              </w:rPr>
            </w:pPr>
            <w:r w:rsidRPr="00A4338B">
              <w:rPr>
                <w:lang w:val="en-GB"/>
              </w:rPr>
              <w:t>1– Counted under transitionals</w:t>
            </w:r>
          </w:p>
          <w:p w14:paraId="12927E78" w14:textId="77777777" w:rsidR="001B1226" w:rsidRPr="00A4338B" w:rsidRDefault="001B1226" w:rsidP="001346F1">
            <w:pPr>
              <w:pStyle w:val="NormalLeft"/>
              <w:rPr>
                <w:lang w:val="en-GB"/>
              </w:rPr>
            </w:pPr>
            <w:r w:rsidRPr="00A4338B">
              <w:rPr>
                <w:lang w:val="en-GB"/>
              </w:rPr>
              <w:t>2– Not counted under transitionals</w:t>
            </w:r>
          </w:p>
        </w:tc>
      </w:tr>
      <w:tr w:rsidR="001B1226" w:rsidRPr="00A4338B" w14:paraId="5BF3A3BE" w14:textId="77777777" w:rsidTr="00EA0D67">
        <w:tc>
          <w:tcPr>
            <w:tcW w:w="1021" w:type="dxa"/>
            <w:tcBorders>
              <w:top w:val="single" w:sz="2" w:space="0" w:color="auto"/>
              <w:left w:val="single" w:sz="2" w:space="0" w:color="auto"/>
              <w:bottom w:val="single" w:sz="2" w:space="0" w:color="auto"/>
              <w:right w:val="single" w:sz="2" w:space="0" w:color="auto"/>
            </w:tcBorders>
          </w:tcPr>
          <w:p w14:paraId="4502B9A1" w14:textId="77777777" w:rsidR="001B1226" w:rsidRPr="00A4338B" w:rsidRDefault="001B1226" w:rsidP="001346F1">
            <w:pPr>
              <w:pStyle w:val="NormalLeft"/>
              <w:rPr>
                <w:lang w:val="en-GB"/>
              </w:rPr>
            </w:pPr>
            <w:r w:rsidRPr="00A4338B">
              <w:rPr>
                <w:lang w:val="en-GB"/>
              </w:rPr>
              <w:lastRenderedPageBreak/>
              <w:t>C0080</w:t>
            </w:r>
          </w:p>
        </w:tc>
        <w:tc>
          <w:tcPr>
            <w:tcW w:w="2786" w:type="dxa"/>
            <w:tcBorders>
              <w:top w:val="single" w:sz="2" w:space="0" w:color="auto"/>
              <w:left w:val="single" w:sz="2" w:space="0" w:color="auto"/>
              <w:bottom w:val="single" w:sz="2" w:space="0" w:color="auto"/>
              <w:right w:val="single" w:sz="2" w:space="0" w:color="auto"/>
            </w:tcBorders>
          </w:tcPr>
          <w:p w14:paraId="1498272A" w14:textId="77777777" w:rsidR="001B1226" w:rsidRPr="00A4338B" w:rsidRDefault="001B1226" w:rsidP="001346F1">
            <w:pPr>
              <w:pStyle w:val="NormalLeft"/>
              <w:rPr>
                <w:lang w:val="en-GB"/>
              </w:rPr>
            </w:pPr>
            <w:r w:rsidRPr="00A4338B">
              <w:rPr>
                <w:lang w:val="en-GB"/>
              </w:rPr>
              <w:t>Subordinated mutual member accounts — Counterparty (if specific)</w:t>
            </w:r>
          </w:p>
        </w:tc>
        <w:tc>
          <w:tcPr>
            <w:tcW w:w="5479" w:type="dxa"/>
            <w:tcBorders>
              <w:top w:val="single" w:sz="2" w:space="0" w:color="auto"/>
              <w:left w:val="single" w:sz="2" w:space="0" w:color="auto"/>
              <w:bottom w:val="single" w:sz="2" w:space="0" w:color="auto"/>
              <w:right w:val="single" w:sz="2" w:space="0" w:color="auto"/>
            </w:tcBorders>
          </w:tcPr>
          <w:p w14:paraId="2C232949" w14:textId="77777777" w:rsidR="001B1226" w:rsidRPr="00A4338B" w:rsidRDefault="001B1226" w:rsidP="001346F1">
            <w:pPr>
              <w:pStyle w:val="NormalLeft"/>
              <w:rPr>
                <w:lang w:val="en-GB"/>
              </w:rPr>
            </w:pPr>
            <w:r w:rsidRPr="00A4338B">
              <w:rPr>
                <w:lang w:val="en-GB"/>
              </w:rPr>
              <w:t>This shall list the counterparty of the subordinated mutual member accounts</w:t>
            </w:r>
          </w:p>
        </w:tc>
      </w:tr>
      <w:tr w:rsidR="001B1226" w:rsidRPr="00A4338B" w14:paraId="73F2169C" w14:textId="77777777" w:rsidTr="00EA0D67">
        <w:tc>
          <w:tcPr>
            <w:tcW w:w="1021" w:type="dxa"/>
            <w:tcBorders>
              <w:top w:val="single" w:sz="2" w:space="0" w:color="auto"/>
              <w:left w:val="single" w:sz="2" w:space="0" w:color="auto"/>
              <w:bottom w:val="single" w:sz="2" w:space="0" w:color="auto"/>
              <w:right w:val="single" w:sz="2" w:space="0" w:color="auto"/>
            </w:tcBorders>
          </w:tcPr>
          <w:p w14:paraId="2CDDA224" w14:textId="77777777" w:rsidR="001B1226" w:rsidRPr="00A4338B" w:rsidRDefault="001B1226" w:rsidP="001346F1">
            <w:pPr>
              <w:pStyle w:val="NormalLeft"/>
              <w:rPr>
                <w:lang w:val="en-GB"/>
              </w:rPr>
            </w:pPr>
            <w:r w:rsidRPr="00A4338B">
              <w:rPr>
                <w:lang w:val="en-GB"/>
              </w:rPr>
              <w:t>C0090</w:t>
            </w:r>
          </w:p>
        </w:tc>
        <w:tc>
          <w:tcPr>
            <w:tcW w:w="2786" w:type="dxa"/>
            <w:tcBorders>
              <w:top w:val="single" w:sz="2" w:space="0" w:color="auto"/>
              <w:left w:val="single" w:sz="2" w:space="0" w:color="auto"/>
              <w:bottom w:val="single" w:sz="2" w:space="0" w:color="auto"/>
              <w:right w:val="single" w:sz="2" w:space="0" w:color="auto"/>
            </w:tcBorders>
          </w:tcPr>
          <w:p w14:paraId="4DA20B0E" w14:textId="77777777" w:rsidR="001B1226" w:rsidRPr="00A4338B" w:rsidRDefault="001B1226" w:rsidP="001346F1">
            <w:pPr>
              <w:pStyle w:val="NormalLeft"/>
              <w:rPr>
                <w:lang w:val="en-GB"/>
              </w:rPr>
            </w:pPr>
            <w:r w:rsidRPr="00A4338B">
              <w:rPr>
                <w:lang w:val="en-GB"/>
              </w:rPr>
              <w:t>Subordinated mutual member accounts — Issue date</w:t>
            </w:r>
          </w:p>
        </w:tc>
        <w:tc>
          <w:tcPr>
            <w:tcW w:w="5479" w:type="dxa"/>
            <w:tcBorders>
              <w:top w:val="single" w:sz="2" w:space="0" w:color="auto"/>
              <w:left w:val="single" w:sz="2" w:space="0" w:color="auto"/>
              <w:bottom w:val="single" w:sz="2" w:space="0" w:color="auto"/>
              <w:right w:val="single" w:sz="2" w:space="0" w:color="auto"/>
            </w:tcBorders>
          </w:tcPr>
          <w:p w14:paraId="5C8EF8F8" w14:textId="77777777" w:rsidR="001B1226" w:rsidRPr="00A4338B" w:rsidRDefault="001B1226" w:rsidP="001346F1">
            <w:pPr>
              <w:pStyle w:val="NormalLeft"/>
              <w:rPr>
                <w:lang w:val="en-GB"/>
              </w:rPr>
            </w:pPr>
            <w:r w:rsidRPr="00A4338B">
              <w:rPr>
                <w:lang w:val="en-GB"/>
              </w:rPr>
              <w:t>This is the issue date of the subordinated mutual member accounts. This shall be in ISO8601 format (yyyy–mm–dd).</w:t>
            </w:r>
          </w:p>
        </w:tc>
      </w:tr>
      <w:tr w:rsidR="001B1226" w:rsidRPr="00A4338B" w14:paraId="2744F483" w14:textId="77777777" w:rsidTr="00EA0D67">
        <w:tc>
          <w:tcPr>
            <w:tcW w:w="1021" w:type="dxa"/>
            <w:tcBorders>
              <w:top w:val="single" w:sz="2" w:space="0" w:color="auto"/>
              <w:left w:val="single" w:sz="2" w:space="0" w:color="auto"/>
              <w:bottom w:val="single" w:sz="2" w:space="0" w:color="auto"/>
              <w:right w:val="single" w:sz="2" w:space="0" w:color="auto"/>
            </w:tcBorders>
          </w:tcPr>
          <w:p w14:paraId="295A5AAE" w14:textId="77777777" w:rsidR="001B1226" w:rsidRPr="00A4338B" w:rsidRDefault="001B1226" w:rsidP="001346F1">
            <w:pPr>
              <w:pStyle w:val="NormalLeft"/>
              <w:rPr>
                <w:lang w:val="en-GB"/>
              </w:rPr>
            </w:pPr>
            <w:r w:rsidRPr="00A4338B">
              <w:rPr>
                <w:lang w:val="en-GB"/>
              </w:rPr>
              <w:t>C0100</w:t>
            </w:r>
          </w:p>
        </w:tc>
        <w:tc>
          <w:tcPr>
            <w:tcW w:w="2786" w:type="dxa"/>
            <w:tcBorders>
              <w:top w:val="single" w:sz="2" w:space="0" w:color="auto"/>
              <w:left w:val="single" w:sz="2" w:space="0" w:color="auto"/>
              <w:bottom w:val="single" w:sz="2" w:space="0" w:color="auto"/>
              <w:right w:val="single" w:sz="2" w:space="0" w:color="auto"/>
            </w:tcBorders>
          </w:tcPr>
          <w:p w14:paraId="0A55905E" w14:textId="77777777" w:rsidR="001B1226" w:rsidRPr="00A4338B" w:rsidRDefault="001B1226" w:rsidP="001346F1">
            <w:pPr>
              <w:pStyle w:val="NormalLeft"/>
              <w:rPr>
                <w:lang w:val="en-GB"/>
              </w:rPr>
            </w:pPr>
            <w:r w:rsidRPr="00A4338B">
              <w:rPr>
                <w:lang w:val="en-GB"/>
              </w:rPr>
              <w:t>Subordinated mutual member accounts — Maturity date</w:t>
            </w:r>
          </w:p>
        </w:tc>
        <w:tc>
          <w:tcPr>
            <w:tcW w:w="5479" w:type="dxa"/>
            <w:tcBorders>
              <w:top w:val="single" w:sz="2" w:space="0" w:color="auto"/>
              <w:left w:val="single" w:sz="2" w:space="0" w:color="auto"/>
              <w:bottom w:val="single" w:sz="2" w:space="0" w:color="auto"/>
              <w:right w:val="single" w:sz="2" w:space="0" w:color="auto"/>
            </w:tcBorders>
          </w:tcPr>
          <w:p w14:paraId="0F9020BF" w14:textId="77777777" w:rsidR="001B1226" w:rsidRPr="00A4338B" w:rsidRDefault="001B1226" w:rsidP="001346F1">
            <w:pPr>
              <w:pStyle w:val="NormalLeft"/>
              <w:rPr>
                <w:lang w:val="en-GB"/>
              </w:rPr>
            </w:pPr>
            <w:r w:rsidRPr="00A4338B">
              <w:rPr>
                <w:lang w:val="en-GB"/>
              </w:rPr>
              <w:t>This is the maturity date of the subordinated mutual member accounts. This shall be in ISO8601 format (yyyy–mm–dd).</w:t>
            </w:r>
          </w:p>
        </w:tc>
      </w:tr>
      <w:tr w:rsidR="001B1226" w:rsidRPr="00A4338B" w14:paraId="0148023F" w14:textId="77777777" w:rsidTr="00EA0D67">
        <w:tc>
          <w:tcPr>
            <w:tcW w:w="1021" w:type="dxa"/>
            <w:tcBorders>
              <w:top w:val="single" w:sz="2" w:space="0" w:color="auto"/>
              <w:left w:val="single" w:sz="2" w:space="0" w:color="auto"/>
              <w:bottom w:val="single" w:sz="2" w:space="0" w:color="auto"/>
              <w:right w:val="single" w:sz="2" w:space="0" w:color="auto"/>
            </w:tcBorders>
          </w:tcPr>
          <w:p w14:paraId="1B65171D" w14:textId="77777777" w:rsidR="001B1226" w:rsidRPr="00A4338B" w:rsidRDefault="001B1226" w:rsidP="001346F1">
            <w:pPr>
              <w:pStyle w:val="NormalLeft"/>
              <w:rPr>
                <w:lang w:val="en-GB"/>
              </w:rPr>
            </w:pPr>
            <w:r w:rsidRPr="00A4338B">
              <w:rPr>
                <w:lang w:val="en-GB"/>
              </w:rPr>
              <w:t>C0110</w:t>
            </w:r>
          </w:p>
        </w:tc>
        <w:tc>
          <w:tcPr>
            <w:tcW w:w="2786" w:type="dxa"/>
            <w:tcBorders>
              <w:top w:val="single" w:sz="2" w:space="0" w:color="auto"/>
              <w:left w:val="single" w:sz="2" w:space="0" w:color="auto"/>
              <w:bottom w:val="single" w:sz="2" w:space="0" w:color="auto"/>
              <w:right w:val="single" w:sz="2" w:space="0" w:color="auto"/>
            </w:tcBorders>
          </w:tcPr>
          <w:p w14:paraId="10347EFE" w14:textId="77777777" w:rsidR="001B1226" w:rsidRPr="00A4338B" w:rsidRDefault="001B1226" w:rsidP="001346F1">
            <w:pPr>
              <w:pStyle w:val="NormalLeft"/>
              <w:rPr>
                <w:lang w:val="en-GB"/>
              </w:rPr>
            </w:pPr>
            <w:r w:rsidRPr="00A4338B">
              <w:rPr>
                <w:lang w:val="en-GB"/>
              </w:rPr>
              <w:t>Subordinated mutual member accounts — First call date</w:t>
            </w:r>
          </w:p>
        </w:tc>
        <w:tc>
          <w:tcPr>
            <w:tcW w:w="5479" w:type="dxa"/>
            <w:tcBorders>
              <w:top w:val="single" w:sz="2" w:space="0" w:color="auto"/>
              <w:left w:val="single" w:sz="2" w:space="0" w:color="auto"/>
              <w:bottom w:val="single" w:sz="2" w:space="0" w:color="auto"/>
              <w:right w:val="single" w:sz="2" w:space="0" w:color="auto"/>
            </w:tcBorders>
          </w:tcPr>
          <w:p w14:paraId="48F88661" w14:textId="77777777" w:rsidR="001B1226" w:rsidRPr="00A4338B" w:rsidRDefault="001B1226" w:rsidP="001346F1">
            <w:pPr>
              <w:pStyle w:val="NormalLeft"/>
              <w:rPr>
                <w:lang w:val="en-GB"/>
              </w:rPr>
            </w:pPr>
            <w:r w:rsidRPr="00A4338B">
              <w:rPr>
                <w:lang w:val="en-GB"/>
              </w:rPr>
              <w:t>This is the first call date of the subordinated mutual member accounts. This shall be in ISO8601 format (yyyy–mm–dd).</w:t>
            </w:r>
          </w:p>
        </w:tc>
      </w:tr>
      <w:tr w:rsidR="001B1226" w:rsidRPr="00A4338B" w14:paraId="18DA852E" w14:textId="77777777" w:rsidTr="00EA0D67">
        <w:tc>
          <w:tcPr>
            <w:tcW w:w="1021" w:type="dxa"/>
            <w:tcBorders>
              <w:top w:val="single" w:sz="2" w:space="0" w:color="auto"/>
              <w:left w:val="single" w:sz="2" w:space="0" w:color="auto"/>
              <w:bottom w:val="single" w:sz="2" w:space="0" w:color="auto"/>
              <w:right w:val="single" w:sz="2" w:space="0" w:color="auto"/>
            </w:tcBorders>
          </w:tcPr>
          <w:p w14:paraId="428AD78B" w14:textId="77777777" w:rsidR="001B1226" w:rsidRPr="00A4338B" w:rsidRDefault="001B1226" w:rsidP="001346F1">
            <w:pPr>
              <w:pStyle w:val="NormalLeft"/>
              <w:rPr>
                <w:lang w:val="en-GB"/>
              </w:rPr>
            </w:pPr>
            <w:r w:rsidRPr="00A4338B">
              <w:rPr>
                <w:lang w:val="en-GB"/>
              </w:rPr>
              <w:t>C0120</w:t>
            </w:r>
          </w:p>
        </w:tc>
        <w:tc>
          <w:tcPr>
            <w:tcW w:w="2786" w:type="dxa"/>
            <w:tcBorders>
              <w:top w:val="single" w:sz="2" w:space="0" w:color="auto"/>
              <w:left w:val="single" w:sz="2" w:space="0" w:color="auto"/>
              <w:bottom w:val="single" w:sz="2" w:space="0" w:color="auto"/>
              <w:right w:val="single" w:sz="2" w:space="0" w:color="auto"/>
            </w:tcBorders>
          </w:tcPr>
          <w:p w14:paraId="637BD33A" w14:textId="77777777" w:rsidR="001B1226" w:rsidRPr="00A4338B" w:rsidRDefault="001B1226" w:rsidP="001346F1">
            <w:pPr>
              <w:pStyle w:val="NormalLeft"/>
              <w:rPr>
                <w:lang w:val="en-GB"/>
              </w:rPr>
            </w:pPr>
            <w:r w:rsidRPr="00A4338B">
              <w:rPr>
                <w:lang w:val="en-GB"/>
              </w:rPr>
              <w:t>Subordinated mutual member accounts — Details of further call dates</w:t>
            </w:r>
          </w:p>
        </w:tc>
        <w:tc>
          <w:tcPr>
            <w:tcW w:w="5479" w:type="dxa"/>
            <w:tcBorders>
              <w:top w:val="single" w:sz="2" w:space="0" w:color="auto"/>
              <w:left w:val="single" w:sz="2" w:space="0" w:color="auto"/>
              <w:bottom w:val="single" w:sz="2" w:space="0" w:color="auto"/>
              <w:right w:val="single" w:sz="2" w:space="0" w:color="auto"/>
            </w:tcBorders>
          </w:tcPr>
          <w:p w14:paraId="2063344F" w14:textId="77777777" w:rsidR="001B1226" w:rsidRPr="00A4338B" w:rsidRDefault="001B1226" w:rsidP="001346F1">
            <w:pPr>
              <w:pStyle w:val="NormalLeft"/>
              <w:rPr>
                <w:lang w:val="en-GB"/>
              </w:rPr>
            </w:pPr>
            <w:r w:rsidRPr="00A4338B">
              <w:rPr>
                <w:lang w:val="en-GB"/>
              </w:rPr>
              <w:t>These are the further call dates of the subordinated mutual member accounts.</w:t>
            </w:r>
          </w:p>
        </w:tc>
      </w:tr>
      <w:tr w:rsidR="001B1226" w:rsidRPr="00A4338B" w14:paraId="53FEA2CB" w14:textId="77777777" w:rsidTr="00EA0D67">
        <w:tc>
          <w:tcPr>
            <w:tcW w:w="1021" w:type="dxa"/>
            <w:tcBorders>
              <w:top w:val="single" w:sz="2" w:space="0" w:color="auto"/>
              <w:left w:val="single" w:sz="2" w:space="0" w:color="auto"/>
              <w:bottom w:val="single" w:sz="2" w:space="0" w:color="auto"/>
              <w:right w:val="single" w:sz="2" w:space="0" w:color="auto"/>
            </w:tcBorders>
          </w:tcPr>
          <w:p w14:paraId="1233FE52" w14:textId="77777777" w:rsidR="001B1226" w:rsidRPr="00A4338B" w:rsidRDefault="001B1226" w:rsidP="001346F1">
            <w:pPr>
              <w:pStyle w:val="NormalLeft"/>
              <w:rPr>
                <w:lang w:val="en-GB"/>
              </w:rPr>
            </w:pPr>
            <w:r w:rsidRPr="00A4338B">
              <w:rPr>
                <w:lang w:val="en-GB"/>
              </w:rPr>
              <w:t>C0130</w:t>
            </w:r>
          </w:p>
        </w:tc>
        <w:tc>
          <w:tcPr>
            <w:tcW w:w="2786" w:type="dxa"/>
            <w:tcBorders>
              <w:top w:val="single" w:sz="2" w:space="0" w:color="auto"/>
              <w:left w:val="single" w:sz="2" w:space="0" w:color="auto"/>
              <w:bottom w:val="single" w:sz="2" w:space="0" w:color="auto"/>
              <w:right w:val="single" w:sz="2" w:space="0" w:color="auto"/>
            </w:tcBorders>
          </w:tcPr>
          <w:p w14:paraId="6FB043A3" w14:textId="77777777" w:rsidR="001B1226" w:rsidRPr="00A4338B" w:rsidRDefault="001B1226" w:rsidP="001346F1">
            <w:pPr>
              <w:pStyle w:val="NormalLeft"/>
              <w:rPr>
                <w:lang w:val="en-GB"/>
              </w:rPr>
            </w:pPr>
            <w:r w:rsidRPr="00A4338B">
              <w:rPr>
                <w:lang w:val="en-GB"/>
              </w:rPr>
              <w:t>Subordinated mutual member accounts — Details of incentives to redeem</w:t>
            </w:r>
          </w:p>
        </w:tc>
        <w:tc>
          <w:tcPr>
            <w:tcW w:w="5479" w:type="dxa"/>
            <w:tcBorders>
              <w:top w:val="single" w:sz="2" w:space="0" w:color="auto"/>
              <w:left w:val="single" w:sz="2" w:space="0" w:color="auto"/>
              <w:bottom w:val="single" w:sz="2" w:space="0" w:color="auto"/>
              <w:right w:val="single" w:sz="2" w:space="0" w:color="auto"/>
            </w:tcBorders>
          </w:tcPr>
          <w:p w14:paraId="581FB8BA" w14:textId="77777777" w:rsidR="001B1226" w:rsidRPr="00A4338B" w:rsidRDefault="001B1226" w:rsidP="001346F1">
            <w:pPr>
              <w:pStyle w:val="NormalLeft"/>
              <w:rPr>
                <w:lang w:val="en-GB"/>
              </w:rPr>
            </w:pPr>
            <w:r w:rsidRPr="00A4338B">
              <w:rPr>
                <w:lang w:val="en-GB"/>
              </w:rPr>
              <w:t>These are the incentives to redeem the subordinated mutual member accounts.</w:t>
            </w:r>
          </w:p>
        </w:tc>
      </w:tr>
      <w:tr w:rsidR="001B1226" w:rsidRPr="00A4338B" w14:paraId="5B0D7207" w14:textId="77777777" w:rsidTr="00EA0D67">
        <w:tc>
          <w:tcPr>
            <w:tcW w:w="1021" w:type="dxa"/>
            <w:tcBorders>
              <w:top w:val="single" w:sz="2" w:space="0" w:color="auto"/>
              <w:left w:val="single" w:sz="2" w:space="0" w:color="auto"/>
              <w:bottom w:val="single" w:sz="2" w:space="0" w:color="auto"/>
              <w:right w:val="single" w:sz="2" w:space="0" w:color="auto"/>
            </w:tcBorders>
          </w:tcPr>
          <w:p w14:paraId="6AB81CCF" w14:textId="77777777" w:rsidR="001B1226" w:rsidRPr="00A4338B" w:rsidRDefault="001B1226" w:rsidP="001346F1">
            <w:pPr>
              <w:pStyle w:val="NormalLeft"/>
              <w:rPr>
                <w:lang w:val="en-GB"/>
              </w:rPr>
            </w:pPr>
            <w:r w:rsidRPr="00A4338B">
              <w:rPr>
                <w:lang w:val="en-GB"/>
              </w:rPr>
              <w:t>C0140</w:t>
            </w:r>
          </w:p>
        </w:tc>
        <w:tc>
          <w:tcPr>
            <w:tcW w:w="2786" w:type="dxa"/>
            <w:tcBorders>
              <w:top w:val="single" w:sz="2" w:space="0" w:color="auto"/>
              <w:left w:val="single" w:sz="2" w:space="0" w:color="auto"/>
              <w:bottom w:val="single" w:sz="2" w:space="0" w:color="auto"/>
              <w:right w:val="single" w:sz="2" w:space="0" w:color="auto"/>
            </w:tcBorders>
          </w:tcPr>
          <w:p w14:paraId="343633F3" w14:textId="77777777" w:rsidR="001B1226" w:rsidRPr="00A4338B" w:rsidRDefault="001B1226" w:rsidP="001346F1">
            <w:pPr>
              <w:pStyle w:val="NormalLeft"/>
              <w:rPr>
                <w:lang w:val="en-GB"/>
              </w:rPr>
            </w:pPr>
            <w:r w:rsidRPr="00A4338B">
              <w:rPr>
                <w:lang w:val="en-GB"/>
              </w:rPr>
              <w:t>Subordinated mutual member accounts — Notice period</w:t>
            </w:r>
          </w:p>
        </w:tc>
        <w:tc>
          <w:tcPr>
            <w:tcW w:w="5479" w:type="dxa"/>
            <w:tcBorders>
              <w:top w:val="single" w:sz="2" w:space="0" w:color="auto"/>
              <w:left w:val="single" w:sz="2" w:space="0" w:color="auto"/>
              <w:bottom w:val="single" w:sz="2" w:space="0" w:color="auto"/>
              <w:right w:val="single" w:sz="2" w:space="0" w:color="auto"/>
            </w:tcBorders>
          </w:tcPr>
          <w:p w14:paraId="1E73C9B2" w14:textId="77777777" w:rsidR="001B1226" w:rsidRPr="00A4338B" w:rsidRDefault="001B1226" w:rsidP="001346F1">
            <w:pPr>
              <w:pStyle w:val="NormalLeft"/>
              <w:rPr>
                <w:lang w:val="en-GB"/>
              </w:rPr>
            </w:pPr>
            <w:r w:rsidRPr="00A4338B">
              <w:rPr>
                <w:lang w:val="en-GB"/>
              </w:rPr>
              <w:t>This is the notice of the subordinated mutual member accounts. The date shall be entered here, using ISO8601 format (yyyy–mm–dd).</w:t>
            </w:r>
          </w:p>
        </w:tc>
      </w:tr>
      <w:tr w:rsidR="001B1226" w:rsidRPr="00A4338B" w14:paraId="6486108E" w14:textId="77777777" w:rsidTr="00EA0D67">
        <w:tc>
          <w:tcPr>
            <w:tcW w:w="1021" w:type="dxa"/>
            <w:tcBorders>
              <w:top w:val="single" w:sz="2" w:space="0" w:color="auto"/>
              <w:left w:val="single" w:sz="2" w:space="0" w:color="auto"/>
              <w:bottom w:val="single" w:sz="2" w:space="0" w:color="auto"/>
              <w:right w:val="single" w:sz="2" w:space="0" w:color="auto"/>
            </w:tcBorders>
          </w:tcPr>
          <w:p w14:paraId="2DDC5182" w14:textId="77777777" w:rsidR="001B1226" w:rsidRPr="00A4338B" w:rsidRDefault="001B1226" w:rsidP="001346F1">
            <w:pPr>
              <w:pStyle w:val="NormalLeft"/>
              <w:rPr>
                <w:lang w:val="en-GB"/>
              </w:rPr>
            </w:pPr>
            <w:r w:rsidRPr="00A4338B">
              <w:rPr>
                <w:lang w:val="en-GB"/>
              </w:rPr>
              <w:t>C0150</w:t>
            </w:r>
          </w:p>
        </w:tc>
        <w:tc>
          <w:tcPr>
            <w:tcW w:w="2786" w:type="dxa"/>
            <w:tcBorders>
              <w:top w:val="single" w:sz="2" w:space="0" w:color="auto"/>
              <w:left w:val="single" w:sz="2" w:space="0" w:color="auto"/>
              <w:bottom w:val="single" w:sz="2" w:space="0" w:color="auto"/>
              <w:right w:val="single" w:sz="2" w:space="0" w:color="auto"/>
            </w:tcBorders>
          </w:tcPr>
          <w:p w14:paraId="782FAF55" w14:textId="77777777" w:rsidR="001B1226" w:rsidRPr="00A4338B" w:rsidRDefault="001B1226" w:rsidP="001346F1">
            <w:pPr>
              <w:pStyle w:val="NormalLeft"/>
              <w:rPr>
                <w:lang w:val="en-GB"/>
              </w:rPr>
            </w:pPr>
            <w:r w:rsidRPr="00A4338B">
              <w:rPr>
                <w:lang w:val="en-GB"/>
              </w:rPr>
              <w:t>Subordinated mutual member account — Name of supervisory authority having given authorisation</w:t>
            </w:r>
          </w:p>
        </w:tc>
        <w:tc>
          <w:tcPr>
            <w:tcW w:w="5479" w:type="dxa"/>
            <w:tcBorders>
              <w:top w:val="single" w:sz="2" w:space="0" w:color="auto"/>
              <w:left w:val="single" w:sz="2" w:space="0" w:color="auto"/>
              <w:bottom w:val="single" w:sz="2" w:space="0" w:color="auto"/>
              <w:right w:val="single" w:sz="2" w:space="0" w:color="auto"/>
            </w:tcBorders>
          </w:tcPr>
          <w:p w14:paraId="5866382E" w14:textId="77777777" w:rsidR="001B1226" w:rsidRPr="00A4338B" w:rsidRDefault="001B1226" w:rsidP="001346F1">
            <w:pPr>
              <w:pStyle w:val="NormalLeft"/>
              <w:rPr>
                <w:lang w:val="en-GB"/>
              </w:rPr>
            </w:pPr>
            <w:r w:rsidRPr="00A4338B">
              <w:rPr>
                <w:lang w:val="en-GB"/>
              </w:rPr>
              <w:t>This is the name of the supervisory authority which has issued the authorisation, with country in parenthesis.</w:t>
            </w:r>
          </w:p>
        </w:tc>
      </w:tr>
      <w:tr w:rsidR="001B1226" w:rsidRPr="00A4338B" w14:paraId="62BC254A" w14:textId="77777777" w:rsidTr="00EA0D67">
        <w:tc>
          <w:tcPr>
            <w:tcW w:w="1021" w:type="dxa"/>
            <w:tcBorders>
              <w:top w:val="single" w:sz="2" w:space="0" w:color="auto"/>
              <w:left w:val="single" w:sz="2" w:space="0" w:color="auto"/>
              <w:bottom w:val="single" w:sz="2" w:space="0" w:color="auto"/>
              <w:right w:val="single" w:sz="2" w:space="0" w:color="auto"/>
            </w:tcBorders>
          </w:tcPr>
          <w:p w14:paraId="0635FB3F" w14:textId="77777777" w:rsidR="001B1226" w:rsidRPr="00A4338B" w:rsidRDefault="001B1226" w:rsidP="001346F1">
            <w:pPr>
              <w:pStyle w:val="NormalLeft"/>
              <w:rPr>
                <w:lang w:val="en-GB"/>
              </w:rPr>
            </w:pPr>
            <w:r w:rsidRPr="00A4338B">
              <w:rPr>
                <w:lang w:val="en-GB"/>
              </w:rPr>
              <w:t>C0160</w:t>
            </w:r>
          </w:p>
        </w:tc>
        <w:tc>
          <w:tcPr>
            <w:tcW w:w="2786" w:type="dxa"/>
            <w:tcBorders>
              <w:top w:val="single" w:sz="2" w:space="0" w:color="auto"/>
              <w:left w:val="single" w:sz="2" w:space="0" w:color="auto"/>
              <w:bottom w:val="single" w:sz="2" w:space="0" w:color="auto"/>
              <w:right w:val="single" w:sz="2" w:space="0" w:color="auto"/>
            </w:tcBorders>
          </w:tcPr>
          <w:p w14:paraId="5FF44354" w14:textId="77777777" w:rsidR="001B1226" w:rsidRPr="00A4338B" w:rsidRDefault="001B1226" w:rsidP="001346F1">
            <w:pPr>
              <w:pStyle w:val="NormalLeft"/>
              <w:rPr>
                <w:lang w:val="en-GB"/>
              </w:rPr>
            </w:pPr>
            <w:r w:rsidRPr="00A4338B">
              <w:rPr>
                <w:lang w:val="en-GB"/>
              </w:rPr>
              <w:t>Subordinated mutual member account — Buy back during the year</w:t>
            </w:r>
          </w:p>
        </w:tc>
        <w:tc>
          <w:tcPr>
            <w:tcW w:w="5479" w:type="dxa"/>
            <w:tcBorders>
              <w:top w:val="single" w:sz="2" w:space="0" w:color="auto"/>
              <w:left w:val="single" w:sz="2" w:space="0" w:color="auto"/>
              <w:bottom w:val="single" w:sz="2" w:space="0" w:color="auto"/>
              <w:right w:val="single" w:sz="2" w:space="0" w:color="auto"/>
            </w:tcBorders>
          </w:tcPr>
          <w:p w14:paraId="38C7C422" w14:textId="77777777" w:rsidR="001B1226" w:rsidRPr="00A4338B" w:rsidRDefault="001B1226" w:rsidP="001346F1">
            <w:pPr>
              <w:pStyle w:val="NormalLeft"/>
              <w:rPr>
                <w:lang w:val="en-GB"/>
              </w:rPr>
            </w:pPr>
            <w:r w:rsidRPr="00A4338B">
              <w:rPr>
                <w:lang w:val="en-GB"/>
              </w:rPr>
              <w:t>Explanation if the item has been bought back during the year.</w:t>
            </w:r>
          </w:p>
        </w:tc>
      </w:tr>
      <w:tr w:rsidR="001B1226" w:rsidRPr="00A4338B" w14:paraId="16631B47" w14:textId="77777777" w:rsidTr="00EA0D67">
        <w:tc>
          <w:tcPr>
            <w:tcW w:w="1021" w:type="dxa"/>
            <w:tcBorders>
              <w:top w:val="single" w:sz="2" w:space="0" w:color="auto"/>
              <w:left w:val="single" w:sz="2" w:space="0" w:color="auto"/>
              <w:bottom w:val="single" w:sz="2" w:space="0" w:color="auto"/>
              <w:right w:val="single" w:sz="2" w:space="0" w:color="auto"/>
            </w:tcBorders>
          </w:tcPr>
          <w:p w14:paraId="66EF7906" w14:textId="77777777" w:rsidR="001B1226" w:rsidRPr="00A4338B" w:rsidRDefault="001B1226" w:rsidP="001346F1">
            <w:pPr>
              <w:pStyle w:val="NormalLeft"/>
              <w:rPr>
                <w:lang w:val="en-GB"/>
              </w:rPr>
            </w:pPr>
            <w:r w:rsidRPr="00A4338B">
              <w:rPr>
                <w:lang w:val="en-GB"/>
              </w:rPr>
              <w:t>C0170</w:t>
            </w:r>
          </w:p>
        </w:tc>
        <w:tc>
          <w:tcPr>
            <w:tcW w:w="2786" w:type="dxa"/>
            <w:tcBorders>
              <w:top w:val="single" w:sz="2" w:space="0" w:color="auto"/>
              <w:left w:val="single" w:sz="2" w:space="0" w:color="auto"/>
              <w:bottom w:val="single" w:sz="2" w:space="0" w:color="auto"/>
              <w:right w:val="single" w:sz="2" w:space="0" w:color="auto"/>
            </w:tcBorders>
          </w:tcPr>
          <w:p w14:paraId="0C02BFA9" w14:textId="77777777" w:rsidR="001B1226" w:rsidRPr="00A4338B" w:rsidRDefault="001B1226" w:rsidP="001346F1">
            <w:pPr>
              <w:pStyle w:val="NormalLeft"/>
              <w:rPr>
                <w:lang w:val="en-GB"/>
              </w:rPr>
            </w:pPr>
            <w:r w:rsidRPr="00A4338B">
              <w:rPr>
                <w:lang w:val="en-GB"/>
              </w:rPr>
              <w:t>Subordinated mutual member accounts — % of the issue held by entities in the group</w:t>
            </w:r>
          </w:p>
        </w:tc>
        <w:tc>
          <w:tcPr>
            <w:tcW w:w="5479" w:type="dxa"/>
            <w:tcBorders>
              <w:top w:val="single" w:sz="2" w:space="0" w:color="auto"/>
              <w:left w:val="single" w:sz="2" w:space="0" w:color="auto"/>
              <w:bottom w:val="single" w:sz="2" w:space="0" w:color="auto"/>
              <w:right w:val="single" w:sz="2" w:space="0" w:color="auto"/>
            </w:tcBorders>
          </w:tcPr>
          <w:p w14:paraId="607F801F" w14:textId="77777777" w:rsidR="001B1226" w:rsidRPr="00A4338B" w:rsidRDefault="001B1226" w:rsidP="001346F1">
            <w:pPr>
              <w:pStyle w:val="NormalLeft"/>
              <w:rPr>
                <w:lang w:val="en-GB"/>
              </w:rPr>
            </w:pPr>
            <w:r w:rsidRPr="00A4338B">
              <w:rPr>
                <w:lang w:val="en-GB"/>
              </w:rPr>
              <w:t>This is the % of the issue of subordinated mutual member accounts held by entities within the group in the meaning of Article 212(1)(c) of Directive 2009/138/EC.</w:t>
            </w:r>
          </w:p>
        </w:tc>
      </w:tr>
      <w:tr w:rsidR="001B1226" w:rsidRPr="00A4338B" w14:paraId="58493B89" w14:textId="77777777" w:rsidTr="00EA0D67">
        <w:tc>
          <w:tcPr>
            <w:tcW w:w="1021" w:type="dxa"/>
            <w:tcBorders>
              <w:top w:val="single" w:sz="2" w:space="0" w:color="auto"/>
              <w:left w:val="single" w:sz="2" w:space="0" w:color="auto"/>
              <w:bottom w:val="single" w:sz="2" w:space="0" w:color="auto"/>
              <w:right w:val="single" w:sz="2" w:space="0" w:color="auto"/>
            </w:tcBorders>
          </w:tcPr>
          <w:p w14:paraId="731A297D" w14:textId="77777777" w:rsidR="001B1226" w:rsidRPr="00A4338B" w:rsidRDefault="001B1226" w:rsidP="001346F1">
            <w:pPr>
              <w:pStyle w:val="NormalLeft"/>
              <w:rPr>
                <w:lang w:val="en-GB"/>
              </w:rPr>
            </w:pPr>
            <w:r w:rsidRPr="00A4338B">
              <w:rPr>
                <w:lang w:val="en-GB"/>
              </w:rPr>
              <w:t>C0180</w:t>
            </w:r>
          </w:p>
        </w:tc>
        <w:tc>
          <w:tcPr>
            <w:tcW w:w="2786" w:type="dxa"/>
            <w:tcBorders>
              <w:top w:val="single" w:sz="2" w:space="0" w:color="auto"/>
              <w:left w:val="single" w:sz="2" w:space="0" w:color="auto"/>
              <w:bottom w:val="single" w:sz="2" w:space="0" w:color="auto"/>
              <w:right w:val="single" w:sz="2" w:space="0" w:color="auto"/>
            </w:tcBorders>
          </w:tcPr>
          <w:p w14:paraId="4DB6912D" w14:textId="77777777" w:rsidR="001B1226" w:rsidRPr="00A4338B" w:rsidRDefault="001B1226" w:rsidP="001346F1">
            <w:pPr>
              <w:pStyle w:val="NormalLeft"/>
              <w:rPr>
                <w:lang w:val="en-GB"/>
              </w:rPr>
            </w:pPr>
            <w:r w:rsidRPr="00A4338B">
              <w:rPr>
                <w:lang w:val="en-GB"/>
              </w:rPr>
              <w:t xml:space="preserve">Subordinated mutual member accounts — Contribution to group </w:t>
            </w:r>
            <w:r w:rsidRPr="00A4338B">
              <w:rPr>
                <w:lang w:val="en-GB"/>
              </w:rPr>
              <w:lastRenderedPageBreak/>
              <w:t>subordinated mutual member accounts</w:t>
            </w:r>
          </w:p>
        </w:tc>
        <w:tc>
          <w:tcPr>
            <w:tcW w:w="5479" w:type="dxa"/>
            <w:tcBorders>
              <w:top w:val="single" w:sz="2" w:space="0" w:color="auto"/>
              <w:left w:val="single" w:sz="2" w:space="0" w:color="auto"/>
              <w:bottom w:val="single" w:sz="2" w:space="0" w:color="auto"/>
              <w:right w:val="single" w:sz="2" w:space="0" w:color="auto"/>
            </w:tcBorders>
          </w:tcPr>
          <w:p w14:paraId="6FEC536C" w14:textId="77777777" w:rsidR="001B1226" w:rsidRPr="00A4338B" w:rsidRDefault="001B1226" w:rsidP="001346F1">
            <w:pPr>
              <w:pStyle w:val="NormalLeft"/>
              <w:rPr>
                <w:lang w:val="en-GB"/>
              </w:rPr>
            </w:pPr>
            <w:r w:rsidRPr="00A4338B">
              <w:rPr>
                <w:lang w:val="en-GB"/>
              </w:rPr>
              <w:lastRenderedPageBreak/>
              <w:t>This is the contribution of the mutual member accounts to total group subordinated mutual member accounts.</w:t>
            </w:r>
          </w:p>
        </w:tc>
      </w:tr>
      <w:tr w:rsidR="001B1226" w:rsidRPr="00A4338B" w14:paraId="706CEAAA" w14:textId="77777777" w:rsidTr="00EA0D67">
        <w:tc>
          <w:tcPr>
            <w:tcW w:w="1021" w:type="dxa"/>
            <w:tcBorders>
              <w:top w:val="single" w:sz="2" w:space="0" w:color="auto"/>
              <w:left w:val="single" w:sz="2" w:space="0" w:color="auto"/>
              <w:bottom w:val="single" w:sz="2" w:space="0" w:color="auto"/>
              <w:right w:val="single" w:sz="2" w:space="0" w:color="auto"/>
            </w:tcBorders>
          </w:tcPr>
          <w:p w14:paraId="0C7DE6CA" w14:textId="77777777" w:rsidR="001B1226" w:rsidRPr="00A4338B" w:rsidRDefault="001B1226" w:rsidP="001346F1">
            <w:pPr>
              <w:pStyle w:val="NormalLeft"/>
              <w:rPr>
                <w:lang w:val="en-GB"/>
              </w:rPr>
            </w:pPr>
            <w:r w:rsidRPr="00A4338B">
              <w:rPr>
                <w:lang w:val="en-GB"/>
              </w:rPr>
              <w:t>C0190</w:t>
            </w:r>
          </w:p>
        </w:tc>
        <w:tc>
          <w:tcPr>
            <w:tcW w:w="2786" w:type="dxa"/>
            <w:tcBorders>
              <w:top w:val="single" w:sz="2" w:space="0" w:color="auto"/>
              <w:left w:val="single" w:sz="2" w:space="0" w:color="auto"/>
              <w:bottom w:val="single" w:sz="2" w:space="0" w:color="auto"/>
              <w:right w:val="single" w:sz="2" w:space="0" w:color="auto"/>
            </w:tcBorders>
          </w:tcPr>
          <w:p w14:paraId="550B9C10" w14:textId="77777777" w:rsidR="001B1226" w:rsidRPr="00A4338B" w:rsidRDefault="001B1226" w:rsidP="001346F1">
            <w:pPr>
              <w:pStyle w:val="NormalLeft"/>
              <w:rPr>
                <w:lang w:val="en-GB"/>
              </w:rPr>
            </w:pPr>
            <w:r w:rsidRPr="00A4338B">
              <w:rPr>
                <w:lang w:val="en-GB"/>
              </w:rPr>
              <w:t>Description of preference shares</w:t>
            </w:r>
          </w:p>
        </w:tc>
        <w:tc>
          <w:tcPr>
            <w:tcW w:w="5479" w:type="dxa"/>
            <w:tcBorders>
              <w:top w:val="single" w:sz="2" w:space="0" w:color="auto"/>
              <w:left w:val="single" w:sz="2" w:space="0" w:color="auto"/>
              <w:bottom w:val="single" w:sz="2" w:space="0" w:color="auto"/>
              <w:right w:val="single" w:sz="2" w:space="0" w:color="auto"/>
            </w:tcBorders>
          </w:tcPr>
          <w:p w14:paraId="396EF2FF" w14:textId="77777777" w:rsidR="001B1226" w:rsidRPr="00A4338B" w:rsidRDefault="001B1226" w:rsidP="001346F1">
            <w:pPr>
              <w:pStyle w:val="NormalLeft"/>
              <w:rPr>
                <w:lang w:val="en-GB"/>
              </w:rPr>
            </w:pPr>
            <w:r w:rsidRPr="00A4338B">
              <w:rPr>
                <w:lang w:val="en-GB"/>
              </w:rPr>
              <w:t>This shall list individual preference shares</w:t>
            </w:r>
          </w:p>
        </w:tc>
      </w:tr>
      <w:tr w:rsidR="001B1226" w:rsidRPr="00A4338B" w14:paraId="3608C97C" w14:textId="77777777" w:rsidTr="00EA0D67">
        <w:tc>
          <w:tcPr>
            <w:tcW w:w="1021" w:type="dxa"/>
            <w:tcBorders>
              <w:top w:val="single" w:sz="2" w:space="0" w:color="auto"/>
              <w:left w:val="single" w:sz="2" w:space="0" w:color="auto"/>
              <w:bottom w:val="single" w:sz="2" w:space="0" w:color="auto"/>
              <w:right w:val="single" w:sz="2" w:space="0" w:color="auto"/>
            </w:tcBorders>
          </w:tcPr>
          <w:p w14:paraId="1D736748" w14:textId="77777777" w:rsidR="001B1226" w:rsidRPr="00A4338B" w:rsidRDefault="001B1226" w:rsidP="001346F1">
            <w:pPr>
              <w:pStyle w:val="NormalLeft"/>
              <w:rPr>
                <w:lang w:val="en-GB"/>
              </w:rPr>
            </w:pPr>
            <w:r w:rsidRPr="00A4338B">
              <w:rPr>
                <w:lang w:val="en-GB"/>
              </w:rPr>
              <w:t>C0200</w:t>
            </w:r>
          </w:p>
        </w:tc>
        <w:tc>
          <w:tcPr>
            <w:tcW w:w="2786" w:type="dxa"/>
            <w:tcBorders>
              <w:top w:val="single" w:sz="2" w:space="0" w:color="auto"/>
              <w:left w:val="single" w:sz="2" w:space="0" w:color="auto"/>
              <w:bottom w:val="single" w:sz="2" w:space="0" w:color="auto"/>
              <w:right w:val="single" w:sz="2" w:space="0" w:color="auto"/>
            </w:tcBorders>
          </w:tcPr>
          <w:p w14:paraId="6F4E01CE" w14:textId="77777777" w:rsidR="001B1226" w:rsidRPr="00A4338B" w:rsidRDefault="001B1226" w:rsidP="001346F1">
            <w:pPr>
              <w:pStyle w:val="NormalLeft"/>
              <w:rPr>
                <w:lang w:val="en-GB"/>
              </w:rPr>
            </w:pPr>
            <w:r w:rsidRPr="00A4338B">
              <w:rPr>
                <w:lang w:val="en-GB"/>
              </w:rPr>
              <w:t>Preference shares — Amount</w:t>
            </w:r>
          </w:p>
        </w:tc>
        <w:tc>
          <w:tcPr>
            <w:tcW w:w="5479" w:type="dxa"/>
            <w:tcBorders>
              <w:top w:val="single" w:sz="2" w:space="0" w:color="auto"/>
              <w:left w:val="single" w:sz="2" w:space="0" w:color="auto"/>
              <w:bottom w:val="single" w:sz="2" w:space="0" w:color="auto"/>
              <w:right w:val="single" w:sz="2" w:space="0" w:color="auto"/>
            </w:tcBorders>
          </w:tcPr>
          <w:p w14:paraId="1EA83513" w14:textId="77777777" w:rsidR="001B1226" w:rsidRPr="00A4338B" w:rsidRDefault="001B1226" w:rsidP="001346F1">
            <w:pPr>
              <w:pStyle w:val="NormalLeft"/>
              <w:rPr>
                <w:lang w:val="en-GB"/>
              </w:rPr>
            </w:pPr>
            <w:r w:rsidRPr="00A4338B">
              <w:rPr>
                <w:lang w:val="en-GB"/>
              </w:rPr>
              <w:t>This is the amount of the preference shares.</w:t>
            </w:r>
          </w:p>
        </w:tc>
      </w:tr>
      <w:tr w:rsidR="001B1226" w:rsidRPr="00A4338B" w14:paraId="68A13F40" w14:textId="77777777" w:rsidTr="00EA0D67">
        <w:tc>
          <w:tcPr>
            <w:tcW w:w="1021" w:type="dxa"/>
            <w:tcBorders>
              <w:top w:val="single" w:sz="2" w:space="0" w:color="auto"/>
              <w:left w:val="single" w:sz="2" w:space="0" w:color="auto"/>
              <w:bottom w:val="single" w:sz="2" w:space="0" w:color="auto"/>
              <w:right w:val="single" w:sz="2" w:space="0" w:color="auto"/>
            </w:tcBorders>
          </w:tcPr>
          <w:p w14:paraId="0A265AA4" w14:textId="77777777" w:rsidR="001B1226" w:rsidRPr="00A4338B" w:rsidRDefault="001B1226" w:rsidP="001346F1">
            <w:pPr>
              <w:pStyle w:val="NormalLeft"/>
              <w:rPr>
                <w:lang w:val="en-GB"/>
              </w:rPr>
            </w:pPr>
            <w:r w:rsidRPr="00A4338B">
              <w:rPr>
                <w:lang w:val="en-GB"/>
              </w:rPr>
              <w:t>C0210</w:t>
            </w:r>
          </w:p>
        </w:tc>
        <w:tc>
          <w:tcPr>
            <w:tcW w:w="2786" w:type="dxa"/>
            <w:tcBorders>
              <w:top w:val="single" w:sz="2" w:space="0" w:color="auto"/>
              <w:left w:val="single" w:sz="2" w:space="0" w:color="auto"/>
              <w:bottom w:val="single" w:sz="2" w:space="0" w:color="auto"/>
              <w:right w:val="single" w:sz="2" w:space="0" w:color="auto"/>
            </w:tcBorders>
          </w:tcPr>
          <w:p w14:paraId="7C6FE8B7" w14:textId="77777777" w:rsidR="001B1226" w:rsidRPr="00A4338B" w:rsidRDefault="001B1226" w:rsidP="001346F1">
            <w:pPr>
              <w:pStyle w:val="NormalLeft"/>
              <w:rPr>
                <w:lang w:val="en-GB"/>
              </w:rPr>
            </w:pPr>
            <w:r w:rsidRPr="00A4338B">
              <w:rPr>
                <w:lang w:val="en-GB"/>
              </w:rPr>
              <w:t>Preference shares — Counted under transitionals?</w:t>
            </w:r>
          </w:p>
        </w:tc>
        <w:tc>
          <w:tcPr>
            <w:tcW w:w="5479" w:type="dxa"/>
            <w:tcBorders>
              <w:top w:val="single" w:sz="2" w:space="0" w:color="auto"/>
              <w:left w:val="single" w:sz="2" w:space="0" w:color="auto"/>
              <w:bottom w:val="single" w:sz="2" w:space="0" w:color="auto"/>
              <w:right w:val="single" w:sz="2" w:space="0" w:color="auto"/>
            </w:tcBorders>
          </w:tcPr>
          <w:p w14:paraId="6C3FBBF3" w14:textId="77777777" w:rsidR="001B1226" w:rsidRPr="00A4338B" w:rsidRDefault="001B1226" w:rsidP="001346F1">
            <w:pPr>
              <w:pStyle w:val="NormalLeft"/>
              <w:rPr>
                <w:lang w:val="en-GB"/>
              </w:rPr>
            </w:pPr>
            <w:r w:rsidRPr="00A4338B">
              <w:rPr>
                <w:lang w:val="en-GB"/>
              </w:rPr>
              <w:t>This shall indicate whether the preference shares are counted under the transitional provisions.</w:t>
            </w:r>
          </w:p>
          <w:p w14:paraId="641A42B3" w14:textId="77777777" w:rsidR="001B1226" w:rsidRPr="00A4338B" w:rsidRDefault="001B1226" w:rsidP="001346F1">
            <w:pPr>
              <w:pStyle w:val="NormalLeft"/>
              <w:rPr>
                <w:lang w:val="en-GB"/>
              </w:rPr>
            </w:pPr>
            <w:r w:rsidRPr="00A4338B">
              <w:rPr>
                <w:lang w:val="en-GB"/>
              </w:rPr>
              <w:t>One of the options in the following closed list shall be used:</w:t>
            </w:r>
          </w:p>
          <w:p w14:paraId="5E7DBCBE" w14:textId="77777777" w:rsidR="001B1226" w:rsidRPr="00A4338B" w:rsidRDefault="001B1226" w:rsidP="001346F1">
            <w:pPr>
              <w:pStyle w:val="NormalLeft"/>
              <w:rPr>
                <w:lang w:val="en-GB"/>
              </w:rPr>
            </w:pPr>
            <w:r w:rsidRPr="00A4338B">
              <w:rPr>
                <w:lang w:val="en-GB"/>
              </w:rPr>
              <w:t>1– Counted under transitionals</w:t>
            </w:r>
          </w:p>
          <w:p w14:paraId="18BEBE8F" w14:textId="77777777" w:rsidR="001B1226" w:rsidRPr="00A4338B" w:rsidRDefault="001B1226" w:rsidP="001346F1">
            <w:pPr>
              <w:pStyle w:val="NormalLeft"/>
              <w:rPr>
                <w:lang w:val="en-GB"/>
              </w:rPr>
            </w:pPr>
            <w:r w:rsidRPr="00A4338B">
              <w:rPr>
                <w:lang w:val="en-GB"/>
              </w:rPr>
              <w:t>2– Not counted under transitionals</w:t>
            </w:r>
          </w:p>
        </w:tc>
      </w:tr>
      <w:tr w:rsidR="001B1226" w:rsidRPr="00A4338B" w14:paraId="7AADE12C" w14:textId="77777777" w:rsidTr="00EA0D67">
        <w:tc>
          <w:tcPr>
            <w:tcW w:w="1021" w:type="dxa"/>
            <w:tcBorders>
              <w:top w:val="single" w:sz="2" w:space="0" w:color="auto"/>
              <w:left w:val="single" w:sz="2" w:space="0" w:color="auto"/>
              <w:bottom w:val="single" w:sz="2" w:space="0" w:color="auto"/>
              <w:right w:val="single" w:sz="2" w:space="0" w:color="auto"/>
            </w:tcBorders>
          </w:tcPr>
          <w:p w14:paraId="0D046926" w14:textId="77777777" w:rsidR="001B1226" w:rsidRPr="00A4338B" w:rsidRDefault="001B1226" w:rsidP="001346F1">
            <w:pPr>
              <w:pStyle w:val="NormalLeft"/>
              <w:rPr>
                <w:lang w:val="en-GB"/>
              </w:rPr>
            </w:pPr>
            <w:r w:rsidRPr="00A4338B">
              <w:rPr>
                <w:lang w:val="en-GB"/>
              </w:rPr>
              <w:t>C0220</w:t>
            </w:r>
          </w:p>
        </w:tc>
        <w:tc>
          <w:tcPr>
            <w:tcW w:w="2786" w:type="dxa"/>
            <w:tcBorders>
              <w:top w:val="single" w:sz="2" w:space="0" w:color="auto"/>
              <w:left w:val="single" w:sz="2" w:space="0" w:color="auto"/>
              <w:bottom w:val="single" w:sz="2" w:space="0" w:color="auto"/>
              <w:right w:val="single" w:sz="2" w:space="0" w:color="auto"/>
            </w:tcBorders>
          </w:tcPr>
          <w:p w14:paraId="7D4283AF" w14:textId="77777777" w:rsidR="001B1226" w:rsidRPr="00A4338B" w:rsidRDefault="001B1226" w:rsidP="001346F1">
            <w:pPr>
              <w:pStyle w:val="NormalLeft"/>
              <w:rPr>
                <w:lang w:val="en-GB"/>
              </w:rPr>
            </w:pPr>
            <w:r w:rsidRPr="00A4338B">
              <w:rPr>
                <w:lang w:val="en-GB"/>
              </w:rPr>
              <w:t>Preference shares — Counterparty (if specific)</w:t>
            </w:r>
          </w:p>
        </w:tc>
        <w:tc>
          <w:tcPr>
            <w:tcW w:w="5479" w:type="dxa"/>
            <w:tcBorders>
              <w:top w:val="single" w:sz="2" w:space="0" w:color="auto"/>
              <w:left w:val="single" w:sz="2" w:space="0" w:color="auto"/>
              <w:bottom w:val="single" w:sz="2" w:space="0" w:color="auto"/>
              <w:right w:val="single" w:sz="2" w:space="0" w:color="auto"/>
            </w:tcBorders>
          </w:tcPr>
          <w:p w14:paraId="7BC2C935" w14:textId="77777777" w:rsidR="001B1226" w:rsidRPr="00A4338B" w:rsidRDefault="001B1226" w:rsidP="001346F1">
            <w:pPr>
              <w:pStyle w:val="NormalLeft"/>
              <w:rPr>
                <w:lang w:val="en-GB"/>
              </w:rPr>
            </w:pPr>
            <w:r w:rsidRPr="00A4338B">
              <w:rPr>
                <w:lang w:val="en-GB"/>
              </w:rPr>
              <w:t>This shall list the holder of the preference shares if limited to a single party. If the shares are broadly issued, no data is required.</w:t>
            </w:r>
          </w:p>
        </w:tc>
      </w:tr>
      <w:tr w:rsidR="001B1226" w:rsidRPr="00A4338B" w14:paraId="5ECA4476" w14:textId="77777777" w:rsidTr="00EA0D67">
        <w:tc>
          <w:tcPr>
            <w:tcW w:w="1021" w:type="dxa"/>
            <w:tcBorders>
              <w:top w:val="single" w:sz="2" w:space="0" w:color="auto"/>
              <w:left w:val="single" w:sz="2" w:space="0" w:color="auto"/>
              <w:bottom w:val="single" w:sz="2" w:space="0" w:color="auto"/>
              <w:right w:val="single" w:sz="2" w:space="0" w:color="auto"/>
            </w:tcBorders>
          </w:tcPr>
          <w:p w14:paraId="7BA45CFA" w14:textId="77777777" w:rsidR="001B1226" w:rsidRPr="00A4338B" w:rsidRDefault="001B1226" w:rsidP="001346F1">
            <w:pPr>
              <w:pStyle w:val="NormalLeft"/>
              <w:rPr>
                <w:lang w:val="en-GB"/>
              </w:rPr>
            </w:pPr>
            <w:r w:rsidRPr="00A4338B">
              <w:rPr>
                <w:lang w:val="en-GB"/>
              </w:rPr>
              <w:t>C0230</w:t>
            </w:r>
          </w:p>
        </w:tc>
        <w:tc>
          <w:tcPr>
            <w:tcW w:w="2786" w:type="dxa"/>
            <w:tcBorders>
              <w:top w:val="single" w:sz="2" w:space="0" w:color="auto"/>
              <w:left w:val="single" w:sz="2" w:space="0" w:color="auto"/>
              <w:bottom w:val="single" w:sz="2" w:space="0" w:color="auto"/>
              <w:right w:val="single" w:sz="2" w:space="0" w:color="auto"/>
            </w:tcBorders>
          </w:tcPr>
          <w:p w14:paraId="6B8FD6BB" w14:textId="77777777" w:rsidR="001B1226" w:rsidRPr="00A4338B" w:rsidRDefault="001B1226" w:rsidP="001346F1">
            <w:pPr>
              <w:pStyle w:val="NormalLeft"/>
              <w:rPr>
                <w:lang w:val="en-GB"/>
              </w:rPr>
            </w:pPr>
            <w:r w:rsidRPr="00A4338B">
              <w:rPr>
                <w:lang w:val="en-GB"/>
              </w:rPr>
              <w:t>Preference shares — Issue date</w:t>
            </w:r>
          </w:p>
        </w:tc>
        <w:tc>
          <w:tcPr>
            <w:tcW w:w="5479" w:type="dxa"/>
            <w:tcBorders>
              <w:top w:val="single" w:sz="2" w:space="0" w:color="auto"/>
              <w:left w:val="single" w:sz="2" w:space="0" w:color="auto"/>
              <w:bottom w:val="single" w:sz="2" w:space="0" w:color="auto"/>
              <w:right w:val="single" w:sz="2" w:space="0" w:color="auto"/>
            </w:tcBorders>
          </w:tcPr>
          <w:p w14:paraId="082DC424" w14:textId="77777777" w:rsidR="001B1226" w:rsidRPr="00A4338B" w:rsidRDefault="001B1226" w:rsidP="001346F1">
            <w:pPr>
              <w:pStyle w:val="NormalLeft"/>
              <w:rPr>
                <w:lang w:val="en-GB"/>
              </w:rPr>
            </w:pPr>
            <w:r w:rsidRPr="00A4338B">
              <w:rPr>
                <w:lang w:val="en-GB"/>
              </w:rPr>
              <w:t>This is the issue date of the preference share. This shall be in ISO 8601 format (yyyy–mm–dd).</w:t>
            </w:r>
          </w:p>
        </w:tc>
      </w:tr>
      <w:tr w:rsidR="001B1226" w:rsidRPr="00A4338B" w14:paraId="452F14C7" w14:textId="77777777" w:rsidTr="00EA0D67">
        <w:tc>
          <w:tcPr>
            <w:tcW w:w="1021" w:type="dxa"/>
            <w:tcBorders>
              <w:top w:val="single" w:sz="2" w:space="0" w:color="auto"/>
              <w:left w:val="single" w:sz="2" w:space="0" w:color="auto"/>
              <w:bottom w:val="single" w:sz="2" w:space="0" w:color="auto"/>
              <w:right w:val="single" w:sz="2" w:space="0" w:color="auto"/>
            </w:tcBorders>
          </w:tcPr>
          <w:p w14:paraId="10B1433A" w14:textId="77777777" w:rsidR="001B1226" w:rsidRPr="00A4338B" w:rsidRDefault="001B1226" w:rsidP="001346F1">
            <w:pPr>
              <w:pStyle w:val="NormalLeft"/>
              <w:rPr>
                <w:lang w:val="en-GB"/>
              </w:rPr>
            </w:pPr>
            <w:r w:rsidRPr="00A4338B">
              <w:rPr>
                <w:lang w:val="en-GB"/>
              </w:rPr>
              <w:t>C0240</w:t>
            </w:r>
          </w:p>
        </w:tc>
        <w:tc>
          <w:tcPr>
            <w:tcW w:w="2786" w:type="dxa"/>
            <w:tcBorders>
              <w:top w:val="single" w:sz="2" w:space="0" w:color="auto"/>
              <w:left w:val="single" w:sz="2" w:space="0" w:color="auto"/>
              <w:bottom w:val="single" w:sz="2" w:space="0" w:color="auto"/>
              <w:right w:val="single" w:sz="2" w:space="0" w:color="auto"/>
            </w:tcBorders>
          </w:tcPr>
          <w:p w14:paraId="7B6CD22C" w14:textId="77777777" w:rsidR="001B1226" w:rsidRPr="00A4338B" w:rsidRDefault="001B1226" w:rsidP="001346F1">
            <w:pPr>
              <w:pStyle w:val="NormalLeft"/>
              <w:rPr>
                <w:lang w:val="en-GB"/>
              </w:rPr>
            </w:pPr>
            <w:r w:rsidRPr="00A4338B">
              <w:rPr>
                <w:lang w:val="en-GB"/>
              </w:rPr>
              <w:t>Preference shares — First call date</w:t>
            </w:r>
          </w:p>
        </w:tc>
        <w:tc>
          <w:tcPr>
            <w:tcW w:w="5479" w:type="dxa"/>
            <w:tcBorders>
              <w:top w:val="single" w:sz="2" w:space="0" w:color="auto"/>
              <w:left w:val="single" w:sz="2" w:space="0" w:color="auto"/>
              <w:bottom w:val="single" w:sz="2" w:space="0" w:color="auto"/>
              <w:right w:val="single" w:sz="2" w:space="0" w:color="auto"/>
            </w:tcBorders>
          </w:tcPr>
          <w:p w14:paraId="18C7D47A" w14:textId="77777777" w:rsidR="001B1226" w:rsidRPr="00A4338B" w:rsidRDefault="001B1226" w:rsidP="001346F1">
            <w:pPr>
              <w:pStyle w:val="NormalLeft"/>
              <w:rPr>
                <w:lang w:val="en-GB"/>
              </w:rPr>
            </w:pPr>
            <w:r w:rsidRPr="00A4338B">
              <w:rPr>
                <w:lang w:val="en-GB"/>
              </w:rPr>
              <w:t>This is the first call date of the preference share. This shall be in ISO 8601 format (yyyy–mm–dd).</w:t>
            </w:r>
          </w:p>
        </w:tc>
      </w:tr>
      <w:tr w:rsidR="001B1226" w:rsidRPr="00A4338B" w14:paraId="4409C790" w14:textId="77777777" w:rsidTr="00EA0D67">
        <w:tc>
          <w:tcPr>
            <w:tcW w:w="1021" w:type="dxa"/>
            <w:tcBorders>
              <w:top w:val="single" w:sz="2" w:space="0" w:color="auto"/>
              <w:left w:val="single" w:sz="2" w:space="0" w:color="auto"/>
              <w:bottom w:val="single" w:sz="2" w:space="0" w:color="auto"/>
              <w:right w:val="single" w:sz="2" w:space="0" w:color="auto"/>
            </w:tcBorders>
          </w:tcPr>
          <w:p w14:paraId="3A3CE292" w14:textId="77777777" w:rsidR="001B1226" w:rsidRPr="00A4338B" w:rsidRDefault="001B1226" w:rsidP="001346F1">
            <w:pPr>
              <w:pStyle w:val="NormalLeft"/>
              <w:rPr>
                <w:lang w:val="en-GB"/>
              </w:rPr>
            </w:pPr>
            <w:r w:rsidRPr="00A4338B">
              <w:rPr>
                <w:lang w:val="en-GB"/>
              </w:rPr>
              <w:t>C0250</w:t>
            </w:r>
          </w:p>
        </w:tc>
        <w:tc>
          <w:tcPr>
            <w:tcW w:w="2786" w:type="dxa"/>
            <w:tcBorders>
              <w:top w:val="single" w:sz="2" w:space="0" w:color="auto"/>
              <w:left w:val="single" w:sz="2" w:space="0" w:color="auto"/>
              <w:bottom w:val="single" w:sz="2" w:space="0" w:color="auto"/>
              <w:right w:val="single" w:sz="2" w:space="0" w:color="auto"/>
            </w:tcBorders>
          </w:tcPr>
          <w:p w14:paraId="4CCCD16E" w14:textId="77777777" w:rsidR="001B1226" w:rsidRPr="00A4338B" w:rsidRDefault="001B1226" w:rsidP="001346F1">
            <w:pPr>
              <w:pStyle w:val="NormalLeft"/>
              <w:rPr>
                <w:lang w:val="en-GB"/>
              </w:rPr>
            </w:pPr>
            <w:r w:rsidRPr="00A4338B">
              <w:rPr>
                <w:lang w:val="en-GB"/>
              </w:rPr>
              <w:t>Preference shares — Details of further call dates</w:t>
            </w:r>
          </w:p>
        </w:tc>
        <w:tc>
          <w:tcPr>
            <w:tcW w:w="5479" w:type="dxa"/>
            <w:tcBorders>
              <w:top w:val="single" w:sz="2" w:space="0" w:color="auto"/>
              <w:left w:val="single" w:sz="2" w:space="0" w:color="auto"/>
              <w:bottom w:val="single" w:sz="2" w:space="0" w:color="auto"/>
              <w:right w:val="single" w:sz="2" w:space="0" w:color="auto"/>
            </w:tcBorders>
          </w:tcPr>
          <w:p w14:paraId="688B535B" w14:textId="77777777" w:rsidR="001B1226" w:rsidRPr="00A4338B" w:rsidRDefault="001B1226" w:rsidP="001346F1">
            <w:pPr>
              <w:pStyle w:val="NormalLeft"/>
              <w:rPr>
                <w:lang w:val="en-GB"/>
              </w:rPr>
            </w:pPr>
            <w:r w:rsidRPr="00A4338B">
              <w:rPr>
                <w:lang w:val="en-GB"/>
              </w:rPr>
              <w:t>These are the further call dates of the preference shares.</w:t>
            </w:r>
          </w:p>
        </w:tc>
      </w:tr>
      <w:tr w:rsidR="001B1226" w:rsidRPr="00A4338B" w14:paraId="5FF51B1D" w14:textId="77777777" w:rsidTr="00EA0D67">
        <w:tc>
          <w:tcPr>
            <w:tcW w:w="1021" w:type="dxa"/>
            <w:tcBorders>
              <w:top w:val="single" w:sz="2" w:space="0" w:color="auto"/>
              <w:left w:val="single" w:sz="2" w:space="0" w:color="auto"/>
              <w:bottom w:val="single" w:sz="2" w:space="0" w:color="auto"/>
              <w:right w:val="single" w:sz="2" w:space="0" w:color="auto"/>
            </w:tcBorders>
          </w:tcPr>
          <w:p w14:paraId="4639C2AB" w14:textId="77777777" w:rsidR="001B1226" w:rsidRPr="00A4338B" w:rsidRDefault="001B1226" w:rsidP="001346F1">
            <w:pPr>
              <w:pStyle w:val="NormalLeft"/>
              <w:rPr>
                <w:lang w:val="en-GB"/>
              </w:rPr>
            </w:pPr>
            <w:r w:rsidRPr="00A4338B">
              <w:rPr>
                <w:lang w:val="en-GB"/>
              </w:rPr>
              <w:t>C0260</w:t>
            </w:r>
          </w:p>
        </w:tc>
        <w:tc>
          <w:tcPr>
            <w:tcW w:w="2786" w:type="dxa"/>
            <w:tcBorders>
              <w:top w:val="single" w:sz="2" w:space="0" w:color="auto"/>
              <w:left w:val="single" w:sz="2" w:space="0" w:color="auto"/>
              <w:bottom w:val="single" w:sz="2" w:space="0" w:color="auto"/>
              <w:right w:val="single" w:sz="2" w:space="0" w:color="auto"/>
            </w:tcBorders>
          </w:tcPr>
          <w:p w14:paraId="30EDEE6B" w14:textId="77777777" w:rsidR="001B1226" w:rsidRPr="00A4338B" w:rsidRDefault="001B1226" w:rsidP="001346F1">
            <w:pPr>
              <w:pStyle w:val="NormalLeft"/>
              <w:rPr>
                <w:lang w:val="en-GB"/>
              </w:rPr>
            </w:pPr>
            <w:r w:rsidRPr="00A4338B">
              <w:rPr>
                <w:lang w:val="en-GB"/>
              </w:rPr>
              <w:t>Preference shares — Details of incentives to redeem</w:t>
            </w:r>
          </w:p>
        </w:tc>
        <w:tc>
          <w:tcPr>
            <w:tcW w:w="5479" w:type="dxa"/>
            <w:tcBorders>
              <w:top w:val="single" w:sz="2" w:space="0" w:color="auto"/>
              <w:left w:val="single" w:sz="2" w:space="0" w:color="auto"/>
              <w:bottom w:val="single" w:sz="2" w:space="0" w:color="auto"/>
              <w:right w:val="single" w:sz="2" w:space="0" w:color="auto"/>
            </w:tcBorders>
          </w:tcPr>
          <w:p w14:paraId="32E03F9C" w14:textId="77777777" w:rsidR="001B1226" w:rsidRPr="00A4338B" w:rsidRDefault="001B1226" w:rsidP="001346F1">
            <w:pPr>
              <w:pStyle w:val="NormalLeft"/>
              <w:rPr>
                <w:lang w:val="en-GB"/>
              </w:rPr>
            </w:pPr>
            <w:r w:rsidRPr="00A4338B">
              <w:rPr>
                <w:lang w:val="en-GB"/>
              </w:rPr>
              <w:t>These are the incentives to redeem the preference share.</w:t>
            </w:r>
          </w:p>
        </w:tc>
      </w:tr>
      <w:tr w:rsidR="001B1226" w:rsidRPr="00A4338B" w14:paraId="7C162FD6" w14:textId="77777777" w:rsidTr="00EA0D67">
        <w:tc>
          <w:tcPr>
            <w:tcW w:w="1021" w:type="dxa"/>
            <w:tcBorders>
              <w:top w:val="single" w:sz="2" w:space="0" w:color="auto"/>
              <w:left w:val="single" w:sz="2" w:space="0" w:color="auto"/>
              <w:bottom w:val="single" w:sz="2" w:space="0" w:color="auto"/>
              <w:right w:val="single" w:sz="2" w:space="0" w:color="auto"/>
            </w:tcBorders>
          </w:tcPr>
          <w:p w14:paraId="591E0066" w14:textId="77777777" w:rsidR="001B1226" w:rsidRPr="00A4338B" w:rsidRDefault="001B1226" w:rsidP="001346F1">
            <w:pPr>
              <w:pStyle w:val="NormalLeft"/>
              <w:rPr>
                <w:lang w:val="en-GB"/>
              </w:rPr>
            </w:pPr>
            <w:r w:rsidRPr="00A4338B">
              <w:rPr>
                <w:lang w:val="en-GB"/>
              </w:rPr>
              <w:t>C0270</w:t>
            </w:r>
          </w:p>
        </w:tc>
        <w:tc>
          <w:tcPr>
            <w:tcW w:w="2786" w:type="dxa"/>
            <w:tcBorders>
              <w:top w:val="single" w:sz="2" w:space="0" w:color="auto"/>
              <w:left w:val="single" w:sz="2" w:space="0" w:color="auto"/>
              <w:bottom w:val="single" w:sz="2" w:space="0" w:color="auto"/>
              <w:right w:val="single" w:sz="2" w:space="0" w:color="auto"/>
            </w:tcBorders>
          </w:tcPr>
          <w:p w14:paraId="6F02333A" w14:textId="77777777" w:rsidR="001B1226" w:rsidRPr="00A4338B" w:rsidRDefault="001B1226" w:rsidP="001346F1">
            <w:pPr>
              <w:pStyle w:val="NormalLeft"/>
              <w:rPr>
                <w:lang w:val="en-GB"/>
              </w:rPr>
            </w:pPr>
            <w:r w:rsidRPr="00A4338B">
              <w:rPr>
                <w:lang w:val="en-GB"/>
              </w:rPr>
              <w:t>Description of subordinated liabilities</w:t>
            </w:r>
          </w:p>
        </w:tc>
        <w:tc>
          <w:tcPr>
            <w:tcW w:w="5479" w:type="dxa"/>
            <w:tcBorders>
              <w:top w:val="single" w:sz="2" w:space="0" w:color="auto"/>
              <w:left w:val="single" w:sz="2" w:space="0" w:color="auto"/>
              <w:bottom w:val="single" w:sz="2" w:space="0" w:color="auto"/>
              <w:right w:val="single" w:sz="2" w:space="0" w:color="auto"/>
            </w:tcBorders>
          </w:tcPr>
          <w:p w14:paraId="427420AC" w14:textId="6125E44F" w:rsidR="001B1226" w:rsidRPr="00A4338B" w:rsidRDefault="001B1226" w:rsidP="001346F1">
            <w:pPr>
              <w:pStyle w:val="NormalLeft"/>
              <w:rPr>
                <w:lang w:val="en-GB"/>
              </w:rPr>
            </w:pPr>
            <w:r w:rsidRPr="00A4338B">
              <w:rPr>
                <w:lang w:val="en-GB"/>
              </w:rPr>
              <w:t>This shall list the individual subordinated liabilities for</w:t>
            </w:r>
            <w:del w:id="979" w:author="Author">
              <w:r w:rsidRPr="00A4338B">
                <w:rPr>
                  <w:lang w:val="en-GB"/>
                </w:rPr>
                <w:delText xml:space="preserve"> an individual undertaking</w:delText>
              </w:r>
            </w:del>
            <w:ins w:id="980" w:author="Author">
              <w:r w:rsidR="00E876F7" w:rsidRPr="00A4338B">
                <w:rPr>
                  <w:lang w:val="en-GB"/>
                </w:rPr>
                <w:t xml:space="preserve"> </w:t>
              </w:r>
              <w:r w:rsidR="006F546E" w:rsidRPr="00A4338B">
                <w:rPr>
                  <w:lang w:val="en-GB"/>
                </w:rPr>
                <w:t>a group</w:t>
              </w:r>
            </w:ins>
            <w:r w:rsidRPr="00A4338B">
              <w:rPr>
                <w:lang w:val="en-GB"/>
              </w:rPr>
              <w:t>.</w:t>
            </w:r>
          </w:p>
        </w:tc>
      </w:tr>
      <w:tr w:rsidR="001B1226" w:rsidRPr="00A4338B" w14:paraId="0896D5F0" w14:textId="77777777" w:rsidTr="00EA0D67">
        <w:tc>
          <w:tcPr>
            <w:tcW w:w="1021" w:type="dxa"/>
            <w:tcBorders>
              <w:top w:val="single" w:sz="2" w:space="0" w:color="auto"/>
              <w:left w:val="single" w:sz="2" w:space="0" w:color="auto"/>
              <w:bottom w:val="single" w:sz="2" w:space="0" w:color="auto"/>
              <w:right w:val="single" w:sz="2" w:space="0" w:color="auto"/>
            </w:tcBorders>
          </w:tcPr>
          <w:p w14:paraId="7A361E46" w14:textId="77777777" w:rsidR="001B1226" w:rsidRPr="00A4338B" w:rsidRDefault="001B1226" w:rsidP="001346F1">
            <w:pPr>
              <w:pStyle w:val="NormalLeft"/>
              <w:rPr>
                <w:lang w:val="en-GB"/>
              </w:rPr>
            </w:pPr>
            <w:r w:rsidRPr="00A4338B">
              <w:rPr>
                <w:lang w:val="en-GB"/>
              </w:rPr>
              <w:t>C0280</w:t>
            </w:r>
          </w:p>
        </w:tc>
        <w:tc>
          <w:tcPr>
            <w:tcW w:w="2786" w:type="dxa"/>
            <w:tcBorders>
              <w:top w:val="single" w:sz="2" w:space="0" w:color="auto"/>
              <w:left w:val="single" w:sz="2" w:space="0" w:color="auto"/>
              <w:bottom w:val="single" w:sz="2" w:space="0" w:color="auto"/>
              <w:right w:val="single" w:sz="2" w:space="0" w:color="auto"/>
            </w:tcBorders>
          </w:tcPr>
          <w:p w14:paraId="09345540" w14:textId="77777777" w:rsidR="001B1226" w:rsidRPr="00A4338B" w:rsidRDefault="001B1226" w:rsidP="001346F1">
            <w:pPr>
              <w:pStyle w:val="NormalLeft"/>
              <w:rPr>
                <w:lang w:val="en-GB"/>
              </w:rPr>
            </w:pPr>
            <w:r w:rsidRPr="00A4338B">
              <w:rPr>
                <w:lang w:val="en-GB"/>
              </w:rPr>
              <w:t>Subordinated liabilities –Amount</w:t>
            </w:r>
          </w:p>
        </w:tc>
        <w:tc>
          <w:tcPr>
            <w:tcW w:w="5479" w:type="dxa"/>
            <w:tcBorders>
              <w:top w:val="single" w:sz="2" w:space="0" w:color="auto"/>
              <w:left w:val="single" w:sz="2" w:space="0" w:color="auto"/>
              <w:bottom w:val="single" w:sz="2" w:space="0" w:color="auto"/>
              <w:right w:val="single" w:sz="2" w:space="0" w:color="auto"/>
            </w:tcBorders>
          </w:tcPr>
          <w:p w14:paraId="37B7286E" w14:textId="77777777" w:rsidR="001B1226" w:rsidRPr="00A4338B" w:rsidRDefault="001B1226" w:rsidP="001346F1">
            <w:pPr>
              <w:pStyle w:val="NormalLeft"/>
              <w:rPr>
                <w:lang w:val="en-GB"/>
              </w:rPr>
            </w:pPr>
            <w:r w:rsidRPr="00A4338B">
              <w:rPr>
                <w:lang w:val="en-GB"/>
              </w:rPr>
              <w:t>This is the amount of individual subordinated liabilities.</w:t>
            </w:r>
          </w:p>
        </w:tc>
      </w:tr>
      <w:tr w:rsidR="001B1226" w:rsidRPr="00A4338B" w14:paraId="76E48850" w14:textId="77777777" w:rsidTr="00EA0D67">
        <w:tc>
          <w:tcPr>
            <w:tcW w:w="1021" w:type="dxa"/>
            <w:tcBorders>
              <w:top w:val="single" w:sz="2" w:space="0" w:color="auto"/>
              <w:left w:val="single" w:sz="2" w:space="0" w:color="auto"/>
              <w:bottom w:val="single" w:sz="2" w:space="0" w:color="auto"/>
              <w:right w:val="single" w:sz="2" w:space="0" w:color="auto"/>
            </w:tcBorders>
          </w:tcPr>
          <w:p w14:paraId="1D9A00BA" w14:textId="77777777" w:rsidR="001B1226" w:rsidRPr="00A4338B" w:rsidRDefault="001B1226" w:rsidP="001346F1">
            <w:pPr>
              <w:pStyle w:val="NormalLeft"/>
              <w:rPr>
                <w:lang w:val="en-GB"/>
              </w:rPr>
            </w:pPr>
            <w:r w:rsidRPr="00A4338B">
              <w:rPr>
                <w:lang w:val="en-GB"/>
              </w:rPr>
              <w:t>C0290</w:t>
            </w:r>
          </w:p>
        </w:tc>
        <w:tc>
          <w:tcPr>
            <w:tcW w:w="2786" w:type="dxa"/>
            <w:tcBorders>
              <w:top w:val="single" w:sz="2" w:space="0" w:color="auto"/>
              <w:left w:val="single" w:sz="2" w:space="0" w:color="auto"/>
              <w:bottom w:val="single" w:sz="2" w:space="0" w:color="auto"/>
              <w:right w:val="single" w:sz="2" w:space="0" w:color="auto"/>
            </w:tcBorders>
          </w:tcPr>
          <w:p w14:paraId="381A9D50" w14:textId="77777777" w:rsidR="001B1226" w:rsidRPr="00A4338B" w:rsidRDefault="001B1226" w:rsidP="001346F1">
            <w:pPr>
              <w:pStyle w:val="NormalLeft"/>
              <w:rPr>
                <w:lang w:val="en-GB"/>
              </w:rPr>
            </w:pPr>
            <w:r w:rsidRPr="00A4338B">
              <w:rPr>
                <w:lang w:val="en-GB"/>
              </w:rPr>
              <w:t>Subordinated liabilities –Tier</w:t>
            </w:r>
          </w:p>
        </w:tc>
        <w:tc>
          <w:tcPr>
            <w:tcW w:w="5479" w:type="dxa"/>
            <w:tcBorders>
              <w:top w:val="single" w:sz="2" w:space="0" w:color="auto"/>
              <w:left w:val="single" w:sz="2" w:space="0" w:color="auto"/>
              <w:bottom w:val="single" w:sz="2" w:space="0" w:color="auto"/>
              <w:right w:val="single" w:sz="2" w:space="0" w:color="auto"/>
            </w:tcBorders>
          </w:tcPr>
          <w:p w14:paraId="7011D350" w14:textId="77777777" w:rsidR="001B1226" w:rsidRPr="00A4338B" w:rsidRDefault="001B1226" w:rsidP="001346F1">
            <w:pPr>
              <w:pStyle w:val="NormalLeft"/>
              <w:rPr>
                <w:lang w:val="en-GB"/>
              </w:rPr>
            </w:pPr>
            <w:r w:rsidRPr="00A4338B">
              <w:rPr>
                <w:lang w:val="en-GB"/>
              </w:rPr>
              <w:t>This shall indicate the tier of the subordinated liabilities.</w:t>
            </w:r>
          </w:p>
        </w:tc>
      </w:tr>
      <w:tr w:rsidR="001B1226" w:rsidRPr="00A4338B" w14:paraId="061B03E1" w14:textId="77777777" w:rsidTr="00EA0D67">
        <w:tc>
          <w:tcPr>
            <w:tcW w:w="1021" w:type="dxa"/>
            <w:tcBorders>
              <w:top w:val="single" w:sz="2" w:space="0" w:color="auto"/>
              <w:left w:val="single" w:sz="2" w:space="0" w:color="auto"/>
              <w:bottom w:val="single" w:sz="2" w:space="0" w:color="auto"/>
              <w:right w:val="single" w:sz="2" w:space="0" w:color="auto"/>
            </w:tcBorders>
          </w:tcPr>
          <w:p w14:paraId="384E66C4" w14:textId="77777777" w:rsidR="001B1226" w:rsidRPr="00A4338B" w:rsidRDefault="001B1226" w:rsidP="001346F1">
            <w:pPr>
              <w:pStyle w:val="NormalLeft"/>
              <w:rPr>
                <w:lang w:val="en-GB"/>
              </w:rPr>
            </w:pPr>
            <w:r w:rsidRPr="00A4338B">
              <w:rPr>
                <w:lang w:val="en-GB"/>
              </w:rPr>
              <w:t>C0300</w:t>
            </w:r>
          </w:p>
        </w:tc>
        <w:tc>
          <w:tcPr>
            <w:tcW w:w="2786" w:type="dxa"/>
            <w:tcBorders>
              <w:top w:val="single" w:sz="2" w:space="0" w:color="auto"/>
              <w:left w:val="single" w:sz="2" w:space="0" w:color="auto"/>
              <w:bottom w:val="single" w:sz="2" w:space="0" w:color="auto"/>
              <w:right w:val="single" w:sz="2" w:space="0" w:color="auto"/>
            </w:tcBorders>
          </w:tcPr>
          <w:p w14:paraId="32C930DD" w14:textId="77777777" w:rsidR="001B1226" w:rsidRPr="00A4338B" w:rsidRDefault="001B1226" w:rsidP="001346F1">
            <w:pPr>
              <w:pStyle w:val="NormalLeft"/>
              <w:rPr>
                <w:lang w:val="en-GB"/>
              </w:rPr>
            </w:pPr>
            <w:r w:rsidRPr="00A4338B">
              <w:rPr>
                <w:lang w:val="en-GB"/>
              </w:rPr>
              <w:t>Subordinated liabilities — Currency Code</w:t>
            </w:r>
          </w:p>
        </w:tc>
        <w:tc>
          <w:tcPr>
            <w:tcW w:w="5479" w:type="dxa"/>
            <w:tcBorders>
              <w:top w:val="single" w:sz="2" w:space="0" w:color="auto"/>
              <w:left w:val="single" w:sz="2" w:space="0" w:color="auto"/>
              <w:bottom w:val="single" w:sz="2" w:space="0" w:color="auto"/>
              <w:right w:val="single" w:sz="2" w:space="0" w:color="auto"/>
            </w:tcBorders>
          </w:tcPr>
          <w:p w14:paraId="6B6468F2" w14:textId="77777777" w:rsidR="001B1226" w:rsidRPr="00A4338B" w:rsidRDefault="001B1226" w:rsidP="001346F1">
            <w:pPr>
              <w:pStyle w:val="NormalLeft"/>
              <w:rPr>
                <w:lang w:val="en-GB"/>
              </w:rPr>
            </w:pPr>
            <w:r w:rsidRPr="00A4338B">
              <w:rPr>
                <w:lang w:val="en-GB"/>
              </w:rPr>
              <w:t>Identify the ISO 4217 alphabetic code of the currency.</w:t>
            </w:r>
          </w:p>
        </w:tc>
      </w:tr>
      <w:tr w:rsidR="001B1226" w:rsidRPr="00A4338B" w14:paraId="26CAB443" w14:textId="77777777" w:rsidTr="00083ED3">
        <w:tc>
          <w:tcPr>
            <w:tcW w:w="1021" w:type="dxa"/>
            <w:tcBorders>
              <w:top w:val="single" w:sz="2" w:space="0" w:color="auto"/>
              <w:left w:val="single" w:sz="2" w:space="0" w:color="auto"/>
              <w:bottom w:val="single" w:sz="2" w:space="0" w:color="auto"/>
              <w:right w:val="single" w:sz="2" w:space="0" w:color="auto"/>
            </w:tcBorders>
          </w:tcPr>
          <w:p w14:paraId="55707ADF" w14:textId="211E3A29" w:rsidR="001B1226" w:rsidRPr="00A4338B" w:rsidRDefault="001B1226" w:rsidP="001346F1">
            <w:pPr>
              <w:pStyle w:val="NormalLeft"/>
              <w:rPr>
                <w:lang w:val="en-GB"/>
              </w:rPr>
            </w:pPr>
            <w:del w:id="981" w:author="Author">
              <w:r w:rsidRPr="00A4338B" w:rsidDel="00F806D3">
                <w:rPr>
                  <w:lang w:val="en-GB"/>
                </w:rPr>
                <w:delText>C0310</w:delText>
              </w:r>
            </w:del>
            <w:ins w:id="982" w:author="Author">
              <w:r w:rsidR="00F806D3" w:rsidRPr="00A4338B">
                <w:rPr>
                  <w:lang w:val="en-GB"/>
                </w:rPr>
                <w:t>C0311</w:t>
              </w:r>
            </w:ins>
          </w:p>
        </w:tc>
        <w:tc>
          <w:tcPr>
            <w:tcW w:w="2786" w:type="dxa"/>
            <w:tcBorders>
              <w:top w:val="single" w:sz="2" w:space="0" w:color="auto"/>
              <w:left w:val="single" w:sz="2" w:space="0" w:color="auto"/>
              <w:bottom w:val="single" w:sz="2" w:space="0" w:color="auto"/>
              <w:right w:val="single" w:sz="2" w:space="0" w:color="auto"/>
            </w:tcBorders>
          </w:tcPr>
          <w:p w14:paraId="57269653" w14:textId="764F04F8" w:rsidR="001B1226" w:rsidRPr="00A4338B" w:rsidRDefault="001B1226" w:rsidP="00B0561A">
            <w:pPr>
              <w:pStyle w:val="NormalLeft"/>
              <w:rPr>
                <w:lang w:val="en-GB"/>
              </w:rPr>
            </w:pPr>
            <w:r w:rsidRPr="00A4338B">
              <w:rPr>
                <w:lang w:val="en-GB"/>
              </w:rPr>
              <w:t>Subordinated liabilities — Issuing entity</w:t>
            </w:r>
          </w:p>
        </w:tc>
        <w:tc>
          <w:tcPr>
            <w:tcW w:w="5479" w:type="dxa"/>
            <w:tcBorders>
              <w:top w:val="single" w:sz="2" w:space="0" w:color="auto"/>
              <w:left w:val="single" w:sz="2" w:space="0" w:color="auto"/>
              <w:bottom w:val="single" w:sz="2" w:space="0" w:color="auto"/>
              <w:right w:val="single" w:sz="2" w:space="0" w:color="auto"/>
            </w:tcBorders>
          </w:tcPr>
          <w:p w14:paraId="7E61DBC5" w14:textId="778F2F5A" w:rsidR="001B1226" w:rsidRPr="00A4338B" w:rsidDel="00083ED3" w:rsidRDefault="001B1226" w:rsidP="001346F1">
            <w:pPr>
              <w:pStyle w:val="NormalLeft"/>
              <w:rPr>
                <w:del w:id="983" w:author="Author"/>
                <w:lang w:val="en-GB"/>
              </w:rPr>
            </w:pPr>
            <w:r w:rsidRPr="00A4338B">
              <w:rPr>
                <w:lang w:val="en-GB"/>
              </w:rPr>
              <w:t>This shall indicate</w:t>
            </w:r>
            <w:del w:id="984" w:author="Author">
              <w:r w:rsidRPr="00A4338B" w:rsidDel="00FE4D05">
                <w:rPr>
                  <w:lang w:val="en-GB"/>
                </w:rPr>
                <w:delText xml:space="preserve"> whether</w:delText>
              </w:r>
            </w:del>
            <w:r w:rsidRPr="00A4338B">
              <w:rPr>
                <w:lang w:val="en-GB"/>
              </w:rPr>
              <w:t xml:space="preserve"> the</w:t>
            </w:r>
            <w:ins w:id="985" w:author="Author">
              <w:r w:rsidR="00FE4D05" w:rsidRPr="00A4338B">
                <w:rPr>
                  <w:lang w:val="en-GB"/>
                </w:rPr>
                <w:t xml:space="preserve"> code of the</w:t>
              </w:r>
            </w:ins>
            <w:r w:rsidRPr="00A4338B">
              <w:rPr>
                <w:lang w:val="en-GB"/>
              </w:rPr>
              <w:t xml:space="preserve"> issuing entity of the subordinated liabilities </w:t>
            </w:r>
            <w:ins w:id="986" w:author="Author">
              <w:r w:rsidR="00FE4D05" w:rsidRPr="00A4338B">
                <w:rPr>
                  <w:lang w:val="en-GB"/>
                </w:rPr>
                <w:t xml:space="preserve">belonging to </w:t>
              </w:r>
            </w:ins>
            <w:del w:id="987" w:author="Author">
              <w:r w:rsidRPr="00A4338B" w:rsidDel="00083ED3">
                <w:rPr>
                  <w:lang w:val="en-GB"/>
                </w:rPr>
                <w:delText xml:space="preserve">is </w:delText>
              </w:r>
              <w:r w:rsidRPr="00A4338B" w:rsidDel="00B365C6">
                <w:rPr>
                  <w:lang w:val="en-GB"/>
                </w:rPr>
                <w:lastRenderedPageBreak/>
                <w:delText xml:space="preserve">within </w:delText>
              </w:r>
            </w:del>
            <w:r w:rsidRPr="00A4338B">
              <w:rPr>
                <w:lang w:val="en-GB"/>
              </w:rPr>
              <w:t>the group in the meaning of Article 212(1)(c) of Directive 2009/138/EC.</w:t>
            </w:r>
          </w:p>
          <w:p w14:paraId="0B390ACF" w14:textId="0F357161" w:rsidR="001B1226" w:rsidRPr="00A4338B" w:rsidDel="00083ED3" w:rsidRDefault="001B1226" w:rsidP="001346F1">
            <w:pPr>
              <w:pStyle w:val="NormalLeft"/>
              <w:rPr>
                <w:del w:id="988" w:author="Author"/>
                <w:lang w:val="en-GB"/>
              </w:rPr>
            </w:pPr>
            <w:del w:id="989" w:author="Author">
              <w:r w:rsidRPr="00A4338B" w:rsidDel="00083ED3">
                <w:rPr>
                  <w:lang w:val="en-GB"/>
                </w:rPr>
                <w:delText>The following close list shall be used:</w:delText>
              </w:r>
            </w:del>
          </w:p>
          <w:p w14:paraId="26604C97" w14:textId="36F83962" w:rsidR="001B1226" w:rsidRPr="00A4338B" w:rsidDel="00083ED3" w:rsidRDefault="001B1226" w:rsidP="001346F1">
            <w:pPr>
              <w:pStyle w:val="NormalLeft"/>
              <w:rPr>
                <w:del w:id="990" w:author="Author"/>
                <w:lang w:val="en-GB"/>
              </w:rPr>
            </w:pPr>
            <w:del w:id="991" w:author="Author">
              <w:r w:rsidRPr="00A4338B" w:rsidDel="00083ED3">
                <w:rPr>
                  <w:lang w:val="en-GB"/>
                </w:rPr>
                <w:delText>1 — Belonging to the same group</w:delText>
              </w:r>
            </w:del>
          </w:p>
          <w:p w14:paraId="576708D5" w14:textId="6BBE233D" w:rsidR="001B1226" w:rsidRPr="00A4338B" w:rsidRDefault="001B1226" w:rsidP="001346F1">
            <w:pPr>
              <w:pStyle w:val="NormalLeft"/>
              <w:rPr>
                <w:lang w:val="en-GB"/>
              </w:rPr>
            </w:pPr>
            <w:del w:id="992" w:author="Author">
              <w:r w:rsidRPr="00A4338B" w:rsidDel="00083ED3">
                <w:rPr>
                  <w:lang w:val="en-GB"/>
                </w:rPr>
                <w:delText>2 — Not belonging to the same group</w:delText>
              </w:r>
            </w:del>
          </w:p>
        </w:tc>
      </w:tr>
      <w:tr w:rsidR="001B1226" w:rsidRPr="00A4338B" w14:paraId="498C561A" w14:textId="77777777" w:rsidTr="00EA0D67">
        <w:tc>
          <w:tcPr>
            <w:tcW w:w="1021" w:type="dxa"/>
            <w:tcBorders>
              <w:top w:val="single" w:sz="2" w:space="0" w:color="auto"/>
              <w:left w:val="single" w:sz="2" w:space="0" w:color="auto"/>
              <w:bottom w:val="single" w:sz="2" w:space="0" w:color="auto"/>
              <w:right w:val="single" w:sz="2" w:space="0" w:color="auto"/>
            </w:tcBorders>
          </w:tcPr>
          <w:p w14:paraId="497242DC" w14:textId="77777777" w:rsidR="001B1226" w:rsidRPr="00A4338B" w:rsidRDefault="001B1226" w:rsidP="001346F1">
            <w:pPr>
              <w:pStyle w:val="NormalLeft"/>
              <w:rPr>
                <w:lang w:val="en-GB"/>
              </w:rPr>
            </w:pPr>
            <w:r w:rsidRPr="00A4338B">
              <w:rPr>
                <w:lang w:val="en-GB"/>
              </w:rPr>
              <w:lastRenderedPageBreak/>
              <w:t>C0320</w:t>
            </w:r>
          </w:p>
        </w:tc>
        <w:tc>
          <w:tcPr>
            <w:tcW w:w="2786" w:type="dxa"/>
            <w:tcBorders>
              <w:top w:val="single" w:sz="2" w:space="0" w:color="auto"/>
              <w:left w:val="single" w:sz="2" w:space="0" w:color="auto"/>
              <w:bottom w:val="single" w:sz="2" w:space="0" w:color="auto"/>
              <w:right w:val="single" w:sz="2" w:space="0" w:color="auto"/>
            </w:tcBorders>
          </w:tcPr>
          <w:p w14:paraId="3F7BC791" w14:textId="77777777" w:rsidR="001B1226" w:rsidRPr="00A4338B" w:rsidRDefault="001B1226" w:rsidP="001346F1">
            <w:pPr>
              <w:pStyle w:val="NormalLeft"/>
              <w:rPr>
                <w:lang w:val="en-GB"/>
              </w:rPr>
            </w:pPr>
            <w:r w:rsidRPr="00A4338B">
              <w:rPr>
                <w:lang w:val="en-GB"/>
              </w:rPr>
              <w:t>Subordinated liabilities — Lender (if specific)</w:t>
            </w:r>
          </w:p>
        </w:tc>
        <w:tc>
          <w:tcPr>
            <w:tcW w:w="5479" w:type="dxa"/>
            <w:tcBorders>
              <w:top w:val="single" w:sz="2" w:space="0" w:color="auto"/>
              <w:left w:val="single" w:sz="2" w:space="0" w:color="auto"/>
              <w:bottom w:val="single" w:sz="2" w:space="0" w:color="auto"/>
              <w:right w:val="single" w:sz="2" w:space="0" w:color="auto"/>
            </w:tcBorders>
          </w:tcPr>
          <w:p w14:paraId="41C36836" w14:textId="77777777" w:rsidR="001B1226" w:rsidRPr="00A4338B" w:rsidRDefault="001B1226" w:rsidP="001346F1">
            <w:pPr>
              <w:pStyle w:val="NormalLeft"/>
              <w:rPr>
                <w:ins w:id="993" w:author="Author"/>
                <w:lang w:val="en-GB"/>
              </w:rPr>
            </w:pPr>
            <w:r w:rsidRPr="00A4338B">
              <w:rPr>
                <w:lang w:val="en-GB"/>
              </w:rPr>
              <w:t>This shall list the lender of the subordinated liabilities if specific. If not specific this item shall not be reported.</w:t>
            </w:r>
          </w:p>
          <w:p w14:paraId="0AA3D0C2" w14:textId="017E6539" w:rsidR="008B7CEE" w:rsidRPr="00A4338B" w:rsidRDefault="008B7CEE">
            <w:pPr>
              <w:pStyle w:val="NormalLeft"/>
              <w:rPr>
                <w:lang w:val="en-GB"/>
              </w:rPr>
            </w:pPr>
          </w:p>
        </w:tc>
      </w:tr>
      <w:tr w:rsidR="001B1226" w:rsidRPr="00A4338B" w14:paraId="5BB180BF" w14:textId="77777777" w:rsidTr="00EA0D67">
        <w:tc>
          <w:tcPr>
            <w:tcW w:w="1021" w:type="dxa"/>
            <w:tcBorders>
              <w:top w:val="single" w:sz="2" w:space="0" w:color="auto"/>
              <w:left w:val="single" w:sz="2" w:space="0" w:color="auto"/>
              <w:bottom w:val="single" w:sz="2" w:space="0" w:color="auto"/>
              <w:right w:val="single" w:sz="2" w:space="0" w:color="auto"/>
            </w:tcBorders>
          </w:tcPr>
          <w:p w14:paraId="27D0030E" w14:textId="77777777" w:rsidR="001B1226" w:rsidRPr="00A4338B" w:rsidRDefault="001B1226" w:rsidP="001346F1">
            <w:pPr>
              <w:pStyle w:val="NormalLeft"/>
              <w:rPr>
                <w:lang w:val="en-GB"/>
              </w:rPr>
            </w:pPr>
            <w:r w:rsidRPr="00A4338B">
              <w:rPr>
                <w:lang w:val="en-GB"/>
              </w:rPr>
              <w:t>C0330</w:t>
            </w:r>
          </w:p>
        </w:tc>
        <w:tc>
          <w:tcPr>
            <w:tcW w:w="2786" w:type="dxa"/>
            <w:tcBorders>
              <w:top w:val="single" w:sz="2" w:space="0" w:color="auto"/>
              <w:left w:val="single" w:sz="2" w:space="0" w:color="auto"/>
              <w:bottom w:val="single" w:sz="2" w:space="0" w:color="auto"/>
              <w:right w:val="single" w:sz="2" w:space="0" w:color="auto"/>
            </w:tcBorders>
          </w:tcPr>
          <w:p w14:paraId="7212013B" w14:textId="77777777" w:rsidR="001B1226" w:rsidRPr="00A4338B" w:rsidRDefault="001B1226" w:rsidP="001346F1">
            <w:pPr>
              <w:pStyle w:val="NormalLeft"/>
              <w:rPr>
                <w:lang w:val="en-GB"/>
              </w:rPr>
            </w:pPr>
            <w:r w:rsidRPr="00A4338B">
              <w:rPr>
                <w:lang w:val="en-GB"/>
              </w:rPr>
              <w:t>Subordinated liabilities — Counted under transitionals?</w:t>
            </w:r>
          </w:p>
        </w:tc>
        <w:tc>
          <w:tcPr>
            <w:tcW w:w="5479" w:type="dxa"/>
            <w:tcBorders>
              <w:top w:val="single" w:sz="2" w:space="0" w:color="auto"/>
              <w:left w:val="single" w:sz="2" w:space="0" w:color="auto"/>
              <w:bottom w:val="single" w:sz="2" w:space="0" w:color="auto"/>
              <w:right w:val="single" w:sz="2" w:space="0" w:color="auto"/>
            </w:tcBorders>
          </w:tcPr>
          <w:p w14:paraId="37C629C6" w14:textId="77777777" w:rsidR="001B1226" w:rsidRPr="00A4338B" w:rsidRDefault="001B1226" w:rsidP="001346F1">
            <w:pPr>
              <w:pStyle w:val="NormalLeft"/>
              <w:rPr>
                <w:lang w:val="en-GB"/>
              </w:rPr>
            </w:pPr>
            <w:r w:rsidRPr="00A4338B">
              <w:rPr>
                <w:lang w:val="en-GB"/>
              </w:rPr>
              <w:t>This shall indicate whether the subordinated liability is counted under the transitional provisions.</w:t>
            </w:r>
          </w:p>
          <w:p w14:paraId="483D55CA" w14:textId="77777777" w:rsidR="001B1226" w:rsidRPr="00A4338B" w:rsidRDefault="001B1226" w:rsidP="001346F1">
            <w:pPr>
              <w:pStyle w:val="NormalLeft"/>
              <w:rPr>
                <w:lang w:val="en-GB"/>
              </w:rPr>
            </w:pPr>
            <w:r w:rsidRPr="00A4338B">
              <w:rPr>
                <w:lang w:val="en-GB"/>
              </w:rPr>
              <w:t>One of the options in the following closed list shall be used:</w:t>
            </w:r>
          </w:p>
          <w:p w14:paraId="7410FD72" w14:textId="77777777" w:rsidR="001B1226" w:rsidRPr="00A4338B" w:rsidRDefault="001B1226" w:rsidP="001346F1">
            <w:pPr>
              <w:pStyle w:val="NormalLeft"/>
              <w:rPr>
                <w:lang w:val="en-GB"/>
              </w:rPr>
            </w:pPr>
            <w:r w:rsidRPr="00A4338B">
              <w:rPr>
                <w:lang w:val="en-GB"/>
              </w:rPr>
              <w:t>1 – Counted under transitionals</w:t>
            </w:r>
          </w:p>
          <w:p w14:paraId="4AD8012A" w14:textId="77777777" w:rsidR="001B1226" w:rsidRPr="00A4338B" w:rsidRDefault="001B1226" w:rsidP="001346F1">
            <w:pPr>
              <w:pStyle w:val="NormalLeft"/>
              <w:rPr>
                <w:lang w:val="en-GB"/>
              </w:rPr>
            </w:pPr>
            <w:r w:rsidRPr="00A4338B">
              <w:rPr>
                <w:lang w:val="en-GB"/>
              </w:rPr>
              <w:t>2 – Not counted under transitionals</w:t>
            </w:r>
          </w:p>
        </w:tc>
      </w:tr>
      <w:tr w:rsidR="001B1226" w:rsidRPr="00A4338B" w14:paraId="17E86F78" w14:textId="77777777" w:rsidTr="00EA0D67">
        <w:tc>
          <w:tcPr>
            <w:tcW w:w="1021" w:type="dxa"/>
            <w:tcBorders>
              <w:top w:val="single" w:sz="2" w:space="0" w:color="auto"/>
              <w:left w:val="single" w:sz="2" w:space="0" w:color="auto"/>
              <w:bottom w:val="single" w:sz="2" w:space="0" w:color="auto"/>
              <w:right w:val="single" w:sz="2" w:space="0" w:color="auto"/>
            </w:tcBorders>
          </w:tcPr>
          <w:p w14:paraId="43A50D15" w14:textId="77777777" w:rsidR="001B1226" w:rsidRPr="00A4338B" w:rsidRDefault="001B1226" w:rsidP="001346F1">
            <w:pPr>
              <w:pStyle w:val="NormalLeft"/>
              <w:rPr>
                <w:lang w:val="en-GB"/>
              </w:rPr>
            </w:pPr>
            <w:r w:rsidRPr="00A4338B">
              <w:rPr>
                <w:lang w:val="en-GB"/>
              </w:rPr>
              <w:t>C0340</w:t>
            </w:r>
          </w:p>
        </w:tc>
        <w:tc>
          <w:tcPr>
            <w:tcW w:w="2786" w:type="dxa"/>
            <w:tcBorders>
              <w:top w:val="single" w:sz="2" w:space="0" w:color="auto"/>
              <w:left w:val="single" w:sz="2" w:space="0" w:color="auto"/>
              <w:bottom w:val="single" w:sz="2" w:space="0" w:color="auto"/>
              <w:right w:val="single" w:sz="2" w:space="0" w:color="auto"/>
            </w:tcBorders>
          </w:tcPr>
          <w:p w14:paraId="2DF3B579" w14:textId="77777777" w:rsidR="001B1226" w:rsidRPr="00A4338B" w:rsidRDefault="001B1226" w:rsidP="001346F1">
            <w:pPr>
              <w:pStyle w:val="NormalLeft"/>
              <w:rPr>
                <w:lang w:val="en-GB"/>
              </w:rPr>
            </w:pPr>
            <w:r w:rsidRPr="00A4338B">
              <w:rPr>
                <w:lang w:val="en-GB"/>
              </w:rPr>
              <w:t>Subordinated liabilities — Counterparty of subordinated liabilities — (if specific)</w:t>
            </w:r>
          </w:p>
        </w:tc>
        <w:tc>
          <w:tcPr>
            <w:tcW w:w="5479" w:type="dxa"/>
            <w:tcBorders>
              <w:top w:val="single" w:sz="2" w:space="0" w:color="auto"/>
              <w:left w:val="single" w:sz="2" w:space="0" w:color="auto"/>
              <w:bottom w:val="single" w:sz="2" w:space="0" w:color="auto"/>
              <w:right w:val="single" w:sz="2" w:space="0" w:color="auto"/>
            </w:tcBorders>
          </w:tcPr>
          <w:p w14:paraId="15585416" w14:textId="51C47028" w:rsidR="001B1226" w:rsidRPr="00A4338B" w:rsidDel="00815FD2" w:rsidRDefault="001B1226" w:rsidP="001346F1">
            <w:pPr>
              <w:pStyle w:val="NormalLeft"/>
              <w:rPr>
                <w:ins w:id="994" w:author="Author"/>
                <w:del w:id="995" w:author="Author"/>
                <w:lang w:val="en-GB"/>
              </w:rPr>
            </w:pPr>
            <w:r w:rsidRPr="00A4338B">
              <w:rPr>
                <w:lang w:val="en-GB"/>
              </w:rPr>
              <w:t>This shall list the counterparty of the subordinated liabilities</w:t>
            </w:r>
            <w:ins w:id="996" w:author="Author">
              <w:r w:rsidR="00B365C6" w:rsidRPr="00A4338B">
                <w:rPr>
                  <w:lang w:val="en-GB"/>
                </w:rPr>
                <w:t xml:space="preserve"> belonging to the group in the meaning of Article 212(1)(c) of Directive 2009/138/EC, if any</w:t>
              </w:r>
            </w:ins>
            <w:r w:rsidRPr="00A4338B">
              <w:rPr>
                <w:lang w:val="en-GB"/>
              </w:rPr>
              <w:t>.</w:t>
            </w:r>
            <w:ins w:id="997" w:author="Author">
              <w:r w:rsidR="00815FD2" w:rsidRPr="00A4338B">
                <w:rPr>
                  <w:lang w:val="en-GB"/>
                </w:rPr>
                <w:t xml:space="preserve"> If not specific this item shall not be reported.</w:t>
              </w:r>
              <w:r w:rsidR="00227010" w:rsidRPr="00A4338B">
                <w:rPr>
                  <w:lang w:val="en-GB"/>
                </w:rPr>
                <w:t xml:space="preserve"> </w:t>
              </w:r>
            </w:ins>
          </w:p>
          <w:p w14:paraId="7985AA6F" w14:textId="66CCC797" w:rsidR="007D23BC" w:rsidRPr="00A4338B" w:rsidRDefault="007D23BC" w:rsidP="001346F1">
            <w:pPr>
              <w:pStyle w:val="NormalLeft"/>
              <w:rPr>
                <w:lang w:val="en-GB"/>
              </w:rPr>
            </w:pPr>
            <w:ins w:id="998" w:author="Author">
              <w:r w:rsidRPr="00A4338B">
                <w:rPr>
                  <w:lang w:val="en-GB"/>
                </w:rPr>
                <w:t>This column is kept for the internal lenders</w:t>
              </w:r>
              <w:r w:rsidR="00353B4A" w:rsidRPr="00A4338B">
                <w:rPr>
                  <w:lang w:val="en-GB"/>
                </w:rPr>
                <w:t>, if any</w:t>
              </w:r>
              <w:r w:rsidRPr="00A4338B">
                <w:rPr>
                  <w:lang w:val="en-GB"/>
                </w:rPr>
                <w:t>.</w:t>
              </w:r>
            </w:ins>
          </w:p>
        </w:tc>
      </w:tr>
      <w:tr w:rsidR="001B1226" w:rsidRPr="00A4338B" w14:paraId="6CE7D5FD" w14:textId="77777777" w:rsidTr="00EA0D67">
        <w:tc>
          <w:tcPr>
            <w:tcW w:w="1021" w:type="dxa"/>
            <w:tcBorders>
              <w:top w:val="single" w:sz="2" w:space="0" w:color="auto"/>
              <w:left w:val="single" w:sz="2" w:space="0" w:color="auto"/>
              <w:bottom w:val="single" w:sz="2" w:space="0" w:color="auto"/>
              <w:right w:val="single" w:sz="2" w:space="0" w:color="auto"/>
            </w:tcBorders>
          </w:tcPr>
          <w:p w14:paraId="4B090DE8" w14:textId="77777777" w:rsidR="001B1226" w:rsidRPr="00A4338B" w:rsidRDefault="001B1226" w:rsidP="001346F1">
            <w:pPr>
              <w:pStyle w:val="NormalLeft"/>
              <w:rPr>
                <w:lang w:val="en-GB"/>
              </w:rPr>
            </w:pPr>
            <w:r w:rsidRPr="00A4338B">
              <w:rPr>
                <w:lang w:val="en-GB"/>
              </w:rPr>
              <w:t>C0350</w:t>
            </w:r>
          </w:p>
        </w:tc>
        <w:tc>
          <w:tcPr>
            <w:tcW w:w="2786" w:type="dxa"/>
            <w:tcBorders>
              <w:top w:val="single" w:sz="2" w:space="0" w:color="auto"/>
              <w:left w:val="single" w:sz="2" w:space="0" w:color="auto"/>
              <w:bottom w:val="single" w:sz="2" w:space="0" w:color="auto"/>
              <w:right w:val="single" w:sz="2" w:space="0" w:color="auto"/>
            </w:tcBorders>
          </w:tcPr>
          <w:p w14:paraId="356769C7" w14:textId="77777777" w:rsidR="001B1226" w:rsidRPr="00A4338B" w:rsidRDefault="001B1226" w:rsidP="001346F1">
            <w:pPr>
              <w:pStyle w:val="NormalLeft"/>
              <w:rPr>
                <w:lang w:val="en-GB"/>
              </w:rPr>
            </w:pPr>
            <w:r w:rsidRPr="00A4338B">
              <w:rPr>
                <w:lang w:val="en-GB"/>
              </w:rPr>
              <w:t>Subordinated liabilities — Issue date</w:t>
            </w:r>
          </w:p>
        </w:tc>
        <w:tc>
          <w:tcPr>
            <w:tcW w:w="5479" w:type="dxa"/>
            <w:tcBorders>
              <w:top w:val="single" w:sz="2" w:space="0" w:color="auto"/>
              <w:left w:val="single" w:sz="2" w:space="0" w:color="auto"/>
              <w:bottom w:val="single" w:sz="2" w:space="0" w:color="auto"/>
              <w:right w:val="single" w:sz="2" w:space="0" w:color="auto"/>
            </w:tcBorders>
          </w:tcPr>
          <w:p w14:paraId="5B51D1BB" w14:textId="77777777" w:rsidR="001B1226" w:rsidRPr="00A4338B" w:rsidRDefault="001B1226" w:rsidP="001346F1">
            <w:pPr>
              <w:pStyle w:val="NormalLeft"/>
              <w:rPr>
                <w:lang w:val="en-GB"/>
              </w:rPr>
            </w:pPr>
            <w:r w:rsidRPr="00A4338B">
              <w:rPr>
                <w:lang w:val="en-GB"/>
              </w:rPr>
              <w:t>This is the issue date of the subordinated liabilities. This shall be in ISO 8601 format (yyyy–mm–dd).</w:t>
            </w:r>
          </w:p>
        </w:tc>
      </w:tr>
      <w:tr w:rsidR="001B1226" w:rsidRPr="00A4338B" w14:paraId="76440A9F" w14:textId="77777777" w:rsidTr="00EA0D67">
        <w:tc>
          <w:tcPr>
            <w:tcW w:w="1021" w:type="dxa"/>
            <w:tcBorders>
              <w:top w:val="single" w:sz="2" w:space="0" w:color="auto"/>
              <w:left w:val="single" w:sz="2" w:space="0" w:color="auto"/>
              <w:bottom w:val="single" w:sz="2" w:space="0" w:color="auto"/>
              <w:right w:val="single" w:sz="2" w:space="0" w:color="auto"/>
            </w:tcBorders>
          </w:tcPr>
          <w:p w14:paraId="150929B3" w14:textId="77777777" w:rsidR="001B1226" w:rsidRPr="00A4338B" w:rsidRDefault="001B1226" w:rsidP="001346F1">
            <w:pPr>
              <w:pStyle w:val="NormalLeft"/>
              <w:rPr>
                <w:lang w:val="en-GB"/>
              </w:rPr>
            </w:pPr>
            <w:r w:rsidRPr="00A4338B">
              <w:rPr>
                <w:lang w:val="en-GB"/>
              </w:rPr>
              <w:t>C0360</w:t>
            </w:r>
          </w:p>
        </w:tc>
        <w:tc>
          <w:tcPr>
            <w:tcW w:w="2786" w:type="dxa"/>
            <w:tcBorders>
              <w:top w:val="single" w:sz="2" w:space="0" w:color="auto"/>
              <w:left w:val="single" w:sz="2" w:space="0" w:color="auto"/>
              <w:bottom w:val="single" w:sz="2" w:space="0" w:color="auto"/>
              <w:right w:val="single" w:sz="2" w:space="0" w:color="auto"/>
            </w:tcBorders>
          </w:tcPr>
          <w:p w14:paraId="1B9162F7" w14:textId="77777777" w:rsidR="001B1226" w:rsidRPr="00A4338B" w:rsidRDefault="001B1226" w:rsidP="001346F1">
            <w:pPr>
              <w:pStyle w:val="NormalLeft"/>
              <w:rPr>
                <w:lang w:val="en-GB"/>
              </w:rPr>
            </w:pPr>
            <w:r w:rsidRPr="00A4338B">
              <w:rPr>
                <w:lang w:val="en-GB"/>
              </w:rPr>
              <w:t>Subordinated liabilities — Maturity date</w:t>
            </w:r>
          </w:p>
        </w:tc>
        <w:tc>
          <w:tcPr>
            <w:tcW w:w="5479" w:type="dxa"/>
            <w:tcBorders>
              <w:top w:val="single" w:sz="2" w:space="0" w:color="auto"/>
              <w:left w:val="single" w:sz="2" w:space="0" w:color="auto"/>
              <w:bottom w:val="single" w:sz="2" w:space="0" w:color="auto"/>
              <w:right w:val="single" w:sz="2" w:space="0" w:color="auto"/>
            </w:tcBorders>
          </w:tcPr>
          <w:p w14:paraId="338E5448" w14:textId="77777777" w:rsidR="001B1226" w:rsidRPr="00A4338B" w:rsidRDefault="001B1226" w:rsidP="001346F1">
            <w:pPr>
              <w:pStyle w:val="NormalLeft"/>
              <w:rPr>
                <w:lang w:val="en-GB"/>
              </w:rPr>
            </w:pPr>
            <w:r w:rsidRPr="00A4338B">
              <w:rPr>
                <w:lang w:val="en-GB"/>
              </w:rPr>
              <w:t>This is the maturity date of the subordinated liabilities. This shall be in ISO 8601 format (yyyy–mm–dd).</w:t>
            </w:r>
          </w:p>
        </w:tc>
      </w:tr>
      <w:tr w:rsidR="001B1226" w:rsidRPr="00A4338B" w14:paraId="37B39A2B" w14:textId="77777777" w:rsidTr="00EA0D67">
        <w:tc>
          <w:tcPr>
            <w:tcW w:w="1021" w:type="dxa"/>
            <w:tcBorders>
              <w:top w:val="single" w:sz="2" w:space="0" w:color="auto"/>
              <w:left w:val="single" w:sz="2" w:space="0" w:color="auto"/>
              <w:bottom w:val="single" w:sz="2" w:space="0" w:color="auto"/>
              <w:right w:val="single" w:sz="2" w:space="0" w:color="auto"/>
            </w:tcBorders>
          </w:tcPr>
          <w:p w14:paraId="2B586602" w14:textId="77777777" w:rsidR="001B1226" w:rsidRPr="00A4338B" w:rsidRDefault="001B1226" w:rsidP="001346F1">
            <w:pPr>
              <w:pStyle w:val="NormalLeft"/>
              <w:rPr>
                <w:lang w:val="en-GB"/>
              </w:rPr>
            </w:pPr>
            <w:r w:rsidRPr="00A4338B">
              <w:rPr>
                <w:lang w:val="en-GB"/>
              </w:rPr>
              <w:t>C0370</w:t>
            </w:r>
          </w:p>
        </w:tc>
        <w:tc>
          <w:tcPr>
            <w:tcW w:w="2786" w:type="dxa"/>
            <w:tcBorders>
              <w:top w:val="single" w:sz="2" w:space="0" w:color="auto"/>
              <w:left w:val="single" w:sz="2" w:space="0" w:color="auto"/>
              <w:bottom w:val="single" w:sz="2" w:space="0" w:color="auto"/>
              <w:right w:val="single" w:sz="2" w:space="0" w:color="auto"/>
            </w:tcBorders>
          </w:tcPr>
          <w:p w14:paraId="794E1218" w14:textId="77777777" w:rsidR="001B1226" w:rsidRPr="00A4338B" w:rsidRDefault="001B1226" w:rsidP="001346F1">
            <w:pPr>
              <w:pStyle w:val="NormalLeft"/>
              <w:rPr>
                <w:lang w:val="en-GB"/>
              </w:rPr>
            </w:pPr>
            <w:r w:rsidRPr="00A4338B">
              <w:rPr>
                <w:lang w:val="en-GB"/>
              </w:rPr>
              <w:t>Subordinated liabilities — First call date</w:t>
            </w:r>
          </w:p>
        </w:tc>
        <w:tc>
          <w:tcPr>
            <w:tcW w:w="5479" w:type="dxa"/>
            <w:tcBorders>
              <w:top w:val="single" w:sz="2" w:space="0" w:color="auto"/>
              <w:left w:val="single" w:sz="2" w:space="0" w:color="auto"/>
              <w:bottom w:val="single" w:sz="2" w:space="0" w:color="auto"/>
              <w:right w:val="single" w:sz="2" w:space="0" w:color="auto"/>
            </w:tcBorders>
          </w:tcPr>
          <w:p w14:paraId="43192BD6" w14:textId="68AE6421" w:rsidR="001B1226" w:rsidRPr="00A4338B" w:rsidRDefault="001B1226" w:rsidP="009C7767">
            <w:pPr>
              <w:pStyle w:val="NormalLeft"/>
              <w:rPr>
                <w:lang w:val="en-GB"/>
              </w:rPr>
            </w:pPr>
            <w:r w:rsidRPr="00A4338B">
              <w:rPr>
                <w:lang w:val="en-GB"/>
              </w:rPr>
              <w:t>This is the first future call date of the subordinated liabilities. This shall be in ISO 8601 format (yyyy–mm–dd). </w:t>
            </w:r>
            <w:r w:rsidR="009C7767" w:rsidRPr="00A4338B">
              <w:rPr>
                <w:lang w:val="en-GB"/>
              </w:rPr>
              <w:t xml:space="preserve"> </w:t>
            </w:r>
          </w:p>
        </w:tc>
      </w:tr>
      <w:tr w:rsidR="001B1226" w:rsidRPr="00A4338B" w14:paraId="4E797077" w14:textId="77777777" w:rsidTr="00EA0D67">
        <w:tc>
          <w:tcPr>
            <w:tcW w:w="1021" w:type="dxa"/>
            <w:tcBorders>
              <w:top w:val="single" w:sz="2" w:space="0" w:color="auto"/>
              <w:left w:val="single" w:sz="2" w:space="0" w:color="auto"/>
              <w:bottom w:val="single" w:sz="2" w:space="0" w:color="auto"/>
              <w:right w:val="single" w:sz="2" w:space="0" w:color="auto"/>
            </w:tcBorders>
          </w:tcPr>
          <w:p w14:paraId="002E2CE8" w14:textId="77777777" w:rsidR="001B1226" w:rsidRPr="00A4338B" w:rsidRDefault="001B1226" w:rsidP="001346F1">
            <w:pPr>
              <w:pStyle w:val="NormalLeft"/>
              <w:rPr>
                <w:lang w:val="en-GB"/>
              </w:rPr>
            </w:pPr>
            <w:r w:rsidRPr="00A4338B">
              <w:rPr>
                <w:lang w:val="en-GB"/>
              </w:rPr>
              <w:t>C0380</w:t>
            </w:r>
          </w:p>
        </w:tc>
        <w:tc>
          <w:tcPr>
            <w:tcW w:w="2786" w:type="dxa"/>
            <w:tcBorders>
              <w:top w:val="single" w:sz="2" w:space="0" w:color="auto"/>
              <w:left w:val="single" w:sz="2" w:space="0" w:color="auto"/>
              <w:bottom w:val="single" w:sz="2" w:space="0" w:color="auto"/>
              <w:right w:val="single" w:sz="2" w:space="0" w:color="auto"/>
            </w:tcBorders>
          </w:tcPr>
          <w:p w14:paraId="067D6620" w14:textId="77777777" w:rsidR="001B1226" w:rsidRPr="00A4338B" w:rsidRDefault="001B1226" w:rsidP="001346F1">
            <w:pPr>
              <w:pStyle w:val="NormalLeft"/>
              <w:rPr>
                <w:lang w:val="en-GB"/>
              </w:rPr>
            </w:pPr>
            <w:r w:rsidRPr="00A4338B">
              <w:rPr>
                <w:lang w:val="en-GB"/>
              </w:rPr>
              <w:t>Subordinated liabilities — Further call dates</w:t>
            </w:r>
          </w:p>
        </w:tc>
        <w:tc>
          <w:tcPr>
            <w:tcW w:w="5479" w:type="dxa"/>
            <w:tcBorders>
              <w:top w:val="single" w:sz="2" w:space="0" w:color="auto"/>
              <w:left w:val="single" w:sz="2" w:space="0" w:color="auto"/>
              <w:bottom w:val="single" w:sz="2" w:space="0" w:color="auto"/>
              <w:right w:val="single" w:sz="2" w:space="0" w:color="auto"/>
            </w:tcBorders>
          </w:tcPr>
          <w:p w14:paraId="13C382B1" w14:textId="77777777" w:rsidR="001B1226" w:rsidRPr="00A4338B" w:rsidRDefault="001B1226" w:rsidP="001346F1">
            <w:pPr>
              <w:pStyle w:val="NormalLeft"/>
              <w:rPr>
                <w:lang w:val="en-GB"/>
              </w:rPr>
            </w:pPr>
            <w:r w:rsidRPr="00A4338B">
              <w:rPr>
                <w:lang w:val="en-GB"/>
              </w:rPr>
              <w:t>These are the further call dates of the subordinated liabilities.</w:t>
            </w:r>
          </w:p>
        </w:tc>
      </w:tr>
      <w:tr w:rsidR="001B1226" w:rsidRPr="00A4338B" w14:paraId="2D7C287B" w14:textId="77777777" w:rsidTr="00EA0D67">
        <w:tc>
          <w:tcPr>
            <w:tcW w:w="1021" w:type="dxa"/>
            <w:tcBorders>
              <w:top w:val="single" w:sz="2" w:space="0" w:color="auto"/>
              <w:left w:val="single" w:sz="2" w:space="0" w:color="auto"/>
              <w:bottom w:val="single" w:sz="2" w:space="0" w:color="auto"/>
              <w:right w:val="single" w:sz="2" w:space="0" w:color="auto"/>
            </w:tcBorders>
          </w:tcPr>
          <w:p w14:paraId="23DC66AD" w14:textId="77777777" w:rsidR="001B1226" w:rsidRPr="00A4338B" w:rsidRDefault="001B1226" w:rsidP="001346F1">
            <w:pPr>
              <w:pStyle w:val="NormalLeft"/>
              <w:rPr>
                <w:lang w:val="en-GB"/>
              </w:rPr>
            </w:pPr>
            <w:r w:rsidRPr="00A4338B">
              <w:rPr>
                <w:lang w:val="en-GB"/>
              </w:rPr>
              <w:t>C0390</w:t>
            </w:r>
          </w:p>
        </w:tc>
        <w:tc>
          <w:tcPr>
            <w:tcW w:w="2786" w:type="dxa"/>
            <w:tcBorders>
              <w:top w:val="single" w:sz="2" w:space="0" w:color="auto"/>
              <w:left w:val="single" w:sz="2" w:space="0" w:color="auto"/>
              <w:bottom w:val="single" w:sz="2" w:space="0" w:color="auto"/>
              <w:right w:val="single" w:sz="2" w:space="0" w:color="auto"/>
            </w:tcBorders>
          </w:tcPr>
          <w:p w14:paraId="595BCA1F" w14:textId="77777777" w:rsidR="001B1226" w:rsidRPr="00A4338B" w:rsidRDefault="001B1226" w:rsidP="001346F1">
            <w:pPr>
              <w:pStyle w:val="NormalLeft"/>
              <w:rPr>
                <w:lang w:val="en-GB"/>
              </w:rPr>
            </w:pPr>
            <w:r w:rsidRPr="00A4338B">
              <w:rPr>
                <w:lang w:val="en-GB"/>
              </w:rPr>
              <w:t>Subordinated liabilities — Details of incentives to redeem</w:t>
            </w:r>
          </w:p>
        </w:tc>
        <w:tc>
          <w:tcPr>
            <w:tcW w:w="5479" w:type="dxa"/>
            <w:tcBorders>
              <w:top w:val="single" w:sz="2" w:space="0" w:color="auto"/>
              <w:left w:val="single" w:sz="2" w:space="0" w:color="auto"/>
              <w:bottom w:val="single" w:sz="2" w:space="0" w:color="auto"/>
              <w:right w:val="single" w:sz="2" w:space="0" w:color="auto"/>
            </w:tcBorders>
          </w:tcPr>
          <w:p w14:paraId="3165E7D8" w14:textId="77777777" w:rsidR="001B1226" w:rsidRPr="00A4338B" w:rsidRDefault="001B1226" w:rsidP="001346F1">
            <w:pPr>
              <w:pStyle w:val="NormalLeft"/>
              <w:rPr>
                <w:lang w:val="en-GB"/>
              </w:rPr>
            </w:pPr>
            <w:r w:rsidRPr="00A4338B">
              <w:rPr>
                <w:lang w:val="en-GB"/>
              </w:rPr>
              <w:t>These are the details about the incentives to redeem the subordinated liabilities.</w:t>
            </w:r>
          </w:p>
        </w:tc>
      </w:tr>
      <w:tr w:rsidR="001B1226" w:rsidRPr="00A4338B" w14:paraId="779BF7A7" w14:textId="77777777" w:rsidTr="00EA0D67">
        <w:tc>
          <w:tcPr>
            <w:tcW w:w="1021" w:type="dxa"/>
            <w:tcBorders>
              <w:top w:val="single" w:sz="2" w:space="0" w:color="auto"/>
              <w:left w:val="single" w:sz="2" w:space="0" w:color="auto"/>
              <w:bottom w:val="single" w:sz="2" w:space="0" w:color="auto"/>
              <w:right w:val="single" w:sz="2" w:space="0" w:color="auto"/>
            </w:tcBorders>
          </w:tcPr>
          <w:p w14:paraId="0F29B673" w14:textId="77777777" w:rsidR="001B1226" w:rsidRPr="00A4338B" w:rsidRDefault="001B1226" w:rsidP="001346F1">
            <w:pPr>
              <w:pStyle w:val="NormalLeft"/>
              <w:rPr>
                <w:lang w:val="en-GB"/>
              </w:rPr>
            </w:pPr>
            <w:r w:rsidRPr="00A4338B">
              <w:rPr>
                <w:lang w:val="en-GB"/>
              </w:rPr>
              <w:t>C0400</w:t>
            </w:r>
          </w:p>
        </w:tc>
        <w:tc>
          <w:tcPr>
            <w:tcW w:w="2786" w:type="dxa"/>
            <w:tcBorders>
              <w:top w:val="single" w:sz="2" w:space="0" w:color="auto"/>
              <w:left w:val="single" w:sz="2" w:space="0" w:color="auto"/>
              <w:bottom w:val="single" w:sz="2" w:space="0" w:color="auto"/>
              <w:right w:val="single" w:sz="2" w:space="0" w:color="auto"/>
            </w:tcBorders>
          </w:tcPr>
          <w:p w14:paraId="4E49235B" w14:textId="77777777" w:rsidR="001B1226" w:rsidRPr="00A4338B" w:rsidRDefault="001B1226" w:rsidP="001346F1">
            <w:pPr>
              <w:pStyle w:val="NormalLeft"/>
              <w:rPr>
                <w:lang w:val="en-GB"/>
              </w:rPr>
            </w:pPr>
            <w:r w:rsidRPr="00A4338B">
              <w:rPr>
                <w:lang w:val="en-GB"/>
              </w:rPr>
              <w:t>Subordinated liabilities — Notice period</w:t>
            </w:r>
          </w:p>
        </w:tc>
        <w:tc>
          <w:tcPr>
            <w:tcW w:w="5479" w:type="dxa"/>
            <w:tcBorders>
              <w:top w:val="single" w:sz="2" w:space="0" w:color="auto"/>
              <w:left w:val="single" w:sz="2" w:space="0" w:color="auto"/>
              <w:bottom w:val="single" w:sz="2" w:space="0" w:color="auto"/>
              <w:right w:val="single" w:sz="2" w:space="0" w:color="auto"/>
            </w:tcBorders>
          </w:tcPr>
          <w:p w14:paraId="66DE4222" w14:textId="77777777" w:rsidR="001B1226" w:rsidRPr="00A4338B" w:rsidRDefault="001B1226" w:rsidP="001346F1">
            <w:pPr>
              <w:pStyle w:val="NormalLeft"/>
              <w:rPr>
                <w:lang w:val="en-GB"/>
              </w:rPr>
            </w:pPr>
            <w:r w:rsidRPr="00A4338B">
              <w:rPr>
                <w:lang w:val="en-GB"/>
              </w:rPr>
              <w:t>This is the notice of the subordinated liabilities. The date shall be entered here, using ISO8601 format (yyyy–mm–dd).</w:t>
            </w:r>
          </w:p>
        </w:tc>
      </w:tr>
      <w:tr w:rsidR="001B1226" w:rsidRPr="00A4338B" w14:paraId="1DAEFB33" w14:textId="77777777" w:rsidTr="00EA0D67">
        <w:tc>
          <w:tcPr>
            <w:tcW w:w="1021" w:type="dxa"/>
            <w:tcBorders>
              <w:top w:val="single" w:sz="2" w:space="0" w:color="auto"/>
              <w:left w:val="single" w:sz="2" w:space="0" w:color="auto"/>
              <w:bottom w:val="single" w:sz="2" w:space="0" w:color="auto"/>
              <w:right w:val="single" w:sz="2" w:space="0" w:color="auto"/>
            </w:tcBorders>
          </w:tcPr>
          <w:p w14:paraId="3578B1B0" w14:textId="3048C871" w:rsidR="001B1226" w:rsidRPr="00A4338B" w:rsidRDefault="001B1226" w:rsidP="001346F1">
            <w:pPr>
              <w:pStyle w:val="NormalLeft"/>
              <w:rPr>
                <w:lang w:val="en-GB"/>
              </w:rPr>
            </w:pPr>
            <w:del w:id="999" w:author="Author">
              <w:r w:rsidRPr="00A4338B" w:rsidDel="00070099">
                <w:rPr>
                  <w:lang w:val="en-GB"/>
                </w:rPr>
                <w:lastRenderedPageBreak/>
                <w:delText>C0410</w:delText>
              </w:r>
            </w:del>
          </w:p>
        </w:tc>
        <w:tc>
          <w:tcPr>
            <w:tcW w:w="2786" w:type="dxa"/>
            <w:tcBorders>
              <w:top w:val="single" w:sz="2" w:space="0" w:color="auto"/>
              <w:left w:val="single" w:sz="2" w:space="0" w:color="auto"/>
              <w:bottom w:val="single" w:sz="2" w:space="0" w:color="auto"/>
              <w:right w:val="single" w:sz="2" w:space="0" w:color="auto"/>
            </w:tcBorders>
          </w:tcPr>
          <w:p w14:paraId="724575B1" w14:textId="4ABC2E4B" w:rsidR="001B1226" w:rsidRPr="00A4338B" w:rsidRDefault="001B1226" w:rsidP="001346F1">
            <w:pPr>
              <w:pStyle w:val="NormalLeft"/>
              <w:rPr>
                <w:strike/>
                <w:lang w:val="en-GB"/>
              </w:rPr>
            </w:pPr>
            <w:del w:id="1000" w:author="Author">
              <w:r w:rsidRPr="00A4338B" w:rsidDel="00070099">
                <w:rPr>
                  <w:strike/>
                  <w:lang w:val="en-GB"/>
                </w:rPr>
                <w:delText>Subordinated liabilities — Name of supervisory authority having given authorisation for subordinated liabilities</w:delText>
              </w:r>
            </w:del>
          </w:p>
        </w:tc>
        <w:tc>
          <w:tcPr>
            <w:tcW w:w="5479" w:type="dxa"/>
            <w:tcBorders>
              <w:top w:val="single" w:sz="2" w:space="0" w:color="auto"/>
              <w:left w:val="single" w:sz="2" w:space="0" w:color="auto"/>
              <w:bottom w:val="single" w:sz="2" w:space="0" w:color="auto"/>
              <w:right w:val="single" w:sz="2" w:space="0" w:color="auto"/>
            </w:tcBorders>
          </w:tcPr>
          <w:p w14:paraId="6DC0EF73" w14:textId="38525387" w:rsidR="00070099" w:rsidRPr="00A4338B" w:rsidRDefault="001B1226" w:rsidP="001346F1">
            <w:pPr>
              <w:pStyle w:val="NormalLeft"/>
              <w:rPr>
                <w:strike/>
                <w:lang w:val="en-GB"/>
              </w:rPr>
            </w:pPr>
            <w:del w:id="1001" w:author="Author">
              <w:r w:rsidRPr="00A4338B" w:rsidDel="00070099">
                <w:rPr>
                  <w:strike/>
                  <w:lang w:val="en-GB"/>
                </w:rPr>
                <w:delText>This is the name of the supervisory authority which has issued the authorisation, with country in parenthesis.</w:delText>
              </w:r>
            </w:del>
          </w:p>
        </w:tc>
      </w:tr>
      <w:tr w:rsidR="001B1226" w:rsidRPr="00A4338B" w14:paraId="5D94BD67" w14:textId="77777777" w:rsidTr="00EA0D67">
        <w:tc>
          <w:tcPr>
            <w:tcW w:w="1021" w:type="dxa"/>
            <w:tcBorders>
              <w:top w:val="single" w:sz="2" w:space="0" w:color="auto"/>
              <w:left w:val="single" w:sz="2" w:space="0" w:color="auto"/>
              <w:bottom w:val="single" w:sz="2" w:space="0" w:color="auto"/>
              <w:right w:val="single" w:sz="2" w:space="0" w:color="auto"/>
            </w:tcBorders>
          </w:tcPr>
          <w:p w14:paraId="5CE7A712" w14:textId="148B8F75" w:rsidR="001B1226" w:rsidRPr="00A4338B" w:rsidRDefault="001B1226" w:rsidP="001346F1">
            <w:pPr>
              <w:pStyle w:val="NormalLeft"/>
              <w:rPr>
                <w:lang w:val="en-GB"/>
              </w:rPr>
            </w:pPr>
            <w:del w:id="1002" w:author="Author">
              <w:r w:rsidRPr="00A4338B" w:rsidDel="00A366CD">
                <w:rPr>
                  <w:lang w:val="en-GB"/>
                </w:rPr>
                <w:delText>C0420</w:delText>
              </w:r>
            </w:del>
          </w:p>
        </w:tc>
        <w:tc>
          <w:tcPr>
            <w:tcW w:w="2786" w:type="dxa"/>
            <w:tcBorders>
              <w:top w:val="single" w:sz="2" w:space="0" w:color="auto"/>
              <w:left w:val="single" w:sz="2" w:space="0" w:color="auto"/>
              <w:bottom w:val="single" w:sz="2" w:space="0" w:color="auto"/>
              <w:right w:val="single" w:sz="2" w:space="0" w:color="auto"/>
            </w:tcBorders>
          </w:tcPr>
          <w:p w14:paraId="3E014BAF" w14:textId="262C8232" w:rsidR="001B1226" w:rsidRPr="00A4338B" w:rsidRDefault="001B1226" w:rsidP="001346F1">
            <w:pPr>
              <w:pStyle w:val="NormalLeft"/>
              <w:rPr>
                <w:lang w:val="en-GB"/>
              </w:rPr>
            </w:pPr>
            <w:del w:id="1003" w:author="Author">
              <w:r w:rsidRPr="00A4338B" w:rsidDel="00A366CD">
                <w:rPr>
                  <w:lang w:val="en-GB"/>
                </w:rPr>
                <w:delText>Subordinated liabilities — Buy back during the year of subordinated liabilities</w:delText>
              </w:r>
            </w:del>
          </w:p>
        </w:tc>
        <w:tc>
          <w:tcPr>
            <w:tcW w:w="5479" w:type="dxa"/>
            <w:tcBorders>
              <w:top w:val="single" w:sz="2" w:space="0" w:color="auto"/>
              <w:left w:val="single" w:sz="2" w:space="0" w:color="auto"/>
              <w:bottom w:val="single" w:sz="2" w:space="0" w:color="auto"/>
              <w:right w:val="single" w:sz="2" w:space="0" w:color="auto"/>
            </w:tcBorders>
          </w:tcPr>
          <w:p w14:paraId="52C152DD" w14:textId="4F4FAFE9" w:rsidR="001B1226" w:rsidRPr="00A4338B" w:rsidRDefault="001B1226" w:rsidP="001346F1">
            <w:pPr>
              <w:pStyle w:val="NormalLeft"/>
              <w:rPr>
                <w:lang w:val="en-GB"/>
              </w:rPr>
            </w:pPr>
            <w:del w:id="1004" w:author="Author">
              <w:r w:rsidRPr="00A4338B" w:rsidDel="00A366CD">
                <w:rPr>
                  <w:lang w:val="en-GB"/>
                </w:rPr>
                <w:delText>Explanation if the item has been bought back.</w:delText>
              </w:r>
            </w:del>
          </w:p>
        </w:tc>
      </w:tr>
      <w:tr w:rsidR="001B1226" w:rsidRPr="00A4338B" w14:paraId="134CAAA7" w14:textId="77777777" w:rsidTr="00EA0D67">
        <w:tc>
          <w:tcPr>
            <w:tcW w:w="1021" w:type="dxa"/>
            <w:tcBorders>
              <w:top w:val="single" w:sz="2" w:space="0" w:color="auto"/>
              <w:left w:val="single" w:sz="2" w:space="0" w:color="auto"/>
              <w:bottom w:val="single" w:sz="2" w:space="0" w:color="auto"/>
              <w:right w:val="single" w:sz="2" w:space="0" w:color="auto"/>
            </w:tcBorders>
          </w:tcPr>
          <w:p w14:paraId="2E32FF72" w14:textId="77777777" w:rsidR="001B1226" w:rsidRPr="00A4338B" w:rsidRDefault="001B1226" w:rsidP="001346F1">
            <w:pPr>
              <w:pStyle w:val="NormalLeft"/>
              <w:rPr>
                <w:lang w:val="en-GB"/>
              </w:rPr>
            </w:pPr>
            <w:r w:rsidRPr="00A4338B">
              <w:rPr>
                <w:lang w:val="en-GB"/>
              </w:rPr>
              <w:t>C0430</w:t>
            </w:r>
          </w:p>
        </w:tc>
        <w:tc>
          <w:tcPr>
            <w:tcW w:w="2786" w:type="dxa"/>
            <w:tcBorders>
              <w:top w:val="single" w:sz="2" w:space="0" w:color="auto"/>
              <w:left w:val="single" w:sz="2" w:space="0" w:color="auto"/>
              <w:bottom w:val="single" w:sz="2" w:space="0" w:color="auto"/>
              <w:right w:val="single" w:sz="2" w:space="0" w:color="auto"/>
            </w:tcBorders>
          </w:tcPr>
          <w:p w14:paraId="757E88E2" w14:textId="33340696" w:rsidR="001B1226" w:rsidRPr="00A4338B" w:rsidRDefault="001B1226" w:rsidP="001346F1">
            <w:pPr>
              <w:pStyle w:val="NormalLeft"/>
              <w:rPr>
                <w:lang w:val="en-GB"/>
              </w:rPr>
            </w:pPr>
            <w:r w:rsidRPr="00A4338B">
              <w:rPr>
                <w:lang w:val="en-GB"/>
              </w:rPr>
              <w:t>Subordinated liabilities — % of the issue held by entities in the group</w:t>
            </w:r>
          </w:p>
        </w:tc>
        <w:tc>
          <w:tcPr>
            <w:tcW w:w="5479" w:type="dxa"/>
            <w:tcBorders>
              <w:top w:val="single" w:sz="2" w:space="0" w:color="auto"/>
              <w:left w:val="single" w:sz="2" w:space="0" w:color="auto"/>
              <w:bottom w:val="single" w:sz="2" w:space="0" w:color="auto"/>
              <w:right w:val="single" w:sz="2" w:space="0" w:color="auto"/>
            </w:tcBorders>
          </w:tcPr>
          <w:p w14:paraId="1226CB52" w14:textId="2A449A1A" w:rsidR="001B1226" w:rsidRPr="00A4338B" w:rsidRDefault="001B1226" w:rsidP="001346F1">
            <w:pPr>
              <w:pStyle w:val="NormalLeft"/>
              <w:rPr>
                <w:ins w:id="1005" w:author="Author"/>
                <w:lang w:val="en-GB"/>
              </w:rPr>
            </w:pPr>
            <w:r w:rsidRPr="00A4338B">
              <w:rPr>
                <w:lang w:val="en-GB"/>
              </w:rPr>
              <w:t>This is the % of the issue held</w:t>
            </w:r>
            <w:del w:id="1006" w:author="Author">
              <w:r w:rsidRPr="00A4338B" w:rsidDel="00AD41EE">
                <w:rPr>
                  <w:lang w:val="en-GB"/>
                </w:rPr>
                <w:delText xml:space="preserve"> </w:delText>
              </w:r>
            </w:del>
            <w:ins w:id="1007" w:author="Author">
              <w:r w:rsidR="00395ED1" w:rsidRPr="00A4338B">
                <w:rPr>
                  <w:lang w:val="en-GB"/>
                </w:rPr>
                <w:t xml:space="preserve"> </w:t>
              </w:r>
            </w:ins>
            <w:r w:rsidRPr="00A4338B">
              <w:rPr>
                <w:lang w:val="en-GB"/>
              </w:rPr>
              <w:t>by</w:t>
            </w:r>
            <w:ins w:id="1008" w:author="Author">
              <w:r w:rsidR="00815FD2" w:rsidRPr="00A4338B">
                <w:rPr>
                  <w:lang w:val="en-GB"/>
                </w:rPr>
                <w:t xml:space="preserve"> any counterparty belonging to</w:t>
              </w:r>
            </w:ins>
            <w:del w:id="1009" w:author="Author">
              <w:r w:rsidRPr="00A4338B" w:rsidDel="00815FD2">
                <w:rPr>
                  <w:lang w:val="en-GB"/>
                </w:rPr>
                <w:delText xml:space="preserve"> entities within</w:delText>
              </w:r>
            </w:del>
            <w:r w:rsidRPr="00A4338B">
              <w:rPr>
                <w:lang w:val="en-GB"/>
              </w:rPr>
              <w:t xml:space="preserve"> the group in the meaning of Article 212(1)(c) of Directive 2009/138/EC.</w:t>
            </w:r>
          </w:p>
          <w:p w14:paraId="1A9DF726" w14:textId="77777777" w:rsidR="00AD41EE" w:rsidRPr="00A4338B" w:rsidRDefault="00AD41EE" w:rsidP="001346F1">
            <w:pPr>
              <w:pStyle w:val="NormalLeft"/>
              <w:rPr>
                <w:ins w:id="1010" w:author="Author"/>
                <w:lang w:val="en-GB"/>
              </w:rPr>
            </w:pPr>
          </w:p>
          <w:p w14:paraId="12564974" w14:textId="59D160C9" w:rsidR="00AD41EE" w:rsidRPr="00A4338B" w:rsidRDefault="00AD41EE" w:rsidP="001346F1">
            <w:pPr>
              <w:pStyle w:val="NormalLeft"/>
              <w:rPr>
                <w:lang w:val="en-GB"/>
              </w:rPr>
            </w:pPr>
          </w:p>
        </w:tc>
      </w:tr>
      <w:tr w:rsidR="001B1226" w:rsidRPr="00A4338B" w14:paraId="314B0487" w14:textId="77777777" w:rsidTr="00EA0D67">
        <w:tc>
          <w:tcPr>
            <w:tcW w:w="1021" w:type="dxa"/>
            <w:tcBorders>
              <w:top w:val="single" w:sz="2" w:space="0" w:color="auto"/>
              <w:left w:val="single" w:sz="2" w:space="0" w:color="auto"/>
              <w:bottom w:val="single" w:sz="2" w:space="0" w:color="auto"/>
              <w:right w:val="single" w:sz="2" w:space="0" w:color="auto"/>
            </w:tcBorders>
          </w:tcPr>
          <w:p w14:paraId="7F3B9564" w14:textId="77777777" w:rsidR="001B1226" w:rsidRPr="00A4338B" w:rsidRDefault="001B1226" w:rsidP="001346F1">
            <w:pPr>
              <w:pStyle w:val="NormalLeft"/>
              <w:rPr>
                <w:lang w:val="en-GB"/>
              </w:rPr>
            </w:pPr>
            <w:r w:rsidRPr="00A4338B">
              <w:rPr>
                <w:lang w:val="en-GB"/>
              </w:rPr>
              <w:t>C0440</w:t>
            </w:r>
          </w:p>
        </w:tc>
        <w:tc>
          <w:tcPr>
            <w:tcW w:w="2786" w:type="dxa"/>
            <w:tcBorders>
              <w:top w:val="single" w:sz="2" w:space="0" w:color="auto"/>
              <w:left w:val="single" w:sz="2" w:space="0" w:color="auto"/>
              <w:bottom w:val="single" w:sz="2" w:space="0" w:color="auto"/>
              <w:right w:val="single" w:sz="2" w:space="0" w:color="auto"/>
            </w:tcBorders>
          </w:tcPr>
          <w:p w14:paraId="2BDF1D88" w14:textId="77777777" w:rsidR="001B1226" w:rsidRPr="00A4338B" w:rsidRDefault="001B1226" w:rsidP="001346F1">
            <w:pPr>
              <w:pStyle w:val="NormalLeft"/>
              <w:rPr>
                <w:lang w:val="en-GB"/>
              </w:rPr>
            </w:pPr>
            <w:r w:rsidRPr="00A4338B">
              <w:rPr>
                <w:lang w:val="en-GB"/>
              </w:rPr>
              <w:t>Subordinated liabilities — Contribution to group subordinated liabilities</w:t>
            </w:r>
          </w:p>
        </w:tc>
        <w:tc>
          <w:tcPr>
            <w:tcW w:w="5479" w:type="dxa"/>
            <w:tcBorders>
              <w:top w:val="single" w:sz="2" w:space="0" w:color="auto"/>
              <w:left w:val="single" w:sz="2" w:space="0" w:color="auto"/>
              <w:bottom w:val="single" w:sz="2" w:space="0" w:color="auto"/>
              <w:right w:val="single" w:sz="2" w:space="0" w:color="auto"/>
            </w:tcBorders>
          </w:tcPr>
          <w:p w14:paraId="297CBC28" w14:textId="2EEFA464" w:rsidR="001B1226" w:rsidRPr="00A4338B" w:rsidRDefault="001B1226">
            <w:pPr>
              <w:pStyle w:val="NormalLeft"/>
              <w:rPr>
                <w:lang w:val="en-GB"/>
              </w:rPr>
            </w:pPr>
            <w:r w:rsidRPr="00A4338B">
              <w:rPr>
                <w:lang w:val="en-GB"/>
              </w:rPr>
              <w:t>This is the</w:t>
            </w:r>
            <w:ins w:id="1011" w:author="Author">
              <w:r w:rsidR="002F0FA7" w:rsidRPr="00A4338B">
                <w:rPr>
                  <w:lang w:val="en-GB"/>
                </w:rPr>
                <w:t xml:space="preserve"> value </w:t>
              </w:r>
              <w:del w:id="1012" w:author="Author">
                <w:r w:rsidR="002F0FA7" w:rsidRPr="00A4338B" w:rsidDel="00815FD2">
                  <w:rPr>
                    <w:lang w:val="en-GB"/>
                  </w:rPr>
                  <w:delText>of</w:delText>
                </w:r>
              </w:del>
            </w:ins>
            <w:r w:rsidRPr="00A4338B">
              <w:rPr>
                <w:lang w:val="en-GB"/>
              </w:rPr>
              <w:t xml:space="preserve"> </w:t>
            </w:r>
            <w:del w:id="1013" w:author="Author">
              <w:r w:rsidRPr="00A4338B" w:rsidDel="00395ED1">
                <w:rPr>
                  <w:lang w:val="en-GB"/>
                </w:rPr>
                <w:delText xml:space="preserve">contribution </w:delText>
              </w:r>
            </w:del>
            <w:r w:rsidRPr="00A4338B">
              <w:rPr>
                <w:lang w:val="en-GB"/>
              </w:rPr>
              <w:t>of the subordinated liabilities</w:t>
            </w:r>
            <w:ins w:id="1014" w:author="Author">
              <w:r w:rsidR="002F0FA7" w:rsidRPr="00A4338B">
                <w:rPr>
                  <w:lang w:val="en-GB"/>
                </w:rPr>
                <w:t xml:space="preserve"> that is </w:t>
              </w:r>
              <w:r w:rsidR="00635785" w:rsidRPr="00A4338B">
                <w:rPr>
                  <w:lang w:val="en-GB"/>
                </w:rPr>
                <w:t>included</w:t>
              </w:r>
              <w:r w:rsidR="002F0FA7" w:rsidRPr="00A4338B">
                <w:rPr>
                  <w:lang w:val="en-GB"/>
                </w:rPr>
                <w:t xml:space="preserve"> in the</w:t>
              </w:r>
              <w:del w:id="1015" w:author="Author">
                <w:r w:rsidR="002F0FA7" w:rsidRPr="00A4338B" w:rsidDel="001736F3">
                  <w:rPr>
                    <w:b/>
                    <w:lang w:val="en-GB"/>
                  </w:rPr>
                  <w:delText xml:space="preserve"> </w:delText>
                </w:r>
                <w:r w:rsidR="002F0FA7" w:rsidRPr="00A4338B" w:rsidDel="001736F3">
                  <w:rPr>
                    <w:lang w:val="en-GB"/>
                  </w:rPr>
                  <w:delText>group own funds</w:delText>
                </w:r>
              </w:del>
              <w:r w:rsidR="002F0FA7" w:rsidRPr="00A4338B">
                <w:rPr>
                  <w:lang w:val="en-GB"/>
                </w:rPr>
                <w:t xml:space="preserve">. </w:t>
              </w:r>
            </w:ins>
            <w:r w:rsidRPr="00A4338B">
              <w:rPr>
                <w:lang w:val="en-GB"/>
              </w:rPr>
              <w:t xml:space="preserve"> </w:t>
            </w:r>
            <w:del w:id="1016" w:author="Author">
              <w:r w:rsidRPr="00A4338B" w:rsidDel="002F0FA7">
                <w:rPr>
                  <w:lang w:val="en-GB"/>
                </w:rPr>
                <w:delText xml:space="preserve">to </w:delText>
              </w:r>
            </w:del>
            <w:r w:rsidRPr="00A4338B">
              <w:rPr>
                <w:lang w:val="en-GB"/>
              </w:rPr>
              <w:t>total group subordinated liabilities</w:t>
            </w:r>
            <w:ins w:id="1017" w:author="Author">
              <w:r w:rsidR="001736F3" w:rsidRPr="00A4338B">
                <w:rPr>
                  <w:lang w:val="en-GB"/>
                </w:rPr>
                <w:t xml:space="preserve"> and that contributes to </w:t>
              </w:r>
            </w:ins>
            <w:del w:id="1018" w:author="Author">
              <w:r w:rsidRPr="00A4338B" w:rsidDel="001736F3">
                <w:rPr>
                  <w:lang w:val="en-GB"/>
                </w:rPr>
                <w:delText>.</w:delText>
              </w:r>
            </w:del>
            <w:ins w:id="1019" w:author="Author">
              <w:r w:rsidR="001736F3" w:rsidRPr="00A4338B">
                <w:rPr>
                  <w:lang w:val="en-GB"/>
                </w:rPr>
                <w:t>group own funds.</w:t>
              </w:r>
            </w:ins>
          </w:p>
        </w:tc>
      </w:tr>
      <w:tr w:rsidR="001B1226" w:rsidRPr="00A4338B" w14:paraId="3CA9AD82" w14:textId="77777777" w:rsidTr="00EA0D67">
        <w:tc>
          <w:tcPr>
            <w:tcW w:w="1021" w:type="dxa"/>
            <w:tcBorders>
              <w:top w:val="single" w:sz="2" w:space="0" w:color="auto"/>
              <w:left w:val="single" w:sz="2" w:space="0" w:color="auto"/>
              <w:bottom w:val="single" w:sz="2" w:space="0" w:color="auto"/>
              <w:right w:val="single" w:sz="2" w:space="0" w:color="auto"/>
            </w:tcBorders>
          </w:tcPr>
          <w:p w14:paraId="25F97926" w14:textId="77777777" w:rsidR="001B1226" w:rsidRPr="00A4338B" w:rsidRDefault="001B1226" w:rsidP="001346F1">
            <w:pPr>
              <w:pStyle w:val="NormalLeft"/>
              <w:rPr>
                <w:lang w:val="en-GB"/>
              </w:rPr>
            </w:pPr>
            <w:r w:rsidRPr="00A4338B">
              <w:rPr>
                <w:lang w:val="en-GB"/>
              </w:rPr>
              <w:t>C0450</w:t>
            </w:r>
          </w:p>
        </w:tc>
        <w:tc>
          <w:tcPr>
            <w:tcW w:w="2786" w:type="dxa"/>
            <w:tcBorders>
              <w:top w:val="single" w:sz="2" w:space="0" w:color="auto"/>
              <w:left w:val="single" w:sz="2" w:space="0" w:color="auto"/>
              <w:bottom w:val="single" w:sz="2" w:space="0" w:color="auto"/>
              <w:right w:val="single" w:sz="2" w:space="0" w:color="auto"/>
            </w:tcBorders>
          </w:tcPr>
          <w:p w14:paraId="6EA972EE" w14:textId="77777777" w:rsidR="001B1226" w:rsidRPr="00A4338B" w:rsidRDefault="001B1226" w:rsidP="001346F1">
            <w:pPr>
              <w:pStyle w:val="NormalLeft"/>
              <w:rPr>
                <w:lang w:val="en-GB"/>
              </w:rPr>
            </w:pPr>
            <w:r w:rsidRPr="00A4338B">
              <w:rPr>
                <w:lang w:val="en-GB"/>
              </w:rPr>
              <w:t>Other items approved by supervisory authority as basic own funds not specified above</w:t>
            </w:r>
          </w:p>
        </w:tc>
        <w:tc>
          <w:tcPr>
            <w:tcW w:w="5479" w:type="dxa"/>
            <w:tcBorders>
              <w:top w:val="single" w:sz="2" w:space="0" w:color="auto"/>
              <w:left w:val="single" w:sz="2" w:space="0" w:color="auto"/>
              <w:bottom w:val="single" w:sz="2" w:space="0" w:color="auto"/>
              <w:right w:val="single" w:sz="2" w:space="0" w:color="auto"/>
            </w:tcBorders>
          </w:tcPr>
          <w:p w14:paraId="75AB0347" w14:textId="77777777" w:rsidR="001B1226" w:rsidRPr="00A4338B" w:rsidRDefault="001B1226" w:rsidP="001346F1">
            <w:pPr>
              <w:pStyle w:val="NormalLeft"/>
              <w:rPr>
                <w:lang w:val="en-GB"/>
              </w:rPr>
            </w:pPr>
            <w:r w:rsidRPr="00A4338B">
              <w:rPr>
                <w:lang w:val="en-GB"/>
              </w:rPr>
              <w:t>This shall list the other individual items approved by the supervisory authority for an individual undertaking.</w:t>
            </w:r>
          </w:p>
        </w:tc>
      </w:tr>
      <w:tr w:rsidR="001B1226" w:rsidRPr="00A4338B" w14:paraId="12B773AB" w14:textId="77777777" w:rsidTr="00EA0D67">
        <w:tc>
          <w:tcPr>
            <w:tcW w:w="1021" w:type="dxa"/>
            <w:tcBorders>
              <w:top w:val="single" w:sz="2" w:space="0" w:color="auto"/>
              <w:left w:val="single" w:sz="2" w:space="0" w:color="auto"/>
              <w:bottom w:val="single" w:sz="2" w:space="0" w:color="auto"/>
              <w:right w:val="single" w:sz="2" w:space="0" w:color="auto"/>
            </w:tcBorders>
          </w:tcPr>
          <w:p w14:paraId="547231A9" w14:textId="77777777" w:rsidR="001B1226" w:rsidRPr="00A4338B" w:rsidRDefault="001B1226" w:rsidP="001346F1">
            <w:pPr>
              <w:pStyle w:val="NormalLeft"/>
              <w:rPr>
                <w:lang w:val="en-GB"/>
              </w:rPr>
            </w:pPr>
            <w:r w:rsidRPr="00A4338B">
              <w:rPr>
                <w:lang w:val="en-GB"/>
              </w:rPr>
              <w:t>C0460</w:t>
            </w:r>
          </w:p>
        </w:tc>
        <w:tc>
          <w:tcPr>
            <w:tcW w:w="2786" w:type="dxa"/>
            <w:tcBorders>
              <w:top w:val="single" w:sz="2" w:space="0" w:color="auto"/>
              <w:left w:val="single" w:sz="2" w:space="0" w:color="auto"/>
              <w:bottom w:val="single" w:sz="2" w:space="0" w:color="auto"/>
              <w:right w:val="single" w:sz="2" w:space="0" w:color="auto"/>
            </w:tcBorders>
          </w:tcPr>
          <w:p w14:paraId="3BE80DA4" w14:textId="77777777" w:rsidR="001B1226" w:rsidRPr="00A4338B" w:rsidRDefault="001B1226" w:rsidP="001346F1">
            <w:pPr>
              <w:pStyle w:val="NormalLeft"/>
              <w:rPr>
                <w:lang w:val="en-GB"/>
              </w:rPr>
            </w:pPr>
            <w:r w:rsidRPr="00A4338B">
              <w:rPr>
                <w:lang w:val="en-GB"/>
              </w:rPr>
              <w:t>Other items approved by supervisory authority as basic own funds not specified above –Amount</w:t>
            </w:r>
          </w:p>
        </w:tc>
        <w:tc>
          <w:tcPr>
            <w:tcW w:w="5479" w:type="dxa"/>
            <w:tcBorders>
              <w:top w:val="single" w:sz="2" w:space="0" w:color="auto"/>
              <w:left w:val="single" w:sz="2" w:space="0" w:color="auto"/>
              <w:bottom w:val="single" w:sz="2" w:space="0" w:color="auto"/>
              <w:right w:val="single" w:sz="2" w:space="0" w:color="auto"/>
            </w:tcBorders>
          </w:tcPr>
          <w:p w14:paraId="50601FF9" w14:textId="77777777" w:rsidR="001B1226" w:rsidRPr="00A4338B" w:rsidRDefault="001B1226" w:rsidP="001346F1">
            <w:pPr>
              <w:pStyle w:val="NormalLeft"/>
              <w:rPr>
                <w:lang w:val="en-GB"/>
              </w:rPr>
            </w:pPr>
            <w:r w:rsidRPr="00A4338B">
              <w:rPr>
                <w:lang w:val="en-GB"/>
              </w:rPr>
              <w:t>This is the amount of other individual items approved by the supervisory authority.</w:t>
            </w:r>
          </w:p>
        </w:tc>
      </w:tr>
      <w:tr w:rsidR="001B1226" w:rsidRPr="00A4338B" w14:paraId="57F5A01C" w14:textId="77777777" w:rsidTr="00EA0D67">
        <w:tc>
          <w:tcPr>
            <w:tcW w:w="1021" w:type="dxa"/>
            <w:tcBorders>
              <w:top w:val="single" w:sz="2" w:space="0" w:color="auto"/>
              <w:left w:val="single" w:sz="2" w:space="0" w:color="auto"/>
              <w:bottom w:val="single" w:sz="2" w:space="0" w:color="auto"/>
              <w:right w:val="single" w:sz="2" w:space="0" w:color="auto"/>
            </w:tcBorders>
          </w:tcPr>
          <w:p w14:paraId="22DD234A" w14:textId="77777777" w:rsidR="001B1226" w:rsidRPr="00A4338B" w:rsidRDefault="001B1226" w:rsidP="001346F1">
            <w:pPr>
              <w:pStyle w:val="NormalLeft"/>
              <w:rPr>
                <w:lang w:val="en-GB"/>
              </w:rPr>
            </w:pPr>
            <w:r w:rsidRPr="00A4338B">
              <w:rPr>
                <w:lang w:val="en-GB"/>
              </w:rPr>
              <w:t>C0470</w:t>
            </w:r>
          </w:p>
        </w:tc>
        <w:tc>
          <w:tcPr>
            <w:tcW w:w="2786" w:type="dxa"/>
            <w:tcBorders>
              <w:top w:val="single" w:sz="2" w:space="0" w:color="auto"/>
              <w:left w:val="single" w:sz="2" w:space="0" w:color="auto"/>
              <w:bottom w:val="single" w:sz="2" w:space="0" w:color="auto"/>
              <w:right w:val="single" w:sz="2" w:space="0" w:color="auto"/>
            </w:tcBorders>
          </w:tcPr>
          <w:p w14:paraId="189FA241" w14:textId="77777777" w:rsidR="001B1226" w:rsidRPr="00A4338B" w:rsidRDefault="001B1226" w:rsidP="001346F1">
            <w:pPr>
              <w:pStyle w:val="NormalLeft"/>
              <w:rPr>
                <w:lang w:val="en-GB"/>
              </w:rPr>
            </w:pPr>
            <w:r w:rsidRPr="00A4338B">
              <w:rPr>
                <w:lang w:val="en-GB"/>
              </w:rPr>
              <w:t>Other items approved by supervisory authority as basic own funds not specified above –Currency code</w:t>
            </w:r>
          </w:p>
        </w:tc>
        <w:tc>
          <w:tcPr>
            <w:tcW w:w="5479" w:type="dxa"/>
            <w:tcBorders>
              <w:top w:val="single" w:sz="2" w:space="0" w:color="auto"/>
              <w:left w:val="single" w:sz="2" w:space="0" w:color="auto"/>
              <w:bottom w:val="single" w:sz="2" w:space="0" w:color="auto"/>
              <w:right w:val="single" w:sz="2" w:space="0" w:color="auto"/>
            </w:tcBorders>
          </w:tcPr>
          <w:p w14:paraId="3F205F52" w14:textId="77777777" w:rsidR="001B1226" w:rsidRPr="00A4338B" w:rsidRDefault="001B1226" w:rsidP="001346F1">
            <w:pPr>
              <w:pStyle w:val="NormalLeft"/>
              <w:rPr>
                <w:lang w:val="en-GB"/>
              </w:rPr>
            </w:pPr>
            <w:r w:rsidRPr="00A4338B">
              <w:rPr>
                <w:lang w:val="en-GB"/>
              </w:rPr>
              <w:t>Identify the ISO 4217 alphabetic code of the currency.</w:t>
            </w:r>
          </w:p>
        </w:tc>
      </w:tr>
      <w:tr w:rsidR="001B1226" w:rsidRPr="00A4338B" w14:paraId="41E2EE09" w14:textId="77777777" w:rsidTr="00EA0D67">
        <w:tc>
          <w:tcPr>
            <w:tcW w:w="1021" w:type="dxa"/>
            <w:tcBorders>
              <w:top w:val="single" w:sz="2" w:space="0" w:color="auto"/>
              <w:left w:val="single" w:sz="2" w:space="0" w:color="auto"/>
              <w:bottom w:val="single" w:sz="2" w:space="0" w:color="auto"/>
              <w:right w:val="single" w:sz="2" w:space="0" w:color="auto"/>
            </w:tcBorders>
          </w:tcPr>
          <w:p w14:paraId="050C2B6A" w14:textId="77777777" w:rsidR="001B1226" w:rsidRPr="00A4338B" w:rsidRDefault="001B1226" w:rsidP="001346F1">
            <w:pPr>
              <w:pStyle w:val="NormalLeft"/>
              <w:rPr>
                <w:lang w:val="en-GB"/>
              </w:rPr>
            </w:pPr>
            <w:r w:rsidRPr="00A4338B">
              <w:rPr>
                <w:lang w:val="en-GB"/>
              </w:rPr>
              <w:t>C0480</w:t>
            </w:r>
          </w:p>
        </w:tc>
        <w:tc>
          <w:tcPr>
            <w:tcW w:w="2786" w:type="dxa"/>
            <w:tcBorders>
              <w:top w:val="single" w:sz="2" w:space="0" w:color="auto"/>
              <w:left w:val="single" w:sz="2" w:space="0" w:color="auto"/>
              <w:bottom w:val="single" w:sz="2" w:space="0" w:color="auto"/>
              <w:right w:val="single" w:sz="2" w:space="0" w:color="auto"/>
            </w:tcBorders>
          </w:tcPr>
          <w:p w14:paraId="3EEA41CC" w14:textId="77777777" w:rsidR="001B1226" w:rsidRPr="00A4338B" w:rsidRDefault="001B1226" w:rsidP="001346F1">
            <w:pPr>
              <w:pStyle w:val="NormalLeft"/>
              <w:rPr>
                <w:lang w:val="en-GB"/>
              </w:rPr>
            </w:pPr>
            <w:r w:rsidRPr="00A4338B">
              <w:rPr>
                <w:lang w:val="en-GB"/>
              </w:rPr>
              <w:t>Other items approved by supervisory authority as basic own funds not specified above –Tier 1</w:t>
            </w:r>
          </w:p>
        </w:tc>
        <w:tc>
          <w:tcPr>
            <w:tcW w:w="5479" w:type="dxa"/>
            <w:tcBorders>
              <w:top w:val="single" w:sz="2" w:space="0" w:color="auto"/>
              <w:left w:val="single" w:sz="2" w:space="0" w:color="auto"/>
              <w:bottom w:val="single" w:sz="2" w:space="0" w:color="auto"/>
              <w:right w:val="single" w:sz="2" w:space="0" w:color="auto"/>
            </w:tcBorders>
          </w:tcPr>
          <w:p w14:paraId="3BEB031B" w14:textId="77777777" w:rsidR="001B1226" w:rsidRPr="00A4338B" w:rsidRDefault="001B1226" w:rsidP="001346F1">
            <w:pPr>
              <w:pStyle w:val="NormalLeft"/>
              <w:rPr>
                <w:lang w:val="en-GB"/>
              </w:rPr>
            </w:pPr>
            <w:r w:rsidRPr="00A4338B">
              <w:rPr>
                <w:lang w:val="en-GB"/>
              </w:rPr>
              <w:t>This is the amount of other individual items approved by the supervisory authority that meet the criteria for Tier 1.</w:t>
            </w:r>
          </w:p>
        </w:tc>
      </w:tr>
      <w:tr w:rsidR="001B1226" w:rsidRPr="00A4338B" w14:paraId="29874F45" w14:textId="77777777" w:rsidTr="00EA0D67">
        <w:tc>
          <w:tcPr>
            <w:tcW w:w="1021" w:type="dxa"/>
            <w:tcBorders>
              <w:top w:val="single" w:sz="2" w:space="0" w:color="auto"/>
              <w:left w:val="single" w:sz="2" w:space="0" w:color="auto"/>
              <w:bottom w:val="single" w:sz="2" w:space="0" w:color="auto"/>
              <w:right w:val="single" w:sz="2" w:space="0" w:color="auto"/>
            </w:tcBorders>
          </w:tcPr>
          <w:p w14:paraId="39D2B732" w14:textId="77777777" w:rsidR="001B1226" w:rsidRPr="00A4338B" w:rsidRDefault="001B1226" w:rsidP="001346F1">
            <w:pPr>
              <w:pStyle w:val="NormalLeft"/>
              <w:rPr>
                <w:lang w:val="en-GB"/>
              </w:rPr>
            </w:pPr>
            <w:r w:rsidRPr="00A4338B">
              <w:rPr>
                <w:lang w:val="en-GB"/>
              </w:rPr>
              <w:t>C0490</w:t>
            </w:r>
          </w:p>
        </w:tc>
        <w:tc>
          <w:tcPr>
            <w:tcW w:w="2786" w:type="dxa"/>
            <w:tcBorders>
              <w:top w:val="single" w:sz="2" w:space="0" w:color="auto"/>
              <w:left w:val="single" w:sz="2" w:space="0" w:color="auto"/>
              <w:bottom w:val="single" w:sz="2" w:space="0" w:color="auto"/>
              <w:right w:val="single" w:sz="2" w:space="0" w:color="auto"/>
            </w:tcBorders>
          </w:tcPr>
          <w:p w14:paraId="63CAD087" w14:textId="77777777" w:rsidR="001B1226" w:rsidRPr="00A4338B" w:rsidRDefault="001B1226" w:rsidP="001346F1">
            <w:pPr>
              <w:pStyle w:val="NormalLeft"/>
              <w:rPr>
                <w:lang w:val="en-GB"/>
              </w:rPr>
            </w:pPr>
            <w:r w:rsidRPr="00A4338B">
              <w:rPr>
                <w:lang w:val="en-GB"/>
              </w:rPr>
              <w:t>Other items approved by supervisory authority as basic own funds not specified above –Tier 2</w:t>
            </w:r>
          </w:p>
        </w:tc>
        <w:tc>
          <w:tcPr>
            <w:tcW w:w="5479" w:type="dxa"/>
            <w:tcBorders>
              <w:top w:val="single" w:sz="2" w:space="0" w:color="auto"/>
              <w:left w:val="single" w:sz="2" w:space="0" w:color="auto"/>
              <w:bottom w:val="single" w:sz="2" w:space="0" w:color="auto"/>
              <w:right w:val="single" w:sz="2" w:space="0" w:color="auto"/>
            </w:tcBorders>
          </w:tcPr>
          <w:p w14:paraId="76AEC34D" w14:textId="77777777" w:rsidR="001B1226" w:rsidRPr="00A4338B" w:rsidRDefault="001B1226" w:rsidP="001346F1">
            <w:pPr>
              <w:pStyle w:val="NormalLeft"/>
              <w:rPr>
                <w:lang w:val="en-GB"/>
              </w:rPr>
            </w:pPr>
            <w:r w:rsidRPr="00A4338B">
              <w:rPr>
                <w:lang w:val="en-GB"/>
              </w:rPr>
              <w:t>This is the amount of other individual items approved by the supervisory authority that meet the criteria for Tier 2.</w:t>
            </w:r>
          </w:p>
        </w:tc>
      </w:tr>
      <w:tr w:rsidR="001B1226" w:rsidRPr="00A4338B" w14:paraId="43EAAE3F" w14:textId="77777777" w:rsidTr="00EA0D67">
        <w:tc>
          <w:tcPr>
            <w:tcW w:w="1021" w:type="dxa"/>
            <w:tcBorders>
              <w:top w:val="single" w:sz="2" w:space="0" w:color="auto"/>
              <w:left w:val="single" w:sz="2" w:space="0" w:color="auto"/>
              <w:bottom w:val="single" w:sz="2" w:space="0" w:color="auto"/>
              <w:right w:val="single" w:sz="2" w:space="0" w:color="auto"/>
            </w:tcBorders>
          </w:tcPr>
          <w:p w14:paraId="46F8CBEE" w14:textId="77777777" w:rsidR="001B1226" w:rsidRPr="00A4338B" w:rsidRDefault="001B1226" w:rsidP="001346F1">
            <w:pPr>
              <w:pStyle w:val="NormalLeft"/>
              <w:rPr>
                <w:lang w:val="en-GB"/>
              </w:rPr>
            </w:pPr>
            <w:r w:rsidRPr="00A4338B">
              <w:rPr>
                <w:lang w:val="en-GB"/>
              </w:rPr>
              <w:lastRenderedPageBreak/>
              <w:t>C0500</w:t>
            </w:r>
          </w:p>
        </w:tc>
        <w:tc>
          <w:tcPr>
            <w:tcW w:w="2786" w:type="dxa"/>
            <w:tcBorders>
              <w:top w:val="single" w:sz="2" w:space="0" w:color="auto"/>
              <w:left w:val="single" w:sz="2" w:space="0" w:color="auto"/>
              <w:bottom w:val="single" w:sz="2" w:space="0" w:color="auto"/>
              <w:right w:val="single" w:sz="2" w:space="0" w:color="auto"/>
            </w:tcBorders>
          </w:tcPr>
          <w:p w14:paraId="51B43656" w14:textId="77777777" w:rsidR="001B1226" w:rsidRPr="00A4338B" w:rsidRDefault="001B1226" w:rsidP="001346F1">
            <w:pPr>
              <w:pStyle w:val="NormalLeft"/>
              <w:rPr>
                <w:lang w:val="en-GB"/>
              </w:rPr>
            </w:pPr>
            <w:r w:rsidRPr="00A4338B">
              <w:rPr>
                <w:lang w:val="en-GB"/>
              </w:rPr>
              <w:t>Other items approved by supervisory authority as basic own funds not specified above –Tier 3</w:t>
            </w:r>
          </w:p>
        </w:tc>
        <w:tc>
          <w:tcPr>
            <w:tcW w:w="5479" w:type="dxa"/>
            <w:tcBorders>
              <w:top w:val="single" w:sz="2" w:space="0" w:color="auto"/>
              <w:left w:val="single" w:sz="2" w:space="0" w:color="auto"/>
              <w:bottom w:val="single" w:sz="2" w:space="0" w:color="auto"/>
              <w:right w:val="single" w:sz="2" w:space="0" w:color="auto"/>
            </w:tcBorders>
          </w:tcPr>
          <w:p w14:paraId="09956906" w14:textId="77777777" w:rsidR="001B1226" w:rsidRPr="00A4338B" w:rsidRDefault="001B1226" w:rsidP="001346F1">
            <w:pPr>
              <w:pStyle w:val="NormalLeft"/>
              <w:rPr>
                <w:lang w:val="en-GB"/>
              </w:rPr>
            </w:pPr>
            <w:r w:rsidRPr="00A4338B">
              <w:rPr>
                <w:lang w:val="en-GB"/>
              </w:rPr>
              <w:t>This is the amount of other individual items approved by the supervisory authority that meet the criteria for Tier 3.</w:t>
            </w:r>
          </w:p>
        </w:tc>
      </w:tr>
      <w:tr w:rsidR="001B1226" w:rsidRPr="00A4338B" w14:paraId="4317500B" w14:textId="77777777" w:rsidTr="00EA0D67">
        <w:tc>
          <w:tcPr>
            <w:tcW w:w="1021" w:type="dxa"/>
            <w:tcBorders>
              <w:top w:val="single" w:sz="2" w:space="0" w:color="auto"/>
              <w:left w:val="single" w:sz="2" w:space="0" w:color="auto"/>
              <w:bottom w:val="single" w:sz="2" w:space="0" w:color="auto"/>
              <w:right w:val="single" w:sz="2" w:space="0" w:color="auto"/>
            </w:tcBorders>
          </w:tcPr>
          <w:p w14:paraId="1D2B8107" w14:textId="77777777" w:rsidR="001B1226" w:rsidRPr="00A4338B" w:rsidRDefault="001B1226" w:rsidP="001346F1">
            <w:pPr>
              <w:pStyle w:val="NormalLeft"/>
              <w:rPr>
                <w:lang w:val="en-GB"/>
              </w:rPr>
            </w:pPr>
            <w:r w:rsidRPr="00A4338B">
              <w:rPr>
                <w:lang w:val="en-GB"/>
              </w:rPr>
              <w:t>C0510</w:t>
            </w:r>
          </w:p>
        </w:tc>
        <w:tc>
          <w:tcPr>
            <w:tcW w:w="2786" w:type="dxa"/>
            <w:tcBorders>
              <w:top w:val="single" w:sz="2" w:space="0" w:color="auto"/>
              <w:left w:val="single" w:sz="2" w:space="0" w:color="auto"/>
              <w:bottom w:val="single" w:sz="2" w:space="0" w:color="auto"/>
              <w:right w:val="single" w:sz="2" w:space="0" w:color="auto"/>
            </w:tcBorders>
          </w:tcPr>
          <w:p w14:paraId="2901B0BA" w14:textId="77777777" w:rsidR="001B1226" w:rsidRPr="00A4338B" w:rsidRDefault="001B1226" w:rsidP="001346F1">
            <w:pPr>
              <w:pStyle w:val="NormalLeft"/>
              <w:rPr>
                <w:lang w:val="en-GB"/>
              </w:rPr>
            </w:pPr>
            <w:r w:rsidRPr="00A4338B">
              <w:rPr>
                <w:lang w:val="en-GB"/>
              </w:rPr>
              <w:t>Other items approved by supervisory authority as basic own funds not specified above –Date of authorisation</w:t>
            </w:r>
          </w:p>
        </w:tc>
        <w:tc>
          <w:tcPr>
            <w:tcW w:w="5479" w:type="dxa"/>
            <w:tcBorders>
              <w:top w:val="single" w:sz="2" w:space="0" w:color="auto"/>
              <w:left w:val="single" w:sz="2" w:space="0" w:color="auto"/>
              <w:bottom w:val="single" w:sz="2" w:space="0" w:color="auto"/>
              <w:right w:val="single" w:sz="2" w:space="0" w:color="auto"/>
            </w:tcBorders>
          </w:tcPr>
          <w:p w14:paraId="40E5987A" w14:textId="77777777" w:rsidR="001B1226" w:rsidRPr="00A4338B" w:rsidRDefault="001B1226" w:rsidP="001346F1">
            <w:pPr>
              <w:pStyle w:val="NormalLeft"/>
              <w:rPr>
                <w:lang w:val="en-GB"/>
              </w:rPr>
            </w:pPr>
            <w:r w:rsidRPr="00A4338B">
              <w:rPr>
                <w:lang w:val="en-GB"/>
              </w:rPr>
              <w:t>This is the date of authorisation of other individual items approved by the supervisory authority. It shall be in ISO8601 format (yyyy–mm–dd).</w:t>
            </w:r>
          </w:p>
        </w:tc>
      </w:tr>
      <w:tr w:rsidR="001B1226" w:rsidRPr="00A4338B" w14:paraId="7E7F9618" w14:textId="77777777" w:rsidTr="00EA0D67">
        <w:tc>
          <w:tcPr>
            <w:tcW w:w="1021" w:type="dxa"/>
            <w:tcBorders>
              <w:top w:val="single" w:sz="2" w:space="0" w:color="auto"/>
              <w:left w:val="single" w:sz="2" w:space="0" w:color="auto"/>
              <w:bottom w:val="single" w:sz="2" w:space="0" w:color="auto"/>
              <w:right w:val="single" w:sz="2" w:space="0" w:color="auto"/>
            </w:tcBorders>
          </w:tcPr>
          <w:p w14:paraId="70669A06" w14:textId="77777777" w:rsidR="001B1226" w:rsidRPr="00A4338B" w:rsidRDefault="001B1226" w:rsidP="001346F1">
            <w:pPr>
              <w:pStyle w:val="NormalLeft"/>
              <w:rPr>
                <w:lang w:val="en-GB"/>
              </w:rPr>
            </w:pPr>
            <w:r w:rsidRPr="00A4338B">
              <w:rPr>
                <w:lang w:val="en-GB"/>
              </w:rPr>
              <w:t>C0520</w:t>
            </w:r>
          </w:p>
        </w:tc>
        <w:tc>
          <w:tcPr>
            <w:tcW w:w="2786" w:type="dxa"/>
            <w:tcBorders>
              <w:top w:val="single" w:sz="2" w:space="0" w:color="auto"/>
              <w:left w:val="single" w:sz="2" w:space="0" w:color="auto"/>
              <w:bottom w:val="single" w:sz="2" w:space="0" w:color="auto"/>
              <w:right w:val="single" w:sz="2" w:space="0" w:color="auto"/>
            </w:tcBorders>
          </w:tcPr>
          <w:p w14:paraId="2B2FC4D4" w14:textId="77777777" w:rsidR="001B1226" w:rsidRPr="00A4338B" w:rsidRDefault="001B1226" w:rsidP="001346F1">
            <w:pPr>
              <w:pStyle w:val="NormalLeft"/>
              <w:rPr>
                <w:lang w:val="en-GB"/>
              </w:rPr>
            </w:pPr>
            <w:r w:rsidRPr="00A4338B">
              <w:rPr>
                <w:lang w:val="en-GB"/>
              </w:rPr>
              <w:t>Other items approved by supervisory authority as basic own funds not specified above –Name of supervisory authority having given authorisation for other basic own fund items not specified above</w:t>
            </w:r>
          </w:p>
        </w:tc>
        <w:tc>
          <w:tcPr>
            <w:tcW w:w="5479" w:type="dxa"/>
            <w:tcBorders>
              <w:top w:val="single" w:sz="2" w:space="0" w:color="auto"/>
              <w:left w:val="single" w:sz="2" w:space="0" w:color="auto"/>
              <w:bottom w:val="single" w:sz="2" w:space="0" w:color="auto"/>
              <w:right w:val="single" w:sz="2" w:space="0" w:color="auto"/>
            </w:tcBorders>
          </w:tcPr>
          <w:p w14:paraId="629EBB2D" w14:textId="77777777" w:rsidR="001B1226" w:rsidRPr="00A4338B" w:rsidRDefault="001B1226" w:rsidP="001346F1">
            <w:pPr>
              <w:pStyle w:val="NormalLeft"/>
              <w:rPr>
                <w:lang w:val="en-GB"/>
              </w:rPr>
            </w:pPr>
            <w:r w:rsidRPr="00A4338B">
              <w:rPr>
                <w:lang w:val="en-GB"/>
              </w:rPr>
              <w:t>This is the name of the supervisory authority which has issued the authorisation, with country in parenthesis.</w:t>
            </w:r>
          </w:p>
        </w:tc>
      </w:tr>
      <w:tr w:rsidR="001B1226" w:rsidRPr="00A4338B" w14:paraId="4926B114" w14:textId="77777777" w:rsidTr="00EA0D67">
        <w:tc>
          <w:tcPr>
            <w:tcW w:w="1021" w:type="dxa"/>
            <w:tcBorders>
              <w:top w:val="single" w:sz="2" w:space="0" w:color="auto"/>
              <w:left w:val="single" w:sz="2" w:space="0" w:color="auto"/>
              <w:bottom w:val="single" w:sz="2" w:space="0" w:color="auto"/>
              <w:right w:val="single" w:sz="2" w:space="0" w:color="auto"/>
            </w:tcBorders>
          </w:tcPr>
          <w:p w14:paraId="7FAE145F" w14:textId="77777777" w:rsidR="001B1226" w:rsidRPr="00A4338B" w:rsidRDefault="001B1226" w:rsidP="001346F1">
            <w:pPr>
              <w:pStyle w:val="NormalLeft"/>
              <w:rPr>
                <w:lang w:val="en-GB"/>
              </w:rPr>
            </w:pPr>
            <w:r w:rsidRPr="00A4338B">
              <w:rPr>
                <w:lang w:val="en-GB"/>
              </w:rPr>
              <w:t>C0530</w:t>
            </w:r>
          </w:p>
        </w:tc>
        <w:tc>
          <w:tcPr>
            <w:tcW w:w="2786" w:type="dxa"/>
            <w:tcBorders>
              <w:top w:val="single" w:sz="2" w:space="0" w:color="auto"/>
              <w:left w:val="single" w:sz="2" w:space="0" w:color="auto"/>
              <w:bottom w:val="single" w:sz="2" w:space="0" w:color="auto"/>
              <w:right w:val="single" w:sz="2" w:space="0" w:color="auto"/>
            </w:tcBorders>
          </w:tcPr>
          <w:p w14:paraId="545071E1" w14:textId="77777777" w:rsidR="001B1226" w:rsidRPr="00A4338B" w:rsidRDefault="001B1226" w:rsidP="001346F1">
            <w:pPr>
              <w:pStyle w:val="NormalLeft"/>
              <w:rPr>
                <w:lang w:val="en-GB"/>
              </w:rPr>
            </w:pPr>
            <w:r w:rsidRPr="00A4338B">
              <w:rPr>
                <w:lang w:val="en-GB"/>
              </w:rPr>
              <w:t>Other items approved by supervisory authority as basic own funds not specified above — Name of entity concerned</w:t>
            </w:r>
          </w:p>
        </w:tc>
        <w:tc>
          <w:tcPr>
            <w:tcW w:w="5479" w:type="dxa"/>
            <w:tcBorders>
              <w:top w:val="single" w:sz="2" w:space="0" w:color="auto"/>
              <w:left w:val="single" w:sz="2" w:space="0" w:color="auto"/>
              <w:bottom w:val="single" w:sz="2" w:space="0" w:color="auto"/>
              <w:right w:val="single" w:sz="2" w:space="0" w:color="auto"/>
            </w:tcBorders>
          </w:tcPr>
          <w:p w14:paraId="2D2D97D6" w14:textId="77777777" w:rsidR="001B1226" w:rsidRPr="00A4338B" w:rsidRDefault="001B1226" w:rsidP="001346F1">
            <w:pPr>
              <w:pStyle w:val="NormalLeft"/>
              <w:rPr>
                <w:lang w:val="en-GB"/>
              </w:rPr>
            </w:pPr>
            <w:r w:rsidRPr="00A4338B">
              <w:rPr>
                <w:lang w:val="en-GB"/>
              </w:rPr>
              <w:t>This is the name of the entity concerned.</w:t>
            </w:r>
          </w:p>
        </w:tc>
      </w:tr>
      <w:tr w:rsidR="001B1226" w:rsidRPr="00A4338B" w14:paraId="19B6AE2F" w14:textId="77777777" w:rsidTr="00EA0D67">
        <w:tc>
          <w:tcPr>
            <w:tcW w:w="1021" w:type="dxa"/>
            <w:tcBorders>
              <w:top w:val="single" w:sz="2" w:space="0" w:color="auto"/>
              <w:left w:val="single" w:sz="2" w:space="0" w:color="auto"/>
              <w:bottom w:val="single" w:sz="2" w:space="0" w:color="auto"/>
              <w:right w:val="single" w:sz="2" w:space="0" w:color="auto"/>
            </w:tcBorders>
          </w:tcPr>
          <w:p w14:paraId="6C6418EA" w14:textId="77777777" w:rsidR="001B1226" w:rsidRPr="00A4338B" w:rsidRDefault="001B1226" w:rsidP="001346F1">
            <w:pPr>
              <w:pStyle w:val="NormalLeft"/>
              <w:rPr>
                <w:lang w:val="en-GB"/>
              </w:rPr>
            </w:pPr>
            <w:r w:rsidRPr="00A4338B">
              <w:rPr>
                <w:lang w:val="en-GB"/>
              </w:rPr>
              <w:t>C0540</w:t>
            </w:r>
          </w:p>
        </w:tc>
        <w:tc>
          <w:tcPr>
            <w:tcW w:w="2786" w:type="dxa"/>
            <w:tcBorders>
              <w:top w:val="single" w:sz="2" w:space="0" w:color="auto"/>
              <w:left w:val="single" w:sz="2" w:space="0" w:color="auto"/>
              <w:bottom w:val="single" w:sz="2" w:space="0" w:color="auto"/>
              <w:right w:val="single" w:sz="2" w:space="0" w:color="auto"/>
            </w:tcBorders>
          </w:tcPr>
          <w:p w14:paraId="571CC23E" w14:textId="77777777" w:rsidR="001B1226" w:rsidRPr="00A4338B" w:rsidRDefault="001B1226" w:rsidP="001346F1">
            <w:pPr>
              <w:pStyle w:val="NormalLeft"/>
              <w:rPr>
                <w:lang w:val="en-GB"/>
              </w:rPr>
            </w:pPr>
            <w:r w:rsidRPr="00A4338B">
              <w:rPr>
                <w:lang w:val="en-GB"/>
              </w:rPr>
              <w:t>Other items approved by supervisory authority as basic own funds not specified above –Buy back during the year</w:t>
            </w:r>
          </w:p>
        </w:tc>
        <w:tc>
          <w:tcPr>
            <w:tcW w:w="5479" w:type="dxa"/>
            <w:tcBorders>
              <w:top w:val="single" w:sz="2" w:space="0" w:color="auto"/>
              <w:left w:val="single" w:sz="2" w:space="0" w:color="auto"/>
              <w:bottom w:val="single" w:sz="2" w:space="0" w:color="auto"/>
              <w:right w:val="single" w:sz="2" w:space="0" w:color="auto"/>
            </w:tcBorders>
          </w:tcPr>
          <w:p w14:paraId="05549A78" w14:textId="77777777" w:rsidR="001B1226" w:rsidRPr="00A4338B" w:rsidRDefault="001B1226" w:rsidP="001346F1">
            <w:pPr>
              <w:pStyle w:val="NormalLeft"/>
              <w:rPr>
                <w:lang w:val="en-GB"/>
              </w:rPr>
            </w:pPr>
            <w:r w:rsidRPr="00A4338B">
              <w:rPr>
                <w:lang w:val="en-GB"/>
              </w:rPr>
              <w:t>Explanation if the item has been bought back.</w:t>
            </w:r>
          </w:p>
        </w:tc>
      </w:tr>
      <w:tr w:rsidR="001B1226" w:rsidRPr="00A4338B" w14:paraId="7C6F45F7" w14:textId="77777777" w:rsidTr="00EA0D67">
        <w:tc>
          <w:tcPr>
            <w:tcW w:w="1021" w:type="dxa"/>
            <w:tcBorders>
              <w:top w:val="single" w:sz="2" w:space="0" w:color="auto"/>
              <w:left w:val="single" w:sz="2" w:space="0" w:color="auto"/>
              <w:bottom w:val="single" w:sz="2" w:space="0" w:color="auto"/>
              <w:right w:val="single" w:sz="2" w:space="0" w:color="auto"/>
            </w:tcBorders>
          </w:tcPr>
          <w:p w14:paraId="10450A95" w14:textId="77777777" w:rsidR="001B1226" w:rsidRPr="00A4338B" w:rsidRDefault="001B1226" w:rsidP="001346F1">
            <w:pPr>
              <w:pStyle w:val="NormalLeft"/>
              <w:rPr>
                <w:lang w:val="en-GB"/>
              </w:rPr>
            </w:pPr>
            <w:r w:rsidRPr="00A4338B">
              <w:rPr>
                <w:lang w:val="en-GB"/>
              </w:rPr>
              <w:t>C0550</w:t>
            </w:r>
          </w:p>
        </w:tc>
        <w:tc>
          <w:tcPr>
            <w:tcW w:w="2786" w:type="dxa"/>
            <w:tcBorders>
              <w:top w:val="single" w:sz="2" w:space="0" w:color="auto"/>
              <w:left w:val="single" w:sz="2" w:space="0" w:color="auto"/>
              <w:bottom w:val="single" w:sz="2" w:space="0" w:color="auto"/>
              <w:right w:val="single" w:sz="2" w:space="0" w:color="auto"/>
            </w:tcBorders>
          </w:tcPr>
          <w:p w14:paraId="43B3B0DF" w14:textId="77777777" w:rsidR="001B1226" w:rsidRPr="00A4338B" w:rsidRDefault="001B1226" w:rsidP="001346F1">
            <w:pPr>
              <w:pStyle w:val="NormalLeft"/>
              <w:rPr>
                <w:lang w:val="en-GB"/>
              </w:rPr>
            </w:pPr>
            <w:r w:rsidRPr="00A4338B">
              <w:rPr>
                <w:lang w:val="en-GB"/>
              </w:rPr>
              <w:t>Other items approved by supervisory authority as basic own funds not specified above –% of the issue held by entities in the group</w:t>
            </w:r>
          </w:p>
        </w:tc>
        <w:tc>
          <w:tcPr>
            <w:tcW w:w="5479" w:type="dxa"/>
            <w:tcBorders>
              <w:top w:val="single" w:sz="2" w:space="0" w:color="auto"/>
              <w:left w:val="single" w:sz="2" w:space="0" w:color="auto"/>
              <w:bottom w:val="single" w:sz="2" w:space="0" w:color="auto"/>
              <w:right w:val="single" w:sz="2" w:space="0" w:color="auto"/>
            </w:tcBorders>
          </w:tcPr>
          <w:p w14:paraId="5F95446F" w14:textId="77777777" w:rsidR="001B1226" w:rsidRPr="00A4338B" w:rsidRDefault="001B1226" w:rsidP="001346F1">
            <w:pPr>
              <w:pStyle w:val="NormalLeft"/>
              <w:rPr>
                <w:lang w:val="en-GB"/>
              </w:rPr>
            </w:pPr>
            <w:r w:rsidRPr="00A4338B">
              <w:rPr>
                <w:lang w:val="en-GB"/>
              </w:rPr>
              <w:t>This is the % of the issue held by entities within the group in the meaning of Article 212(1)(c) of Directive 2009/138/EC.</w:t>
            </w:r>
          </w:p>
        </w:tc>
      </w:tr>
      <w:tr w:rsidR="001B1226" w:rsidRPr="00A4338B" w14:paraId="74D6C141" w14:textId="77777777" w:rsidTr="00EA0D67">
        <w:tc>
          <w:tcPr>
            <w:tcW w:w="1021" w:type="dxa"/>
            <w:tcBorders>
              <w:top w:val="single" w:sz="2" w:space="0" w:color="auto"/>
              <w:left w:val="single" w:sz="2" w:space="0" w:color="auto"/>
              <w:bottom w:val="single" w:sz="2" w:space="0" w:color="auto"/>
              <w:right w:val="single" w:sz="2" w:space="0" w:color="auto"/>
            </w:tcBorders>
          </w:tcPr>
          <w:p w14:paraId="53DC074C" w14:textId="77777777" w:rsidR="001B1226" w:rsidRPr="00A4338B" w:rsidRDefault="001B1226" w:rsidP="001346F1">
            <w:pPr>
              <w:pStyle w:val="NormalLeft"/>
              <w:rPr>
                <w:lang w:val="en-GB"/>
              </w:rPr>
            </w:pPr>
            <w:r w:rsidRPr="00A4338B">
              <w:rPr>
                <w:lang w:val="en-GB"/>
              </w:rPr>
              <w:t>C0560</w:t>
            </w:r>
          </w:p>
        </w:tc>
        <w:tc>
          <w:tcPr>
            <w:tcW w:w="2786" w:type="dxa"/>
            <w:tcBorders>
              <w:top w:val="single" w:sz="2" w:space="0" w:color="auto"/>
              <w:left w:val="single" w:sz="2" w:space="0" w:color="auto"/>
              <w:bottom w:val="single" w:sz="2" w:space="0" w:color="auto"/>
              <w:right w:val="single" w:sz="2" w:space="0" w:color="auto"/>
            </w:tcBorders>
          </w:tcPr>
          <w:p w14:paraId="3B10BE1C" w14:textId="77777777" w:rsidR="001B1226" w:rsidRPr="00A4338B" w:rsidRDefault="001B1226" w:rsidP="001346F1">
            <w:pPr>
              <w:pStyle w:val="NormalLeft"/>
              <w:rPr>
                <w:lang w:val="en-GB"/>
              </w:rPr>
            </w:pPr>
            <w:r w:rsidRPr="00A4338B">
              <w:rPr>
                <w:lang w:val="en-GB"/>
              </w:rPr>
              <w:t>Other items approved by supervisory authority as basic own funds not specified above –Contribution to group other basic own funds</w:t>
            </w:r>
          </w:p>
        </w:tc>
        <w:tc>
          <w:tcPr>
            <w:tcW w:w="5479" w:type="dxa"/>
            <w:tcBorders>
              <w:top w:val="single" w:sz="2" w:space="0" w:color="auto"/>
              <w:left w:val="single" w:sz="2" w:space="0" w:color="auto"/>
              <w:bottom w:val="single" w:sz="2" w:space="0" w:color="auto"/>
              <w:right w:val="single" w:sz="2" w:space="0" w:color="auto"/>
            </w:tcBorders>
          </w:tcPr>
          <w:p w14:paraId="0C5A074D" w14:textId="77777777" w:rsidR="001B1226" w:rsidRPr="00A4338B" w:rsidRDefault="001B1226" w:rsidP="001346F1">
            <w:pPr>
              <w:pStyle w:val="NormalLeft"/>
              <w:rPr>
                <w:lang w:val="en-GB"/>
              </w:rPr>
            </w:pPr>
            <w:r w:rsidRPr="00A4338B">
              <w:rPr>
                <w:lang w:val="en-GB"/>
              </w:rPr>
              <w:t>This is the contribution of the other individual items approved by the supervisory authority to group other basic own funds.</w:t>
            </w:r>
          </w:p>
        </w:tc>
      </w:tr>
      <w:tr w:rsidR="001B1226" w:rsidRPr="00A4338B" w14:paraId="5E7329D0" w14:textId="77777777" w:rsidTr="00EA0D67">
        <w:tc>
          <w:tcPr>
            <w:tcW w:w="1021" w:type="dxa"/>
            <w:tcBorders>
              <w:top w:val="single" w:sz="2" w:space="0" w:color="auto"/>
              <w:left w:val="single" w:sz="2" w:space="0" w:color="auto"/>
              <w:bottom w:val="single" w:sz="2" w:space="0" w:color="auto"/>
              <w:right w:val="single" w:sz="2" w:space="0" w:color="auto"/>
            </w:tcBorders>
          </w:tcPr>
          <w:p w14:paraId="6DC0C1DD" w14:textId="77777777" w:rsidR="001B1226" w:rsidRPr="00A4338B" w:rsidRDefault="001B1226" w:rsidP="001346F1">
            <w:pPr>
              <w:pStyle w:val="NormalLeft"/>
              <w:rPr>
                <w:lang w:val="en-GB"/>
              </w:rPr>
            </w:pPr>
            <w:r w:rsidRPr="00A4338B">
              <w:rPr>
                <w:lang w:val="en-GB"/>
              </w:rPr>
              <w:t>C0570</w:t>
            </w:r>
          </w:p>
        </w:tc>
        <w:tc>
          <w:tcPr>
            <w:tcW w:w="2786" w:type="dxa"/>
            <w:tcBorders>
              <w:top w:val="single" w:sz="2" w:space="0" w:color="auto"/>
              <w:left w:val="single" w:sz="2" w:space="0" w:color="auto"/>
              <w:bottom w:val="single" w:sz="2" w:space="0" w:color="auto"/>
              <w:right w:val="single" w:sz="2" w:space="0" w:color="auto"/>
            </w:tcBorders>
          </w:tcPr>
          <w:p w14:paraId="16DA20D1" w14:textId="22443ECA" w:rsidR="001B1226" w:rsidRPr="00A4338B" w:rsidRDefault="001B1226" w:rsidP="001346F1">
            <w:pPr>
              <w:pStyle w:val="NormalLeft"/>
              <w:rPr>
                <w:lang w:val="en-GB"/>
              </w:rPr>
            </w:pPr>
            <w:r w:rsidRPr="00A4338B">
              <w:rPr>
                <w:lang w:val="en-GB"/>
              </w:rPr>
              <w:t xml:space="preserve">Own funds– from the financial statements that </w:t>
            </w:r>
            <w:r w:rsidRPr="00A4338B">
              <w:rPr>
                <w:lang w:val="en-GB"/>
              </w:rPr>
              <w:lastRenderedPageBreak/>
              <w:t>shall not be represented by the reconciliation reserve and do not meet the criteria to be classified as Solvency II own funds — Description</w:t>
            </w:r>
            <w:ins w:id="1020" w:author="Author">
              <w:r w:rsidR="00E261B3" w:rsidRPr="00A4338B">
                <w:rPr>
                  <w:lang w:val="en-GB"/>
                </w:rPr>
                <w:t xml:space="preserve"> of item</w:t>
              </w:r>
            </w:ins>
          </w:p>
        </w:tc>
        <w:tc>
          <w:tcPr>
            <w:tcW w:w="5479" w:type="dxa"/>
            <w:tcBorders>
              <w:top w:val="single" w:sz="2" w:space="0" w:color="auto"/>
              <w:left w:val="single" w:sz="2" w:space="0" w:color="auto"/>
              <w:bottom w:val="single" w:sz="2" w:space="0" w:color="auto"/>
              <w:right w:val="single" w:sz="2" w:space="0" w:color="auto"/>
            </w:tcBorders>
          </w:tcPr>
          <w:p w14:paraId="4929AA32" w14:textId="77777777" w:rsidR="001B1226" w:rsidRPr="00A4338B" w:rsidRDefault="001B1226" w:rsidP="001346F1">
            <w:pPr>
              <w:pStyle w:val="NormalLeft"/>
              <w:rPr>
                <w:lang w:val="en-GB"/>
              </w:rPr>
            </w:pPr>
            <w:r w:rsidRPr="00A4338B">
              <w:rPr>
                <w:lang w:val="en-GB"/>
              </w:rPr>
              <w:lastRenderedPageBreak/>
              <w:t xml:space="preserve">This cell shall contain a description of the own fund items from the financial statements that shall not be </w:t>
            </w:r>
            <w:r w:rsidRPr="00A4338B">
              <w:rPr>
                <w:lang w:val="en-GB"/>
              </w:rPr>
              <w:lastRenderedPageBreak/>
              <w:t>represented by the reconciliation reserve and do not meet the criteria to be classified as Solvency II own funds.</w:t>
            </w:r>
          </w:p>
        </w:tc>
      </w:tr>
      <w:tr w:rsidR="001B1226" w:rsidRPr="00A4338B" w14:paraId="5AF48A60" w14:textId="77777777" w:rsidTr="00EA0D67">
        <w:tc>
          <w:tcPr>
            <w:tcW w:w="1021" w:type="dxa"/>
            <w:tcBorders>
              <w:top w:val="single" w:sz="2" w:space="0" w:color="auto"/>
              <w:left w:val="single" w:sz="2" w:space="0" w:color="auto"/>
              <w:bottom w:val="single" w:sz="2" w:space="0" w:color="auto"/>
              <w:right w:val="single" w:sz="2" w:space="0" w:color="auto"/>
            </w:tcBorders>
          </w:tcPr>
          <w:p w14:paraId="0317EEC0" w14:textId="77777777" w:rsidR="001B1226" w:rsidRPr="00A4338B" w:rsidRDefault="001B1226" w:rsidP="001346F1">
            <w:pPr>
              <w:pStyle w:val="NormalLeft"/>
              <w:rPr>
                <w:lang w:val="en-GB"/>
              </w:rPr>
            </w:pPr>
            <w:r w:rsidRPr="00A4338B">
              <w:rPr>
                <w:lang w:val="en-GB"/>
              </w:rPr>
              <w:lastRenderedPageBreak/>
              <w:t>C0580</w:t>
            </w:r>
          </w:p>
        </w:tc>
        <w:tc>
          <w:tcPr>
            <w:tcW w:w="2786" w:type="dxa"/>
            <w:tcBorders>
              <w:top w:val="single" w:sz="2" w:space="0" w:color="auto"/>
              <w:left w:val="single" w:sz="2" w:space="0" w:color="auto"/>
              <w:bottom w:val="single" w:sz="2" w:space="0" w:color="auto"/>
              <w:right w:val="single" w:sz="2" w:space="0" w:color="auto"/>
            </w:tcBorders>
          </w:tcPr>
          <w:p w14:paraId="482EFB97" w14:textId="77777777" w:rsidR="001B1226" w:rsidRPr="00A4338B" w:rsidRDefault="001B1226" w:rsidP="001346F1">
            <w:pPr>
              <w:pStyle w:val="NormalLeft"/>
              <w:rPr>
                <w:lang w:val="en-GB"/>
              </w:rPr>
            </w:pPr>
            <w:r w:rsidRPr="00A4338B">
              <w:rPr>
                <w:lang w:val="en-GB"/>
              </w:rPr>
              <w:t>Own funds from the financial statements that shall not be represented by the reconciliation reserve and do not meet the criteria to be classified as Solvency II own funds — Total amount</w:t>
            </w:r>
          </w:p>
        </w:tc>
        <w:tc>
          <w:tcPr>
            <w:tcW w:w="5479" w:type="dxa"/>
            <w:tcBorders>
              <w:top w:val="single" w:sz="2" w:space="0" w:color="auto"/>
              <w:left w:val="single" w:sz="2" w:space="0" w:color="auto"/>
              <w:bottom w:val="single" w:sz="2" w:space="0" w:color="auto"/>
              <w:right w:val="single" w:sz="2" w:space="0" w:color="auto"/>
            </w:tcBorders>
          </w:tcPr>
          <w:p w14:paraId="4D76A068" w14:textId="77777777" w:rsidR="001B1226" w:rsidRPr="00A4338B" w:rsidRDefault="001B1226" w:rsidP="001346F1">
            <w:pPr>
              <w:pStyle w:val="NormalLeft"/>
              <w:rPr>
                <w:lang w:val="en-GB"/>
              </w:rPr>
            </w:pPr>
            <w:r w:rsidRPr="00A4338B">
              <w:rPr>
                <w:lang w:val="en-GB"/>
              </w:rPr>
              <w:t>This is the total amount of the own fund items from the financial statements that shall not be represented by the reconciliation reserve and do not meet the criteria to be classified as Solvency II own funds.</w:t>
            </w:r>
          </w:p>
        </w:tc>
      </w:tr>
      <w:tr w:rsidR="001B1226" w:rsidRPr="00A4338B" w14:paraId="232E848D" w14:textId="77777777" w:rsidTr="00EA0D67">
        <w:tc>
          <w:tcPr>
            <w:tcW w:w="1021" w:type="dxa"/>
            <w:tcBorders>
              <w:top w:val="single" w:sz="2" w:space="0" w:color="auto"/>
              <w:left w:val="single" w:sz="2" w:space="0" w:color="auto"/>
              <w:bottom w:val="single" w:sz="2" w:space="0" w:color="auto"/>
              <w:right w:val="single" w:sz="2" w:space="0" w:color="auto"/>
            </w:tcBorders>
          </w:tcPr>
          <w:p w14:paraId="726D617C" w14:textId="77777777" w:rsidR="001B1226" w:rsidRPr="00A4338B" w:rsidRDefault="001B1226" w:rsidP="001346F1">
            <w:pPr>
              <w:pStyle w:val="NormalLeft"/>
              <w:rPr>
                <w:lang w:val="en-GB"/>
              </w:rPr>
            </w:pPr>
            <w:r w:rsidRPr="00A4338B">
              <w:rPr>
                <w:lang w:val="en-GB"/>
              </w:rPr>
              <w:t>C0590</w:t>
            </w:r>
          </w:p>
        </w:tc>
        <w:tc>
          <w:tcPr>
            <w:tcW w:w="2786" w:type="dxa"/>
            <w:tcBorders>
              <w:top w:val="single" w:sz="2" w:space="0" w:color="auto"/>
              <w:left w:val="single" w:sz="2" w:space="0" w:color="auto"/>
              <w:bottom w:val="single" w:sz="2" w:space="0" w:color="auto"/>
              <w:right w:val="single" w:sz="2" w:space="0" w:color="auto"/>
            </w:tcBorders>
          </w:tcPr>
          <w:p w14:paraId="6941BF5D" w14:textId="2FB44CDA" w:rsidR="001B1226" w:rsidRPr="00A4338B" w:rsidRDefault="001B1226" w:rsidP="001346F1">
            <w:pPr>
              <w:pStyle w:val="NormalLeft"/>
              <w:rPr>
                <w:lang w:val="en-GB"/>
              </w:rPr>
            </w:pPr>
            <w:r w:rsidRPr="00A4338B">
              <w:rPr>
                <w:lang w:val="en-GB"/>
              </w:rPr>
              <w:t>Ancillary own funds –Description</w:t>
            </w:r>
            <w:ins w:id="1021" w:author="Author">
              <w:r w:rsidR="00E261B3" w:rsidRPr="00A4338B">
                <w:rPr>
                  <w:lang w:val="en-GB"/>
                </w:rPr>
                <w:t xml:space="preserve"> of ancillary own funds</w:t>
              </w:r>
            </w:ins>
          </w:p>
        </w:tc>
        <w:tc>
          <w:tcPr>
            <w:tcW w:w="5479" w:type="dxa"/>
            <w:tcBorders>
              <w:top w:val="single" w:sz="2" w:space="0" w:color="auto"/>
              <w:left w:val="single" w:sz="2" w:space="0" w:color="auto"/>
              <w:bottom w:val="single" w:sz="2" w:space="0" w:color="auto"/>
              <w:right w:val="single" w:sz="2" w:space="0" w:color="auto"/>
            </w:tcBorders>
          </w:tcPr>
          <w:p w14:paraId="1A575397" w14:textId="77777777" w:rsidR="001B1226" w:rsidRPr="00A4338B" w:rsidRDefault="001B1226" w:rsidP="001346F1">
            <w:pPr>
              <w:pStyle w:val="NormalLeft"/>
              <w:rPr>
                <w:lang w:val="en-GB"/>
              </w:rPr>
            </w:pPr>
            <w:r w:rsidRPr="00A4338B">
              <w:rPr>
                <w:lang w:val="en-GB"/>
              </w:rPr>
              <w:t>This is details of each ancillary own fund for an individual undertaking.</w:t>
            </w:r>
          </w:p>
        </w:tc>
      </w:tr>
      <w:tr w:rsidR="001B1226" w:rsidRPr="00A4338B" w14:paraId="494DAC8E" w14:textId="77777777" w:rsidTr="00EA0D67">
        <w:tc>
          <w:tcPr>
            <w:tcW w:w="1021" w:type="dxa"/>
            <w:tcBorders>
              <w:top w:val="single" w:sz="2" w:space="0" w:color="auto"/>
              <w:left w:val="single" w:sz="2" w:space="0" w:color="auto"/>
              <w:bottom w:val="single" w:sz="2" w:space="0" w:color="auto"/>
              <w:right w:val="single" w:sz="2" w:space="0" w:color="auto"/>
            </w:tcBorders>
          </w:tcPr>
          <w:p w14:paraId="4A9FCDA5" w14:textId="77777777" w:rsidR="001B1226" w:rsidRPr="00A4338B" w:rsidRDefault="001B1226" w:rsidP="001346F1">
            <w:pPr>
              <w:pStyle w:val="NormalLeft"/>
              <w:rPr>
                <w:lang w:val="en-GB"/>
              </w:rPr>
            </w:pPr>
            <w:r w:rsidRPr="00A4338B">
              <w:rPr>
                <w:lang w:val="en-GB"/>
              </w:rPr>
              <w:t>C0600</w:t>
            </w:r>
          </w:p>
        </w:tc>
        <w:tc>
          <w:tcPr>
            <w:tcW w:w="2786" w:type="dxa"/>
            <w:tcBorders>
              <w:top w:val="single" w:sz="2" w:space="0" w:color="auto"/>
              <w:left w:val="single" w:sz="2" w:space="0" w:color="auto"/>
              <w:bottom w:val="single" w:sz="2" w:space="0" w:color="auto"/>
              <w:right w:val="single" w:sz="2" w:space="0" w:color="auto"/>
            </w:tcBorders>
          </w:tcPr>
          <w:p w14:paraId="6FA10429" w14:textId="77777777" w:rsidR="001B1226" w:rsidRPr="00A4338B" w:rsidRDefault="001B1226" w:rsidP="001346F1">
            <w:pPr>
              <w:pStyle w:val="NormalLeft"/>
              <w:rPr>
                <w:lang w:val="en-GB"/>
              </w:rPr>
            </w:pPr>
            <w:r w:rsidRPr="00A4338B">
              <w:rPr>
                <w:lang w:val="en-GB"/>
              </w:rPr>
              <w:t>Ancillary own funds — Amount</w:t>
            </w:r>
          </w:p>
        </w:tc>
        <w:tc>
          <w:tcPr>
            <w:tcW w:w="5479" w:type="dxa"/>
            <w:tcBorders>
              <w:top w:val="single" w:sz="2" w:space="0" w:color="auto"/>
              <w:left w:val="single" w:sz="2" w:space="0" w:color="auto"/>
              <w:bottom w:val="single" w:sz="2" w:space="0" w:color="auto"/>
              <w:right w:val="single" w:sz="2" w:space="0" w:color="auto"/>
            </w:tcBorders>
          </w:tcPr>
          <w:p w14:paraId="0F299534" w14:textId="77777777" w:rsidR="001B1226" w:rsidRPr="00A4338B" w:rsidRDefault="001B1226" w:rsidP="001346F1">
            <w:pPr>
              <w:pStyle w:val="NormalLeft"/>
              <w:rPr>
                <w:lang w:val="en-GB"/>
              </w:rPr>
            </w:pPr>
            <w:r w:rsidRPr="00A4338B">
              <w:rPr>
                <w:lang w:val="en-GB"/>
              </w:rPr>
              <w:t>This is the amount for each ancillary own fund.</w:t>
            </w:r>
          </w:p>
        </w:tc>
      </w:tr>
      <w:tr w:rsidR="001B1226" w:rsidRPr="00A4338B" w14:paraId="2D264D62" w14:textId="77777777" w:rsidTr="00EA0D67">
        <w:tc>
          <w:tcPr>
            <w:tcW w:w="1021" w:type="dxa"/>
            <w:tcBorders>
              <w:top w:val="single" w:sz="2" w:space="0" w:color="auto"/>
              <w:left w:val="single" w:sz="2" w:space="0" w:color="auto"/>
              <w:bottom w:val="single" w:sz="2" w:space="0" w:color="auto"/>
              <w:right w:val="single" w:sz="2" w:space="0" w:color="auto"/>
            </w:tcBorders>
          </w:tcPr>
          <w:p w14:paraId="43E1940F" w14:textId="77777777" w:rsidR="001B1226" w:rsidRPr="00A4338B" w:rsidRDefault="001B1226" w:rsidP="001346F1">
            <w:pPr>
              <w:pStyle w:val="NormalLeft"/>
              <w:rPr>
                <w:lang w:val="en-GB"/>
              </w:rPr>
            </w:pPr>
            <w:r w:rsidRPr="00A4338B">
              <w:rPr>
                <w:lang w:val="en-GB"/>
              </w:rPr>
              <w:t>C0610</w:t>
            </w:r>
          </w:p>
        </w:tc>
        <w:tc>
          <w:tcPr>
            <w:tcW w:w="2786" w:type="dxa"/>
            <w:tcBorders>
              <w:top w:val="single" w:sz="2" w:space="0" w:color="auto"/>
              <w:left w:val="single" w:sz="2" w:space="0" w:color="auto"/>
              <w:bottom w:val="single" w:sz="2" w:space="0" w:color="auto"/>
              <w:right w:val="single" w:sz="2" w:space="0" w:color="auto"/>
            </w:tcBorders>
          </w:tcPr>
          <w:p w14:paraId="3FF9E070" w14:textId="77777777" w:rsidR="001B1226" w:rsidRPr="00A4338B" w:rsidRDefault="001B1226" w:rsidP="001346F1">
            <w:pPr>
              <w:pStyle w:val="NormalLeft"/>
              <w:rPr>
                <w:lang w:val="en-GB"/>
              </w:rPr>
            </w:pPr>
            <w:r w:rsidRPr="00A4338B">
              <w:rPr>
                <w:lang w:val="en-GB"/>
              </w:rPr>
              <w:t>Ancillary own funds — Counterpart</w:t>
            </w:r>
          </w:p>
        </w:tc>
        <w:tc>
          <w:tcPr>
            <w:tcW w:w="5479" w:type="dxa"/>
            <w:tcBorders>
              <w:top w:val="single" w:sz="2" w:space="0" w:color="auto"/>
              <w:left w:val="single" w:sz="2" w:space="0" w:color="auto"/>
              <w:bottom w:val="single" w:sz="2" w:space="0" w:color="auto"/>
              <w:right w:val="single" w:sz="2" w:space="0" w:color="auto"/>
            </w:tcBorders>
          </w:tcPr>
          <w:p w14:paraId="7023EC1F" w14:textId="77777777" w:rsidR="001B1226" w:rsidRPr="00A4338B" w:rsidRDefault="001B1226" w:rsidP="001346F1">
            <w:pPr>
              <w:pStyle w:val="NormalLeft"/>
              <w:rPr>
                <w:lang w:val="en-GB"/>
              </w:rPr>
            </w:pPr>
            <w:r w:rsidRPr="00A4338B">
              <w:rPr>
                <w:lang w:val="en-GB"/>
              </w:rPr>
              <w:t>This is the counterpart of each ancillary own fund.</w:t>
            </w:r>
          </w:p>
        </w:tc>
      </w:tr>
      <w:tr w:rsidR="001B1226" w:rsidRPr="00A4338B" w14:paraId="132B9B2A" w14:textId="77777777" w:rsidTr="00EA0D67">
        <w:tc>
          <w:tcPr>
            <w:tcW w:w="1021" w:type="dxa"/>
            <w:tcBorders>
              <w:top w:val="single" w:sz="2" w:space="0" w:color="auto"/>
              <w:left w:val="single" w:sz="2" w:space="0" w:color="auto"/>
              <w:bottom w:val="single" w:sz="2" w:space="0" w:color="auto"/>
              <w:right w:val="single" w:sz="2" w:space="0" w:color="auto"/>
            </w:tcBorders>
          </w:tcPr>
          <w:p w14:paraId="317386A3" w14:textId="77777777" w:rsidR="001B1226" w:rsidRPr="00A4338B" w:rsidRDefault="001B1226" w:rsidP="001346F1">
            <w:pPr>
              <w:pStyle w:val="NormalLeft"/>
              <w:rPr>
                <w:lang w:val="en-GB"/>
              </w:rPr>
            </w:pPr>
            <w:r w:rsidRPr="00A4338B">
              <w:rPr>
                <w:lang w:val="en-GB"/>
              </w:rPr>
              <w:t>C0620</w:t>
            </w:r>
          </w:p>
        </w:tc>
        <w:tc>
          <w:tcPr>
            <w:tcW w:w="2786" w:type="dxa"/>
            <w:tcBorders>
              <w:top w:val="single" w:sz="2" w:space="0" w:color="auto"/>
              <w:left w:val="single" w:sz="2" w:space="0" w:color="auto"/>
              <w:bottom w:val="single" w:sz="2" w:space="0" w:color="auto"/>
              <w:right w:val="single" w:sz="2" w:space="0" w:color="auto"/>
            </w:tcBorders>
          </w:tcPr>
          <w:p w14:paraId="3800F37B" w14:textId="77777777" w:rsidR="001B1226" w:rsidRPr="00A4338B" w:rsidRDefault="001B1226" w:rsidP="001346F1">
            <w:pPr>
              <w:pStyle w:val="NormalLeft"/>
              <w:rPr>
                <w:lang w:val="en-GB"/>
              </w:rPr>
            </w:pPr>
            <w:r w:rsidRPr="00A4338B">
              <w:rPr>
                <w:lang w:val="en-GB"/>
              </w:rPr>
              <w:t>Ancillary own funds — Issue date</w:t>
            </w:r>
          </w:p>
        </w:tc>
        <w:tc>
          <w:tcPr>
            <w:tcW w:w="5479" w:type="dxa"/>
            <w:tcBorders>
              <w:top w:val="single" w:sz="2" w:space="0" w:color="auto"/>
              <w:left w:val="single" w:sz="2" w:space="0" w:color="auto"/>
              <w:bottom w:val="single" w:sz="2" w:space="0" w:color="auto"/>
              <w:right w:val="single" w:sz="2" w:space="0" w:color="auto"/>
            </w:tcBorders>
          </w:tcPr>
          <w:p w14:paraId="17898E7A" w14:textId="77777777" w:rsidR="001B1226" w:rsidRPr="00A4338B" w:rsidRDefault="001B1226" w:rsidP="001346F1">
            <w:pPr>
              <w:pStyle w:val="NormalLeft"/>
              <w:rPr>
                <w:lang w:val="en-GB"/>
              </w:rPr>
            </w:pPr>
            <w:r w:rsidRPr="00A4338B">
              <w:rPr>
                <w:lang w:val="en-GB"/>
              </w:rPr>
              <w:t>This is the issue date of each ancillary own fund. This shall be in ISO8601 format (yyyy–mm–dd).</w:t>
            </w:r>
          </w:p>
        </w:tc>
      </w:tr>
      <w:tr w:rsidR="001B1226" w:rsidRPr="00A4338B" w14:paraId="4A98935E" w14:textId="77777777" w:rsidTr="00EA0D67">
        <w:tc>
          <w:tcPr>
            <w:tcW w:w="1021" w:type="dxa"/>
            <w:tcBorders>
              <w:top w:val="single" w:sz="2" w:space="0" w:color="auto"/>
              <w:left w:val="single" w:sz="2" w:space="0" w:color="auto"/>
              <w:bottom w:val="single" w:sz="2" w:space="0" w:color="auto"/>
              <w:right w:val="single" w:sz="2" w:space="0" w:color="auto"/>
            </w:tcBorders>
          </w:tcPr>
          <w:p w14:paraId="0AEC609E" w14:textId="77777777" w:rsidR="001B1226" w:rsidRPr="00A4338B" w:rsidRDefault="001B1226" w:rsidP="001346F1">
            <w:pPr>
              <w:pStyle w:val="NormalLeft"/>
              <w:rPr>
                <w:lang w:val="en-GB"/>
              </w:rPr>
            </w:pPr>
            <w:r w:rsidRPr="00A4338B">
              <w:rPr>
                <w:lang w:val="en-GB"/>
              </w:rPr>
              <w:t>C0630</w:t>
            </w:r>
          </w:p>
        </w:tc>
        <w:tc>
          <w:tcPr>
            <w:tcW w:w="2786" w:type="dxa"/>
            <w:tcBorders>
              <w:top w:val="single" w:sz="2" w:space="0" w:color="auto"/>
              <w:left w:val="single" w:sz="2" w:space="0" w:color="auto"/>
              <w:bottom w:val="single" w:sz="2" w:space="0" w:color="auto"/>
              <w:right w:val="single" w:sz="2" w:space="0" w:color="auto"/>
            </w:tcBorders>
          </w:tcPr>
          <w:p w14:paraId="29435661" w14:textId="77777777" w:rsidR="001B1226" w:rsidRPr="00A4338B" w:rsidRDefault="001B1226" w:rsidP="001346F1">
            <w:pPr>
              <w:pStyle w:val="NormalLeft"/>
              <w:rPr>
                <w:lang w:val="en-GB"/>
              </w:rPr>
            </w:pPr>
            <w:r w:rsidRPr="00A4338B">
              <w:rPr>
                <w:lang w:val="en-GB"/>
              </w:rPr>
              <w:t>Ancillary own fund — Date of authorisation</w:t>
            </w:r>
          </w:p>
        </w:tc>
        <w:tc>
          <w:tcPr>
            <w:tcW w:w="5479" w:type="dxa"/>
            <w:tcBorders>
              <w:top w:val="single" w:sz="2" w:space="0" w:color="auto"/>
              <w:left w:val="single" w:sz="2" w:space="0" w:color="auto"/>
              <w:bottom w:val="single" w:sz="2" w:space="0" w:color="auto"/>
              <w:right w:val="single" w:sz="2" w:space="0" w:color="auto"/>
            </w:tcBorders>
          </w:tcPr>
          <w:p w14:paraId="17559DEF" w14:textId="77777777" w:rsidR="001B1226" w:rsidRPr="00A4338B" w:rsidRDefault="001B1226" w:rsidP="001346F1">
            <w:pPr>
              <w:pStyle w:val="NormalLeft"/>
              <w:rPr>
                <w:lang w:val="en-GB"/>
              </w:rPr>
            </w:pPr>
            <w:r w:rsidRPr="00A4338B">
              <w:rPr>
                <w:lang w:val="en-GB"/>
              </w:rPr>
              <w:t>This is the date of authorisation of each ancillary own fund. This shall be in 1SO8601 format (yyyy–mm–dd).</w:t>
            </w:r>
          </w:p>
        </w:tc>
      </w:tr>
      <w:tr w:rsidR="001B1226" w:rsidRPr="00A4338B" w14:paraId="08BDCA74" w14:textId="77777777" w:rsidTr="00EA0D67">
        <w:tc>
          <w:tcPr>
            <w:tcW w:w="1021" w:type="dxa"/>
            <w:tcBorders>
              <w:top w:val="single" w:sz="2" w:space="0" w:color="auto"/>
              <w:left w:val="single" w:sz="2" w:space="0" w:color="auto"/>
              <w:bottom w:val="single" w:sz="2" w:space="0" w:color="auto"/>
              <w:right w:val="single" w:sz="2" w:space="0" w:color="auto"/>
            </w:tcBorders>
          </w:tcPr>
          <w:p w14:paraId="5A5A6A2B" w14:textId="77777777" w:rsidR="001B1226" w:rsidRPr="00A4338B" w:rsidRDefault="001B1226" w:rsidP="001346F1">
            <w:pPr>
              <w:pStyle w:val="NormalLeft"/>
              <w:rPr>
                <w:lang w:val="en-GB"/>
              </w:rPr>
            </w:pPr>
            <w:r w:rsidRPr="00A4338B">
              <w:rPr>
                <w:lang w:val="en-GB"/>
              </w:rPr>
              <w:t>C0640</w:t>
            </w:r>
          </w:p>
        </w:tc>
        <w:tc>
          <w:tcPr>
            <w:tcW w:w="2786" w:type="dxa"/>
            <w:tcBorders>
              <w:top w:val="single" w:sz="2" w:space="0" w:color="auto"/>
              <w:left w:val="single" w:sz="2" w:space="0" w:color="auto"/>
              <w:bottom w:val="single" w:sz="2" w:space="0" w:color="auto"/>
              <w:right w:val="single" w:sz="2" w:space="0" w:color="auto"/>
            </w:tcBorders>
          </w:tcPr>
          <w:p w14:paraId="59A7D879" w14:textId="77777777" w:rsidR="001B1226" w:rsidRPr="00A4338B" w:rsidRDefault="001B1226" w:rsidP="001346F1">
            <w:pPr>
              <w:pStyle w:val="NormalLeft"/>
              <w:rPr>
                <w:lang w:val="en-GB"/>
              </w:rPr>
            </w:pPr>
            <w:r w:rsidRPr="00A4338B">
              <w:rPr>
                <w:lang w:val="en-GB"/>
              </w:rPr>
              <w:t>Ancillary own fund — Name of supervisory authority having given authorisation</w:t>
            </w:r>
          </w:p>
        </w:tc>
        <w:tc>
          <w:tcPr>
            <w:tcW w:w="5479" w:type="dxa"/>
            <w:tcBorders>
              <w:top w:val="single" w:sz="2" w:space="0" w:color="auto"/>
              <w:left w:val="single" w:sz="2" w:space="0" w:color="auto"/>
              <w:bottom w:val="single" w:sz="2" w:space="0" w:color="auto"/>
              <w:right w:val="single" w:sz="2" w:space="0" w:color="auto"/>
            </w:tcBorders>
          </w:tcPr>
          <w:p w14:paraId="17288688" w14:textId="77777777" w:rsidR="001B1226" w:rsidRPr="00A4338B" w:rsidRDefault="001B1226" w:rsidP="001346F1">
            <w:pPr>
              <w:pStyle w:val="NormalLeft"/>
              <w:rPr>
                <w:lang w:val="en-GB"/>
              </w:rPr>
            </w:pPr>
            <w:r w:rsidRPr="00A4338B">
              <w:rPr>
                <w:lang w:val="en-GB"/>
              </w:rPr>
              <w:t>This is the name of the supervisory authority which has issued the authorisation, with country in parenthesis.</w:t>
            </w:r>
          </w:p>
        </w:tc>
      </w:tr>
      <w:tr w:rsidR="001B1226" w:rsidRPr="00A4338B" w14:paraId="37640F37" w14:textId="77777777" w:rsidTr="00EA0D67">
        <w:tc>
          <w:tcPr>
            <w:tcW w:w="1021" w:type="dxa"/>
            <w:tcBorders>
              <w:top w:val="single" w:sz="2" w:space="0" w:color="auto"/>
              <w:left w:val="single" w:sz="2" w:space="0" w:color="auto"/>
              <w:bottom w:val="single" w:sz="2" w:space="0" w:color="auto"/>
              <w:right w:val="single" w:sz="2" w:space="0" w:color="auto"/>
            </w:tcBorders>
          </w:tcPr>
          <w:p w14:paraId="740C7CB5" w14:textId="77777777" w:rsidR="001B1226" w:rsidRPr="00A4338B" w:rsidRDefault="001B1226" w:rsidP="001346F1">
            <w:pPr>
              <w:pStyle w:val="NormalLeft"/>
              <w:rPr>
                <w:lang w:val="en-GB"/>
              </w:rPr>
            </w:pPr>
            <w:r w:rsidRPr="00A4338B">
              <w:rPr>
                <w:lang w:val="en-GB"/>
              </w:rPr>
              <w:t>C0650</w:t>
            </w:r>
          </w:p>
        </w:tc>
        <w:tc>
          <w:tcPr>
            <w:tcW w:w="2786" w:type="dxa"/>
            <w:tcBorders>
              <w:top w:val="single" w:sz="2" w:space="0" w:color="auto"/>
              <w:left w:val="single" w:sz="2" w:space="0" w:color="auto"/>
              <w:bottom w:val="single" w:sz="2" w:space="0" w:color="auto"/>
              <w:right w:val="single" w:sz="2" w:space="0" w:color="auto"/>
            </w:tcBorders>
          </w:tcPr>
          <w:p w14:paraId="1E193147" w14:textId="77777777" w:rsidR="001B1226" w:rsidRPr="00A4338B" w:rsidRDefault="001B1226" w:rsidP="001346F1">
            <w:pPr>
              <w:pStyle w:val="NormalLeft"/>
              <w:rPr>
                <w:lang w:val="en-GB"/>
              </w:rPr>
            </w:pPr>
            <w:r w:rsidRPr="00A4338B">
              <w:rPr>
                <w:lang w:val="en-GB"/>
              </w:rPr>
              <w:t>Ancillary own fund — Name of entity concerned</w:t>
            </w:r>
          </w:p>
        </w:tc>
        <w:tc>
          <w:tcPr>
            <w:tcW w:w="5479" w:type="dxa"/>
            <w:tcBorders>
              <w:top w:val="single" w:sz="2" w:space="0" w:color="auto"/>
              <w:left w:val="single" w:sz="2" w:space="0" w:color="auto"/>
              <w:bottom w:val="single" w:sz="2" w:space="0" w:color="auto"/>
              <w:right w:val="single" w:sz="2" w:space="0" w:color="auto"/>
            </w:tcBorders>
          </w:tcPr>
          <w:p w14:paraId="47843EA5" w14:textId="77777777" w:rsidR="001B1226" w:rsidRPr="00A4338B" w:rsidRDefault="001B1226" w:rsidP="001346F1">
            <w:pPr>
              <w:pStyle w:val="NormalLeft"/>
              <w:rPr>
                <w:lang w:val="en-GB"/>
              </w:rPr>
            </w:pPr>
            <w:r w:rsidRPr="00A4338B">
              <w:rPr>
                <w:lang w:val="en-GB"/>
              </w:rPr>
              <w:t>This is the name of the entity concerned by the ancillary own fund.</w:t>
            </w:r>
          </w:p>
        </w:tc>
      </w:tr>
      <w:tr w:rsidR="00817122" w:rsidRPr="00A4338B" w14:paraId="55D633F3" w14:textId="77777777" w:rsidTr="00C23057">
        <w:tc>
          <w:tcPr>
            <w:tcW w:w="9286" w:type="dxa"/>
            <w:gridSpan w:val="3"/>
            <w:tcBorders>
              <w:top w:val="single" w:sz="2" w:space="0" w:color="auto"/>
              <w:left w:val="single" w:sz="2" w:space="0" w:color="auto"/>
              <w:bottom w:val="single" w:sz="2" w:space="0" w:color="auto"/>
              <w:right w:val="single" w:sz="2" w:space="0" w:color="auto"/>
            </w:tcBorders>
          </w:tcPr>
          <w:p w14:paraId="6E15CFEA" w14:textId="0A3987D9" w:rsidR="00817122" w:rsidRPr="00A4338B" w:rsidRDefault="00817122" w:rsidP="001346F1">
            <w:pPr>
              <w:pStyle w:val="NormalCentered"/>
              <w:rPr>
                <w:lang w:val="en-GB"/>
              </w:rPr>
            </w:pPr>
            <w:r w:rsidRPr="00A4338B">
              <w:rPr>
                <w:i/>
                <w:lang w:val="en-GB"/>
              </w:rPr>
              <w:t>Adjustment for ring fenced funds and matching adjustment portfolios</w:t>
            </w:r>
          </w:p>
        </w:tc>
      </w:tr>
      <w:tr w:rsidR="001B1226" w:rsidRPr="00A4338B" w14:paraId="03B5CA1F" w14:textId="77777777" w:rsidTr="00EA0D67">
        <w:tc>
          <w:tcPr>
            <w:tcW w:w="1021" w:type="dxa"/>
            <w:tcBorders>
              <w:top w:val="single" w:sz="2" w:space="0" w:color="auto"/>
              <w:left w:val="single" w:sz="2" w:space="0" w:color="auto"/>
              <w:bottom w:val="single" w:sz="2" w:space="0" w:color="auto"/>
              <w:right w:val="single" w:sz="2" w:space="0" w:color="auto"/>
            </w:tcBorders>
          </w:tcPr>
          <w:p w14:paraId="1593D981" w14:textId="6883961E" w:rsidR="001B1226" w:rsidRPr="00A4338B" w:rsidRDefault="001B1226" w:rsidP="001346F1">
            <w:pPr>
              <w:pStyle w:val="NormalLeft"/>
              <w:rPr>
                <w:lang w:val="en-GB"/>
              </w:rPr>
            </w:pPr>
            <w:r w:rsidRPr="00A4338B">
              <w:rPr>
                <w:lang w:val="en-GB"/>
              </w:rPr>
              <w:t>C0660</w:t>
            </w:r>
            <w:del w:id="1022" w:author="Author">
              <w:r w:rsidRPr="00A4338B" w:rsidDel="003531A0">
                <w:rPr>
                  <w:lang w:val="en-GB"/>
                </w:rPr>
                <w:delText>/R0020</w:delText>
              </w:r>
            </w:del>
          </w:p>
        </w:tc>
        <w:tc>
          <w:tcPr>
            <w:tcW w:w="2786" w:type="dxa"/>
            <w:tcBorders>
              <w:top w:val="single" w:sz="2" w:space="0" w:color="auto"/>
              <w:left w:val="single" w:sz="2" w:space="0" w:color="auto"/>
              <w:bottom w:val="single" w:sz="2" w:space="0" w:color="auto"/>
              <w:right w:val="single" w:sz="2" w:space="0" w:color="auto"/>
            </w:tcBorders>
          </w:tcPr>
          <w:p w14:paraId="640BF6BD" w14:textId="77777777" w:rsidR="001B1226" w:rsidRPr="00A4338B" w:rsidRDefault="001B1226" w:rsidP="001346F1">
            <w:pPr>
              <w:pStyle w:val="NormalLeft"/>
              <w:rPr>
                <w:lang w:val="en-GB"/>
              </w:rPr>
            </w:pPr>
            <w:r w:rsidRPr="00A4338B">
              <w:rPr>
                <w:lang w:val="en-GB"/>
              </w:rPr>
              <w:t>Ring–fenced fund/ matching adjustment portfolio — Number</w:t>
            </w:r>
          </w:p>
        </w:tc>
        <w:tc>
          <w:tcPr>
            <w:tcW w:w="5479" w:type="dxa"/>
            <w:tcBorders>
              <w:top w:val="single" w:sz="2" w:space="0" w:color="auto"/>
              <w:left w:val="single" w:sz="2" w:space="0" w:color="auto"/>
              <w:bottom w:val="single" w:sz="2" w:space="0" w:color="auto"/>
              <w:right w:val="single" w:sz="2" w:space="0" w:color="auto"/>
            </w:tcBorders>
          </w:tcPr>
          <w:p w14:paraId="3A059870" w14:textId="30508229" w:rsidR="001B1226" w:rsidRPr="00A4338B" w:rsidRDefault="001B1226" w:rsidP="001346F1">
            <w:pPr>
              <w:pStyle w:val="NormalLeft"/>
              <w:rPr>
                <w:lang w:val="en-GB"/>
              </w:rPr>
            </w:pPr>
            <w:r w:rsidRPr="00A4338B">
              <w:rPr>
                <w:lang w:val="en-GB"/>
              </w:rPr>
              <w:t xml:space="preserve">Identification number for a </w:t>
            </w:r>
            <w:del w:id="1023" w:author="Author">
              <w:r w:rsidRPr="00A4338B" w:rsidDel="00227010">
                <w:rPr>
                  <w:lang w:val="en-GB"/>
                </w:rPr>
                <w:delText>ring fenced</w:delText>
              </w:r>
            </w:del>
            <w:ins w:id="1024" w:author="Author">
              <w:r w:rsidR="00227010" w:rsidRPr="00A4338B">
                <w:rPr>
                  <w:lang w:val="en-GB"/>
                </w:rPr>
                <w:t>ring-fenced</w:t>
              </w:r>
            </w:ins>
            <w:r w:rsidRPr="00A4338B">
              <w:rPr>
                <w:lang w:val="en-GB"/>
              </w:rPr>
              <w:t xml:space="preserve"> fund or matching adjustment portfolio. This number is attributed by the undertaking and must be consistent over time and with the fund/portfolio number reported in other templates.</w:t>
            </w:r>
          </w:p>
        </w:tc>
      </w:tr>
      <w:tr w:rsidR="001B1226" w:rsidRPr="00A4338B" w14:paraId="638589D8" w14:textId="77777777" w:rsidTr="00EA0D67">
        <w:tc>
          <w:tcPr>
            <w:tcW w:w="1021" w:type="dxa"/>
            <w:tcBorders>
              <w:top w:val="single" w:sz="2" w:space="0" w:color="auto"/>
              <w:left w:val="single" w:sz="2" w:space="0" w:color="auto"/>
              <w:bottom w:val="single" w:sz="2" w:space="0" w:color="auto"/>
              <w:right w:val="single" w:sz="2" w:space="0" w:color="auto"/>
            </w:tcBorders>
          </w:tcPr>
          <w:p w14:paraId="7017BB09" w14:textId="06C4088E" w:rsidR="001B1226" w:rsidRPr="00A4338B" w:rsidRDefault="001B1226" w:rsidP="001346F1">
            <w:pPr>
              <w:pStyle w:val="NormalLeft"/>
              <w:rPr>
                <w:lang w:val="en-GB"/>
              </w:rPr>
            </w:pPr>
            <w:r w:rsidRPr="00A4338B">
              <w:rPr>
                <w:lang w:val="en-GB"/>
              </w:rPr>
              <w:lastRenderedPageBreak/>
              <w:t>C0670</w:t>
            </w:r>
            <w:del w:id="1025" w:author="Author">
              <w:r w:rsidRPr="00A4338B" w:rsidDel="003531A0">
                <w:rPr>
                  <w:lang w:val="en-GB"/>
                </w:rPr>
                <w:delText>/R0020</w:delText>
              </w:r>
            </w:del>
          </w:p>
        </w:tc>
        <w:tc>
          <w:tcPr>
            <w:tcW w:w="2786" w:type="dxa"/>
            <w:tcBorders>
              <w:top w:val="single" w:sz="2" w:space="0" w:color="auto"/>
              <w:left w:val="single" w:sz="2" w:space="0" w:color="auto"/>
              <w:bottom w:val="single" w:sz="2" w:space="0" w:color="auto"/>
              <w:right w:val="single" w:sz="2" w:space="0" w:color="auto"/>
            </w:tcBorders>
          </w:tcPr>
          <w:p w14:paraId="596F35D0" w14:textId="77777777" w:rsidR="001B1226" w:rsidRPr="00A4338B" w:rsidRDefault="001B1226" w:rsidP="001346F1">
            <w:pPr>
              <w:pStyle w:val="NormalLeft"/>
              <w:rPr>
                <w:lang w:val="en-GB"/>
              </w:rPr>
            </w:pPr>
            <w:r w:rsidRPr="00A4338B">
              <w:rPr>
                <w:lang w:val="en-GB"/>
              </w:rPr>
              <w:t>Ring–fenced fund/ matching adjustment portfolio — Notional SCR</w:t>
            </w:r>
          </w:p>
        </w:tc>
        <w:tc>
          <w:tcPr>
            <w:tcW w:w="5479" w:type="dxa"/>
            <w:tcBorders>
              <w:top w:val="single" w:sz="2" w:space="0" w:color="auto"/>
              <w:left w:val="single" w:sz="2" w:space="0" w:color="auto"/>
              <w:bottom w:val="single" w:sz="2" w:space="0" w:color="auto"/>
              <w:right w:val="single" w:sz="2" w:space="0" w:color="auto"/>
            </w:tcBorders>
          </w:tcPr>
          <w:p w14:paraId="1A705BFC" w14:textId="77777777" w:rsidR="001B1226" w:rsidRPr="00A4338B" w:rsidRDefault="001B1226" w:rsidP="001346F1">
            <w:pPr>
              <w:pStyle w:val="NormalLeft"/>
              <w:rPr>
                <w:lang w:val="en-GB"/>
              </w:rPr>
            </w:pPr>
            <w:r w:rsidRPr="00A4338B">
              <w:rPr>
                <w:lang w:val="en-GB"/>
              </w:rPr>
              <w:t>This is the notional SCR of each ring–fenced fund/each matching adjustment portfolio.</w:t>
            </w:r>
          </w:p>
        </w:tc>
      </w:tr>
      <w:tr w:rsidR="001B1226" w:rsidRPr="00A4338B" w14:paraId="3F0E0B6A" w14:textId="77777777" w:rsidTr="00EA0D67">
        <w:tc>
          <w:tcPr>
            <w:tcW w:w="1021" w:type="dxa"/>
            <w:tcBorders>
              <w:top w:val="single" w:sz="2" w:space="0" w:color="auto"/>
              <w:left w:val="single" w:sz="2" w:space="0" w:color="auto"/>
              <w:bottom w:val="single" w:sz="2" w:space="0" w:color="auto"/>
              <w:right w:val="single" w:sz="2" w:space="0" w:color="auto"/>
            </w:tcBorders>
          </w:tcPr>
          <w:p w14:paraId="1505FF42" w14:textId="5B406C1E" w:rsidR="001B1226" w:rsidRPr="00A4338B" w:rsidRDefault="001B1226" w:rsidP="001346F1">
            <w:pPr>
              <w:pStyle w:val="NormalLeft"/>
              <w:rPr>
                <w:lang w:val="en-GB"/>
              </w:rPr>
            </w:pPr>
            <w:r w:rsidRPr="00A4338B">
              <w:rPr>
                <w:lang w:val="en-GB"/>
              </w:rPr>
              <w:t>C0680</w:t>
            </w:r>
            <w:del w:id="1026" w:author="Author">
              <w:r w:rsidRPr="00A4338B" w:rsidDel="003531A0">
                <w:rPr>
                  <w:lang w:val="en-GB"/>
                </w:rPr>
                <w:delText>/R0020</w:delText>
              </w:r>
            </w:del>
          </w:p>
        </w:tc>
        <w:tc>
          <w:tcPr>
            <w:tcW w:w="2786" w:type="dxa"/>
            <w:tcBorders>
              <w:top w:val="single" w:sz="2" w:space="0" w:color="auto"/>
              <w:left w:val="single" w:sz="2" w:space="0" w:color="auto"/>
              <w:bottom w:val="single" w:sz="2" w:space="0" w:color="auto"/>
              <w:right w:val="single" w:sz="2" w:space="0" w:color="auto"/>
            </w:tcBorders>
          </w:tcPr>
          <w:p w14:paraId="221E4E03" w14:textId="77777777" w:rsidR="001B1226" w:rsidRPr="00A4338B" w:rsidRDefault="001B1226" w:rsidP="001346F1">
            <w:pPr>
              <w:pStyle w:val="NormalLeft"/>
              <w:rPr>
                <w:lang w:val="en-GB"/>
              </w:rPr>
            </w:pPr>
            <w:r w:rsidRPr="00A4338B">
              <w:rPr>
                <w:lang w:val="en-GB"/>
              </w:rPr>
              <w:t>Ring–fenced fund/ matching adjustment portfolio — Notional SCR (negative results set to zero)</w:t>
            </w:r>
          </w:p>
        </w:tc>
        <w:tc>
          <w:tcPr>
            <w:tcW w:w="5479" w:type="dxa"/>
            <w:tcBorders>
              <w:top w:val="single" w:sz="2" w:space="0" w:color="auto"/>
              <w:left w:val="single" w:sz="2" w:space="0" w:color="auto"/>
              <w:bottom w:val="single" w:sz="2" w:space="0" w:color="auto"/>
              <w:right w:val="single" w:sz="2" w:space="0" w:color="auto"/>
            </w:tcBorders>
          </w:tcPr>
          <w:p w14:paraId="7FA3840E" w14:textId="77777777" w:rsidR="001B1226" w:rsidRPr="00A4338B" w:rsidRDefault="001B1226" w:rsidP="001346F1">
            <w:pPr>
              <w:pStyle w:val="NormalLeft"/>
              <w:rPr>
                <w:lang w:val="en-GB"/>
              </w:rPr>
            </w:pPr>
            <w:r w:rsidRPr="00A4338B">
              <w:rPr>
                <w:lang w:val="en-GB"/>
              </w:rPr>
              <w:t>This is the notional SCR. When the value is negative zero shall be reported.</w:t>
            </w:r>
          </w:p>
        </w:tc>
      </w:tr>
      <w:tr w:rsidR="001B1226" w:rsidRPr="00A4338B" w14:paraId="6149864A" w14:textId="77777777" w:rsidTr="00EA0D67">
        <w:tc>
          <w:tcPr>
            <w:tcW w:w="1021" w:type="dxa"/>
            <w:tcBorders>
              <w:top w:val="single" w:sz="2" w:space="0" w:color="auto"/>
              <w:left w:val="single" w:sz="2" w:space="0" w:color="auto"/>
              <w:bottom w:val="single" w:sz="2" w:space="0" w:color="auto"/>
              <w:right w:val="single" w:sz="2" w:space="0" w:color="auto"/>
            </w:tcBorders>
          </w:tcPr>
          <w:p w14:paraId="18D8C4F1" w14:textId="6CE4A04D" w:rsidR="001B1226" w:rsidRPr="00A4338B" w:rsidRDefault="001B1226" w:rsidP="001346F1">
            <w:pPr>
              <w:pStyle w:val="NormalLeft"/>
              <w:rPr>
                <w:lang w:val="en-GB"/>
              </w:rPr>
            </w:pPr>
            <w:r w:rsidRPr="00A4338B">
              <w:rPr>
                <w:lang w:val="en-GB"/>
              </w:rPr>
              <w:t>C0690</w:t>
            </w:r>
            <w:del w:id="1027" w:author="Author">
              <w:r w:rsidRPr="00A4338B" w:rsidDel="003531A0">
                <w:rPr>
                  <w:lang w:val="en-GB"/>
                </w:rPr>
                <w:delText>/R0020</w:delText>
              </w:r>
            </w:del>
          </w:p>
        </w:tc>
        <w:tc>
          <w:tcPr>
            <w:tcW w:w="2786" w:type="dxa"/>
            <w:tcBorders>
              <w:top w:val="single" w:sz="2" w:space="0" w:color="auto"/>
              <w:left w:val="single" w:sz="2" w:space="0" w:color="auto"/>
              <w:bottom w:val="single" w:sz="2" w:space="0" w:color="auto"/>
              <w:right w:val="single" w:sz="2" w:space="0" w:color="auto"/>
            </w:tcBorders>
          </w:tcPr>
          <w:p w14:paraId="4F080673" w14:textId="77777777" w:rsidR="001B1226" w:rsidRPr="00A4338B" w:rsidRDefault="001B1226" w:rsidP="001346F1">
            <w:pPr>
              <w:pStyle w:val="NormalLeft"/>
              <w:rPr>
                <w:lang w:val="en-GB"/>
              </w:rPr>
            </w:pPr>
            <w:r w:rsidRPr="00A4338B">
              <w:rPr>
                <w:lang w:val="en-GB"/>
              </w:rPr>
              <w:t>Ring–fenced fund/ matching adjustment portfolio — Excess of assets over liabilities</w:t>
            </w:r>
          </w:p>
        </w:tc>
        <w:tc>
          <w:tcPr>
            <w:tcW w:w="5479" w:type="dxa"/>
            <w:tcBorders>
              <w:top w:val="single" w:sz="2" w:space="0" w:color="auto"/>
              <w:left w:val="single" w:sz="2" w:space="0" w:color="auto"/>
              <w:bottom w:val="single" w:sz="2" w:space="0" w:color="auto"/>
              <w:right w:val="single" w:sz="2" w:space="0" w:color="auto"/>
            </w:tcBorders>
          </w:tcPr>
          <w:p w14:paraId="01EC4CC3" w14:textId="77777777" w:rsidR="001B1226" w:rsidRPr="00A4338B" w:rsidRDefault="001B1226" w:rsidP="001346F1">
            <w:pPr>
              <w:pStyle w:val="NormalLeft"/>
              <w:rPr>
                <w:lang w:val="en-GB"/>
              </w:rPr>
            </w:pPr>
            <w:r w:rsidRPr="00A4338B">
              <w:rPr>
                <w:lang w:val="en-GB"/>
              </w:rPr>
              <w:t>This is the amount of excess of assets over liabilities of each ring–fenced fund/matching adjustment portfolio. This value shall reflect any deduction of future transfers attributable to shareholders.</w:t>
            </w:r>
          </w:p>
        </w:tc>
      </w:tr>
      <w:tr w:rsidR="001B1226" w:rsidRPr="00A4338B" w14:paraId="794F754B" w14:textId="77777777" w:rsidTr="00EA0D67">
        <w:tc>
          <w:tcPr>
            <w:tcW w:w="1021" w:type="dxa"/>
            <w:tcBorders>
              <w:top w:val="single" w:sz="2" w:space="0" w:color="auto"/>
              <w:left w:val="single" w:sz="2" w:space="0" w:color="auto"/>
              <w:bottom w:val="single" w:sz="2" w:space="0" w:color="auto"/>
              <w:right w:val="single" w:sz="2" w:space="0" w:color="auto"/>
            </w:tcBorders>
          </w:tcPr>
          <w:p w14:paraId="5CB1C097" w14:textId="4EC68BF2" w:rsidR="001B1226" w:rsidRPr="00A4338B" w:rsidRDefault="001B1226" w:rsidP="001346F1">
            <w:pPr>
              <w:pStyle w:val="NormalLeft"/>
              <w:rPr>
                <w:lang w:val="en-GB"/>
              </w:rPr>
            </w:pPr>
            <w:r w:rsidRPr="00A4338B">
              <w:rPr>
                <w:lang w:val="en-GB"/>
              </w:rPr>
              <w:t>C0700</w:t>
            </w:r>
            <w:del w:id="1028" w:author="Author">
              <w:r w:rsidRPr="00A4338B" w:rsidDel="003531A0">
                <w:rPr>
                  <w:lang w:val="en-GB"/>
                </w:rPr>
                <w:delText>/R0020</w:delText>
              </w:r>
            </w:del>
          </w:p>
        </w:tc>
        <w:tc>
          <w:tcPr>
            <w:tcW w:w="2786" w:type="dxa"/>
            <w:tcBorders>
              <w:top w:val="single" w:sz="2" w:space="0" w:color="auto"/>
              <w:left w:val="single" w:sz="2" w:space="0" w:color="auto"/>
              <w:bottom w:val="single" w:sz="2" w:space="0" w:color="auto"/>
              <w:right w:val="single" w:sz="2" w:space="0" w:color="auto"/>
            </w:tcBorders>
          </w:tcPr>
          <w:p w14:paraId="2A364D6E" w14:textId="77777777" w:rsidR="001B1226" w:rsidRPr="00A4338B" w:rsidRDefault="001B1226" w:rsidP="001346F1">
            <w:pPr>
              <w:pStyle w:val="NormalLeft"/>
              <w:rPr>
                <w:lang w:val="en-GB"/>
              </w:rPr>
            </w:pPr>
            <w:r w:rsidRPr="00A4338B">
              <w:rPr>
                <w:lang w:val="en-GB"/>
              </w:rPr>
              <w:t>Ring–fenced fund/ matching adjustment portfolio — Future transfers attributable to shareholders</w:t>
            </w:r>
          </w:p>
        </w:tc>
        <w:tc>
          <w:tcPr>
            <w:tcW w:w="5479" w:type="dxa"/>
            <w:tcBorders>
              <w:top w:val="single" w:sz="2" w:space="0" w:color="auto"/>
              <w:left w:val="single" w:sz="2" w:space="0" w:color="auto"/>
              <w:bottom w:val="single" w:sz="2" w:space="0" w:color="auto"/>
              <w:right w:val="single" w:sz="2" w:space="0" w:color="auto"/>
            </w:tcBorders>
          </w:tcPr>
          <w:p w14:paraId="00453002" w14:textId="77777777" w:rsidR="001B1226" w:rsidRPr="00A4338B" w:rsidRDefault="001B1226" w:rsidP="001346F1">
            <w:pPr>
              <w:pStyle w:val="NormalLeft"/>
              <w:rPr>
                <w:lang w:val="en-GB"/>
              </w:rPr>
            </w:pPr>
            <w:r w:rsidRPr="00A4338B">
              <w:rPr>
                <w:lang w:val="en-GB"/>
              </w:rPr>
              <w:t>Value of future transfers attributable to shareholders according to Article 80 (2) of Delegated Regulation (EU) 2015/35.</w:t>
            </w:r>
          </w:p>
        </w:tc>
      </w:tr>
      <w:tr w:rsidR="001B1226" w:rsidRPr="00A4338B" w14:paraId="185F5520" w14:textId="77777777" w:rsidTr="00EA0D67">
        <w:tc>
          <w:tcPr>
            <w:tcW w:w="1021" w:type="dxa"/>
            <w:tcBorders>
              <w:top w:val="single" w:sz="2" w:space="0" w:color="auto"/>
              <w:left w:val="single" w:sz="2" w:space="0" w:color="auto"/>
              <w:bottom w:val="single" w:sz="2" w:space="0" w:color="auto"/>
              <w:right w:val="single" w:sz="2" w:space="0" w:color="auto"/>
            </w:tcBorders>
          </w:tcPr>
          <w:p w14:paraId="7853C3C4" w14:textId="267D84DD" w:rsidR="001B1226" w:rsidRPr="00A4338B" w:rsidRDefault="001B1226" w:rsidP="001346F1">
            <w:pPr>
              <w:pStyle w:val="NormalLeft"/>
              <w:rPr>
                <w:lang w:val="en-GB"/>
              </w:rPr>
            </w:pPr>
            <w:del w:id="1029" w:author="Author">
              <w:r w:rsidRPr="00A4338B" w:rsidDel="00994837">
                <w:rPr>
                  <w:lang w:val="en-GB"/>
                </w:rPr>
                <w:delText>C0710/R0010</w:delText>
              </w:r>
            </w:del>
          </w:p>
        </w:tc>
        <w:tc>
          <w:tcPr>
            <w:tcW w:w="2786" w:type="dxa"/>
            <w:tcBorders>
              <w:top w:val="single" w:sz="2" w:space="0" w:color="auto"/>
              <w:left w:val="single" w:sz="2" w:space="0" w:color="auto"/>
              <w:bottom w:val="single" w:sz="2" w:space="0" w:color="auto"/>
              <w:right w:val="single" w:sz="2" w:space="0" w:color="auto"/>
            </w:tcBorders>
          </w:tcPr>
          <w:p w14:paraId="408A38A7" w14:textId="6CA13A39" w:rsidR="001B1226" w:rsidRPr="00A4338B" w:rsidRDefault="001B1226" w:rsidP="009843E8">
            <w:pPr>
              <w:pStyle w:val="NormalLeft"/>
              <w:rPr>
                <w:lang w:val="en-GB"/>
              </w:rPr>
            </w:pPr>
            <w:del w:id="1030" w:author="Author">
              <w:r w:rsidRPr="00A4338B" w:rsidDel="00994837">
                <w:rPr>
                  <w:lang w:val="en-GB"/>
                </w:rPr>
                <w:delText>Ring fenced funds/matching adjustment portfolios — Adjustment for restricted own fund items in respect of matching adjustment portfolios and ring</w:delText>
              </w:r>
            </w:del>
            <w:ins w:id="1031" w:author="Author">
              <w:del w:id="1032" w:author="Author">
                <w:r w:rsidR="009843E8" w:rsidRPr="00A4338B" w:rsidDel="00994837">
                  <w:rPr>
                    <w:lang w:val="en-GB"/>
                  </w:rPr>
                  <w:delText>-</w:delText>
                </w:r>
              </w:del>
            </w:ins>
            <w:del w:id="1033" w:author="Author">
              <w:r w:rsidRPr="00A4338B" w:rsidDel="00994837">
                <w:rPr>
                  <w:lang w:val="en-GB"/>
                </w:rPr>
                <w:delText xml:space="preserve"> fenced funds</w:delText>
              </w:r>
            </w:del>
          </w:p>
        </w:tc>
        <w:tc>
          <w:tcPr>
            <w:tcW w:w="5479" w:type="dxa"/>
            <w:tcBorders>
              <w:top w:val="single" w:sz="2" w:space="0" w:color="auto"/>
              <w:left w:val="single" w:sz="2" w:space="0" w:color="auto"/>
              <w:bottom w:val="single" w:sz="2" w:space="0" w:color="auto"/>
              <w:right w:val="single" w:sz="2" w:space="0" w:color="auto"/>
            </w:tcBorders>
          </w:tcPr>
          <w:p w14:paraId="11AC41A7" w14:textId="34DDED03" w:rsidR="001B1226" w:rsidRPr="00A4338B" w:rsidRDefault="001B1226" w:rsidP="001346F1">
            <w:pPr>
              <w:pStyle w:val="NormalLeft"/>
              <w:rPr>
                <w:lang w:val="en-GB"/>
              </w:rPr>
            </w:pPr>
            <w:del w:id="1034" w:author="Author">
              <w:r w:rsidRPr="00A4338B" w:rsidDel="00994837">
                <w:rPr>
                  <w:lang w:val="en-GB"/>
                </w:rPr>
                <w:delText>This is the total deduction for ring–fenced funds and matching adjustment portfolios.</w:delText>
              </w:r>
            </w:del>
          </w:p>
        </w:tc>
      </w:tr>
      <w:tr w:rsidR="001B1226" w:rsidRPr="00A4338B" w14:paraId="1E63A005" w14:textId="77777777" w:rsidTr="00EA0D67">
        <w:tc>
          <w:tcPr>
            <w:tcW w:w="1021" w:type="dxa"/>
            <w:tcBorders>
              <w:top w:val="single" w:sz="2" w:space="0" w:color="auto"/>
              <w:left w:val="single" w:sz="2" w:space="0" w:color="auto"/>
              <w:bottom w:val="single" w:sz="2" w:space="0" w:color="auto"/>
              <w:right w:val="single" w:sz="2" w:space="0" w:color="auto"/>
            </w:tcBorders>
          </w:tcPr>
          <w:p w14:paraId="1C515B9C" w14:textId="44C8134F" w:rsidR="001B1226" w:rsidRPr="00A4338B" w:rsidRDefault="001B1226" w:rsidP="001346F1">
            <w:pPr>
              <w:pStyle w:val="NormalLeft"/>
              <w:rPr>
                <w:lang w:val="en-GB"/>
              </w:rPr>
            </w:pPr>
            <w:r w:rsidRPr="00A4338B">
              <w:rPr>
                <w:lang w:val="en-GB"/>
              </w:rPr>
              <w:t>C0710</w:t>
            </w:r>
            <w:del w:id="1035" w:author="Author">
              <w:r w:rsidRPr="00A4338B" w:rsidDel="003531A0">
                <w:rPr>
                  <w:lang w:val="en-GB"/>
                </w:rPr>
                <w:delText>/R0020</w:delText>
              </w:r>
            </w:del>
          </w:p>
        </w:tc>
        <w:tc>
          <w:tcPr>
            <w:tcW w:w="2786" w:type="dxa"/>
            <w:tcBorders>
              <w:top w:val="single" w:sz="2" w:space="0" w:color="auto"/>
              <w:left w:val="single" w:sz="2" w:space="0" w:color="auto"/>
              <w:bottom w:val="single" w:sz="2" w:space="0" w:color="auto"/>
              <w:right w:val="single" w:sz="2" w:space="0" w:color="auto"/>
            </w:tcBorders>
          </w:tcPr>
          <w:p w14:paraId="78341EE0" w14:textId="6A963E47" w:rsidR="001B1226" w:rsidRPr="00A4338B" w:rsidRDefault="001B1226" w:rsidP="001346F1">
            <w:pPr>
              <w:pStyle w:val="NormalLeft"/>
              <w:rPr>
                <w:lang w:val="en-GB"/>
              </w:rPr>
            </w:pPr>
            <w:r w:rsidRPr="00A4338B">
              <w:rPr>
                <w:lang w:val="en-GB"/>
              </w:rPr>
              <w:t>Ring fenced funds/matching adjustment portfolio — Adjustment for restricted own fund items in respect of matching adjustment portfolios and ring</w:t>
            </w:r>
            <w:ins w:id="1036" w:author="Author">
              <w:r w:rsidR="009843E8" w:rsidRPr="00A4338B">
                <w:rPr>
                  <w:lang w:val="en-GB"/>
                </w:rPr>
                <w:t>-</w:t>
              </w:r>
            </w:ins>
            <w:del w:id="1037" w:author="Author">
              <w:r w:rsidRPr="00A4338B" w:rsidDel="009843E8">
                <w:rPr>
                  <w:lang w:val="en-GB"/>
                </w:rPr>
                <w:delText xml:space="preserve"> </w:delText>
              </w:r>
            </w:del>
            <w:r w:rsidRPr="00A4338B">
              <w:rPr>
                <w:lang w:val="en-GB"/>
              </w:rPr>
              <w:t>fenced funds</w:t>
            </w:r>
          </w:p>
        </w:tc>
        <w:tc>
          <w:tcPr>
            <w:tcW w:w="5479" w:type="dxa"/>
            <w:tcBorders>
              <w:top w:val="single" w:sz="2" w:space="0" w:color="auto"/>
              <w:left w:val="single" w:sz="2" w:space="0" w:color="auto"/>
              <w:bottom w:val="single" w:sz="2" w:space="0" w:color="auto"/>
              <w:right w:val="single" w:sz="2" w:space="0" w:color="auto"/>
            </w:tcBorders>
          </w:tcPr>
          <w:p w14:paraId="029161DA" w14:textId="70D66848" w:rsidR="001B1226" w:rsidRPr="00A4338B" w:rsidRDefault="001B1226" w:rsidP="009C7767">
            <w:pPr>
              <w:pStyle w:val="NormalLeft"/>
              <w:rPr>
                <w:lang w:val="en-GB"/>
              </w:rPr>
            </w:pPr>
            <w:r w:rsidRPr="00A4338B">
              <w:rPr>
                <w:lang w:val="en-GB"/>
              </w:rPr>
              <w:t>This is the deduction for each ring–fenced fund/matching adjustment portfolio in accordance with Article 81 of Delegated Regulation (EU) 2015/35. </w:t>
            </w:r>
            <w:r w:rsidR="009C7767" w:rsidRPr="00A4338B">
              <w:rPr>
                <w:lang w:val="en-GB"/>
              </w:rPr>
              <w:t xml:space="preserve"> </w:t>
            </w:r>
          </w:p>
        </w:tc>
      </w:tr>
      <w:tr w:rsidR="00313101" w:rsidRPr="00A4338B" w14:paraId="0B0F95F7" w14:textId="77777777" w:rsidTr="00073EFA">
        <w:trPr>
          <w:ins w:id="1038" w:author="Author"/>
        </w:trPr>
        <w:tc>
          <w:tcPr>
            <w:tcW w:w="9286" w:type="dxa"/>
            <w:gridSpan w:val="3"/>
            <w:tcBorders>
              <w:top w:val="single" w:sz="2" w:space="0" w:color="auto"/>
              <w:left w:val="single" w:sz="2" w:space="0" w:color="auto"/>
              <w:bottom w:val="single" w:sz="2" w:space="0" w:color="auto"/>
              <w:right w:val="single" w:sz="2" w:space="0" w:color="auto"/>
            </w:tcBorders>
          </w:tcPr>
          <w:p w14:paraId="25E2DB9B" w14:textId="059EDC15" w:rsidR="00313101" w:rsidRPr="00A4338B" w:rsidRDefault="00313101" w:rsidP="009C7767">
            <w:pPr>
              <w:pStyle w:val="NormalLeft"/>
              <w:rPr>
                <w:ins w:id="1039" w:author="Author"/>
                <w:lang w:val="en-GB"/>
              </w:rPr>
            </w:pPr>
            <w:ins w:id="1040" w:author="Author">
              <w:r w:rsidRPr="00A4338B">
                <w:rPr>
                  <w:lang w:val="en-GB"/>
                </w:rPr>
                <w:t>RFF/matching adjustment portfolios deduction</w:t>
              </w:r>
            </w:ins>
          </w:p>
        </w:tc>
      </w:tr>
      <w:tr w:rsidR="0070071B" w:rsidRPr="00A4338B" w14:paraId="29804822" w14:textId="77777777" w:rsidTr="00EA0D67">
        <w:trPr>
          <w:ins w:id="1041" w:author="Author"/>
        </w:trPr>
        <w:tc>
          <w:tcPr>
            <w:tcW w:w="1021" w:type="dxa"/>
            <w:tcBorders>
              <w:top w:val="single" w:sz="2" w:space="0" w:color="auto"/>
              <w:left w:val="single" w:sz="2" w:space="0" w:color="auto"/>
              <w:bottom w:val="single" w:sz="2" w:space="0" w:color="auto"/>
              <w:right w:val="single" w:sz="2" w:space="0" w:color="auto"/>
            </w:tcBorders>
          </w:tcPr>
          <w:p w14:paraId="41A310CB" w14:textId="7F88A29C" w:rsidR="0070071B" w:rsidRPr="00A4338B" w:rsidRDefault="0070071B" w:rsidP="0070071B">
            <w:pPr>
              <w:pStyle w:val="NormalLeft"/>
              <w:rPr>
                <w:ins w:id="1042" w:author="Author"/>
                <w:lang w:val="en-GB"/>
              </w:rPr>
            </w:pPr>
            <w:ins w:id="1043" w:author="Author">
              <w:r w:rsidRPr="00A4338B">
                <w:rPr>
                  <w:lang w:val="en-GB"/>
                </w:rPr>
                <w:t>C0970/R0010</w:t>
              </w:r>
            </w:ins>
          </w:p>
        </w:tc>
        <w:tc>
          <w:tcPr>
            <w:tcW w:w="2786" w:type="dxa"/>
            <w:tcBorders>
              <w:top w:val="single" w:sz="2" w:space="0" w:color="auto"/>
              <w:left w:val="single" w:sz="2" w:space="0" w:color="auto"/>
              <w:bottom w:val="single" w:sz="2" w:space="0" w:color="auto"/>
              <w:right w:val="single" w:sz="2" w:space="0" w:color="auto"/>
            </w:tcBorders>
          </w:tcPr>
          <w:p w14:paraId="27C81284" w14:textId="37D34178" w:rsidR="0070071B" w:rsidRPr="00A4338B" w:rsidRDefault="0070071B" w:rsidP="0070071B">
            <w:pPr>
              <w:pStyle w:val="NormalLeft"/>
              <w:rPr>
                <w:ins w:id="1044" w:author="Author"/>
                <w:lang w:val="en-GB"/>
              </w:rPr>
            </w:pPr>
            <w:ins w:id="1045" w:author="Author">
              <w:r w:rsidRPr="00A4338B">
                <w:rPr>
                  <w:lang w:val="en-GB"/>
                </w:rPr>
                <w:t xml:space="preserve">Ring fenced funds/matching adjustment portfolio — Adjustment for restricted own fund items in respect of matching adjustment </w:t>
              </w:r>
              <w:r w:rsidRPr="00A4338B">
                <w:rPr>
                  <w:lang w:val="en-GB"/>
                </w:rPr>
                <w:lastRenderedPageBreak/>
                <w:t>portfolios and ring-fenced funds</w:t>
              </w:r>
            </w:ins>
          </w:p>
        </w:tc>
        <w:tc>
          <w:tcPr>
            <w:tcW w:w="5479" w:type="dxa"/>
            <w:tcBorders>
              <w:top w:val="single" w:sz="2" w:space="0" w:color="auto"/>
              <w:left w:val="single" w:sz="2" w:space="0" w:color="auto"/>
              <w:bottom w:val="single" w:sz="2" w:space="0" w:color="auto"/>
              <w:right w:val="single" w:sz="2" w:space="0" w:color="auto"/>
            </w:tcBorders>
          </w:tcPr>
          <w:p w14:paraId="417B1277" w14:textId="12157208" w:rsidR="0070071B" w:rsidRPr="00A4338B" w:rsidRDefault="00994837" w:rsidP="0070071B">
            <w:pPr>
              <w:pStyle w:val="NormalLeft"/>
              <w:rPr>
                <w:ins w:id="1046" w:author="Author"/>
                <w:lang w:val="en-GB"/>
              </w:rPr>
            </w:pPr>
            <w:ins w:id="1047" w:author="Author">
              <w:r w:rsidRPr="00A4338B">
                <w:rPr>
                  <w:lang w:val="en-GB"/>
                </w:rPr>
                <w:lastRenderedPageBreak/>
                <w:t>This is the total deduction for ring–fenced funds and matching adjustment portfolios</w:t>
              </w:r>
              <w:del w:id="1048" w:author="Author">
                <w:r w:rsidR="0070071B" w:rsidRPr="00A4338B" w:rsidDel="00994837">
                  <w:rPr>
                    <w:lang w:val="en-GB"/>
                  </w:rPr>
                  <w:delText>This is the</w:delText>
                </w:r>
                <w:r w:rsidR="00313101" w:rsidRPr="00A4338B" w:rsidDel="00994837">
                  <w:rPr>
                    <w:lang w:val="en-GB"/>
                  </w:rPr>
                  <w:delText xml:space="preserve"> sum of </w:delText>
                </w:r>
                <w:r w:rsidR="0070071B" w:rsidRPr="00A4338B" w:rsidDel="00994837">
                  <w:rPr>
                    <w:lang w:val="en-GB"/>
                  </w:rPr>
                  <w:delText>deduction</w:delText>
                </w:r>
                <w:r w:rsidR="00313101" w:rsidRPr="00A4338B" w:rsidDel="00994837">
                  <w:rPr>
                    <w:lang w:val="en-GB"/>
                  </w:rPr>
                  <w:delText>s</w:delText>
                </w:r>
                <w:r w:rsidR="0070071B" w:rsidRPr="00A4338B" w:rsidDel="00994837">
                  <w:rPr>
                    <w:lang w:val="en-GB"/>
                  </w:rPr>
                  <w:delText xml:space="preserve"> </w:delText>
                </w:r>
                <w:r w:rsidR="00313101" w:rsidRPr="00A4338B" w:rsidDel="00994837">
                  <w:rPr>
                    <w:lang w:val="en-GB"/>
                  </w:rPr>
                  <w:delText>Reported</w:delText>
                </w:r>
              </w:del>
              <w:r w:rsidR="004C4BA5" w:rsidRPr="00A4338B">
                <w:rPr>
                  <w:lang w:val="en-GB"/>
                </w:rPr>
                <w:t xml:space="preserve"> </w:t>
              </w:r>
              <w:r w:rsidRPr="00A4338B">
                <w:rPr>
                  <w:lang w:val="en-GB"/>
                </w:rPr>
                <w:t xml:space="preserve">reported </w:t>
              </w:r>
              <w:r w:rsidR="00313101" w:rsidRPr="00A4338B">
                <w:rPr>
                  <w:lang w:val="en-GB"/>
                </w:rPr>
                <w:t>in C0710.</w:t>
              </w:r>
              <w:r w:rsidR="0070071B" w:rsidRPr="00A4338B">
                <w:rPr>
                  <w:lang w:val="en-GB"/>
                </w:rPr>
                <w:t xml:space="preserve"> </w:t>
              </w:r>
            </w:ins>
          </w:p>
        </w:tc>
      </w:tr>
      <w:tr w:rsidR="00817122" w:rsidRPr="00A4338B" w14:paraId="2DB021B3" w14:textId="77777777" w:rsidTr="00C23057">
        <w:tc>
          <w:tcPr>
            <w:tcW w:w="9286" w:type="dxa"/>
            <w:gridSpan w:val="3"/>
            <w:tcBorders>
              <w:top w:val="single" w:sz="2" w:space="0" w:color="auto"/>
              <w:left w:val="single" w:sz="2" w:space="0" w:color="auto"/>
              <w:bottom w:val="single" w:sz="2" w:space="0" w:color="auto"/>
              <w:right w:val="single" w:sz="2" w:space="0" w:color="auto"/>
            </w:tcBorders>
          </w:tcPr>
          <w:p w14:paraId="613E4A2A" w14:textId="70E99DC2" w:rsidR="00817122" w:rsidRPr="00A4338B" w:rsidRDefault="00817122" w:rsidP="001346F1">
            <w:pPr>
              <w:pStyle w:val="NormalCentered"/>
              <w:rPr>
                <w:lang w:val="en-GB"/>
              </w:rPr>
            </w:pPr>
            <w:r w:rsidRPr="00A4338B">
              <w:rPr>
                <w:i/>
                <w:lang w:val="en-GB"/>
              </w:rPr>
              <w:t>Calculation of non available own funds at group level (such a calculation has to be done undertaking by undertaking)</w:t>
            </w:r>
          </w:p>
        </w:tc>
      </w:tr>
      <w:tr w:rsidR="00817122" w:rsidRPr="00A4338B" w14:paraId="388FD11A" w14:textId="77777777" w:rsidTr="00C23057">
        <w:tc>
          <w:tcPr>
            <w:tcW w:w="9286" w:type="dxa"/>
            <w:gridSpan w:val="3"/>
            <w:tcBorders>
              <w:top w:val="single" w:sz="2" w:space="0" w:color="auto"/>
              <w:left w:val="single" w:sz="2" w:space="0" w:color="auto"/>
              <w:bottom w:val="single" w:sz="2" w:space="0" w:color="auto"/>
              <w:right w:val="single" w:sz="2" w:space="0" w:color="auto"/>
            </w:tcBorders>
          </w:tcPr>
          <w:p w14:paraId="58971F12" w14:textId="1B73FCA1" w:rsidR="00817122" w:rsidRPr="00A4338B" w:rsidRDefault="00817122" w:rsidP="001346F1">
            <w:pPr>
              <w:pStyle w:val="NormalRight"/>
              <w:rPr>
                <w:lang w:val="en-GB"/>
              </w:rPr>
            </w:pPr>
            <w:r w:rsidRPr="00A4338B">
              <w:rPr>
                <w:i/>
                <w:lang w:val="en-GB"/>
              </w:rPr>
              <w:t>Non available own funds at group level — exceeding the contribution of solo SCR to group SCR</w:t>
            </w:r>
          </w:p>
        </w:tc>
      </w:tr>
      <w:tr w:rsidR="001B1226" w:rsidRPr="00A4338B" w14:paraId="77400BD6" w14:textId="77777777" w:rsidTr="00EA0D67">
        <w:tc>
          <w:tcPr>
            <w:tcW w:w="1021" w:type="dxa"/>
            <w:tcBorders>
              <w:top w:val="single" w:sz="2" w:space="0" w:color="auto"/>
              <w:left w:val="single" w:sz="2" w:space="0" w:color="auto"/>
              <w:bottom w:val="single" w:sz="2" w:space="0" w:color="auto"/>
              <w:right w:val="single" w:sz="2" w:space="0" w:color="auto"/>
            </w:tcBorders>
          </w:tcPr>
          <w:p w14:paraId="0055AAF1" w14:textId="77777777" w:rsidR="001B1226" w:rsidRPr="00A4338B" w:rsidRDefault="001B1226" w:rsidP="001346F1">
            <w:pPr>
              <w:pStyle w:val="NormalLeft"/>
              <w:rPr>
                <w:lang w:val="en-GB"/>
              </w:rPr>
            </w:pPr>
            <w:r w:rsidRPr="00A4338B">
              <w:rPr>
                <w:lang w:val="en-GB"/>
              </w:rPr>
              <w:t>C0720</w:t>
            </w:r>
          </w:p>
        </w:tc>
        <w:tc>
          <w:tcPr>
            <w:tcW w:w="2786" w:type="dxa"/>
            <w:tcBorders>
              <w:top w:val="single" w:sz="2" w:space="0" w:color="auto"/>
              <w:left w:val="single" w:sz="2" w:space="0" w:color="auto"/>
              <w:bottom w:val="single" w:sz="2" w:space="0" w:color="auto"/>
              <w:right w:val="single" w:sz="2" w:space="0" w:color="auto"/>
            </w:tcBorders>
          </w:tcPr>
          <w:p w14:paraId="718B8084" w14:textId="77777777" w:rsidR="001B1226" w:rsidRPr="00A4338B" w:rsidRDefault="001B1226" w:rsidP="001346F1">
            <w:pPr>
              <w:pStyle w:val="NormalLeft"/>
              <w:rPr>
                <w:lang w:val="en-GB"/>
              </w:rPr>
            </w:pPr>
            <w:r w:rsidRPr="00A4338B">
              <w:rPr>
                <w:lang w:val="en-GB"/>
              </w:rPr>
              <w:t xml:space="preserve">Related (Re)insurance undertakings, Insurance Holding Company, Mixed Financial Holding Company, </w:t>
            </w:r>
            <w:ins w:id="1049" w:author="Author">
              <w:r w:rsidR="00CA0AEF" w:rsidRPr="00A4338B">
                <w:rPr>
                  <w:lang w:val="en-GB"/>
                </w:rPr>
                <w:t>A</w:t>
              </w:r>
            </w:ins>
            <w:del w:id="1050" w:author="Author">
              <w:r w:rsidRPr="00A4338B">
                <w:rPr>
                  <w:lang w:val="en-GB"/>
                </w:rPr>
                <w:delText>a</w:delText>
              </w:r>
            </w:del>
            <w:r w:rsidRPr="00A4338B">
              <w:rPr>
                <w:lang w:val="en-GB"/>
              </w:rPr>
              <w:t xml:space="preserve">ncillary </w:t>
            </w:r>
            <w:del w:id="1051" w:author="Author">
              <w:r w:rsidRPr="00A4338B">
                <w:rPr>
                  <w:lang w:val="en-GB"/>
                </w:rPr>
                <w:delText xml:space="preserve">entities </w:delText>
              </w:r>
            </w:del>
            <w:ins w:id="1052" w:author="Author">
              <w:r w:rsidR="00CA0AEF" w:rsidRPr="00A4338B">
                <w:rPr>
                  <w:lang w:val="en-GB"/>
                </w:rPr>
                <w:t xml:space="preserve">services undertakings </w:t>
              </w:r>
            </w:ins>
            <w:r w:rsidRPr="00A4338B">
              <w:rPr>
                <w:lang w:val="en-GB"/>
              </w:rPr>
              <w:t xml:space="preserve">and </w:t>
            </w:r>
            <w:ins w:id="1053" w:author="Author">
              <w:r w:rsidRPr="00A4338B">
                <w:rPr>
                  <w:lang w:val="en-GB"/>
                </w:rPr>
                <w:t>S</w:t>
              </w:r>
            </w:ins>
            <w:del w:id="1054" w:author="Author">
              <w:r w:rsidRPr="00A4338B" w:rsidDel="00A10F10">
                <w:rPr>
                  <w:lang w:val="en-GB"/>
                </w:rPr>
                <w:delText>V</w:delText>
              </w:r>
            </w:del>
            <w:ins w:id="1055" w:author="Author">
              <w:r w:rsidRPr="00A4338B">
                <w:rPr>
                  <w:lang w:val="en-GB"/>
                </w:rPr>
                <w:t>P</w:t>
              </w:r>
              <w:r w:rsidR="00CA0AEF" w:rsidRPr="00A4338B">
                <w:rPr>
                  <w:lang w:val="en-GB"/>
                </w:rPr>
                <w:t>V</w:t>
              </w:r>
            </w:ins>
            <w:del w:id="1056" w:author="Author">
              <w:r w:rsidRPr="00A4338B">
                <w:rPr>
                  <w:lang w:val="en-GB"/>
                </w:rPr>
                <w:delText>SVP</w:delText>
              </w:r>
            </w:del>
            <w:r w:rsidRPr="00A4338B">
              <w:rPr>
                <w:lang w:val="en-GB"/>
              </w:rPr>
              <w:t xml:space="preserve"> included in the scope of the group calculation</w:t>
            </w:r>
          </w:p>
        </w:tc>
        <w:tc>
          <w:tcPr>
            <w:tcW w:w="5479" w:type="dxa"/>
            <w:tcBorders>
              <w:top w:val="single" w:sz="2" w:space="0" w:color="auto"/>
              <w:left w:val="single" w:sz="2" w:space="0" w:color="auto"/>
              <w:bottom w:val="single" w:sz="2" w:space="0" w:color="auto"/>
              <w:right w:val="single" w:sz="2" w:space="0" w:color="auto"/>
            </w:tcBorders>
          </w:tcPr>
          <w:p w14:paraId="0FCE452A" w14:textId="77777777" w:rsidR="001B1226" w:rsidRPr="00A4338B" w:rsidRDefault="001B1226" w:rsidP="001346F1">
            <w:pPr>
              <w:pStyle w:val="NormalLeft"/>
              <w:rPr>
                <w:lang w:val="en-GB"/>
              </w:rPr>
            </w:pPr>
            <w:r w:rsidRPr="00A4338B">
              <w:rPr>
                <w:lang w:val="en-GB"/>
              </w:rPr>
              <w:t>Name of undertaking</w:t>
            </w:r>
          </w:p>
        </w:tc>
      </w:tr>
      <w:tr w:rsidR="001B1226" w:rsidRPr="00A4338B" w14:paraId="3B59BFA6" w14:textId="77777777" w:rsidTr="00EA0D67">
        <w:tc>
          <w:tcPr>
            <w:tcW w:w="1021" w:type="dxa"/>
            <w:tcBorders>
              <w:top w:val="single" w:sz="2" w:space="0" w:color="auto"/>
              <w:left w:val="single" w:sz="2" w:space="0" w:color="auto"/>
              <w:bottom w:val="single" w:sz="2" w:space="0" w:color="auto"/>
              <w:right w:val="single" w:sz="2" w:space="0" w:color="auto"/>
            </w:tcBorders>
          </w:tcPr>
          <w:p w14:paraId="6F12F7B1" w14:textId="77777777" w:rsidR="001B1226" w:rsidRPr="00A4338B" w:rsidRDefault="001B1226" w:rsidP="001346F1">
            <w:pPr>
              <w:pStyle w:val="NormalLeft"/>
              <w:rPr>
                <w:lang w:val="en-GB"/>
              </w:rPr>
            </w:pPr>
            <w:r w:rsidRPr="00A4338B">
              <w:rPr>
                <w:lang w:val="en-GB"/>
              </w:rPr>
              <w:t>C0730</w:t>
            </w:r>
          </w:p>
        </w:tc>
        <w:tc>
          <w:tcPr>
            <w:tcW w:w="2786" w:type="dxa"/>
            <w:tcBorders>
              <w:top w:val="single" w:sz="2" w:space="0" w:color="auto"/>
              <w:left w:val="single" w:sz="2" w:space="0" w:color="auto"/>
              <w:bottom w:val="single" w:sz="2" w:space="0" w:color="auto"/>
              <w:right w:val="single" w:sz="2" w:space="0" w:color="auto"/>
            </w:tcBorders>
          </w:tcPr>
          <w:p w14:paraId="45B53152" w14:textId="77777777" w:rsidR="001B1226" w:rsidRPr="00A4338B" w:rsidRDefault="001B1226" w:rsidP="001346F1">
            <w:pPr>
              <w:pStyle w:val="NormalLeft"/>
              <w:rPr>
                <w:lang w:val="en-GB"/>
              </w:rPr>
            </w:pPr>
            <w:r w:rsidRPr="00A4338B">
              <w:rPr>
                <w:lang w:val="en-GB"/>
              </w:rPr>
              <w:t>Country</w:t>
            </w:r>
          </w:p>
        </w:tc>
        <w:tc>
          <w:tcPr>
            <w:tcW w:w="5479" w:type="dxa"/>
            <w:tcBorders>
              <w:top w:val="single" w:sz="2" w:space="0" w:color="auto"/>
              <w:left w:val="single" w:sz="2" w:space="0" w:color="auto"/>
              <w:bottom w:val="single" w:sz="2" w:space="0" w:color="auto"/>
              <w:right w:val="single" w:sz="2" w:space="0" w:color="auto"/>
            </w:tcBorders>
          </w:tcPr>
          <w:p w14:paraId="5331DF8B" w14:textId="77777777" w:rsidR="001B1226" w:rsidRPr="00A4338B" w:rsidRDefault="001B1226" w:rsidP="001346F1">
            <w:pPr>
              <w:pStyle w:val="NormalLeft"/>
              <w:rPr>
                <w:lang w:val="en-GB"/>
              </w:rPr>
            </w:pPr>
            <w:r w:rsidRPr="00A4338B">
              <w:rPr>
                <w:lang w:val="en-GB"/>
              </w:rPr>
              <w:t>ISO 3166–1 alpha–2 code of the country where the entity has its head office</w:t>
            </w:r>
          </w:p>
        </w:tc>
      </w:tr>
      <w:tr w:rsidR="001B1226" w:rsidRPr="00A4338B" w14:paraId="38341A9E" w14:textId="77777777" w:rsidTr="00EA0D67">
        <w:tc>
          <w:tcPr>
            <w:tcW w:w="1021" w:type="dxa"/>
            <w:tcBorders>
              <w:top w:val="single" w:sz="2" w:space="0" w:color="auto"/>
              <w:left w:val="single" w:sz="2" w:space="0" w:color="auto"/>
              <w:bottom w:val="single" w:sz="2" w:space="0" w:color="auto"/>
              <w:right w:val="single" w:sz="2" w:space="0" w:color="auto"/>
            </w:tcBorders>
          </w:tcPr>
          <w:p w14:paraId="7D1A0936" w14:textId="77777777" w:rsidR="001B1226" w:rsidRPr="00A4338B" w:rsidRDefault="001B1226" w:rsidP="001346F1">
            <w:pPr>
              <w:pStyle w:val="NormalLeft"/>
              <w:rPr>
                <w:lang w:val="en-GB"/>
              </w:rPr>
            </w:pPr>
            <w:r w:rsidRPr="00A4338B">
              <w:rPr>
                <w:lang w:val="en-GB"/>
              </w:rPr>
              <w:t>C0740</w:t>
            </w:r>
          </w:p>
        </w:tc>
        <w:tc>
          <w:tcPr>
            <w:tcW w:w="2786" w:type="dxa"/>
            <w:tcBorders>
              <w:top w:val="single" w:sz="2" w:space="0" w:color="auto"/>
              <w:left w:val="single" w:sz="2" w:space="0" w:color="auto"/>
              <w:bottom w:val="single" w:sz="2" w:space="0" w:color="auto"/>
              <w:right w:val="single" w:sz="2" w:space="0" w:color="auto"/>
            </w:tcBorders>
          </w:tcPr>
          <w:p w14:paraId="6AE04883" w14:textId="77777777" w:rsidR="001B1226" w:rsidRPr="00A4338B" w:rsidRDefault="001B1226" w:rsidP="001346F1">
            <w:pPr>
              <w:pStyle w:val="NormalLeft"/>
              <w:rPr>
                <w:lang w:val="en-GB"/>
              </w:rPr>
            </w:pPr>
            <w:r w:rsidRPr="00A4338B">
              <w:rPr>
                <w:lang w:val="en-GB"/>
              </w:rPr>
              <w:t>Contribution of solo SCR to Group SCR</w:t>
            </w:r>
          </w:p>
        </w:tc>
        <w:tc>
          <w:tcPr>
            <w:tcW w:w="5479" w:type="dxa"/>
            <w:tcBorders>
              <w:top w:val="single" w:sz="2" w:space="0" w:color="auto"/>
              <w:left w:val="single" w:sz="2" w:space="0" w:color="auto"/>
              <w:bottom w:val="single" w:sz="2" w:space="0" w:color="auto"/>
              <w:right w:val="single" w:sz="2" w:space="0" w:color="auto"/>
            </w:tcBorders>
          </w:tcPr>
          <w:p w14:paraId="394AB902" w14:textId="77777777" w:rsidR="001B1226" w:rsidRPr="00A4338B" w:rsidRDefault="001B1226" w:rsidP="001346F1">
            <w:pPr>
              <w:pStyle w:val="NormalLeft"/>
              <w:rPr>
                <w:lang w:val="en-GB"/>
              </w:rPr>
            </w:pPr>
            <w:r w:rsidRPr="00A4338B">
              <w:rPr>
                <w:lang w:val="en-GB"/>
              </w:rPr>
              <w:t>Contribution of solo SCR to group SCR</w:t>
            </w:r>
          </w:p>
          <w:p w14:paraId="02A85F77" w14:textId="04F6582B" w:rsidR="001B1226" w:rsidRPr="00A4338B" w:rsidRDefault="001B1226" w:rsidP="001346F1">
            <w:pPr>
              <w:pStyle w:val="NormalLeft"/>
              <w:rPr>
                <w:lang w:val="en-GB"/>
              </w:rPr>
            </w:pPr>
            <w:r w:rsidRPr="00A4338B">
              <w:rPr>
                <w:lang w:val="en-GB"/>
              </w:rPr>
              <w:t xml:space="preserve">If the method 1 is applied, the contribution of a subsidiary undertaking to the group shall be calculated according </w:t>
            </w:r>
            <w:ins w:id="1057" w:author="Author">
              <w:r w:rsidR="00227010" w:rsidRPr="00A4338B">
                <w:rPr>
                  <w:lang w:val="en-GB"/>
                </w:rPr>
                <w:t xml:space="preserve">to </w:t>
              </w:r>
            </w:ins>
            <w:r w:rsidRPr="00A4338B">
              <w:rPr>
                <w:lang w:val="en-GB"/>
              </w:rPr>
              <w:t>the formula:</w:t>
            </w:r>
          </w:p>
          <w:p w14:paraId="106314A0" w14:textId="77777777" w:rsidR="001B1226" w:rsidRPr="00A4338B" w:rsidRDefault="001B1226" w:rsidP="001346F1">
            <w:pPr>
              <w:pStyle w:val="NormalLeft"/>
              <w:rPr>
                <w:lang w:val="en-GB"/>
              </w:rPr>
            </w:pPr>
            <w:del w:id="1058" w:author="Author">
              <w:r w:rsidRPr="00A4338B">
                <w:rPr>
                  <w:noProof/>
                  <w:lang w:val="en-GB"/>
                </w:rPr>
                <w:drawing>
                  <wp:inline distT="0" distB="0" distL="0" distR="0" wp14:anchorId="6A672C88" wp14:editId="1EBC771A">
                    <wp:extent cx="3028315" cy="607162"/>
                    <wp:effectExtent l="0" t="0" r="635"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33927" cy="608287"/>
                            </a:xfrm>
                            <a:prstGeom prst="rect">
                              <a:avLst/>
                            </a:prstGeom>
                            <a:noFill/>
                            <a:ln>
                              <a:noFill/>
                            </a:ln>
                          </pic:spPr>
                        </pic:pic>
                      </a:graphicData>
                    </a:graphic>
                  </wp:inline>
                </w:drawing>
              </w:r>
            </w:del>
            <w:ins w:id="1059" w:author="Author">
              <w:r w:rsidRPr="00A4338B">
                <w:rPr>
                  <w:noProof/>
                  <w:lang w:val="en-GB"/>
                </w:rPr>
                <w:drawing>
                  <wp:inline distT="0" distB="0" distL="0" distR="0" wp14:anchorId="6A672C88" wp14:editId="132452F9">
                    <wp:extent cx="5346700" cy="508000"/>
                    <wp:effectExtent l="0" t="0" r="635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0" cy="508000"/>
                            </a:xfrm>
                            <a:prstGeom prst="rect">
                              <a:avLst/>
                            </a:prstGeom>
                            <a:noFill/>
                            <a:ln>
                              <a:noFill/>
                            </a:ln>
                          </pic:spPr>
                        </pic:pic>
                      </a:graphicData>
                    </a:graphic>
                  </wp:inline>
                </w:drawing>
              </w:r>
            </w:ins>
          </w:p>
          <w:p w14:paraId="441B010A" w14:textId="77777777" w:rsidR="001B1226" w:rsidRPr="00A4338B" w:rsidRDefault="001B1226" w:rsidP="001346F1">
            <w:pPr>
              <w:pStyle w:val="NormalLeft"/>
              <w:rPr>
                <w:lang w:val="en-GB"/>
              </w:rPr>
            </w:pPr>
            <w:r w:rsidRPr="00A4338B">
              <w:rPr>
                <w:lang w:val="en-GB"/>
              </w:rPr>
              <w:t>Where:</w:t>
            </w:r>
          </w:p>
          <w:p w14:paraId="5B03AEFA" w14:textId="77777777" w:rsidR="001B1226" w:rsidRPr="00A4338B" w:rsidRDefault="001B1226" w:rsidP="001346F1">
            <w:pPr>
              <w:pStyle w:val="Tiret0"/>
              <w:numPr>
                <w:ilvl w:val="0"/>
                <w:numId w:val="14"/>
              </w:numPr>
              <w:ind w:left="851" w:hanging="851"/>
              <w:rPr>
                <w:lang w:val="en-GB"/>
              </w:rPr>
            </w:pPr>
            <w:r w:rsidRPr="00A4338B">
              <w:rPr>
                <w:lang w:val="en-GB"/>
              </w:rPr>
              <w:t>SCR</w:t>
            </w:r>
            <w:r w:rsidRPr="00A4338B">
              <w:rPr>
                <w:vertAlign w:val="subscript"/>
                <w:lang w:val="en-GB"/>
              </w:rPr>
              <w:t>i</w:t>
            </w:r>
            <w:r w:rsidRPr="00A4338B">
              <w:rPr>
                <w:vertAlign w:val="superscript"/>
                <w:lang w:val="en-GB"/>
              </w:rPr>
              <w:t>solo</w:t>
            </w:r>
            <w:r w:rsidRPr="00A4338B">
              <w:rPr>
                <w:lang w:val="en-GB"/>
              </w:rPr>
              <w:t xml:space="preserve"> is the solo SCR of the parent undertaking and each insurance, reinsurance and intermediate insurance holding and mixed financial holding company over which a dominant influence is exercised and that are included in the SCR fully consolidated</w:t>
            </w:r>
          </w:p>
          <w:p w14:paraId="375C9E90" w14:textId="77777777" w:rsidR="001B1226" w:rsidRPr="00A4338B" w:rsidRDefault="001B1226" w:rsidP="001346F1">
            <w:pPr>
              <w:pStyle w:val="Tiret0"/>
              <w:numPr>
                <w:ilvl w:val="0"/>
                <w:numId w:val="14"/>
              </w:numPr>
              <w:ind w:left="851" w:hanging="851"/>
              <w:rPr>
                <w:lang w:val="en-GB"/>
              </w:rPr>
            </w:pPr>
            <w:r w:rsidRPr="00A4338B">
              <w:rPr>
                <w:lang w:val="en-GB"/>
              </w:rPr>
              <w:t>SCR</w:t>
            </w:r>
            <w:r w:rsidRPr="00A4338B">
              <w:rPr>
                <w:vertAlign w:val="subscript"/>
                <w:lang w:val="en-GB"/>
              </w:rPr>
              <w:t>j</w:t>
            </w:r>
            <w:r w:rsidRPr="00A4338B">
              <w:rPr>
                <w:lang w:val="en-GB"/>
              </w:rPr>
              <w:t xml:space="preserve"> is the solo SCR of the entity j</w:t>
            </w:r>
          </w:p>
          <w:p w14:paraId="773BC9CF" w14:textId="41062C3C" w:rsidR="001B1226" w:rsidRPr="00A4338B" w:rsidRDefault="001B1226" w:rsidP="001346F1">
            <w:pPr>
              <w:pStyle w:val="Tiret0"/>
              <w:numPr>
                <w:ilvl w:val="0"/>
                <w:numId w:val="14"/>
              </w:numPr>
              <w:ind w:left="851" w:hanging="851"/>
              <w:rPr>
                <w:lang w:val="en-GB"/>
              </w:rPr>
            </w:pPr>
            <w:r w:rsidRPr="00A4338B">
              <w:rPr>
                <w:lang w:val="en-GB"/>
              </w:rPr>
              <w:t xml:space="preserve">the ratio is the proportional adjustment due to the recognition of diversification effects in the part fully consolidated </w:t>
            </w:r>
            <w:del w:id="1060" w:author="Author">
              <w:r w:rsidRPr="00A4338B">
                <w:rPr>
                  <w:lang w:val="en-GB"/>
                </w:rPr>
                <w:delText xml:space="preserve">(in the case where the SCR diversified (numerator) calculated in </w:delText>
              </w:r>
              <w:r w:rsidRPr="00A4338B">
                <w:rPr>
                  <w:lang w:val="en-GB"/>
                </w:rPr>
                <w:lastRenderedPageBreak/>
                <w:delText>accordance to Article 336(a) of the Delegated Regulation (EU) 2015/35 is greater than the sum of the individual SCR of the participating undertaking and each related insurance and reinsurance undertaking included in the calculation of the SCR diversified (denominator)</w:delText>
              </w:r>
            </w:del>
            <w:ins w:id="1061" w:author="Author">
              <w:r w:rsidR="000520DF" w:rsidRPr="00A4338B">
                <w:rPr>
                  <w:lang w:val="en-GB"/>
                </w:rPr>
                <w:t>,</w:t>
              </w:r>
            </w:ins>
            <w:del w:id="1062" w:author="Author">
              <w:r w:rsidRPr="00A4338B">
                <w:rPr>
                  <w:lang w:val="en-GB"/>
                </w:rPr>
                <w:delText xml:space="preserve"> </w:delText>
              </w:r>
            </w:del>
            <w:r w:rsidRPr="00A4338B">
              <w:rPr>
                <w:lang w:val="en-GB"/>
              </w:rPr>
              <w:t>the value of the ratio is capped to 1</w:t>
            </w:r>
            <w:ins w:id="1063" w:author="Author">
              <w:r w:rsidR="000520DF" w:rsidRPr="00A4338B">
                <w:rPr>
                  <w:lang w:val="en-GB"/>
                </w:rPr>
                <w:t>.</w:t>
              </w:r>
            </w:ins>
            <w:del w:id="1064" w:author="Author">
              <w:r w:rsidRPr="00A4338B" w:rsidDel="000520DF">
                <w:rPr>
                  <w:lang w:val="en-GB"/>
                </w:rPr>
                <w:delText>)</w:delText>
              </w:r>
            </w:del>
          </w:p>
          <w:p w14:paraId="3992D596" w14:textId="470B73B1" w:rsidR="001B1226" w:rsidRPr="00A4338B" w:rsidRDefault="001B1226" w:rsidP="001346F1">
            <w:pPr>
              <w:pStyle w:val="NormalLeft"/>
              <w:rPr>
                <w:lang w:val="en-GB"/>
              </w:rPr>
            </w:pPr>
            <w:r w:rsidRPr="00A4338B">
              <w:rPr>
                <w:lang w:val="en-GB"/>
              </w:rPr>
              <w:t>The assessment of non</w:t>
            </w:r>
            <w:ins w:id="1065" w:author="Author">
              <w:r w:rsidR="0038726D" w:rsidRPr="00A4338B">
                <w:rPr>
                  <w:lang w:val="en-GB"/>
                </w:rPr>
                <w:t>-</w:t>
              </w:r>
            </w:ins>
            <w:del w:id="1066" w:author="Author">
              <w:r w:rsidRPr="00A4338B" w:rsidDel="0038726D">
                <w:rPr>
                  <w:lang w:val="en-GB"/>
                </w:rPr>
                <w:delText xml:space="preserve"> </w:delText>
              </w:r>
            </w:del>
            <w:r w:rsidRPr="00A4338B">
              <w:rPr>
                <w:lang w:val="en-GB"/>
              </w:rPr>
              <w:t>available own funds shall be made also for own funds in non controlled undertakings taking into account the proportionality principle.</w:t>
            </w:r>
          </w:p>
          <w:p w14:paraId="51189C61" w14:textId="77777777" w:rsidR="001B1226" w:rsidRPr="00A4338B" w:rsidRDefault="001B1226" w:rsidP="001346F1">
            <w:pPr>
              <w:pStyle w:val="NormalLeft"/>
              <w:rPr>
                <w:lang w:val="en-GB"/>
              </w:rPr>
            </w:pPr>
            <w:r w:rsidRPr="00A4338B">
              <w:rPr>
                <w:lang w:val="en-GB"/>
              </w:rPr>
              <w:t>For method 2 the contribution of the related undertaking to the group SCR is the proportional share of the individual SCR.</w:t>
            </w:r>
          </w:p>
        </w:tc>
      </w:tr>
      <w:tr w:rsidR="001B1226" w:rsidRPr="00A4338B" w14:paraId="3E2738DA" w14:textId="77777777" w:rsidTr="00EA0D67">
        <w:tc>
          <w:tcPr>
            <w:tcW w:w="1021" w:type="dxa"/>
            <w:tcBorders>
              <w:top w:val="single" w:sz="2" w:space="0" w:color="auto"/>
              <w:left w:val="single" w:sz="2" w:space="0" w:color="auto"/>
              <w:bottom w:val="single" w:sz="2" w:space="0" w:color="auto"/>
              <w:right w:val="single" w:sz="2" w:space="0" w:color="auto"/>
            </w:tcBorders>
          </w:tcPr>
          <w:p w14:paraId="41EDF006" w14:textId="77777777" w:rsidR="001B1226" w:rsidRPr="00A4338B" w:rsidRDefault="001B1226" w:rsidP="001346F1">
            <w:pPr>
              <w:pStyle w:val="NormalLeft"/>
              <w:rPr>
                <w:lang w:val="en-GB"/>
              </w:rPr>
            </w:pPr>
            <w:del w:id="1067" w:author="Author">
              <w:r w:rsidRPr="00A4338B">
                <w:rPr>
                  <w:lang w:val="en-GB"/>
                </w:rPr>
                <w:lastRenderedPageBreak/>
                <w:delText>C0750</w:delText>
              </w:r>
            </w:del>
          </w:p>
        </w:tc>
        <w:tc>
          <w:tcPr>
            <w:tcW w:w="2786" w:type="dxa"/>
            <w:tcBorders>
              <w:top w:val="single" w:sz="2" w:space="0" w:color="auto"/>
              <w:left w:val="single" w:sz="2" w:space="0" w:color="auto"/>
              <w:bottom w:val="single" w:sz="2" w:space="0" w:color="auto"/>
              <w:right w:val="single" w:sz="2" w:space="0" w:color="auto"/>
            </w:tcBorders>
          </w:tcPr>
          <w:p w14:paraId="601DDABD" w14:textId="77777777" w:rsidR="001B1226" w:rsidRPr="00A4338B" w:rsidRDefault="001B1226" w:rsidP="001346F1">
            <w:pPr>
              <w:pStyle w:val="NormalLeft"/>
              <w:rPr>
                <w:lang w:val="en-GB"/>
              </w:rPr>
            </w:pPr>
            <w:del w:id="1068" w:author="Author">
              <w:r w:rsidRPr="00A4338B">
                <w:rPr>
                  <w:lang w:val="en-GB"/>
                </w:rPr>
                <w:delText>Non available minority interests</w:delText>
              </w:r>
            </w:del>
          </w:p>
        </w:tc>
        <w:tc>
          <w:tcPr>
            <w:tcW w:w="5479" w:type="dxa"/>
            <w:tcBorders>
              <w:top w:val="single" w:sz="2" w:space="0" w:color="auto"/>
              <w:left w:val="single" w:sz="2" w:space="0" w:color="auto"/>
              <w:bottom w:val="single" w:sz="2" w:space="0" w:color="auto"/>
              <w:right w:val="single" w:sz="2" w:space="0" w:color="auto"/>
            </w:tcBorders>
          </w:tcPr>
          <w:p w14:paraId="745D6637" w14:textId="77777777" w:rsidR="001B1226" w:rsidRPr="00A4338B" w:rsidRDefault="001B1226" w:rsidP="001346F1">
            <w:pPr>
              <w:pStyle w:val="NormalLeft"/>
              <w:rPr>
                <w:lang w:val="en-GB"/>
              </w:rPr>
            </w:pPr>
            <w:del w:id="1069" w:author="Author">
              <w:r w:rsidRPr="00A4338B">
                <w:rPr>
                  <w:lang w:val="en-GB"/>
                </w:rPr>
                <w:delText>Non available minority interests, when the method 1 is applied, that is any minority interests in the eligible own funds (after deducting other non available own funds) of (re) insurance subsidiary exceeding the contribution of the solo SCR to the group SCR.</w:delText>
              </w:r>
            </w:del>
          </w:p>
        </w:tc>
      </w:tr>
      <w:tr w:rsidR="001B1226" w:rsidRPr="00A4338B" w14:paraId="08A3C414" w14:textId="77777777" w:rsidTr="00EA0D67">
        <w:tc>
          <w:tcPr>
            <w:tcW w:w="1021" w:type="dxa"/>
            <w:tcBorders>
              <w:top w:val="single" w:sz="2" w:space="0" w:color="auto"/>
              <w:left w:val="single" w:sz="2" w:space="0" w:color="auto"/>
              <w:bottom w:val="single" w:sz="2" w:space="0" w:color="auto"/>
              <w:right w:val="single" w:sz="2" w:space="0" w:color="auto"/>
            </w:tcBorders>
          </w:tcPr>
          <w:p w14:paraId="01BCDA31" w14:textId="77777777" w:rsidR="001B1226" w:rsidRPr="00A4338B" w:rsidRDefault="001B1226" w:rsidP="001346F1">
            <w:pPr>
              <w:pStyle w:val="NormalLeft"/>
              <w:rPr>
                <w:lang w:val="en-GB"/>
              </w:rPr>
            </w:pPr>
            <w:r w:rsidRPr="00A4338B">
              <w:rPr>
                <w:lang w:val="en-GB"/>
              </w:rPr>
              <w:t>C0760</w:t>
            </w:r>
          </w:p>
        </w:tc>
        <w:tc>
          <w:tcPr>
            <w:tcW w:w="2786" w:type="dxa"/>
            <w:tcBorders>
              <w:top w:val="single" w:sz="2" w:space="0" w:color="auto"/>
              <w:left w:val="single" w:sz="2" w:space="0" w:color="auto"/>
              <w:bottom w:val="single" w:sz="2" w:space="0" w:color="auto"/>
              <w:right w:val="single" w:sz="2" w:space="0" w:color="auto"/>
            </w:tcBorders>
          </w:tcPr>
          <w:p w14:paraId="450B38DB" w14:textId="77777777" w:rsidR="001B1226" w:rsidRPr="00A4338B" w:rsidRDefault="001B1226" w:rsidP="001346F1">
            <w:pPr>
              <w:pStyle w:val="NormalLeft"/>
              <w:rPr>
                <w:lang w:val="en-GB"/>
              </w:rPr>
            </w:pPr>
            <w:r w:rsidRPr="00A4338B">
              <w:rPr>
                <w:lang w:val="en-GB"/>
              </w:rPr>
              <w:t>Non available own funds related to other own fund items approved by supervisory authority</w:t>
            </w:r>
          </w:p>
        </w:tc>
        <w:tc>
          <w:tcPr>
            <w:tcW w:w="5479" w:type="dxa"/>
            <w:tcBorders>
              <w:top w:val="single" w:sz="2" w:space="0" w:color="auto"/>
              <w:left w:val="single" w:sz="2" w:space="0" w:color="auto"/>
              <w:bottom w:val="single" w:sz="2" w:space="0" w:color="auto"/>
              <w:right w:val="single" w:sz="2" w:space="0" w:color="auto"/>
            </w:tcBorders>
          </w:tcPr>
          <w:p w14:paraId="5A910619" w14:textId="77777777" w:rsidR="001B1226" w:rsidRPr="00A4338B" w:rsidRDefault="001B1226" w:rsidP="001346F1">
            <w:pPr>
              <w:pStyle w:val="NormalLeft"/>
              <w:rPr>
                <w:lang w:val="en-GB"/>
              </w:rPr>
            </w:pPr>
            <w:del w:id="1070" w:author="Author">
              <w:r w:rsidRPr="00A4338B">
                <w:rPr>
                  <w:lang w:val="en-GB"/>
                </w:rPr>
                <w:delText xml:space="preserve">Total amount for </w:delText>
              </w:r>
              <w:r w:rsidRPr="00A4338B" w:rsidDel="00CA0AEF">
                <w:rPr>
                  <w:lang w:val="en-GB"/>
                </w:rPr>
                <w:delText>n</w:delText>
              </w:r>
            </w:del>
            <w:ins w:id="1071" w:author="Author">
              <w:r w:rsidR="00CA0AEF" w:rsidRPr="00A4338B">
                <w:rPr>
                  <w:lang w:val="en-GB"/>
                </w:rPr>
                <w:t>N</w:t>
              </w:r>
              <w:r w:rsidRPr="00A4338B">
                <w:rPr>
                  <w:lang w:val="en-GB"/>
                </w:rPr>
                <w:t>on</w:t>
              </w:r>
            </w:ins>
            <w:del w:id="1072" w:author="Author">
              <w:r w:rsidRPr="00A4338B">
                <w:rPr>
                  <w:lang w:val="en-GB"/>
                </w:rPr>
                <w:delText>non</w:delText>
              </w:r>
            </w:del>
            <w:r w:rsidRPr="00A4338B">
              <w:rPr>
                <w:lang w:val="en-GB"/>
              </w:rPr>
              <w:t xml:space="preserve"> available own funds related to other own fund items approved by supervisory authority.</w:t>
            </w:r>
          </w:p>
        </w:tc>
      </w:tr>
      <w:tr w:rsidR="001B1226" w:rsidRPr="00A4338B" w14:paraId="0AB2B15A" w14:textId="77777777" w:rsidTr="00EA0D67">
        <w:tc>
          <w:tcPr>
            <w:tcW w:w="1021" w:type="dxa"/>
            <w:tcBorders>
              <w:top w:val="single" w:sz="2" w:space="0" w:color="auto"/>
              <w:left w:val="single" w:sz="2" w:space="0" w:color="auto"/>
              <w:bottom w:val="single" w:sz="2" w:space="0" w:color="auto"/>
              <w:right w:val="single" w:sz="2" w:space="0" w:color="auto"/>
            </w:tcBorders>
          </w:tcPr>
          <w:p w14:paraId="0DA5E253" w14:textId="77777777" w:rsidR="001B1226" w:rsidRPr="00A4338B" w:rsidRDefault="001B1226" w:rsidP="001346F1">
            <w:pPr>
              <w:pStyle w:val="NormalLeft"/>
              <w:rPr>
                <w:lang w:val="en-GB"/>
              </w:rPr>
            </w:pPr>
            <w:r w:rsidRPr="00A4338B">
              <w:rPr>
                <w:lang w:val="en-GB"/>
              </w:rPr>
              <w:t>C0770</w:t>
            </w:r>
          </w:p>
        </w:tc>
        <w:tc>
          <w:tcPr>
            <w:tcW w:w="2786" w:type="dxa"/>
            <w:tcBorders>
              <w:top w:val="single" w:sz="2" w:space="0" w:color="auto"/>
              <w:left w:val="single" w:sz="2" w:space="0" w:color="auto"/>
              <w:bottom w:val="single" w:sz="2" w:space="0" w:color="auto"/>
              <w:right w:val="single" w:sz="2" w:space="0" w:color="auto"/>
            </w:tcBorders>
          </w:tcPr>
          <w:p w14:paraId="2FE84054" w14:textId="77777777" w:rsidR="001B1226" w:rsidRPr="00A4338B" w:rsidRDefault="001B1226" w:rsidP="001346F1">
            <w:pPr>
              <w:pStyle w:val="NormalLeft"/>
              <w:rPr>
                <w:lang w:val="en-GB"/>
              </w:rPr>
            </w:pPr>
            <w:r w:rsidRPr="00A4338B">
              <w:rPr>
                <w:lang w:val="en-GB"/>
              </w:rPr>
              <w:t>Non available surplus funds</w:t>
            </w:r>
          </w:p>
        </w:tc>
        <w:tc>
          <w:tcPr>
            <w:tcW w:w="5479" w:type="dxa"/>
            <w:tcBorders>
              <w:top w:val="single" w:sz="2" w:space="0" w:color="auto"/>
              <w:left w:val="single" w:sz="2" w:space="0" w:color="auto"/>
              <w:bottom w:val="single" w:sz="2" w:space="0" w:color="auto"/>
              <w:right w:val="single" w:sz="2" w:space="0" w:color="auto"/>
            </w:tcBorders>
          </w:tcPr>
          <w:p w14:paraId="7BF89680" w14:textId="77777777" w:rsidR="001B1226" w:rsidRPr="00A4338B" w:rsidRDefault="001B1226" w:rsidP="001346F1">
            <w:pPr>
              <w:pStyle w:val="NormalLeft"/>
              <w:rPr>
                <w:lang w:val="en-GB"/>
              </w:rPr>
            </w:pPr>
            <w:r w:rsidRPr="00A4338B">
              <w:rPr>
                <w:lang w:val="en-GB"/>
              </w:rPr>
              <w:t xml:space="preserve">Non available surplus funds at group level both in EEA and non–EEA </w:t>
            </w:r>
            <w:ins w:id="1073" w:author="Author">
              <w:r w:rsidR="009952E5" w:rsidRPr="00A4338B">
                <w:rPr>
                  <w:lang w:val="en-GB"/>
                </w:rPr>
                <w:t xml:space="preserve">(re)insurance undertakings </w:t>
              </w:r>
            </w:ins>
            <w:del w:id="1074" w:author="Author">
              <w:r w:rsidRPr="00A4338B">
                <w:rPr>
                  <w:lang w:val="en-GB"/>
                </w:rPr>
                <w:delText>entities</w:delText>
              </w:r>
            </w:del>
            <w:r w:rsidRPr="00A4338B">
              <w:rPr>
                <w:lang w:val="en-GB"/>
              </w:rPr>
              <w:t xml:space="preserve"> (Article 222 (2) to (5) of Directive 2009/138/EC and Article 330 </w:t>
            </w:r>
            <w:del w:id="1075" w:author="Author">
              <w:r w:rsidRPr="00A4338B">
                <w:rPr>
                  <w:lang w:val="en-GB"/>
                </w:rPr>
                <w:delText xml:space="preserve">(4) </w:delText>
              </w:r>
            </w:del>
            <w:r w:rsidRPr="00A4338B">
              <w:rPr>
                <w:lang w:val="en-GB"/>
              </w:rPr>
              <w:t>of Delegated Regulation (EU) 2015/35)</w:t>
            </w:r>
          </w:p>
        </w:tc>
      </w:tr>
      <w:tr w:rsidR="001B1226" w:rsidRPr="00A4338B" w14:paraId="2E7032BC" w14:textId="77777777" w:rsidTr="00EA0D67">
        <w:tc>
          <w:tcPr>
            <w:tcW w:w="1021" w:type="dxa"/>
            <w:tcBorders>
              <w:top w:val="single" w:sz="2" w:space="0" w:color="auto"/>
              <w:left w:val="single" w:sz="2" w:space="0" w:color="auto"/>
              <w:bottom w:val="single" w:sz="2" w:space="0" w:color="auto"/>
              <w:right w:val="single" w:sz="2" w:space="0" w:color="auto"/>
            </w:tcBorders>
          </w:tcPr>
          <w:p w14:paraId="044A7F20" w14:textId="77777777" w:rsidR="001B1226" w:rsidRPr="00A4338B" w:rsidRDefault="001B1226" w:rsidP="001346F1">
            <w:pPr>
              <w:pStyle w:val="NormalLeft"/>
              <w:rPr>
                <w:lang w:val="en-GB"/>
              </w:rPr>
            </w:pPr>
            <w:r w:rsidRPr="00A4338B">
              <w:rPr>
                <w:lang w:val="en-GB"/>
              </w:rPr>
              <w:t>C0780</w:t>
            </w:r>
          </w:p>
        </w:tc>
        <w:tc>
          <w:tcPr>
            <w:tcW w:w="2786" w:type="dxa"/>
            <w:tcBorders>
              <w:top w:val="single" w:sz="2" w:space="0" w:color="auto"/>
              <w:left w:val="single" w:sz="2" w:space="0" w:color="auto"/>
              <w:bottom w:val="single" w:sz="2" w:space="0" w:color="auto"/>
              <w:right w:val="single" w:sz="2" w:space="0" w:color="auto"/>
            </w:tcBorders>
          </w:tcPr>
          <w:p w14:paraId="38FB8F4B" w14:textId="77777777" w:rsidR="001B1226" w:rsidRPr="00A4338B" w:rsidRDefault="001B1226" w:rsidP="001346F1">
            <w:pPr>
              <w:pStyle w:val="NormalLeft"/>
              <w:rPr>
                <w:lang w:val="en-GB"/>
              </w:rPr>
            </w:pPr>
            <w:r w:rsidRPr="00A4338B">
              <w:rPr>
                <w:lang w:val="en-GB"/>
              </w:rPr>
              <w:t>Non available called up but not yet paid in capital</w:t>
            </w:r>
          </w:p>
        </w:tc>
        <w:tc>
          <w:tcPr>
            <w:tcW w:w="5479" w:type="dxa"/>
            <w:tcBorders>
              <w:top w:val="single" w:sz="2" w:space="0" w:color="auto"/>
              <w:left w:val="single" w:sz="2" w:space="0" w:color="auto"/>
              <w:bottom w:val="single" w:sz="2" w:space="0" w:color="auto"/>
              <w:right w:val="single" w:sz="2" w:space="0" w:color="auto"/>
            </w:tcBorders>
          </w:tcPr>
          <w:p w14:paraId="25B51194" w14:textId="77777777" w:rsidR="001B1226" w:rsidRPr="00A4338B" w:rsidRDefault="001B1226" w:rsidP="001346F1">
            <w:pPr>
              <w:pStyle w:val="NormalLeft"/>
              <w:rPr>
                <w:lang w:val="en-GB"/>
              </w:rPr>
            </w:pPr>
            <w:r w:rsidRPr="00A4338B">
              <w:rPr>
                <w:lang w:val="en-GB"/>
              </w:rPr>
              <w:t xml:space="preserve">Non available called up but not yet paid in capital at group level both in EEA and non–EEA entities (Article 222 (2) to (5) of Directive 2009/138/EC and Article 330 </w:t>
            </w:r>
            <w:del w:id="1076" w:author="Author">
              <w:r w:rsidRPr="00A4338B">
                <w:rPr>
                  <w:lang w:val="en-GB"/>
                </w:rPr>
                <w:delText xml:space="preserve">(4) </w:delText>
              </w:r>
            </w:del>
            <w:r w:rsidRPr="00A4338B">
              <w:rPr>
                <w:lang w:val="en-GB"/>
              </w:rPr>
              <w:t>of Delegated Regulation (EU) 2015/35)</w:t>
            </w:r>
          </w:p>
        </w:tc>
      </w:tr>
      <w:tr w:rsidR="001B1226" w:rsidRPr="00A4338B" w14:paraId="72449603" w14:textId="77777777" w:rsidTr="00EA0D67">
        <w:tc>
          <w:tcPr>
            <w:tcW w:w="1021" w:type="dxa"/>
            <w:tcBorders>
              <w:top w:val="single" w:sz="2" w:space="0" w:color="auto"/>
              <w:left w:val="single" w:sz="2" w:space="0" w:color="auto"/>
              <w:bottom w:val="single" w:sz="2" w:space="0" w:color="auto"/>
              <w:right w:val="single" w:sz="2" w:space="0" w:color="auto"/>
            </w:tcBorders>
          </w:tcPr>
          <w:p w14:paraId="21571337" w14:textId="77777777" w:rsidR="001B1226" w:rsidRPr="00A4338B" w:rsidRDefault="001B1226" w:rsidP="001346F1">
            <w:pPr>
              <w:pStyle w:val="NormalLeft"/>
              <w:rPr>
                <w:lang w:val="en-GB"/>
              </w:rPr>
            </w:pPr>
            <w:r w:rsidRPr="00A4338B">
              <w:rPr>
                <w:lang w:val="en-GB"/>
              </w:rPr>
              <w:t>C0790</w:t>
            </w:r>
          </w:p>
        </w:tc>
        <w:tc>
          <w:tcPr>
            <w:tcW w:w="2786" w:type="dxa"/>
            <w:tcBorders>
              <w:top w:val="single" w:sz="2" w:space="0" w:color="auto"/>
              <w:left w:val="single" w:sz="2" w:space="0" w:color="auto"/>
              <w:bottom w:val="single" w:sz="2" w:space="0" w:color="auto"/>
              <w:right w:val="single" w:sz="2" w:space="0" w:color="auto"/>
            </w:tcBorders>
          </w:tcPr>
          <w:p w14:paraId="2488F24F" w14:textId="77777777" w:rsidR="001B1226" w:rsidRPr="00A4338B" w:rsidRDefault="001B1226" w:rsidP="001346F1">
            <w:pPr>
              <w:pStyle w:val="NormalLeft"/>
              <w:rPr>
                <w:lang w:val="en-GB"/>
              </w:rPr>
            </w:pPr>
            <w:r w:rsidRPr="00A4338B">
              <w:rPr>
                <w:lang w:val="en-GB"/>
              </w:rPr>
              <w:t>Non available ancillary own funds</w:t>
            </w:r>
          </w:p>
        </w:tc>
        <w:tc>
          <w:tcPr>
            <w:tcW w:w="5479" w:type="dxa"/>
            <w:tcBorders>
              <w:top w:val="single" w:sz="2" w:space="0" w:color="auto"/>
              <w:left w:val="single" w:sz="2" w:space="0" w:color="auto"/>
              <w:bottom w:val="single" w:sz="2" w:space="0" w:color="auto"/>
              <w:right w:val="single" w:sz="2" w:space="0" w:color="auto"/>
            </w:tcBorders>
          </w:tcPr>
          <w:p w14:paraId="34C4858F" w14:textId="77777777" w:rsidR="001B1226" w:rsidRPr="00A4338B" w:rsidRDefault="001B1226" w:rsidP="001346F1">
            <w:pPr>
              <w:pStyle w:val="NormalLeft"/>
              <w:rPr>
                <w:lang w:val="en-GB"/>
              </w:rPr>
            </w:pPr>
            <w:r w:rsidRPr="00A4338B">
              <w:rPr>
                <w:lang w:val="en-GB"/>
              </w:rPr>
              <w:t>Non available ancillary own funds at group level both in EEA and non–EEA entities (Article 222 (2) to (5) of Directive 2009/138/EC and Article 330 (</w:t>
            </w:r>
            <w:ins w:id="1077" w:author="Author">
              <w:r w:rsidR="00A17D9F" w:rsidRPr="00A4338B">
                <w:rPr>
                  <w:lang w:val="en-GB"/>
                </w:rPr>
                <w:t>3</w:t>
              </w:r>
            </w:ins>
            <w:del w:id="1078" w:author="Author">
              <w:r w:rsidRPr="00A4338B">
                <w:rPr>
                  <w:lang w:val="en-GB"/>
                </w:rPr>
                <w:delText>4</w:delText>
              </w:r>
            </w:del>
            <w:r w:rsidRPr="00A4338B">
              <w:rPr>
                <w:lang w:val="en-GB"/>
              </w:rPr>
              <w:t>) of Delegated Regulation (EU) 2015/35)</w:t>
            </w:r>
          </w:p>
        </w:tc>
      </w:tr>
      <w:tr w:rsidR="001B1226" w:rsidRPr="00A4338B" w14:paraId="6B159AD9" w14:textId="77777777" w:rsidTr="00EA0D67">
        <w:tc>
          <w:tcPr>
            <w:tcW w:w="1021" w:type="dxa"/>
            <w:tcBorders>
              <w:top w:val="single" w:sz="2" w:space="0" w:color="auto"/>
              <w:left w:val="single" w:sz="2" w:space="0" w:color="auto"/>
              <w:bottom w:val="single" w:sz="2" w:space="0" w:color="auto"/>
              <w:right w:val="single" w:sz="2" w:space="0" w:color="auto"/>
            </w:tcBorders>
          </w:tcPr>
          <w:p w14:paraId="4C3BF3D7" w14:textId="77777777" w:rsidR="001B1226" w:rsidRPr="00A4338B" w:rsidRDefault="001B1226" w:rsidP="001346F1">
            <w:pPr>
              <w:pStyle w:val="NormalLeft"/>
              <w:rPr>
                <w:lang w:val="en-GB"/>
              </w:rPr>
            </w:pPr>
            <w:r w:rsidRPr="00A4338B">
              <w:rPr>
                <w:lang w:val="en-GB"/>
              </w:rPr>
              <w:t>C0800</w:t>
            </w:r>
          </w:p>
        </w:tc>
        <w:tc>
          <w:tcPr>
            <w:tcW w:w="2786" w:type="dxa"/>
            <w:tcBorders>
              <w:top w:val="single" w:sz="2" w:space="0" w:color="auto"/>
              <w:left w:val="single" w:sz="2" w:space="0" w:color="auto"/>
              <w:bottom w:val="single" w:sz="2" w:space="0" w:color="auto"/>
              <w:right w:val="single" w:sz="2" w:space="0" w:color="auto"/>
            </w:tcBorders>
          </w:tcPr>
          <w:p w14:paraId="33065799" w14:textId="77777777" w:rsidR="001B1226" w:rsidRPr="00A4338B" w:rsidRDefault="001B1226" w:rsidP="001346F1">
            <w:pPr>
              <w:pStyle w:val="NormalLeft"/>
              <w:rPr>
                <w:lang w:val="en-GB"/>
              </w:rPr>
            </w:pPr>
            <w:r w:rsidRPr="00A4338B">
              <w:rPr>
                <w:lang w:val="en-GB"/>
              </w:rPr>
              <w:t>Non available subordinated mutual member accounts</w:t>
            </w:r>
          </w:p>
        </w:tc>
        <w:tc>
          <w:tcPr>
            <w:tcW w:w="5479" w:type="dxa"/>
            <w:tcBorders>
              <w:top w:val="single" w:sz="2" w:space="0" w:color="auto"/>
              <w:left w:val="single" w:sz="2" w:space="0" w:color="auto"/>
              <w:bottom w:val="single" w:sz="2" w:space="0" w:color="auto"/>
              <w:right w:val="single" w:sz="2" w:space="0" w:color="auto"/>
            </w:tcBorders>
          </w:tcPr>
          <w:p w14:paraId="155B4FEB" w14:textId="77777777" w:rsidR="001B1226" w:rsidRPr="00A4338B" w:rsidRDefault="001B1226" w:rsidP="001346F1">
            <w:pPr>
              <w:pStyle w:val="NormalLeft"/>
              <w:rPr>
                <w:lang w:val="en-GB"/>
              </w:rPr>
            </w:pPr>
            <w:r w:rsidRPr="00A4338B">
              <w:rPr>
                <w:lang w:val="en-GB"/>
              </w:rPr>
              <w:t xml:space="preserve">Non available subordinated mutual member accounts at group level both in EEA and non–EEA entities (Article 222 (2) to (5) of Directive 2009/138/EC and </w:t>
            </w:r>
            <w:r w:rsidRPr="00A4338B">
              <w:rPr>
                <w:lang w:val="en-GB"/>
              </w:rPr>
              <w:lastRenderedPageBreak/>
              <w:t>Article 330 (</w:t>
            </w:r>
            <w:ins w:id="1079" w:author="Author">
              <w:r w:rsidR="00A17D9F" w:rsidRPr="00A4338B">
                <w:rPr>
                  <w:lang w:val="en-GB"/>
                </w:rPr>
                <w:t>3</w:t>
              </w:r>
            </w:ins>
            <w:del w:id="1080" w:author="Author">
              <w:r w:rsidRPr="00A4338B">
                <w:rPr>
                  <w:lang w:val="en-GB"/>
                </w:rPr>
                <w:delText>4</w:delText>
              </w:r>
            </w:del>
            <w:r w:rsidRPr="00A4338B">
              <w:rPr>
                <w:lang w:val="en-GB"/>
              </w:rPr>
              <w:t>) of Delegated Regulation (EU) 2015/35)</w:t>
            </w:r>
          </w:p>
        </w:tc>
      </w:tr>
      <w:tr w:rsidR="001B1226" w:rsidRPr="00A4338B" w14:paraId="1287A8E2" w14:textId="77777777" w:rsidTr="00EA0D67">
        <w:tc>
          <w:tcPr>
            <w:tcW w:w="1021" w:type="dxa"/>
            <w:tcBorders>
              <w:top w:val="single" w:sz="2" w:space="0" w:color="auto"/>
              <w:left w:val="single" w:sz="2" w:space="0" w:color="auto"/>
              <w:bottom w:val="single" w:sz="2" w:space="0" w:color="auto"/>
              <w:right w:val="single" w:sz="2" w:space="0" w:color="auto"/>
            </w:tcBorders>
          </w:tcPr>
          <w:p w14:paraId="36E264AE" w14:textId="77777777" w:rsidR="001B1226" w:rsidRPr="00A4338B" w:rsidRDefault="001B1226" w:rsidP="001346F1">
            <w:pPr>
              <w:pStyle w:val="NormalLeft"/>
              <w:rPr>
                <w:lang w:val="en-GB"/>
              </w:rPr>
            </w:pPr>
            <w:r w:rsidRPr="00A4338B">
              <w:rPr>
                <w:lang w:val="en-GB"/>
              </w:rPr>
              <w:lastRenderedPageBreak/>
              <w:t>C0810</w:t>
            </w:r>
          </w:p>
        </w:tc>
        <w:tc>
          <w:tcPr>
            <w:tcW w:w="2786" w:type="dxa"/>
            <w:tcBorders>
              <w:top w:val="single" w:sz="2" w:space="0" w:color="auto"/>
              <w:left w:val="single" w:sz="2" w:space="0" w:color="auto"/>
              <w:bottom w:val="single" w:sz="2" w:space="0" w:color="auto"/>
              <w:right w:val="single" w:sz="2" w:space="0" w:color="auto"/>
            </w:tcBorders>
          </w:tcPr>
          <w:p w14:paraId="263D25C7" w14:textId="77777777" w:rsidR="001B1226" w:rsidRPr="00A4338B" w:rsidRDefault="001B1226" w:rsidP="001346F1">
            <w:pPr>
              <w:pStyle w:val="NormalLeft"/>
              <w:rPr>
                <w:lang w:val="en-GB"/>
              </w:rPr>
            </w:pPr>
            <w:r w:rsidRPr="00A4338B">
              <w:rPr>
                <w:lang w:val="en-GB"/>
              </w:rPr>
              <w:t>Non available preference shares</w:t>
            </w:r>
          </w:p>
        </w:tc>
        <w:tc>
          <w:tcPr>
            <w:tcW w:w="5479" w:type="dxa"/>
            <w:tcBorders>
              <w:top w:val="single" w:sz="2" w:space="0" w:color="auto"/>
              <w:left w:val="single" w:sz="2" w:space="0" w:color="auto"/>
              <w:bottom w:val="single" w:sz="2" w:space="0" w:color="auto"/>
              <w:right w:val="single" w:sz="2" w:space="0" w:color="auto"/>
            </w:tcBorders>
          </w:tcPr>
          <w:p w14:paraId="12DF1079" w14:textId="77777777" w:rsidR="001B1226" w:rsidRPr="00A4338B" w:rsidRDefault="001B1226" w:rsidP="001346F1">
            <w:pPr>
              <w:pStyle w:val="NormalLeft"/>
              <w:rPr>
                <w:lang w:val="en-GB"/>
              </w:rPr>
            </w:pPr>
            <w:r w:rsidRPr="00A4338B">
              <w:rPr>
                <w:lang w:val="en-GB"/>
              </w:rPr>
              <w:t>Non available preference shares at group level both in EEA and non–EEA entities (Article 222 (2) to (5) of Directive 2009/138/EC and Article 330 (</w:t>
            </w:r>
            <w:ins w:id="1081" w:author="Author">
              <w:r w:rsidR="00A17D9F" w:rsidRPr="00A4338B">
                <w:rPr>
                  <w:lang w:val="en-GB"/>
                </w:rPr>
                <w:t>3</w:t>
              </w:r>
            </w:ins>
            <w:del w:id="1082" w:author="Author">
              <w:r w:rsidRPr="00A4338B">
                <w:rPr>
                  <w:lang w:val="en-GB"/>
                </w:rPr>
                <w:delText>4</w:delText>
              </w:r>
            </w:del>
            <w:r w:rsidRPr="00A4338B">
              <w:rPr>
                <w:lang w:val="en-GB"/>
              </w:rPr>
              <w:t>) of Delegated Regulation (EU) 2015/35)</w:t>
            </w:r>
          </w:p>
        </w:tc>
      </w:tr>
      <w:tr w:rsidR="001B1226" w:rsidRPr="00A4338B" w14:paraId="52EB9A3D" w14:textId="77777777" w:rsidTr="00EA0D67">
        <w:tc>
          <w:tcPr>
            <w:tcW w:w="1021" w:type="dxa"/>
            <w:tcBorders>
              <w:top w:val="single" w:sz="2" w:space="0" w:color="auto"/>
              <w:left w:val="single" w:sz="2" w:space="0" w:color="auto"/>
              <w:bottom w:val="single" w:sz="2" w:space="0" w:color="auto"/>
              <w:right w:val="single" w:sz="2" w:space="0" w:color="auto"/>
            </w:tcBorders>
          </w:tcPr>
          <w:p w14:paraId="79669F0B" w14:textId="77777777" w:rsidR="001B1226" w:rsidRPr="00A4338B" w:rsidRDefault="001B1226" w:rsidP="001346F1">
            <w:pPr>
              <w:pStyle w:val="NormalLeft"/>
              <w:rPr>
                <w:lang w:val="en-GB"/>
              </w:rPr>
            </w:pPr>
            <w:r w:rsidRPr="00A4338B">
              <w:rPr>
                <w:lang w:val="en-GB"/>
              </w:rPr>
              <w:t>C0820</w:t>
            </w:r>
          </w:p>
        </w:tc>
        <w:tc>
          <w:tcPr>
            <w:tcW w:w="2786" w:type="dxa"/>
            <w:tcBorders>
              <w:top w:val="single" w:sz="2" w:space="0" w:color="auto"/>
              <w:left w:val="single" w:sz="2" w:space="0" w:color="auto"/>
              <w:bottom w:val="single" w:sz="2" w:space="0" w:color="auto"/>
              <w:right w:val="single" w:sz="2" w:space="0" w:color="auto"/>
            </w:tcBorders>
          </w:tcPr>
          <w:p w14:paraId="70F06AFE" w14:textId="77777777" w:rsidR="001B1226" w:rsidRPr="00A4338B" w:rsidRDefault="001B1226" w:rsidP="001346F1">
            <w:pPr>
              <w:pStyle w:val="NormalLeft"/>
              <w:rPr>
                <w:lang w:val="en-GB"/>
              </w:rPr>
            </w:pPr>
            <w:r w:rsidRPr="00A4338B">
              <w:rPr>
                <w:lang w:val="en-GB"/>
              </w:rPr>
              <w:t>Non available Subordinated Liabilities</w:t>
            </w:r>
          </w:p>
        </w:tc>
        <w:tc>
          <w:tcPr>
            <w:tcW w:w="5479" w:type="dxa"/>
            <w:tcBorders>
              <w:top w:val="single" w:sz="2" w:space="0" w:color="auto"/>
              <w:left w:val="single" w:sz="2" w:space="0" w:color="auto"/>
              <w:bottom w:val="single" w:sz="2" w:space="0" w:color="auto"/>
              <w:right w:val="single" w:sz="2" w:space="0" w:color="auto"/>
            </w:tcBorders>
          </w:tcPr>
          <w:p w14:paraId="5245982B" w14:textId="77777777" w:rsidR="001B1226" w:rsidRPr="00A4338B" w:rsidRDefault="001B1226" w:rsidP="001346F1">
            <w:pPr>
              <w:pStyle w:val="NormalLeft"/>
              <w:rPr>
                <w:lang w:val="en-GB"/>
              </w:rPr>
            </w:pPr>
            <w:r w:rsidRPr="00A4338B">
              <w:rPr>
                <w:lang w:val="en-GB"/>
              </w:rPr>
              <w:t>Non available Subordinated Liabilities at group level both in EEA and non–EEA entities (Article 222 (2) to (5) of Directive 2009/138/EC and Article 330 (</w:t>
            </w:r>
            <w:ins w:id="1083" w:author="Author">
              <w:r w:rsidR="00A17D9F" w:rsidRPr="00A4338B">
                <w:rPr>
                  <w:lang w:val="en-GB"/>
                </w:rPr>
                <w:t>3</w:t>
              </w:r>
            </w:ins>
            <w:del w:id="1084" w:author="Author">
              <w:r w:rsidRPr="00A4338B">
                <w:rPr>
                  <w:lang w:val="en-GB"/>
                </w:rPr>
                <w:delText>4</w:delText>
              </w:r>
            </w:del>
            <w:r w:rsidRPr="00A4338B">
              <w:rPr>
                <w:lang w:val="en-GB"/>
              </w:rPr>
              <w:t>) of Delegated Regulation (EU) 2015/35)</w:t>
            </w:r>
          </w:p>
        </w:tc>
      </w:tr>
      <w:tr w:rsidR="001B1226" w:rsidRPr="00A4338B" w14:paraId="2D3EDC36" w14:textId="77777777" w:rsidTr="00EA0D67">
        <w:tc>
          <w:tcPr>
            <w:tcW w:w="1021" w:type="dxa"/>
            <w:tcBorders>
              <w:top w:val="single" w:sz="2" w:space="0" w:color="auto"/>
              <w:left w:val="single" w:sz="2" w:space="0" w:color="auto"/>
              <w:bottom w:val="single" w:sz="2" w:space="0" w:color="auto"/>
              <w:right w:val="single" w:sz="2" w:space="0" w:color="auto"/>
            </w:tcBorders>
          </w:tcPr>
          <w:p w14:paraId="3388F03A" w14:textId="77777777" w:rsidR="001B1226" w:rsidRPr="00A4338B" w:rsidRDefault="001B1226" w:rsidP="001346F1">
            <w:pPr>
              <w:pStyle w:val="NormalLeft"/>
              <w:rPr>
                <w:lang w:val="en-GB"/>
              </w:rPr>
            </w:pPr>
            <w:r w:rsidRPr="00A4338B">
              <w:rPr>
                <w:lang w:val="en-GB"/>
              </w:rPr>
              <w:t>C0830</w:t>
            </w:r>
          </w:p>
        </w:tc>
        <w:tc>
          <w:tcPr>
            <w:tcW w:w="2786" w:type="dxa"/>
            <w:tcBorders>
              <w:top w:val="single" w:sz="2" w:space="0" w:color="auto"/>
              <w:left w:val="single" w:sz="2" w:space="0" w:color="auto"/>
              <w:bottom w:val="single" w:sz="2" w:space="0" w:color="auto"/>
              <w:right w:val="single" w:sz="2" w:space="0" w:color="auto"/>
            </w:tcBorders>
          </w:tcPr>
          <w:p w14:paraId="2774A149" w14:textId="77777777" w:rsidR="001B1226" w:rsidRPr="00A4338B" w:rsidRDefault="001B1226" w:rsidP="001346F1">
            <w:pPr>
              <w:pStyle w:val="NormalLeft"/>
              <w:rPr>
                <w:lang w:val="en-GB"/>
              </w:rPr>
            </w:pPr>
            <w:r w:rsidRPr="00A4338B">
              <w:rPr>
                <w:lang w:val="en-GB"/>
              </w:rPr>
              <w:t xml:space="preserve">An amount equal to the value of non available net deferred tax assets </w:t>
            </w:r>
            <w:del w:id="1085" w:author="Author">
              <w:r w:rsidRPr="00A4338B">
                <w:rPr>
                  <w:lang w:val="en-GB"/>
                </w:rPr>
                <w:delText>at the group level</w:delText>
              </w:r>
            </w:del>
          </w:p>
        </w:tc>
        <w:tc>
          <w:tcPr>
            <w:tcW w:w="5479" w:type="dxa"/>
            <w:tcBorders>
              <w:top w:val="single" w:sz="2" w:space="0" w:color="auto"/>
              <w:left w:val="single" w:sz="2" w:space="0" w:color="auto"/>
              <w:bottom w:val="single" w:sz="2" w:space="0" w:color="auto"/>
              <w:right w:val="single" w:sz="2" w:space="0" w:color="auto"/>
            </w:tcBorders>
          </w:tcPr>
          <w:p w14:paraId="405C3A8C" w14:textId="77777777" w:rsidR="001B1226" w:rsidRPr="00A4338B" w:rsidRDefault="001B1226" w:rsidP="001346F1">
            <w:pPr>
              <w:pStyle w:val="NormalLeft"/>
              <w:rPr>
                <w:lang w:val="en-GB"/>
              </w:rPr>
            </w:pPr>
            <w:r w:rsidRPr="00A4338B">
              <w:rPr>
                <w:lang w:val="en-GB"/>
              </w:rPr>
              <w:t>An amount equal to the value of non available net deferred tax assets at the group level both in EEA and non–EEA entities (Article 222 (2) to (5) of Directive 2009/138/EC and Article 330 (</w:t>
            </w:r>
            <w:ins w:id="1086" w:author="Author">
              <w:r w:rsidR="00A17D9F" w:rsidRPr="00A4338B">
                <w:rPr>
                  <w:lang w:val="en-GB"/>
                </w:rPr>
                <w:t>3</w:t>
              </w:r>
            </w:ins>
            <w:del w:id="1087" w:author="Author">
              <w:r w:rsidRPr="00A4338B">
                <w:rPr>
                  <w:lang w:val="en-GB"/>
                </w:rPr>
                <w:delText>4</w:delText>
              </w:r>
            </w:del>
            <w:r w:rsidRPr="00A4338B">
              <w:rPr>
                <w:lang w:val="en-GB"/>
              </w:rPr>
              <w:t>) of Delegated Regulation (EU) 2015/35)</w:t>
            </w:r>
          </w:p>
        </w:tc>
      </w:tr>
      <w:tr w:rsidR="001B1226" w:rsidRPr="00A4338B" w14:paraId="376AE42D" w14:textId="77777777" w:rsidTr="00EA0D67">
        <w:tc>
          <w:tcPr>
            <w:tcW w:w="1021" w:type="dxa"/>
            <w:tcBorders>
              <w:top w:val="single" w:sz="2" w:space="0" w:color="auto"/>
              <w:left w:val="single" w:sz="2" w:space="0" w:color="auto"/>
              <w:bottom w:val="single" w:sz="2" w:space="0" w:color="auto"/>
              <w:right w:val="single" w:sz="2" w:space="0" w:color="auto"/>
            </w:tcBorders>
          </w:tcPr>
          <w:p w14:paraId="5F92C4CE" w14:textId="77777777" w:rsidR="001B1226" w:rsidRPr="00A4338B" w:rsidRDefault="001B1226" w:rsidP="001346F1">
            <w:pPr>
              <w:pStyle w:val="NormalLeft"/>
              <w:rPr>
                <w:lang w:val="en-GB"/>
              </w:rPr>
            </w:pPr>
            <w:r w:rsidRPr="00A4338B">
              <w:rPr>
                <w:lang w:val="en-GB"/>
              </w:rPr>
              <w:t>C0840</w:t>
            </w:r>
          </w:p>
        </w:tc>
        <w:tc>
          <w:tcPr>
            <w:tcW w:w="2786" w:type="dxa"/>
            <w:tcBorders>
              <w:top w:val="single" w:sz="2" w:space="0" w:color="auto"/>
              <w:left w:val="single" w:sz="2" w:space="0" w:color="auto"/>
              <w:bottom w:val="single" w:sz="2" w:space="0" w:color="auto"/>
              <w:right w:val="single" w:sz="2" w:space="0" w:color="auto"/>
            </w:tcBorders>
          </w:tcPr>
          <w:p w14:paraId="1C94EDBA" w14:textId="77777777" w:rsidR="001B1226" w:rsidRPr="00A4338B" w:rsidRDefault="001B1226" w:rsidP="001346F1">
            <w:pPr>
              <w:pStyle w:val="NormalLeft"/>
              <w:rPr>
                <w:lang w:val="en-GB"/>
              </w:rPr>
            </w:pPr>
            <w:r w:rsidRPr="00A4338B">
              <w:rPr>
                <w:lang w:val="en-GB"/>
              </w:rPr>
              <w:t xml:space="preserve">Non available share premium account related to preference shares </w:t>
            </w:r>
            <w:del w:id="1088" w:author="Author">
              <w:r w:rsidRPr="00A4338B">
                <w:rPr>
                  <w:lang w:val="en-GB"/>
                </w:rPr>
                <w:delText>at group level</w:delText>
              </w:r>
            </w:del>
          </w:p>
        </w:tc>
        <w:tc>
          <w:tcPr>
            <w:tcW w:w="5479" w:type="dxa"/>
            <w:tcBorders>
              <w:top w:val="single" w:sz="2" w:space="0" w:color="auto"/>
              <w:left w:val="single" w:sz="2" w:space="0" w:color="auto"/>
              <w:bottom w:val="single" w:sz="2" w:space="0" w:color="auto"/>
              <w:right w:val="single" w:sz="2" w:space="0" w:color="auto"/>
            </w:tcBorders>
          </w:tcPr>
          <w:p w14:paraId="1870B8B6" w14:textId="4BD05A43" w:rsidR="001B1226" w:rsidRPr="00A4338B" w:rsidRDefault="001B1226" w:rsidP="00B0561A">
            <w:pPr>
              <w:pStyle w:val="NormalLeft"/>
              <w:rPr>
                <w:lang w:val="en-GB"/>
              </w:rPr>
            </w:pPr>
            <w:r w:rsidRPr="00A4338B">
              <w:rPr>
                <w:lang w:val="en-GB"/>
              </w:rPr>
              <w:t>Non available share premium account related to p</w:t>
            </w:r>
            <w:r w:rsidR="00B0561A" w:rsidRPr="00A4338B">
              <w:rPr>
                <w:lang w:val="en-GB"/>
              </w:rPr>
              <w:t>reference shares at group level</w:t>
            </w:r>
            <w:ins w:id="1089" w:author="Author">
              <w:r w:rsidR="00C95EA0" w:rsidRPr="00A4338B">
                <w:rPr>
                  <w:lang w:val="en-GB"/>
                </w:rPr>
                <w:t xml:space="preserve"> both in EEA and non–EEA entities (Article 222 (2) to (5) of Directive 2009/138/EC and Article 330 (3) of Delegated Regulation (EU) 2015/35)</w:t>
              </w:r>
            </w:ins>
          </w:p>
        </w:tc>
      </w:tr>
      <w:tr w:rsidR="00B05C60" w:rsidRPr="00A4338B" w14:paraId="1C9DA60B" w14:textId="77777777" w:rsidTr="00CA0AEF">
        <w:trPr>
          <w:ins w:id="1090" w:author="Author"/>
        </w:trPr>
        <w:tc>
          <w:tcPr>
            <w:tcW w:w="1021" w:type="dxa"/>
            <w:tcBorders>
              <w:top w:val="single" w:sz="2" w:space="0" w:color="auto"/>
              <w:left w:val="single" w:sz="2" w:space="0" w:color="auto"/>
              <w:bottom w:val="single" w:sz="2" w:space="0" w:color="auto"/>
              <w:right w:val="single" w:sz="2" w:space="0" w:color="auto"/>
            </w:tcBorders>
          </w:tcPr>
          <w:p w14:paraId="5C5EC512" w14:textId="14A348EE" w:rsidR="00B05C60" w:rsidRPr="00A4338B" w:rsidRDefault="00B05C60" w:rsidP="001346F1">
            <w:pPr>
              <w:pStyle w:val="NormalLeft"/>
              <w:rPr>
                <w:ins w:id="1091" w:author="Author"/>
                <w:lang w:val="en-GB"/>
              </w:rPr>
            </w:pPr>
            <w:ins w:id="1092" w:author="Author">
              <w:r w:rsidRPr="00A4338B">
                <w:rPr>
                  <w:lang w:val="en-GB"/>
                </w:rPr>
                <w:t>C0841</w:t>
              </w:r>
            </w:ins>
          </w:p>
        </w:tc>
        <w:tc>
          <w:tcPr>
            <w:tcW w:w="2786" w:type="dxa"/>
            <w:tcBorders>
              <w:top w:val="single" w:sz="2" w:space="0" w:color="auto"/>
              <w:left w:val="single" w:sz="2" w:space="0" w:color="auto"/>
              <w:bottom w:val="single" w:sz="2" w:space="0" w:color="auto"/>
              <w:right w:val="single" w:sz="2" w:space="0" w:color="auto"/>
            </w:tcBorders>
          </w:tcPr>
          <w:p w14:paraId="4FD7EB79" w14:textId="073D0B53" w:rsidR="00E367AF" w:rsidRPr="00A4338B" w:rsidRDefault="00E367AF">
            <w:pPr>
              <w:pStyle w:val="NormalLeft"/>
              <w:rPr>
                <w:ins w:id="1093" w:author="Author"/>
                <w:lang w:val="en-GB"/>
              </w:rPr>
            </w:pPr>
            <w:ins w:id="1094" w:author="Author">
              <w:r w:rsidRPr="00A4338B">
                <w:rPr>
                  <w:lang w:val="en-GB"/>
                </w:rPr>
                <w:t>N</w:t>
              </w:r>
              <w:r w:rsidR="00B05C60" w:rsidRPr="00A4338B">
                <w:rPr>
                  <w:lang w:val="en-GB"/>
                </w:rPr>
                <w:t>on-available own funds</w:t>
              </w:r>
              <w:r w:rsidR="00B56F34" w:rsidRPr="00A4338B">
                <w:rPr>
                  <w:lang w:val="en-GB"/>
                </w:rPr>
                <w:t xml:space="preserve"> in the reconciliation reserve</w:t>
              </w:r>
            </w:ins>
          </w:p>
          <w:p w14:paraId="6C7CA2FC" w14:textId="77777777" w:rsidR="00355545" w:rsidRPr="00A4338B" w:rsidRDefault="00355545">
            <w:pPr>
              <w:pStyle w:val="NormalLeft"/>
              <w:rPr>
                <w:ins w:id="1095" w:author="Author"/>
                <w:lang w:val="en-GB"/>
              </w:rPr>
            </w:pPr>
          </w:p>
          <w:p w14:paraId="3ABB2BC4" w14:textId="2D3C5EB7" w:rsidR="00355545" w:rsidRPr="00A4338B" w:rsidRDefault="00355545">
            <w:pPr>
              <w:pStyle w:val="NormalLeft"/>
              <w:rPr>
                <w:ins w:id="1096" w:author="Author"/>
                <w:lang w:val="en-GB"/>
              </w:rPr>
            </w:pPr>
          </w:p>
        </w:tc>
        <w:tc>
          <w:tcPr>
            <w:tcW w:w="5479" w:type="dxa"/>
            <w:tcBorders>
              <w:top w:val="single" w:sz="2" w:space="0" w:color="auto"/>
              <w:left w:val="single" w:sz="2" w:space="0" w:color="auto"/>
              <w:bottom w:val="single" w:sz="2" w:space="0" w:color="auto"/>
              <w:right w:val="single" w:sz="2" w:space="0" w:color="auto"/>
            </w:tcBorders>
          </w:tcPr>
          <w:p w14:paraId="398ACB15" w14:textId="4A30437F" w:rsidR="00B05C60" w:rsidRPr="00A4338B" w:rsidRDefault="00B05C60">
            <w:pPr>
              <w:pStyle w:val="NormalLeft"/>
              <w:rPr>
                <w:ins w:id="1097" w:author="Author"/>
                <w:lang w:val="en-GB"/>
              </w:rPr>
            </w:pPr>
            <w:ins w:id="1098" w:author="Author">
              <w:del w:id="1099" w:author="Author">
                <w:r w:rsidRPr="00A4338B" w:rsidDel="003A1CA4">
                  <w:rPr>
                    <w:lang w:val="en-GB"/>
                  </w:rPr>
                  <w:delText>Other n</w:delText>
                </w:r>
              </w:del>
              <w:r w:rsidR="003A1CA4" w:rsidRPr="00A4338B">
                <w:rPr>
                  <w:lang w:val="en-GB"/>
                </w:rPr>
                <w:t>N</w:t>
              </w:r>
              <w:r w:rsidRPr="00A4338B">
                <w:rPr>
                  <w:lang w:val="en-GB"/>
                </w:rPr>
                <w:t>on-available own funds related to own-funds in the reconciliation reserve</w:t>
              </w:r>
            </w:ins>
          </w:p>
        </w:tc>
      </w:tr>
      <w:tr w:rsidR="00B05C60" w:rsidRPr="00A4338B" w14:paraId="5FB54526" w14:textId="77777777" w:rsidTr="00CA0AEF">
        <w:trPr>
          <w:ins w:id="1100" w:author="Author"/>
        </w:trPr>
        <w:tc>
          <w:tcPr>
            <w:tcW w:w="1021" w:type="dxa"/>
            <w:tcBorders>
              <w:top w:val="single" w:sz="2" w:space="0" w:color="auto"/>
              <w:left w:val="single" w:sz="2" w:space="0" w:color="auto"/>
              <w:bottom w:val="single" w:sz="2" w:space="0" w:color="auto"/>
              <w:right w:val="single" w:sz="2" w:space="0" w:color="auto"/>
            </w:tcBorders>
          </w:tcPr>
          <w:p w14:paraId="7F6696C2" w14:textId="0CB7DE9A" w:rsidR="00B05C60" w:rsidRPr="00A4338B" w:rsidRDefault="00B05C60" w:rsidP="001346F1">
            <w:pPr>
              <w:pStyle w:val="NormalLeft"/>
              <w:rPr>
                <w:ins w:id="1101" w:author="Author"/>
                <w:lang w:val="en-GB"/>
              </w:rPr>
            </w:pPr>
            <w:ins w:id="1102" w:author="Author">
              <w:r w:rsidRPr="00A4338B">
                <w:rPr>
                  <w:lang w:val="en-GB"/>
                </w:rPr>
                <w:t>C0842</w:t>
              </w:r>
            </w:ins>
          </w:p>
        </w:tc>
        <w:tc>
          <w:tcPr>
            <w:tcW w:w="2786" w:type="dxa"/>
            <w:tcBorders>
              <w:top w:val="single" w:sz="2" w:space="0" w:color="auto"/>
              <w:left w:val="single" w:sz="2" w:space="0" w:color="auto"/>
              <w:bottom w:val="single" w:sz="2" w:space="0" w:color="auto"/>
              <w:right w:val="single" w:sz="2" w:space="0" w:color="auto"/>
            </w:tcBorders>
          </w:tcPr>
          <w:p w14:paraId="38478F11" w14:textId="77777777" w:rsidR="00B05C60" w:rsidRPr="00A4338B" w:rsidRDefault="00B05C60">
            <w:pPr>
              <w:pStyle w:val="NormalLeft"/>
              <w:rPr>
                <w:ins w:id="1103" w:author="Author"/>
                <w:lang w:val="en-GB"/>
              </w:rPr>
            </w:pPr>
            <w:ins w:id="1104" w:author="Author">
              <w:r w:rsidRPr="00A4338B">
                <w:rPr>
                  <w:lang w:val="en-GB"/>
                </w:rPr>
                <w:t>Total non-available own funds</w:t>
              </w:r>
              <w:r w:rsidR="003C29F2" w:rsidRPr="00A4338B">
                <w:rPr>
                  <w:lang w:val="en-GB"/>
                </w:rPr>
                <w:t xml:space="preserve"> </w:t>
              </w:r>
            </w:ins>
          </w:p>
          <w:p w14:paraId="2A2962F2" w14:textId="77777777" w:rsidR="00355545" w:rsidRPr="00A4338B" w:rsidRDefault="00355545">
            <w:pPr>
              <w:pStyle w:val="NormalLeft"/>
              <w:rPr>
                <w:ins w:id="1105" w:author="Author"/>
                <w:lang w:val="en-GB"/>
              </w:rPr>
            </w:pPr>
          </w:p>
          <w:p w14:paraId="1DB28884" w14:textId="4460F7E9" w:rsidR="00355545" w:rsidRPr="00A4338B" w:rsidRDefault="00355545">
            <w:pPr>
              <w:pStyle w:val="NormalLeft"/>
              <w:rPr>
                <w:ins w:id="1106" w:author="Author"/>
                <w:lang w:val="en-GB"/>
              </w:rPr>
            </w:pPr>
          </w:p>
        </w:tc>
        <w:tc>
          <w:tcPr>
            <w:tcW w:w="5479" w:type="dxa"/>
            <w:tcBorders>
              <w:top w:val="single" w:sz="2" w:space="0" w:color="auto"/>
              <w:left w:val="single" w:sz="2" w:space="0" w:color="auto"/>
              <w:bottom w:val="single" w:sz="2" w:space="0" w:color="auto"/>
              <w:right w:val="single" w:sz="2" w:space="0" w:color="auto"/>
            </w:tcBorders>
          </w:tcPr>
          <w:p w14:paraId="0D955DFE" w14:textId="31B3871F" w:rsidR="00E24EA1" w:rsidRPr="00A4338B" w:rsidRDefault="00BF0E84" w:rsidP="00662F8B">
            <w:pPr>
              <w:pStyle w:val="NormalLeft"/>
              <w:rPr>
                <w:ins w:id="1107" w:author="Author"/>
                <w:lang w:val="en-GB"/>
              </w:rPr>
            </w:pPr>
            <w:ins w:id="1108" w:author="Author">
              <w:r w:rsidRPr="00A4338B">
                <w:rPr>
                  <w:lang w:val="en-GB"/>
                </w:rPr>
                <w:t>Total of non-available own funds</w:t>
              </w:r>
              <w:r w:rsidR="00E24EA1" w:rsidRPr="00A4338B">
                <w:rPr>
                  <w:lang w:val="en-GB"/>
                </w:rPr>
                <w:t xml:space="preserve"> </w:t>
              </w:r>
              <w:r w:rsidR="00D9036E" w:rsidRPr="00A4338B">
                <w:rPr>
                  <w:lang w:val="en-GB"/>
                </w:rPr>
                <w:t>identified after the</w:t>
              </w:r>
              <w:r w:rsidR="00E24EA1" w:rsidRPr="00A4338B">
                <w:rPr>
                  <w:lang w:val="en-GB"/>
                </w:rPr>
                <w:t xml:space="preserve"> </w:t>
              </w:r>
              <w:del w:id="1109" w:author="Author">
                <w:r w:rsidR="00E24EA1" w:rsidRPr="00A4338B" w:rsidDel="00227010">
                  <w:rPr>
                    <w:lang w:val="en-GB"/>
                  </w:rPr>
                  <w:delText xml:space="preserve">the </w:delText>
                </w:r>
              </w:del>
              <w:r w:rsidR="00E24EA1" w:rsidRPr="00A4338B">
                <w:rPr>
                  <w:lang w:val="en-GB"/>
                </w:rPr>
                <w:t>availability assessment</w:t>
              </w:r>
              <w:r w:rsidRPr="00A4338B">
                <w:rPr>
                  <w:lang w:val="en-GB"/>
                </w:rPr>
                <w:t xml:space="preserve"> at group level</w:t>
              </w:r>
              <w:r w:rsidR="00E24EA1" w:rsidRPr="00A4338B">
                <w:rPr>
                  <w:lang w:val="en-GB"/>
                </w:rPr>
                <w:t>, a</w:t>
              </w:r>
              <w:r w:rsidR="00662F8B" w:rsidRPr="00A4338B">
                <w:rPr>
                  <w:lang w:val="en-GB"/>
                </w:rPr>
                <w:t>ccording to Article 222(4) of the Directive 2009/138/EC, the total non available own funds is calculated, undertaking by undertaking, by adding up own funds indicated in Article 222(2) of the directive (i.e. surplus funds and any subscribed but not paid–up capital) and in Article 330 of Delegated Regulation (EU) 2015/35 (e.g. ancillary own funds, preferences shares, subordinated mutual member account, subordinated liabilities and the value of net deferred tax assets).</w:t>
              </w:r>
            </w:ins>
          </w:p>
          <w:p w14:paraId="612FF458" w14:textId="77777777" w:rsidR="00E24EA1" w:rsidRPr="00A4338B" w:rsidRDefault="00E24EA1" w:rsidP="00662F8B">
            <w:pPr>
              <w:pStyle w:val="NormalLeft"/>
              <w:rPr>
                <w:ins w:id="1110" w:author="Author"/>
                <w:lang w:val="en-GB"/>
              </w:rPr>
            </w:pPr>
          </w:p>
          <w:p w14:paraId="652BE321" w14:textId="0E8EDF27" w:rsidR="00B05C60" w:rsidRPr="00A4338B" w:rsidRDefault="00B05C60">
            <w:pPr>
              <w:pStyle w:val="NormalLeft"/>
              <w:rPr>
                <w:ins w:id="1111" w:author="Author"/>
                <w:lang w:val="en-GB"/>
              </w:rPr>
            </w:pPr>
          </w:p>
        </w:tc>
      </w:tr>
      <w:tr w:rsidR="001B1226" w:rsidRPr="00A4338B" w14:paraId="03AE374E" w14:textId="77777777" w:rsidTr="00EA0D67">
        <w:tc>
          <w:tcPr>
            <w:tcW w:w="1021" w:type="dxa"/>
            <w:tcBorders>
              <w:top w:val="single" w:sz="2" w:space="0" w:color="auto"/>
              <w:left w:val="single" w:sz="2" w:space="0" w:color="auto"/>
              <w:bottom w:val="single" w:sz="2" w:space="0" w:color="auto"/>
              <w:right w:val="single" w:sz="2" w:space="0" w:color="auto"/>
            </w:tcBorders>
          </w:tcPr>
          <w:p w14:paraId="1AC065D2" w14:textId="77777777" w:rsidR="001B1226" w:rsidRPr="00A4338B" w:rsidRDefault="001B1226" w:rsidP="001346F1">
            <w:pPr>
              <w:pStyle w:val="NormalLeft"/>
              <w:rPr>
                <w:lang w:val="en-GB"/>
              </w:rPr>
            </w:pPr>
            <w:r w:rsidRPr="00A4338B">
              <w:rPr>
                <w:lang w:val="en-GB"/>
              </w:rPr>
              <w:lastRenderedPageBreak/>
              <w:t>C0850</w:t>
            </w:r>
          </w:p>
        </w:tc>
        <w:tc>
          <w:tcPr>
            <w:tcW w:w="2786" w:type="dxa"/>
            <w:tcBorders>
              <w:top w:val="single" w:sz="2" w:space="0" w:color="auto"/>
              <w:left w:val="single" w:sz="2" w:space="0" w:color="auto"/>
              <w:bottom w:val="single" w:sz="2" w:space="0" w:color="auto"/>
              <w:right w:val="single" w:sz="2" w:space="0" w:color="auto"/>
            </w:tcBorders>
          </w:tcPr>
          <w:p w14:paraId="620EEA1A" w14:textId="77777777" w:rsidR="001B1226" w:rsidRPr="00A4338B" w:rsidRDefault="001B1226" w:rsidP="001346F1">
            <w:pPr>
              <w:pStyle w:val="NormalLeft"/>
              <w:rPr>
                <w:lang w:val="en-GB"/>
              </w:rPr>
            </w:pPr>
            <w:r w:rsidRPr="00A4338B">
              <w:rPr>
                <w:lang w:val="en-GB"/>
              </w:rPr>
              <w:t xml:space="preserve">Total non available </w:t>
            </w:r>
            <w:del w:id="1112" w:author="Author">
              <w:r w:rsidRPr="00A4338B">
                <w:rPr>
                  <w:lang w:val="en-GB"/>
                </w:rPr>
                <w:delText xml:space="preserve">excess </w:delText>
              </w:r>
            </w:del>
            <w:r w:rsidRPr="00A4338B">
              <w:rPr>
                <w:lang w:val="en-GB"/>
              </w:rPr>
              <w:t>own funds</w:t>
            </w:r>
            <w:ins w:id="1113" w:author="Author">
              <w:r w:rsidR="00BF0E84" w:rsidRPr="00A4338B">
                <w:rPr>
                  <w:lang w:val="en-GB"/>
                </w:rPr>
                <w:t xml:space="preserve"> to be deducted </w:t>
              </w:r>
              <w:del w:id="1114" w:author="Author">
                <w:r w:rsidR="00BF0E84" w:rsidRPr="00A4338B" w:rsidDel="006216CB">
                  <w:rPr>
                    <w:lang w:val="en-GB"/>
                  </w:rPr>
                  <w:delText>at group level</w:delText>
                </w:r>
              </w:del>
            </w:ins>
          </w:p>
        </w:tc>
        <w:tc>
          <w:tcPr>
            <w:tcW w:w="5479" w:type="dxa"/>
            <w:tcBorders>
              <w:top w:val="single" w:sz="2" w:space="0" w:color="auto"/>
              <w:left w:val="single" w:sz="2" w:space="0" w:color="auto"/>
              <w:bottom w:val="single" w:sz="2" w:space="0" w:color="auto"/>
              <w:right w:val="single" w:sz="2" w:space="0" w:color="auto"/>
            </w:tcBorders>
          </w:tcPr>
          <w:p w14:paraId="64BC6434" w14:textId="5078CDFE" w:rsidR="001B1226" w:rsidRPr="00A4338B" w:rsidRDefault="00BF0E84">
            <w:pPr>
              <w:pStyle w:val="NormalLeft"/>
              <w:rPr>
                <w:ins w:id="1115" w:author="Author"/>
                <w:lang w:val="en-GB"/>
              </w:rPr>
            </w:pPr>
            <w:ins w:id="1116" w:author="Author">
              <w:r w:rsidRPr="00A4338B">
                <w:rPr>
                  <w:lang w:val="en-GB"/>
                </w:rPr>
                <w:t>Total n</w:t>
              </w:r>
            </w:ins>
            <w:del w:id="1117" w:author="Author">
              <w:r w:rsidR="001B1226" w:rsidRPr="00A4338B" w:rsidDel="00BF0E84">
                <w:rPr>
                  <w:lang w:val="en-GB"/>
                </w:rPr>
                <w:delText>N</w:delText>
              </w:r>
            </w:del>
            <w:ins w:id="1118" w:author="Author">
              <w:r w:rsidR="001B1226" w:rsidRPr="00A4338B">
                <w:rPr>
                  <w:lang w:val="en-GB"/>
                </w:rPr>
                <w:t>on</w:t>
              </w:r>
              <w:r w:rsidRPr="00A4338B">
                <w:rPr>
                  <w:lang w:val="en-GB"/>
                </w:rPr>
                <w:t>-</w:t>
              </w:r>
            </w:ins>
            <w:del w:id="1119" w:author="Author">
              <w:r w:rsidR="001B1226" w:rsidRPr="00A4338B">
                <w:rPr>
                  <w:lang w:val="en-GB"/>
                </w:rPr>
                <w:delText xml:space="preserve">Non </w:delText>
              </w:r>
            </w:del>
            <w:r w:rsidR="001B1226" w:rsidRPr="00A4338B">
              <w:rPr>
                <w:lang w:val="en-GB"/>
              </w:rPr>
              <w:t xml:space="preserve">available </w:t>
            </w:r>
            <w:del w:id="1120" w:author="Author">
              <w:r w:rsidR="001B1226" w:rsidRPr="00A4338B">
                <w:rPr>
                  <w:lang w:val="en-GB"/>
                </w:rPr>
                <w:delText xml:space="preserve">excess </w:delText>
              </w:r>
            </w:del>
            <w:r w:rsidR="001B1226" w:rsidRPr="00A4338B">
              <w:rPr>
                <w:lang w:val="en-GB"/>
              </w:rPr>
              <w:t xml:space="preserve">own funds </w:t>
            </w:r>
            <w:ins w:id="1121" w:author="Author">
              <w:r w:rsidRPr="00A4338B">
                <w:rPr>
                  <w:lang w:val="en-GB"/>
                </w:rPr>
                <w:t xml:space="preserve">to be deducted </w:t>
              </w:r>
            </w:ins>
            <w:r w:rsidR="001B1226" w:rsidRPr="00A4338B">
              <w:rPr>
                <w:lang w:val="en-GB"/>
              </w:rPr>
              <w:t>at group level</w:t>
            </w:r>
            <w:ins w:id="1122" w:author="Author">
              <w:r w:rsidR="00E24EA1" w:rsidRPr="00A4338B">
                <w:rPr>
                  <w:lang w:val="en-GB"/>
                </w:rPr>
                <w:t xml:space="preserve"> </w:t>
              </w:r>
            </w:ins>
            <w:del w:id="1123" w:author="Author">
              <w:r w:rsidR="001B1226" w:rsidRPr="00A4338B" w:rsidDel="00E24EA1">
                <w:rPr>
                  <w:lang w:val="en-GB"/>
                </w:rPr>
                <w:delText>.</w:delText>
              </w:r>
            </w:del>
          </w:p>
          <w:p w14:paraId="489242A3" w14:textId="77777777" w:rsidR="00D9036E" w:rsidRPr="00A4338B" w:rsidRDefault="000974BD" w:rsidP="000974BD">
            <w:pPr>
              <w:pStyle w:val="NormalLeft"/>
              <w:rPr>
                <w:ins w:id="1124" w:author="Author"/>
                <w:lang w:val="en-GB"/>
              </w:rPr>
            </w:pPr>
            <w:ins w:id="1125" w:author="Author">
              <w:r w:rsidRPr="00A4338B">
                <w:rPr>
                  <w:lang w:val="en-GB"/>
                </w:rPr>
                <w:t>According to Article 222(4) of the Directive 2009/138/EC, the total non available own funds is calculated, undertaking by undertaking, by adding up own funds indicated in Article 222(2) of the directive (i.e. surplus funds and any subscribed but not paid–up capital) and in Article 330 of Delega</w:t>
              </w:r>
              <w:r w:rsidR="000F3216" w:rsidRPr="00A4338B">
                <w:rPr>
                  <w:lang w:val="en-GB"/>
                </w:rPr>
                <w:t>ted Regulation (EU) 2015/35 (e.g</w:t>
              </w:r>
              <w:r w:rsidRPr="00A4338B">
                <w:rPr>
                  <w:lang w:val="en-GB"/>
                </w:rPr>
                <w:t>. ancillary own funds, preferences shares, subordinated mutual member account, subordinated liabilities and the value of net deferred tax assets).</w:t>
              </w:r>
            </w:ins>
          </w:p>
          <w:p w14:paraId="7B397E0F" w14:textId="3BCD285D" w:rsidR="000974BD" w:rsidRPr="00A4338B" w:rsidRDefault="000974BD" w:rsidP="000974BD">
            <w:pPr>
              <w:pStyle w:val="NormalLeft"/>
              <w:rPr>
                <w:ins w:id="1126" w:author="Author"/>
                <w:lang w:val="en-GB"/>
              </w:rPr>
            </w:pPr>
            <w:ins w:id="1127" w:author="Author">
              <w:r w:rsidRPr="00A4338B">
                <w:rPr>
                  <w:lang w:val="en-GB"/>
                </w:rPr>
                <w:t>The part of such own funds that exceeds the contribution of the related undertaking to the group SCR cannot be considered as available for covering the group SCR.</w:t>
              </w:r>
            </w:ins>
          </w:p>
          <w:p w14:paraId="7137C5DA" w14:textId="77777777" w:rsidR="001B1226" w:rsidRPr="00A4338B" w:rsidRDefault="00C06D8F" w:rsidP="001346F1">
            <w:pPr>
              <w:pStyle w:val="NormalLeft"/>
              <w:rPr>
                <w:lang w:val="en-GB"/>
              </w:rPr>
            </w:pPr>
            <w:ins w:id="1128" w:author="Author">
              <w:r w:rsidRPr="00A4338B">
                <w:rPr>
                  <w:lang w:val="en-GB"/>
                </w:rPr>
                <w:t xml:space="preserve">If the total amount of such own funds </w:t>
              </w:r>
              <w:r w:rsidR="0009629F" w:rsidRPr="00A4338B">
                <w:rPr>
                  <w:lang w:val="en-GB"/>
                </w:rPr>
                <w:t xml:space="preserve">in C0842 </w:t>
              </w:r>
              <w:r w:rsidRPr="00A4338B">
                <w:rPr>
                  <w:lang w:val="en-GB"/>
                </w:rPr>
                <w:t xml:space="preserve">does not exceed the contribution of the related undertaking to the group SCR, </w:t>
              </w:r>
              <w:r w:rsidR="00E24EA1" w:rsidRPr="00A4338B">
                <w:rPr>
                  <w:lang w:val="en-GB"/>
                </w:rPr>
                <w:t>this</w:t>
              </w:r>
              <w:r w:rsidRPr="00A4338B">
                <w:rPr>
                  <w:lang w:val="en-GB"/>
                </w:rPr>
                <w:t xml:space="preserve"> deduction </w:t>
              </w:r>
              <w:r w:rsidR="00E24EA1" w:rsidRPr="00A4338B">
                <w:rPr>
                  <w:lang w:val="en-GB"/>
                </w:rPr>
                <w:t xml:space="preserve">in C0850 </w:t>
              </w:r>
              <w:r w:rsidRPr="00A4338B">
                <w:rPr>
                  <w:lang w:val="en-GB"/>
                </w:rPr>
                <w:t>is not needed as part of the calculation</w:t>
              </w:r>
              <w:r w:rsidR="001B1226" w:rsidRPr="00A4338B">
                <w:rPr>
                  <w:lang w:val="en-GB"/>
                </w:rPr>
                <w:t>.</w:t>
              </w:r>
            </w:ins>
          </w:p>
        </w:tc>
      </w:tr>
      <w:tr w:rsidR="00B52D33" w:rsidRPr="00A4338B" w14:paraId="4B37EE9E" w14:textId="77777777" w:rsidTr="00CA0AEF">
        <w:trPr>
          <w:ins w:id="1129" w:author="Author"/>
        </w:trPr>
        <w:tc>
          <w:tcPr>
            <w:tcW w:w="1021" w:type="dxa"/>
            <w:tcBorders>
              <w:top w:val="single" w:sz="2" w:space="0" w:color="auto"/>
              <w:left w:val="single" w:sz="2" w:space="0" w:color="auto"/>
              <w:bottom w:val="single" w:sz="2" w:space="0" w:color="auto"/>
              <w:right w:val="single" w:sz="2" w:space="0" w:color="auto"/>
            </w:tcBorders>
          </w:tcPr>
          <w:p w14:paraId="77B5CF58" w14:textId="1B27FA61" w:rsidR="00B52D33" w:rsidRPr="00A4338B" w:rsidRDefault="00B52D33" w:rsidP="00CA0AEF">
            <w:pPr>
              <w:pStyle w:val="NormalLeft"/>
              <w:rPr>
                <w:ins w:id="1130" w:author="Author"/>
                <w:lang w:val="en-GB"/>
              </w:rPr>
            </w:pPr>
            <w:ins w:id="1131" w:author="Author">
              <w:r w:rsidRPr="00A4338B">
                <w:rPr>
                  <w:lang w:val="en-GB"/>
                </w:rPr>
                <w:t>C0851</w:t>
              </w:r>
            </w:ins>
          </w:p>
        </w:tc>
        <w:tc>
          <w:tcPr>
            <w:tcW w:w="2786" w:type="dxa"/>
            <w:tcBorders>
              <w:top w:val="single" w:sz="2" w:space="0" w:color="auto"/>
              <w:left w:val="single" w:sz="2" w:space="0" w:color="auto"/>
              <w:bottom w:val="single" w:sz="2" w:space="0" w:color="auto"/>
              <w:right w:val="single" w:sz="2" w:space="0" w:color="auto"/>
            </w:tcBorders>
          </w:tcPr>
          <w:p w14:paraId="05B9D628" w14:textId="1D733A05" w:rsidR="00B52D33" w:rsidRPr="00A4338B" w:rsidRDefault="00F34CED" w:rsidP="00CA0AEF">
            <w:pPr>
              <w:pStyle w:val="NormalLeft"/>
              <w:rPr>
                <w:ins w:id="1132" w:author="Author"/>
                <w:lang w:val="en-GB"/>
              </w:rPr>
            </w:pPr>
            <w:ins w:id="1133" w:author="Author">
              <w:r w:rsidRPr="00A4338B">
                <w:rPr>
                  <w:lang w:val="en-GB"/>
                </w:rPr>
                <w:t xml:space="preserve">Non-Available </w:t>
              </w:r>
              <w:r w:rsidR="00B1459D" w:rsidRPr="00A4338B">
                <w:rPr>
                  <w:lang w:val="en-GB"/>
                </w:rPr>
                <w:t>M</w:t>
              </w:r>
              <w:r w:rsidR="00B52D33" w:rsidRPr="00A4338B">
                <w:rPr>
                  <w:lang w:val="en-GB"/>
                </w:rPr>
                <w:t>inority interests</w:t>
              </w:r>
            </w:ins>
          </w:p>
          <w:p w14:paraId="4A306CDE" w14:textId="77777777" w:rsidR="00006B2F" w:rsidRPr="00A4338B" w:rsidRDefault="00006B2F" w:rsidP="00CA0AEF">
            <w:pPr>
              <w:pStyle w:val="NormalLeft"/>
              <w:rPr>
                <w:ins w:id="1134" w:author="Author"/>
                <w:lang w:val="en-GB"/>
              </w:rPr>
            </w:pPr>
          </w:p>
          <w:p w14:paraId="14E053F7" w14:textId="51B73890" w:rsidR="00006B2F" w:rsidRPr="00A4338B" w:rsidRDefault="00006B2F" w:rsidP="00CA0AEF">
            <w:pPr>
              <w:pStyle w:val="NormalLeft"/>
              <w:rPr>
                <w:ins w:id="1135" w:author="Author"/>
                <w:lang w:val="en-GB"/>
              </w:rPr>
            </w:pPr>
          </w:p>
        </w:tc>
        <w:tc>
          <w:tcPr>
            <w:tcW w:w="5479" w:type="dxa"/>
            <w:tcBorders>
              <w:top w:val="single" w:sz="2" w:space="0" w:color="auto"/>
              <w:left w:val="single" w:sz="2" w:space="0" w:color="auto"/>
              <w:bottom w:val="single" w:sz="2" w:space="0" w:color="auto"/>
              <w:right w:val="single" w:sz="2" w:space="0" w:color="auto"/>
            </w:tcBorders>
          </w:tcPr>
          <w:p w14:paraId="7D01DAE8" w14:textId="4F536E4D" w:rsidR="00B52D33" w:rsidRPr="00A4338B" w:rsidRDefault="00B52D33">
            <w:pPr>
              <w:pStyle w:val="NormalLeft"/>
              <w:rPr>
                <w:ins w:id="1136" w:author="Author"/>
                <w:lang w:val="en-GB"/>
              </w:rPr>
            </w:pPr>
            <w:ins w:id="1137" w:author="Author">
              <w:r w:rsidRPr="00A4338B">
                <w:rPr>
                  <w:lang w:val="en-GB"/>
                </w:rPr>
                <w:t>Minority interest at group level</w:t>
              </w:r>
              <w:r w:rsidR="00B56F34" w:rsidRPr="00A4338B">
                <w:rPr>
                  <w:lang w:val="en-GB"/>
                </w:rPr>
                <w:t xml:space="preserve"> </w:t>
              </w:r>
              <w:r w:rsidR="006C43EE" w:rsidRPr="00A4338B">
                <w:rPr>
                  <w:lang w:val="en-GB"/>
                </w:rPr>
                <w:t>when me</w:t>
              </w:r>
              <w:r w:rsidR="00227010" w:rsidRPr="00A4338B">
                <w:rPr>
                  <w:lang w:val="en-GB"/>
                </w:rPr>
                <w:t>t</w:t>
              </w:r>
              <w:r w:rsidR="006C43EE" w:rsidRPr="00A4338B">
                <w:rPr>
                  <w:lang w:val="en-GB"/>
                </w:rPr>
                <w:t xml:space="preserve">hod 1 is applied, </w:t>
              </w:r>
              <w:r w:rsidR="00B56F34" w:rsidRPr="00A4338B">
                <w:rPr>
                  <w:lang w:val="en-GB"/>
                </w:rPr>
                <w:t>in subsidiary EEA and non-EEA (re)insurance undertakings, insurance holding companies, mixed financial holding companies or ancillary services undertakings (</w:t>
              </w:r>
              <w:r w:rsidRPr="00A4338B">
                <w:rPr>
                  <w:lang w:val="en-GB"/>
                </w:rPr>
                <w:t>Article 330 (</w:t>
              </w:r>
              <w:r w:rsidR="00B56F34" w:rsidRPr="00A4338B">
                <w:rPr>
                  <w:lang w:val="en-GB"/>
                </w:rPr>
                <w:t>4</w:t>
              </w:r>
              <w:r w:rsidRPr="00A4338B">
                <w:rPr>
                  <w:lang w:val="en-GB"/>
                </w:rPr>
                <w:t>) of Delegated Regulation (EU) 2015/35)</w:t>
              </w:r>
            </w:ins>
          </w:p>
        </w:tc>
      </w:tr>
      <w:tr w:rsidR="001B1226" w:rsidRPr="00A4338B" w14:paraId="4C33C315" w14:textId="77777777" w:rsidTr="00EA0D67">
        <w:tc>
          <w:tcPr>
            <w:tcW w:w="1021" w:type="dxa"/>
            <w:tcBorders>
              <w:top w:val="single" w:sz="2" w:space="0" w:color="auto"/>
              <w:left w:val="single" w:sz="2" w:space="0" w:color="auto"/>
              <w:bottom w:val="single" w:sz="2" w:space="0" w:color="auto"/>
              <w:right w:val="single" w:sz="2" w:space="0" w:color="auto"/>
            </w:tcBorders>
          </w:tcPr>
          <w:p w14:paraId="4D8C6F98" w14:textId="77777777" w:rsidR="001B1226" w:rsidRPr="00A4338B" w:rsidRDefault="00CA0AEF" w:rsidP="001346F1">
            <w:pPr>
              <w:pStyle w:val="NormalLeft"/>
              <w:rPr>
                <w:lang w:val="en-GB"/>
              </w:rPr>
            </w:pPr>
            <w:ins w:id="1138" w:author="Author">
              <w:r w:rsidRPr="00A4338B">
                <w:rPr>
                  <w:lang w:val="en-GB"/>
                </w:rPr>
                <w:t>C0750</w:t>
              </w:r>
            </w:ins>
            <w:del w:id="1139" w:author="Author">
              <w:r w:rsidR="001B1226" w:rsidRPr="00A4338B">
                <w:rPr>
                  <w:lang w:val="en-GB"/>
                </w:rPr>
                <w:delText>C0860</w:delText>
              </w:r>
            </w:del>
          </w:p>
        </w:tc>
        <w:tc>
          <w:tcPr>
            <w:tcW w:w="2786" w:type="dxa"/>
            <w:tcBorders>
              <w:top w:val="single" w:sz="2" w:space="0" w:color="auto"/>
              <w:left w:val="single" w:sz="2" w:space="0" w:color="auto"/>
              <w:bottom w:val="single" w:sz="2" w:space="0" w:color="auto"/>
              <w:right w:val="single" w:sz="2" w:space="0" w:color="auto"/>
            </w:tcBorders>
          </w:tcPr>
          <w:p w14:paraId="6B896006" w14:textId="6FE2912F" w:rsidR="00305A35" w:rsidRPr="00A4338B" w:rsidRDefault="00305A35" w:rsidP="001346F1">
            <w:pPr>
              <w:pStyle w:val="NormalLeft"/>
              <w:rPr>
                <w:ins w:id="1140" w:author="Author"/>
                <w:lang w:val="en-GB"/>
              </w:rPr>
            </w:pPr>
            <w:ins w:id="1141" w:author="Author">
              <w:r w:rsidRPr="00A4338B">
                <w:rPr>
                  <w:lang w:val="en-GB"/>
                </w:rPr>
                <w:t xml:space="preserve">Non-Available </w:t>
              </w:r>
              <w:del w:id="1142" w:author="Author">
                <w:r w:rsidR="001B1226" w:rsidRPr="00A4338B">
                  <w:rPr>
                    <w:lang w:val="en-GB"/>
                  </w:rPr>
                  <w:delText xml:space="preserve">Non available </w:delText>
                </w:r>
              </w:del>
              <w:r w:rsidR="00B1459D" w:rsidRPr="00A4338B">
                <w:rPr>
                  <w:lang w:val="en-GB"/>
                </w:rPr>
                <w:t>M</w:t>
              </w:r>
              <w:del w:id="1143" w:author="Author">
                <w:r w:rsidR="001B1226" w:rsidRPr="00A4338B">
                  <w:rPr>
                    <w:lang w:val="en-GB"/>
                  </w:rPr>
                  <w:delText>m</w:delText>
                </w:r>
              </w:del>
              <w:r w:rsidR="001B1226" w:rsidRPr="00A4338B">
                <w:rPr>
                  <w:lang w:val="en-GB"/>
                </w:rPr>
                <w:t>inority interests</w:t>
              </w:r>
              <w:r w:rsidR="00B56F34" w:rsidRPr="00A4338B">
                <w:rPr>
                  <w:lang w:val="en-GB"/>
                </w:rPr>
                <w:t xml:space="preserve"> to be deducted</w:t>
              </w:r>
              <w:r w:rsidRPr="00A4338B">
                <w:rPr>
                  <w:lang w:val="en-GB"/>
                </w:rPr>
                <w:t xml:space="preserve"> from the group own funds</w:t>
              </w:r>
              <w:r w:rsidR="00B56F34" w:rsidRPr="00A4338B">
                <w:rPr>
                  <w:lang w:val="en-GB"/>
                </w:rPr>
                <w:t xml:space="preserve"> </w:t>
              </w:r>
            </w:ins>
          </w:p>
          <w:p w14:paraId="362D70FE" w14:textId="77777777" w:rsidR="00305A35" w:rsidRPr="00A4338B" w:rsidRDefault="00305A35" w:rsidP="001346F1">
            <w:pPr>
              <w:pStyle w:val="NormalLeft"/>
              <w:rPr>
                <w:ins w:id="1144" w:author="Author"/>
                <w:lang w:val="en-GB"/>
              </w:rPr>
            </w:pPr>
          </w:p>
          <w:p w14:paraId="1FA20645" w14:textId="4ACCB1EC" w:rsidR="001B1226" w:rsidRPr="00A4338B" w:rsidRDefault="00517031" w:rsidP="001346F1">
            <w:pPr>
              <w:pStyle w:val="NormalLeft"/>
              <w:rPr>
                <w:lang w:val="en-GB"/>
              </w:rPr>
            </w:pPr>
            <w:ins w:id="1145" w:author="Author">
              <w:del w:id="1146" w:author="Author">
                <w:r w:rsidRPr="00A4338B" w:rsidDel="00800F72">
                  <w:rPr>
                    <w:lang w:val="en-GB"/>
                  </w:rPr>
                  <w:delText>from the group own funds</w:delText>
                </w:r>
              </w:del>
            </w:ins>
          </w:p>
        </w:tc>
        <w:tc>
          <w:tcPr>
            <w:tcW w:w="5479" w:type="dxa"/>
            <w:tcBorders>
              <w:top w:val="single" w:sz="2" w:space="0" w:color="auto"/>
              <w:left w:val="single" w:sz="2" w:space="0" w:color="auto"/>
              <w:bottom w:val="single" w:sz="2" w:space="0" w:color="auto"/>
              <w:right w:val="single" w:sz="2" w:space="0" w:color="auto"/>
            </w:tcBorders>
          </w:tcPr>
          <w:p w14:paraId="25D735B2" w14:textId="77777777" w:rsidR="001B1226" w:rsidRPr="00A4338B" w:rsidRDefault="001B1226" w:rsidP="001346F1">
            <w:pPr>
              <w:pStyle w:val="NormalLeft"/>
              <w:rPr>
                <w:lang w:val="en-GB"/>
              </w:rPr>
            </w:pPr>
            <w:moveFromRangeStart w:id="1147" w:author="Author" w:name="move65232878"/>
            <w:moveFrom w:id="1148" w:author="Author">
              <w:r w:rsidRPr="00A4338B">
                <w:rPr>
                  <w:lang w:val="en-GB"/>
                </w:rPr>
                <w:t>This is the overall total amount of non — available minority interests at group level.</w:t>
              </w:r>
            </w:moveFrom>
            <w:moveFromRangeEnd w:id="1147"/>
            <w:ins w:id="1149" w:author="Author">
              <w:r w:rsidR="00CA0AEF" w:rsidRPr="00A4338B">
                <w:rPr>
                  <w:lang w:val="en-GB"/>
                </w:rPr>
                <w:t>Non available minority interests</w:t>
              </w:r>
              <w:r w:rsidR="00517031" w:rsidRPr="00A4338B">
                <w:rPr>
                  <w:lang w:val="en-GB"/>
                </w:rPr>
                <w:t xml:space="preserve"> to be deducted from the group own funds</w:t>
              </w:r>
              <w:r w:rsidR="00CA0AEF" w:rsidRPr="00A4338B">
                <w:rPr>
                  <w:lang w:val="en-GB"/>
                </w:rPr>
                <w:t xml:space="preserve">, when the method 1 is applied, that is any minority interests in the eligible own funds (after </w:t>
              </w:r>
              <w:r w:rsidR="006C43EE" w:rsidRPr="00A4338B">
                <w:rPr>
                  <w:lang w:val="en-GB"/>
                </w:rPr>
                <w:t>considering</w:t>
              </w:r>
              <w:r w:rsidR="00CA0AEF" w:rsidRPr="00A4338B">
                <w:rPr>
                  <w:lang w:val="en-GB"/>
                </w:rPr>
                <w:t xml:space="preserve"> </w:t>
              </w:r>
              <w:r w:rsidR="006C43EE" w:rsidRPr="00A4338B">
                <w:rPr>
                  <w:lang w:val="en-GB"/>
                </w:rPr>
                <w:t>the deduction of</w:t>
              </w:r>
              <w:r w:rsidR="00CA0AEF" w:rsidRPr="00A4338B">
                <w:rPr>
                  <w:lang w:val="en-GB"/>
                </w:rPr>
                <w:t xml:space="preserve"> non available own funds</w:t>
              </w:r>
              <w:r w:rsidR="006C43EE" w:rsidRPr="00A4338B">
                <w:rPr>
                  <w:lang w:val="en-GB"/>
                </w:rPr>
                <w:t xml:space="preserve"> in C0850</w:t>
              </w:r>
              <w:r w:rsidR="00CA0AEF" w:rsidRPr="00A4338B">
                <w:rPr>
                  <w:lang w:val="en-GB"/>
                </w:rPr>
                <w:t>) of (re) insurance subsidiary exceeding the contribution of the solo SCR to the group SCR.</w:t>
              </w:r>
              <w:r w:rsidR="006C43EE" w:rsidRPr="00A4338B">
                <w:rPr>
                  <w:lang w:val="en-GB"/>
                </w:rPr>
                <w:t xml:space="preserve"> (Article 330 (4) of Delegated Regulation (EU) 2015/35)</w:t>
              </w:r>
            </w:ins>
          </w:p>
        </w:tc>
      </w:tr>
      <w:tr w:rsidR="00CA0AEF" w:rsidRPr="00A4338B" w14:paraId="61D89771" w14:textId="77777777" w:rsidTr="00CA0AEF">
        <w:trPr>
          <w:ins w:id="1150" w:author="Author"/>
        </w:trPr>
        <w:tc>
          <w:tcPr>
            <w:tcW w:w="1021" w:type="dxa"/>
            <w:tcBorders>
              <w:top w:val="single" w:sz="2" w:space="0" w:color="auto"/>
              <w:left w:val="single" w:sz="2" w:space="0" w:color="auto"/>
              <w:bottom w:val="single" w:sz="2" w:space="0" w:color="auto"/>
              <w:right w:val="single" w:sz="2" w:space="0" w:color="auto"/>
            </w:tcBorders>
          </w:tcPr>
          <w:p w14:paraId="6F3AD6DD" w14:textId="77777777" w:rsidR="00CA0AEF" w:rsidRPr="00A4338B" w:rsidRDefault="00CA0AEF" w:rsidP="00CA0AEF">
            <w:pPr>
              <w:pStyle w:val="NormalLeft"/>
              <w:rPr>
                <w:ins w:id="1151" w:author="Author"/>
                <w:lang w:val="en-GB"/>
              </w:rPr>
            </w:pPr>
            <w:del w:id="1152" w:author="Author">
              <w:r w:rsidRPr="00A4338B" w:rsidDel="006C43EE">
                <w:rPr>
                  <w:lang w:val="en-GB"/>
                </w:rPr>
                <w:delText>C0860</w:delText>
              </w:r>
            </w:del>
          </w:p>
        </w:tc>
        <w:tc>
          <w:tcPr>
            <w:tcW w:w="2786" w:type="dxa"/>
            <w:tcBorders>
              <w:top w:val="single" w:sz="2" w:space="0" w:color="auto"/>
              <w:left w:val="single" w:sz="2" w:space="0" w:color="auto"/>
              <w:bottom w:val="single" w:sz="2" w:space="0" w:color="auto"/>
              <w:right w:val="single" w:sz="2" w:space="0" w:color="auto"/>
            </w:tcBorders>
          </w:tcPr>
          <w:p w14:paraId="3F51C99B" w14:textId="77777777" w:rsidR="00CA0AEF" w:rsidRPr="00A4338B" w:rsidRDefault="00CA0AEF" w:rsidP="00CA0AEF">
            <w:pPr>
              <w:pStyle w:val="NormalLeft"/>
              <w:rPr>
                <w:ins w:id="1153" w:author="Author"/>
                <w:lang w:val="en-GB"/>
              </w:rPr>
            </w:pPr>
            <w:del w:id="1154" w:author="Author">
              <w:r w:rsidRPr="00A4338B" w:rsidDel="006C43EE">
                <w:rPr>
                  <w:lang w:val="en-GB"/>
                </w:rPr>
                <w:delText>Non available minority interests</w:delText>
              </w:r>
            </w:del>
          </w:p>
        </w:tc>
        <w:tc>
          <w:tcPr>
            <w:tcW w:w="5479" w:type="dxa"/>
            <w:tcBorders>
              <w:top w:val="single" w:sz="2" w:space="0" w:color="auto"/>
              <w:left w:val="single" w:sz="2" w:space="0" w:color="auto"/>
              <w:bottom w:val="single" w:sz="2" w:space="0" w:color="auto"/>
              <w:right w:val="single" w:sz="2" w:space="0" w:color="auto"/>
            </w:tcBorders>
          </w:tcPr>
          <w:p w14:paraId="3FB019BF" w14:textId="77777777" w:rsidR="00CA0AEF" w:rsidRPr="00A4338B" w:rsidRDefault="00CA0AEF" w:rsidP="00CA0AEF">
            <w:pPr>
              <w:pStyle w:val="NormalLeft"/>
              <w:rPr>
                <w:ins w:id="1155" w:author="Author"/>
                <w:lang w:val="en-GB"/>
              </w:rPr>
            </w:pPr>
            <w:moveToRangeStart w:id="1156" w:author="Author" w:name="move65232878"/>
            <w:moveTo w:id="1157" w:author="Author">
              <w:del w:id="1158" w:author="Author">
                <w:r w:rsidRPr="00A4338B" w:rsidDel="006C43EE">
                  <w:rPr>
                    <w:lang w:val="en-GB"/>
                  </w:rPr>
                  <w:delText>This is the overall total amount of non — available minority interests at group level.</w:delText>
                </w:r>
              </w:del>
            </w:moveTo>
            <w:moveToRangeEnd w:id="1156"/>
          </w:p>
        </w:tc>
      </w:tr>
      <w:tr w:rsidR="001B1226" w:rsidRPr="00A4338B" w14:paraId="6D7332FB" w14:textId="77777777" w:rsidTr="00EA0D67">
        <w:tc>
          <w:tcPr>
            <w:tcW w:w="1021" w:type="dxa"/>
            <w:tcBorders>
              <w:top w:val="single" w:sz="2" w:space="0" w:color="auto"/>
              <w:left w:val="single" w:sz="2" w:space="0" w:color="auto"/>
              <w:bottom w:val="single" w:sz="2" w:space="0" w:color="auto"/>
              <w:right w:val="single" w:sz="2" w:space="0" w:color="auto"/>
            </w:tcBorders>
          </w:tcPr>
          <w:p w14:paraId="78CFD92A" w14:textId="77777777" w:rsidR="001B1226" w:rsidRPr="00A4338B" w:rsidRDefault="001B1226" w:rsidP="001346F1">
            <w:pPr>
              <w:pStyle w:val="NormalLeft"/>
              <w:rPr>
                <w:lang w:val="en-GB"/>
              </w:rPr>
            </w:pPr>
            <w:r w:rsidRPr="00A4338B">
              <w:rPr>
                <w:lang w:val="en-GB"/>
              </w:rPr>
              <w:t>C0870</w:t>
            </w:r>
          </w:p>
        </w:tc>
        <w:tc>
          <w:tcPr>
            <w:tcW w:w="2786" w:type="dxa"/>
            <w:tcBorders>
              <w:top w:val="single" w:sz="2" w:space="0" w:color="auto"/>
              <w:left w:val="single" w:sz="2" w:space="0" w:color="auto"/>
              <w:bottom w:val="single" w:sz="2" w:space="0" w:color="auto"/>
              <w:right w:val="single" w:sz="2" w:space="0" w:color="auto"/>
            </w:tcBorders>
          </w:tcPr>
          <w:p w14:paraId="58CB069C" w14:textId="1B3822C0" w:rsidR="001B1226" w:rsidRPr="00A4338B" w:rsidRDefault="001B1226" w:rsidP="008272CC">
            <w:pPr>
              <w:pStyle w:val="NormalLeft"/>
              <w:rPr>
                <w:lang w:val="en-GB"/>
              </w:rPr>
            </w:pPr>
            <w:r w:rsidRPr="00A4338B">
              <w:rPr>
                <w:lang w:val="en-GB"/>
              </w:rPr>
              <w:t>Non</w:t>
            </w:r>
            <w:ins w:id="1159" w:author="Author">
              <w:r w:rsidR="008272CC" w:rsidRPr="00A4338B">
                <w:rPr>
                  <w:lang w:val="en-GB"/>
                </w:rPr>
                <w:t>-</w:t>
              </w:r>
            </w:ins>
            <w:del w:id="1160" w:author="Author">
              <w:r w:rsidRPr="00A4338B" w:rsidDel="008272CC">
                <w:rPr>
                  <w:lang w:val="en-GB"/>
                </w:rPr>
                <w:delText xml:space="preserve"> </w:delText>
              </w:r>
            </w:del>
            <w:r w:rsidRPr="00A4338B">
              <w:rPr>
                <w:lang w:val="en-GB"/>
              </w:rPr>
              <w:t>available own funds related to other own fund items approved by supervisory authority</w:t>
            </w:r>
          </w:p>
        </w:tc>
        <w:tc>
          <w:tcPr>
            <w:tcW w:w="5479" w:type="dxa"/>
            <w:tcBorders>
              <w:top w:val="single" w:sz="2" w:space="0" w:color="auto"/>
              <w:left w:val="single" w:sz="2" w:space="0" w:color="auto"/>
              <w:bottom w:val="single" w:sz="2" w:space="0" w:color="auto"/>
              <w:right w:val="single" w:sz="2" w:space="0" w:color="auto"/>
            </w:tcBorders>
          </w:tcPr>
          <w:p w14:paraId="7FC96D4E" w14:textId="135F183D" w:rsidR="001B1226" w:rsidRPr="00A4338B" w:rsidRDefault="0071126B" w:rsidP="0074504C">
            <w:pPr>
              <w:pStyle w:val="NormalLeft"/>
              <w:rPr>
                <w:lang w:val="en-GB"/>
              </w:rPr>
            </w:pPr>
            <w:ins w:id="1161" w:author="Author">
              <w:r w:rsidRPr="00A4338B">
                <w:rPr>
                  <w:lang w:val="en-GB"/>
                </w:rPr>
                <w:t>This is the t</w:t>
              </w:r>
            </w:ins>
            <w:del w:id="1162" w:author="Author">
              <w:r w:rsidR="001B1226" w:rsidRPr="00A4338B">
                <w:rPr>
                  <w:lang w:val="en-GB"/>
                </w:rPr>
                <w:delText>T</w:delText>
              </w:r>
            </w:del>
            <w:r w:rsidR="001B1226" w:rsidRPr="00A4338B">
              <w:rPr>
                <w:lang w:val="en-GB"/>
              </w:rPr>
              <w:t>otal amount for non</w:t>
            </w:r>
            <w:ins w:id="1163" w:author="Author">
              <w:r w:rsidR="0074504C" w:rsidRPr="00A4338B">
                <w:rPr>
                  <w:lang w:val="en-GB"/>
                </w:rPr>
                <w:t>-</w:t>
              </w:r>
            </w:ins>
            <w:del w:id="1164" w:author="Author">
              <w:r w:rsidR="001B1226" w:rsidRPr="00A4338B" w:rsidDel="0074504C">
                <w:rPr>
                  <w:lang w:val="en-GB"/>
                </w:rPr>
                <w:delText xml:space="preserve"> </w:delText>
              </w:r>
            </w:del>
            <w:r w:rsidR="001B1226" w:rsidRPr="00A4338B">
              <w:rPr>
                <w:lang w:val="en-GB"/>
              </w:rPr>
              <w:t>available own funds related to other own fund items approved by supervisory authority</w:t>
            </w:r>
            <w:ins w:id="1165" w:author="Author">
              <w:r w:rsidR="00BB4B70" w:rsidRPr="00A4338B">
                <w:rPr>
                  <w:lang w:val="en-GB"/>
                </w:rPr>
                <w:t xml:space="preserve"> at group level</w:t>
              </w:r>
            </w:ins>
            <w:del w:id="1166" w:author="Author">
              <w:r w:rsidR="001B1226" w:rsidRPr="00A4338B">
                <w:rPr>
                  <w:lang w:val="en-GB"/>
                </w:rPr>
                <w:delText>.</w:delText>
              </w:r>
            </w:del>
          </w:p>
        </w:tc>
      </w:tr>
      <w:tr w:rsidR="001B1226" w:rsidRPr="00A4338B" w14:paraId="6E0E8E75" w14:textId="77777777" w:rsidTr="00EA0D67">
        <w:tc>
          <w:tcPr>
            <w:tcW w:w="1021" w:type="dxa"/>
            <w:tcBorders>
              <w:top w:val="single" w:sz="2" w:space="0" w:color="auto"/>
              <w:left w:val="single" w:sz="2" w:space="0" w:color="auto"/>
              <w:bottom w:val="single" w:sz="2" w:space="0" w:color="auto"/>
              <w:right w:val="single" w:sz="2" w:space="0" w:color="auto"/>
            </w:tcBorders>
          </w:tcPr>
          <w:p w14:paraId="7777CBE1" w14:textId="77777777" w:rsidR="001B1226" w:rsidRPr="00A4338B" w:rsidRDefault="001B1226" w:rsidP="001346F1">
            <w:pPr>
              <w:pStyle w:val="NormalLeft"/>
              <w:rPr>
                <w:lang w:val="en-GB"/>
              </w:rPr>
            </w:pPr>
            <w:r w:rsidRPr="00A4338B">
              <w:rPr>
                <w:lang w:val="en-GB"/>
              </w:rPr>
              <w:lastRenderedPageBreak/>
              <w:t>C0880</w:t>
            </w:r>
          </w:p>
        </w:tc>
        <w:tc>
          <w:tcPr>
            <w:tcW w:w="2786" w:type="dxa"/>
            <w:tcBorders>
              <w:top w:val="single" w:sz="2" w:space="0" w:color="auto"/>
              <w:left w:val="single" w:sz="2" w:space="0" w:color="auto"/>
              <w:bottom w:val="single" w:sz="2" w:space="0" w:color="auto"/>
              <w:right w:val="single" w:sz="2" w:space="0" w:color="auto"/>
            </w:tcBorders>
          </w:tcPr>
          <w:p w14:paraId="49D56AF4" w14:textId="5D21B816" w:rsidR="001B1226" w:rsidRPr="00A4338B" w:rsidRDefault="001B1226" w:rsidP="0074504C">
            <w:pPr>
              <w:pStyle w:val="NormalLeft"/>
              <w:rPr>
                <w:lang w:val="en-GB"/>
              </w:rPr>
            </w:pPr>
            <w:r w:rsidRPr="00A4338B">
              <w:rPr>
                <w:lang w:val="en-GB"/>
              </w:rPr>
              <w:t>Non</w:t>
            </w:r>
            <w:ins w:id="1167" w:author="Author">
              <w:r w:rsidR="0074504C" w:rsidRPr="00A4338B">
                <w:rPr>
                  <w:lang w:val="en-GB"/>
                </w:rPr>
                <w:t>-</w:t>
              </w:r>
            </w:ins>
            <w:del w:id="1168" w:author="Author">
              <w:r w:rsidRPr="00A4338B" w:rsidDel="0074504C">
                <w:rPr>
                  <w:lang w:val="en-GB"/>
                </w:rPr>
                <w:delText xml:space="preserve"> </w:delText>
              </w:r>
            </w:del>
            <w:r w:rsidRPr="00A4338B">
              <w:rPr>
                <w:lang w:val="en-GB"/>
              </w:rPr>
              <w:t>available surplus funds</w:t>
            </w:r>
          </w:p>
        </w:tc>
        <w:tc>
          <w:tcPr>
            <w:tcW w:w="5479" w:type="dxa"/>
            <w:tcBorders>
              <w:top w:val="single" w:sz="2" w:space="0" w:color="auto"/>
              <w:left w:val="single" w:sz="2" w:space="0" w:color="auto"/>
              <w:bottom w:val="single" w:sz="2" w:space="0" w:color="auto"/>
              <w:right w:val="single" w:sz="2" w:space="0" w:color="auto"/>
            </w:tcBorders>
          </w:tcPr>
          <w:p w14:paraId="1B74E1FE" w14:textId="38DA75CA" w:rsidR="001B1226" w:rsidRPr="00A4338B" w:rsidRDefault="001B1226" w:rsidP="0074504C">
            <w:pPr>
              <w:pStyle w:val="NormalLeft"/>
              <w:rPr>
                <w:lang w:val="en-GB"/>
              </w:rPr>
            </w:pPr>
            <w:r w:rsidRPr="00A4338B">
              <w:rPr>
                <w:lang w:val="en-GB"/>
              </w:rPr>
              <w:t>This is the overall total amount of non</w:t>
            </w:r>
            <w:ins w:id="1169" w:author="Author">
              <w:r w:rsidR="0074504C" w:rsidRPr="00A4338B">
                <w:rPr>
                  <w:lang w:val="en-GB"/>
                </w:rPr>
                <w:t>-</w:t>
              </w:r>
            </w:ins>
            <w:del w:id="1170" w:author="Author">
              <w:r w:rsidRPr="00A4338B" w:rsidDel="0074504C">
                <w:rPr>
                  <w:lang w:val="en-GB"/>
                </w:rPr>
                <w:delText xml:space="preserve"> </w:delText>
              </w:r>
            </w:del>
            <w:r w:rsidRPr="00A4338B">
              <w:rPr>
                <w:lang w:val="en-GB"/>
              </w:rPr>
              <w:t>available surplus funds at group level.</w:t>
            </w:r>
          </w:p>
        </w:tc>
      </w:tr>
      <w:tr w:rsidR="001B1226" w:rsidRPr="00A4338B" w14:paraId="733909DD" w14:textId="77777777" w:rsidTr="00EA0D67">
        <w:tc>
          <w:tcPr>
            <w:tcW w:w="1021" w:type="dxa"/>
            <w:tcBorders>
              <w:top w:val="single" w:sz="2" w:space="0" w:color="auto"/>
              <w:left w:val="single" w:sz="2" w:space="0" w:color="auto"/>
              <w:bottom w:val="single" w:sz="2" w:space="0" w:color="auto"/>
              <w:right w:val="single" w:sz="2" w:space="0" w:color="auto"/>
            </w:tcBorders>
          </w:tcPr>
          <w:p w14:paraId="3F7C1FC1" w14:textId="77777777" w:rsidR="001B1226" w:rsidRPr="00A4338B" w:rsidRDefault="001B1226" w:rsidP="001346F1">
            <w:pPr>
              <w:pStyle w:val="NormalLeft"/>
              <w:rPr>
                <w:lang w:val="en-GB"/>
              </w:rPr>
            </w:pPr>
            <w:r w:rsidRPr="00A4338B">
              <w:rPr>
                <w:lang w:val="en-GB"/>
              </w:rPr>
              <w:t>C0890</w:t>
            </w:r>
          </w:p>
        </w:tc>
        <w:tc>
          <w:tcPr>
            <w:tcW w:w="2786" w:type="dxa"/>
            <w:tcBorders>
              <w:top w:val="single" w:sz="2" w:space="0" w:color="auto"/>
              <w:left w:val="single" w:sz="2" w:space="0" w:color="auto"/>
              <w:bottom w:val="single" w:sz="2" w:space="0" w:color="auto"/>
              <w:right w:val="single" w:sz="2" w:space="0" w:color="auto"/>
            </w:tcBorders>
          </w:tcPr>
          <w:p w14:paraId="17DB15B1" w14:textId="5517C36A" w:rsidR="001B1226" w:rsidRPr="00A4338B" w:rsidRDefault="001B1226" w:rsidP="0074504C">
            <w:pPr>
              <w:pStyle w:val="NormalLeft"/>
              <w:rPr>
                <w:lang w:val="en-GB"/>
              </w:rPr>
            </w:pPr>
            <w:r w:rsidRPr="00A4338B">
              <w:rPr>
                <w:lang w:val="en-GB"/>
              </w:rPr>
              <w:t>Non</w:t>
            </w:r>
            <w:ins w:id="1171" w:author="Author">
              <w:r w:rsidR="0074504C" w:rsidRPr="00A4338B">
                <w:rPr>
                  <w:lang w:val="en-GB"/>
                </w:rPr>
                <w:t>-</w:t>
              </w:r>
            </w:ins>
            <w:del w:id="1172" w:author="Author">
              <w:r w:rsidRPr="00A4338B" w:rsidDel="0074504C">
                <w:rPr>
                  <w:lang w:val="en-GB"/>
                </w:rPr>
                <w:delText xml:space="preserve"> </w:delText>
              </w:r>
            </w:del>
            <w:r w:rsidRPr="00A4338B">
              <w:rPr>
                <w:lang w:val="en-GB"/>
              </w:rPr>
              <w:t>available called but not paid in capital</w:t>
            </w:r>
          </w:p>
        </w:tc>
        <w:tc>
          <w:tcPr>
            <w:tcW w:w="5479" w:type="dxa"/>
            <w:tcBorders>
              <w:top w:val="single" w:sz="2" w:space="0" w:color="auto"/>
              <w:left w:val="single" w:sz="2" w:space="0" w:color="auto"/>
              <w:bottom w:val="single" w:sz="2" w:space="0" w:color="auto"/>
              <w:right w:val="single" w:sz="2" w:space="0" w:color="auto"/>
            </w:tcBorders>
          </w:tcPr>
          <w:p w14:paraId="4ADBF454" w14:textId="4534B8B8" w:rsidR="001B1226" w:rsidRPr="00A4338B" w:rsidRDefault="001B1226" w:rsidP="0074504C">
            <w:pPr>
              <w:pStyle w:val="NormalLeft"/>
              <w:rPr>
                <w:lang w:val="en-GB"/>
              </w:rPr>
            </w:pPr>
            <w:r w:rsidRPr="00A4338B">
              <w:rPr>
                <w:lang w:val="en-GB"/>
              </w:rPr>
              <w:t>This is the total overall amount of non</w:t>
            </w:r>
            <w:ins w:id="1173" w:author="Author">
              <w:r w:rsidR="0074504C" w:rsidRPr="00A4338B">
                <w:rPr>
                  <w:lang w:val="en-GB"/>
                </w:rPr>
                <w:t>-</w:t>
              </w:r>
            </w:ins>
            <w:del w:id="1174" w:author="Author">
              <w:r w:rsidRPr="00A4338B" w:rsidDel="0074504C">
                <w:rPr>
                  <w:lang w:val="en-GB"/>
                </w:rPr>
                <w:delText xml:space="preserve"> </w:delText>
              </w:r>
            </w:del>
            <w:r w:rsidRPr="00A4338B">
              <w:rPr>
                <w:lang w:val="en-GB"/>
              </w:rPr>
              <w:t>available called but not paid in capital at group level.</w:t>
            </w:r>
          </w:p>
        </w:tc>
      </w:tr>
      <w:tr w:rsidR="001B1226" w:rsidRPr="00A4338B" w14:paraId="269875FC" w14:textId="77777777" w:rsidTr="00EA0D67">
        <w:tc>
          <w:tcPr>
            <w:tcW w:w="1021" w:type="dxa"/>
            <w:tcBorders>
              <w:top w:val="single" w:sz="2" w:space="0" w:color="auto"/>
              <w:left w:val="single" w:sz="2" w:space="0" w:color="auto"/>
              <w:bottom w:val="single" w:sz="2" w:space="0" w:color="auto"/>
              <w:right w:val="single" w:sz="2" w:space="0" w:color="auto"/>
            </w:tcBorders>
          </w:tcPr>
          <w:p w14:paraId="6E3C4AD5" w14:textId="77777777" w:rsidR="001B1226" w:rsidRPr="00A4338B" w:rsidRDefault="001B1226" w:rsidP="001346F1">
            <w:pPr>
              <w:pStyle w:val="NormalLeft"/>
              <w:rPr>
                <w:lang w:val="en-GB"/>
              </w:rPr>
            </w:pPr>
            <w:r w:rsidRPr="00A4338B">
              <w:rPr>
                <w:lang w:val="en-GB"/>
              </w:rPr>
              <w:t>C0900</w:t>
            </w:r>
          </w:p>
        </w:tc>
        <w:tc>
          <w:tcPr>
            <w:tcW w:w="2786" w:type="dxa"/>
            <w:tcBorders>
              <w:top w:val="single" w:sz="2" w:space="0" w:color="auto"/>
              <w:left w:val="single" w:sz="2" w:space="0" w:color="auto"/>
              <w:bottom w:val="single" w:sz="2" w:space="0" w:color="auto"/>
              <w:right w:val="single" w:sz="2" w:space="0" w:color="auto"/>
            </w:tcBorders>
          </w:tcPr>
          <w:p w14:paraId="1A0FCEC8" w14:textId="0766518F" w:rsidR="001B1226" w:rsidRPr="00A4338B" w:rsidRDefault="001B1226" w:rsidP="0074504C">
            <w:pPr>
              <w:pStyle w:val="NormalLeft"/>
              <w:rPr>
                <w:lang w:val="en-GB"/>
              </w:rPr>
            </w:pPr>
            <w:r w:rsidRPr="00A4338B">
              <w:rPr>
                <w:lang w:val="en-GB"/>
              </w:rPr>
              <w:t>Non</w:t>
            </w:r>
            <w:ins w:id="1175" w:author="Author">
              <w:r w:rsidR="0074504C" w:rsidRPr="00A4338B">
                <w:rPr>
                  <w:lang w:val="en-GB"/>
                </w:rPr>
                <w:t>-</w:t>
              </w:r>
            </w:ins>
            <w:del w:id="1176" w:author="Author">
              <w:r w:rsidRPr="00A4338B" w:rsidDel="0074504C">
                <w:rPr>
                  <w:lang w:val="en-GB"/>
                </w:rPr>
                <w:delText xml:space="preserve"> </w:delText>
              </w:r>
            </w:del>
            <w:r w:rsidRPr="00A4338B">
              <w:rPr>
                <w:lang w:val="en-GB"/>
              </w:rPr>
              <w:t>available ancillary own funds</w:t>
            </w:r>
          </w:p>
        </w:tc>
        <w:tc>
          <w:tcPr>
            <w:tcW w:w="5479" w:type="dxa"/>
            <w:tcBorders>
              <w:top w:val="single" w:sz="2" w:space="0" w:color="auto"/>
              <w:left w:val="single" w:sz="2" w:space="0" w:color="auto"/>
              <w:bottom w:val="single" w:sz="2" w:space="0" w:color="auto"/>
              <w:right w:val="single" w:sz="2" w:space="0" w:color="auto"/>
            </w:tcBorders>
          </w:tcPr>
          <w:p w14:paraId="6B7C9CCE" w14:textId="440EED84" w:rsidR="001B1226" w:rsidRPr="00A4338B" w:rsidRDefault="001B1226" w:rsidP="0074504C">
            <w:pPr>
              <w:pStyle w:val="NormalLeft"/>
              <w:rPr>
                <w:lang w:val="en-GB"/>
              </w:rPr>
            </w:pPr>
            <w:r w:rsidRPr="00A4338B">
              <w:rPr>
                <w:lang w:val="en-GB"/>
              </w:rPr>
              <w:t>This is the total overall amount of non</w:t>
            </w:r>
            <w:ins w:id="1177" w:author="Author">
              <w:r w:rsidR="0074504C" w:rsidRPr="00A4338B">
                <w:rPr>
                  <w:lang w:val="en-GB"/>
                </w:rPr>
                <w:t>-</w:t>
              </w:r>
            </w:ins>
            <w:del w:id="1178" w:author="Author">
              <w:r w:rsidRPr="00A4338B" w:rsidDel="0074504C">
                <w:rPr>
                  <w:lang w:val="en-GB"/>
                </w:rPr>
                <w:delText xml:space="preserve"> </w:delText>
              </w:r>
            </w:del>
            <w:r w:rsidRPr="00A4338B">
              <w:rPr>
                <w:lang w:val="en-GB"/>
              </w:rPr>
              <w:t>available ancillary own funds at group level.</w:t>
            </w:r>
          </w:p>
        </w:tc>
      </w:tr>
      <w:tr w:rsidR="001B1226" w:rsidRPr="00A4338B" w14:paraId="191B1195" w14:textId="77777777" w:rsidTr="00EA0D67">
        <w:tc>
          <w:tcPr>
            <w:tcW w:w="1021" w:type="dxa"/>
            <w:tcBorders>
              <w:top w:val="single" w:sz="2" w:space="0" w:color="auto"/>
              <w:left w:val="single" w:sz="2" w:space="0" w:color="auto"/>
              <w:bottom w:val="single" w:sz="2" w:space="0" w:color="auto"/>
              <w:right w:val="single" w:sz="2" w:space="0" w:color="auto"/>
            </w:tcBorders>
          </w:tcPr>
          <w:p w14:paraId="41F314CC" w14:textId="77777777" w:rsidR="001B1226" w:rsidRPr="00A4338B" w:rsidRDefault="001B1226" w:rsidP="001346F1">
            <w:pPr>
              <w:pStyle w:val="NormalLeft"/>
              <w:rPr>
                <w:lang w:val="en-GB"/>
              </w:rPr>
            </w:pPr>
            <w:r w:rsidRPr="00A4338B">
              <w:rPr>
                <w:lang w:val="en-GB"/>
              </w:rPr>
              <w:t>C0910</w:t>
            </w:r>
          </w:p>
        </w:tc>
        <w:tc>
          <w:tcPr>
            <w:tcW w:w="2786" w:type="dxa"/>
            <w:tcBorders>
              <w:top w:val="single" w:sz="2" w:space="0" w:color="auto"/>
              <w:left w:val="single" w:sz="2" w:space="0" w:color="auto"/>
              <w:bottom w:val="single" w:sz="2" w:space="0" w:color="auto"/>
              <w:right w:val="single" w:sz="2" w:space="0" w:color="auto"/>
            </w:tcBorders>
          </w:tcPr>
          <w:p w14:paraId="25719E31" w14:textId="123A7AFC" w:rsidR="001B1226" w:rsidRPr="00A4338B" w:rsidRDefault="001B1226" w:rsidP="0074504C">
            <w:pPr>
              <w:pStyle w:val="NormalLeft"/>
              <w:rPr>
                <w:lang w:val="en-GB"/>
              </w:rPr>
            </w:pPr>
            <w:r w:rsidRPr="00A4338B">
              <w:rPr>
                <w:lang w:val="en-GB"/>
              </w:rPr>
              <w:t>Non</w:t>
            </w:r>
            <w:ins w:id="1179" w:author="Author">
              <w:r w:rsidR="0074504C" w:rsidRPr="00A4338B">
                <w:rPr>
                  <w:lang w:val="en-GB"/>
                </w:rPr>
                <w:t>-</w:t>
              </w:r>
            </w:ins>
            <w:del w:id="1180" w:author="Author">
              <w:r w:rsidRPr="00A4338B" w:rsidDel="0074504C">
                <w:rPr>
                  <w:lang w:val="en-GB"/>
                </w:rPr>
                <w:delText xml:space="preserve"> </w:delText>
              </w:r>
            </w:del>
            <w:r w:rsidRPr="00A4338B">
              <w:rPr>
                <w:lang w:val="en-GB"/>
              </w:rPr>
              <w:t>available subordinated mutual member accounts</w:t>
            </w:r>
          </w:p>
        </w:tc>
        <w:tc>
          <w:tcPr>
            <w:tcW w:w="5479" w:type="dxa"/>
            <w:tcBorders>
              <w:top w:val="single" w:sz="2" w:space="0" w:color="auto"/>
              <w:left w:val="single" w:sz="2" w:space="0" w:color="auto"/>
              <w:bottom w:val="single" w:sz="2" w:space="0" w:color="auto"/>
              <w:right w:val="single" w:sz="2" w:space="0" w:color="auto"/>
            </w:tcBorders>
          </w:tcPr>
          <w:p w14:paraId="12CE8D9A" w14:textId="3CFC781C" w:rsidR="001B1226" w:rsidRPr="00A4338B" w:rsidRDefault="001B1226" w:rsidP="0074504C">
            <w:pPr>
              <w:pStyle w:val="NormalLeft"/>
              <w:rPr>
                <w:lang w:val="en-GB"/>
              </w:rPr>
            </w:pPr>
            <w:r w:rsidRPr="00A4338B">
              <w:rPr>
                <w:lang w:val="en-GB"/>
              </w:rPr>
              <w:t>This is the total overall amount of non</w:t>
            </w:r>
            <w:ins w:id="1181" w:author="Author">
              <w:r w:rsidR="0074504C" w:rsidRPr="00A4338B">
                <w:rPr>
                  <w:lang w:val="en-GB"/>
                </w:rPr>
                <w:t>-</w:t>
              </w:r>
            </w:ins>
            <w:del w:id="1182" w:author="Author">
              <w:r w:rsidRPr="00A4338B" w:rsidDel="0074504C">
                <w:rPr>
                  <w:lang w:val="en-GB"/>
                </w:rPr>
                <w:delText xml:space="preserve"> </w:delText>
              </w:r>
            </w:del>
            <w:r w:rsidRPr="00A4338B">
              <w:rPr>
                <w:lang w:val="en-GB"/>
              </w:rPr>
              <w:t>available subordinated mutual member accounts</w:t>
            </w:r>
            <w:ins w:id="1183" w:author="Author">
              <w:r w:rsidR="00BB4B70" w:rsidRPr="00A4338B">
                <w:rPr>
                  <w:lang w:val="en-GB"/>
                </w:rPr>
                <w:t xml:space="preserve"> at group level</w:t>
              </w:r>
            </w:ins>
          </w:p>
        </w:tc>
      </w:tr>
      <w:tr w:rsidR="001B1226" w:rsidRPr="00A4338B" w14:paraId="4DEBC25F" w14:textId="77777777" w:rsidTr="00EA0D67">
        <w:tc>
          <w:tcPr>
            <w:tcW w:w="1021" w:type="dxa"/>
            <w:tcBorders>
              <w:top w:val="single" w:sz="2" w:space="0" w:color="auto"/>
              <w:left w:val="single" w:sz="2" w:space="0" w:color="auto"/>
              <w:bottom w:val="single" w:sz="2" w:space="0" w:color="auto"/>
              <w:right w:val="single" w:sz="2" w:space="0" w:color="auto"/>
            </w:tcBorders>
          </w:tcPr>
          <w:p w14:paraId="3E7E434A" w14:textId="77777777" w:rsidR="001B1226" w:rsidRPr="00A4338B" w:rsidRDefault="001B1226" w:rsidP="001346F1">
            <w:pPr>
              <w:pStyle w:val="NormalLeft"/>
              <w:rPr>
                <w:lang w:val="en-GB"/>
              </w:rPr>
            </w:pPr>
            <w:r w:rsidRPr="00A4338B">
              <w:rPr>
                <w:lang w:val="en-GB"/>
              </w:rPr>
              <w:t>C0920</w:t>
            </w:r>
          </w:p>
        </w:tc>
        <w:tc>
          <w:tcPr>
            <w:tcW w:w="2786" w:type="dxa"/>
            <w:tcBorders>
              <w:top w:val="single" w:sz="2" w:space="0" w:color="auto"/>
              <w:left w:val="single" w:sz="2" w:space="0" w:color="auto"/>
              <w:bottom w:val="single" w:sz="2" w:space="0" w:color="auto"/>
              <w:right w:val="single" w:sz="2" w:space="0" w:color="auto"/>
            </w:tcBorders>
          </w:tcPr>
          <w:p w14:paraId="0CE856A3" w14:textId="343B0FCB" w:rsidR="001B1226" w:rsidRPr="00A4338B" w:rsidRDefault="001B1226" w:rsidP="0074504C">
            <w:pPr>
              <w:pStyle w:val="NormalLeft"/>
              <w:rPr>
                <w:lang w:val="en-GB"/>
              </w:rPr>
            </w:pPr>
            <w:r w:rsidRPr="00A4338B">
              <w:rPr>
                <w:lang w:val="en-GB"/>
              </w:rPr>
              <w:t>Non</w:t>
            </w:r>
            <w:ins w:id="1184" w:author="Author">
              <w:r w:rsidR="0074504C" w:rsidRPr="00A4338B">
                <w:rPr>
                  <w:lang w:val="en-GB"/>
                </w:rPr>
                <w:t>-</w:t>
              </w:r>
            </w:ins>
            <w:del w:id="1185" w:author="Author">
              <w:r w:rsidRPr="00A4338B" w:rsidDel="0074504C">
                <w:rPr>
                  <w:lang w:val="en-GB"/>
                </w:rPr>
                <w:delText xml:space="preserve"> </w:delText>
              </w:r>
            </w:del>
            <w:r w:rsidRPr="00A4338B">
              <w:rPr>
                <w:lang w:val="en-GB"/>
              </w:rPr>
              <w:t>available preference shares</w:t>
            </w:r>
          </w:p>
        </w:tc>
        <w:tc>
          <w:tcPr>
            <w:tcW w:w="5479" w:type="dxa"/>
            <w:tcBorders>
              <w:top w:val="single" w:sz="2" w:space="0" w:color="auto"/>
              <w:left w:val="single" w:sz="2" w:space="0" w:color="auto"/>
              <w:bottom w:val="single" w:sz="2" w:space="0" w:color="auto"/>
              <w:right w:val="single" w:sz="2" w:space="0" w:color="auto"/>
            </w:tcBorders>
          </w:tcPr>
          <w:p w14:paraId="48505C25" w14:textId="47035EDC" w:rsidR="001B1226" w:rsidRPr="00A4338B" w:rsidRDefault="001B1226" w:rsidP="0074504C">
            <w:pPr>
              <w:pStyle w:val="NormalLeft"/>
              <w:rPr>
                <w:lang w:val="en-GB"/>
              </w:rPr>
            </w:pPr>
            <w:r w:rsidRPr="00A4338B">
              <w:rPr>
                <w:lang w:val="en-GB"/>
              </w:rPr>
              <w:t>This is the total overall amount of non</w:t>
            </w:r>
            <w:ins w:id="1186" w:author="Author">
              <w:r w:rsidR="0074504C" w:rsidRPr="00A4338B">
                <w:rPr>
                  <w:lang w:val="en-GB"/>
                </w:rPr>
                <w:t>-</w:t>
              </w:r>
            </w:ins>
            <w:del w:id="1187" w:author="Author">
              <w:r w:rsidRPr="00A4338B" w:rsidDel="0074504C">
                <w:rPr>
                  <w:lang w:val="en-GB"/>
                </w:rPr>
                <w:delText xml:space="preserve"> </w:delText>
              </w:r>
            </w:del>
            <w:r w:rsidRPr="00A4338B">
              <w:rPr>
                <w:lang w:val="en-GB"/>
              </w:rPr>
              <w:t>available preference shares at group level.</w:t>
            </w:r>
          </w:p>
        </w:tc>
      </w:tr>
      <w:tr w:rsidR="001B1226" w:rsidRPr="00A4338B" w14:paraId="0506B821" w14:textId="77777777" w:rsidTr="00EA0D67">
        <w:tc>
          <w:tcPr>
            <w:tcW w:w="1021" w:type="dxa"/>
            <w:tcBorders>
              <w:top w:val="single" w:sz="2" w:space="0" w:color="auto"/>
              <w:left w:val="single" w:sz="2" w:space="0" w:color="auto"/>
              <w:bottom w:val="single" w:sz="2" w:space="0" w:color="auto"/>
              <w:right w:val="single" w:sz="2" w:space="0" w:color="auto"/>
            </w:tcBorders>
          </w:tcPr>
          <w:p w14:paraId="688C8290" w14:textId="77777777" w:rsidR="001B1226" w:rsidRPr="00A4338B" w:rsidRDefault="001B1226" w:rsidP="001346F1">
            <w:pPr>
              <w:pStyle w:val="NormalLeft"/>
              <w:rPr>
                <w:lang w:val="en-GB"/>
              </w:rPr>
            </w:pPr>
            <w:r w:rsidRPr="00A4338B">
              <w:rPr>
                <w:lang w:val="en-GB"/>
              </w:rPr>
              <w:t>C0930</w:t>
            </w:r>
          </w:p>
        </w:tc>
        <w:tc>
          <w:tcPr>
            <w:tcW w:w="2786" w:type="dxa"/>
            <w:tcBorders>
              <w:top w:val="single" w:sz="2" w:space="0" w:color="auto"/>
              <w:left w:val="single" w:sz="2" w:space="0" w:color="auto"/>
              <w:bottom w:val="single" w:sz="2" w:space="0" w:color="auto"/>
              <w:right w:val="single" w:sz="2" w:space="0" w:color="auto"/>
            </w:tcBorders>
          </w:tcPr>
          <w:p w14:paraId="7179B629" w14:textId="77777777" w:rsidR="001B1226" w:rsidRPr="00A4338B" w:rsidRDefault="001B1226" w:rsidP="001346F1">
            <w:pPr>
              <w:pStyle w:val="NormalLeft"/>
              <w:rPr>
                <w:lang w:val="en-GB"/>
              </w:rPr>
            </w:pPr>
            <w:r w:rsidRPr="00A4338B">
              <w:rPr>
                <w:lang w:val="en-GB"/>
              </w:rPr>
              <w:t>Non available Subordinated Liabilities</w:t>
            </w:r>
          </w:p>
        </w:tc>
        <w:tc>
          <w:tcPr>
            <w:tcW w:w="5479" w:type="dxa"/>
            <w:tcBorders>
              <w:top w:val="single" w:sz="2" w:space="0" w:color="auto"/>
              <w:left w:val="single" w:sz="2" w:space="0" w:color="auto"/>
              <w:bottom w:val="single" w:sz="2" w:space="0" w:color="auto"/>
              <w:right w:val="single" w:sz="2" w:space="0" w:color="auto"/>
            </w:tcBorders>
          </w:tcPr>
          <w:p w14:paraId="654E39A7" w14:textId="37239ED8" w:rsidR="001B1226" w:rsidRPr="00A4338B" w:rsidRDefault="001B1226" w:rsidP="0074504C">
            <w:pPr>
              <w:pStyle w:val="NormalLeft"/>
              <w:rPr>
                <w:lang w:val="en-GB"/>
              </w:rPr>
            </w:pPr>
            <w:r w:rsidRPr="00A4338B">
              <w:rPr>
                <w:lang w:val="en-GB"/>
              </w:rPr>
              <w:t>This is the total overall amount of non</w:t>
            </w:r>
            <w:ins w:id="1188" w:author="Author">
              <w:r w:rsidR="0074504C" w:rsidRPr="00A4338B">
                <w:rPr>
                  <w:lang w:val="en-GB"/>
                </w:rPr>
                <w:t>-</w:t>
              </w:r>
            </w:ins>
            <w:del w:id="1189" w:author="Author">
              <w:r w:rsidRPr="00A4338B" w:rsidDel="0074504C">
                <w:rPr>
                  <w:lang w:val="en-GB"/>
                </w:rPr>
                <w:delText xml:space="preserve"> </w:delText>
              </w:r>
            </w:del>
            <w:r w:rsidRPr="00A4338B">
              <w:rPr>
                <w:lang w:val="en-GB"/>
              </w:rPr>
              <w:t>available subordinated liabilities at group level.</w:t>
            </w:r>
          </w:p>
        </w:tc>
      </w:tr>
      <w:tr w:rsidR="001B1226" w:rsidRPr="00A4338B" w14:paraId="7863382D" w14:textId="77777777" w:rsidTr="00EA0D67">
        <w:tc>
          <w:tcPr>
            <w:tcW w:w="1021" w:type="dxa"/>
            <w:tcBorders>
              <w:top w:val="single" w:sz="2" w:space="0" w:color="auto"/>
              <w:left w:val="single" w:sz="2" w:space="0" w:color="auto"/>
              <w:bottom w:val="single" w:sz="2" w:space="0" w:color="auto"/>
              <w:right w:val="single" w:sz="2" w:space="0" w:color="auto"/>
            </w:tcBorders>
          </w:tcPr>
          <w:p w14:paraId="6DD27226" w14:textId="77777777" w:rsidR="001B1226" w:rsidRPr="00A4338B" w:rsidRDefault="001B1226" w:rsidP="001346F1">
            <w:pPr>
              <w:pStyle w:val="NormalLeft"/>
              <w:rPr>
                <w:lang w:val="en-GB"/>
              </w:rPr>
            </w:pPr>
            <w:r w:rsidRPr="00A4338B">
              <w:rPr>
                <w:lang w:val="en-GB"/>
              </w:rPr>
              <w:t>C0940</w:t>
            </w:r>
          </w:p>
        </w:tc>
        <w:tc>
          <w:tcPr>
            <w:tcW w:w="2786" w:type="dxa"/>
            <w:tcBorders>
              <w:top w:val="single" w:sz="2" w:space="0" w:color="auto"/>
              <w:left w:val="single" w:sz="2" w:space="0" w:color="auto"/>
              <w:bottom w:val="single" w:sz="2" w:space="0" w:color="auto"/>
              <w:right w:val="single" w:sz="2" w:space="0" w:color="auto"/>
            </w:tcBorders>
          </w:tcPr>
          <w:p w14:paraId="3D72036E" w14:textId="3C9CE541" w:rsidR="001B1226" w:rsidRPr="00A4338B" w:rsidRDefault="001B1226" w:rsidP="0074504C">
            <w:pPr>
              <w:pStyle w:val="NormalLeft"/>
              <w:rPr>
                <w:lang w:val="en-GB"/>
              </w:rPr>
            </w:pPr>
            <w:r w:rsidRPr="00A4338B">
              <w:rPr>
                <w:lang w:val="en-GB"/>
              </w:rPr>
              <w:t>An amount equal to the value of non</w:t>
            </w:r>
            <w:ins w:id="1190" w:author="Author">
              <w:r w:rsidR="0074504C" w:rsidRPr="00A4338B">
                <w:rPr>
                  <w:lang w:val="en-GB"/>
                </w:rPr>
                <w:t>-</w:t>
              </w:r>
            </w:ins>
            <w:del w:id="1191" w:author="Author">
              <w:r w:rsidRPr="00A4338B" w:rsidDel="0074504C">
                <w:rPr>
                  <w:lang w:val="en-GB"/>
                </w:rPr>
                <w:delText xml:space="preserve"> </w:delText>
              </w:r>
            </w:del>
            <w:r w:rsidRPr="00A4338B">
              <w:rPr>
                <w:lang w:val="en-GB"/>
              </w:rPr>
              <w:t xml:space="preserve">available net deferred tax assets </w:t>
            </w:r>
            <w:del w:id="1192" w:author="Author">
              <w:r w:rsidRPr="00A4338B">
                <w:rPr>
                  <w:lang w:val="en-GB"/>
                </w:rPr>
                <w:delText>at the group level</w:delText>
              </w:r>
            </w:del>
          </w:p>
        </w:tc>
        <w:tc>
          <w:tcPr>
            <w:tcW w:w="5479" w:type="dxa"/>
            <w:tcBorders>
              <w:top w:val="single" w:sz="2" w:space="0" w:color="auto"/>
              <w:left w:val="single" w:sz="2" w:space="0" w:color="auto"/>
              <w:bottom w:val="single" w:sz="2" w:space="0" w:color="auto"/>
              <w:right w:val="single" w:sz="2" w:space="0" w:color="auto"/>
            </w:tcBorders>
          </w:tcPr>
          <w:p w14:paraId="59FA74E4" w14:textId="3DA2D70A" w:rsidR="001B1226" w:rsidRPr="00A4338B" w:rsidRDefault="001B1226" w:rsidP="0074504C">
            <w:pPr>
              <w:pStyle w:val="NormalLeft"/>
              <w:rPr>
                <w:lang w:val="en-GB"/>
              </w:rPr>
            </w:pPr>
            <w:r w:rsidRPr="00A4338B">
              <w:rPr>
                <w:lang w:val="en-GB"/>
              </w:rPr>
              <w:t>This is the total overall amount equal to the value of non</w:t>
            </w:r>
            <w:ins w:id="1193" w:author="Author">
              <w:r w:rsidR="0074504C" w:rsidRPr="00A4338B">
                <w:rPr>
                  <w:lang w:val="en-GB"/>
                </w:rPr>
                <w:t>-</w:t>
              </w:r>
            </w:ins>
            <w:del w:id="1194" w:author="Author">
              <w:r w:rsidRPr="00A4338B" w:rsidDel="0074504C">
                <w:rPr>
                  <w:lang w:val="en-GB"/>
                </w:rPr>
                <w:delText xml:space="preserve"> </w:delText>
              </w:r>
            </w:del>
            <w:r w:rsidRPr="00A4338B">
              <w:rPr>
                <w:lang w:val="en-GB"/>
              </w:rPr>
              <w:t>available net deferred tax assets at the group level</w:t>
            </w:r>
          </w:p>
        </w:tc>
      </w:tr>
      <w:tr w:rsidR="001B1226" w:rsidRPr="00A4338B" w14:paraId="0BD9DE94" w14:textId="77777777" w:rsidTr="00EA0D67">
        <w:tc>
          <w:tcPr>
            <w:tcW w:w="1021" w:type="dxa"/>
            <w:tcBorders>
              <w:top w:val="single" w:sz="2" w:space="0" w:color="auto"/>
              <w:left w:val="single" w:sz="2" w:space="0" w:color="auto"/>
              <w:bottom w:val="single" w:sz="2" w:space="0" w:color="auto"/>
              <w:right w:val="single" w:sz="2" w:space="0" w:color="auto"/>
            </w:tcBorders>
          </w:tcPr>
          <w:p w14:paraId="116EFF07" w14:textId="77777777" w:rsidR="001B1226" w:rsidRPr="00A4338B" w:rsidRDefault="001B1226" w:rsidP="001346F1">
            <w:pPr>
              <w:pStyle w:val="NormalLeft"/>
              <w:rPr>
                <w:lang w:val="en-GB"/>
              </w:rPr>
            </w:pPr>
            <w:r w:rsidRPr="00A4338B">
              <w:rPr>
                <w:lang w:val="en-GB"/>
              </w:rPr>
              <w:t>C0950</w:t>
            </w:r>
          </w:p>
        </w:tc>
        <w:tc>
          <w:tcPr>
            <w:tcW w:w="2786" w:type="dxa"/>
            <w:tcBorders>
              <w:top w:val="single" w:sz="2" w:space="0" w:color="auto"/>
              <w:left w:val="single" w:sz="2" w:space="0" w:color="auto"/>
              <w:bottom w:val="single" w:sz="2" w:space="0" w:color="auto"/>
              <w:right w:val="single" w:sz="2" w:space="0" w:color="auto"/>
            </w:tcBorders>
          </w:tcPr>
          <w:p w14:paraId="6A3A5993" w14:textId="0324C873" w:rsidR="001B1226" w:rsidRPr="00A4338B" w:rsidRDefault="001B1226" w:rsidP="0074504C">
            <w:pPr>
              <w:pStyle w:val="NormalLeft"/>
              <w:rPr>
                <w:lang w:val="en-GB"/>
              </w:rPr>
            </w:pPr>
            <w:r w:rsidRPr="00A4338B">
              <w:rPr>
                <w:lang w:val="en-GB"/>
              </w:rPr>
              <w:t>Non</w:t>
            </w:r>
            <w:ins w:id="1195" w:author="Author">
              <w:r w:rsidR="0074504C" w:rsidRPr="00A4338B">
                <w:rPr>
                  <w:lang w:val="en-GB"/>
                </w:rPr>
                <w:t>-</w:t>
              </w:r>
            </w:ins>
            <w:del w:id="1196" w:author="Author">
              <w:r w:rsidRPr="00A4338B" w:rsidDel="0074504C">
                <w:rPr>
                  <w:lang w:val="en-GB"/>
                </w:rPr>
                <w:delText xml:space="preserve"> </w:delText>
              </w:r>
            </w:del>
            <w:r w:rsidRPr="00A4338B">
              <w:rPr>
                <w:lang w:val="en-GB"/>
              </w:rPr>
              <w:t xml:space="preserve">available share premium account related to preference shares </w:t>
            </w:r>
            <w:del w:id="1197" w:author="Author">
              <w:r w:rsidRPr="00A4338B">
                <w:rPr>
                  <w:lang w:val="en-GB"/>
                </w:rPr>
                <w:delText>at group level</w:delText>
              </w:r>
            </w:del>
          </w:p>
        </w:tc>
        <w:tc>
          <w:tcPr>
            <w:tcW w:w="5479" w:type="dxa"/>
            <w:tcBorders>
              <w:top w:val="single" w:sz="2" w:space="0" w:color="auto"/>
              <w:left w:val="single" w:sz="2" w:space="0" w:color="auto"/>
              <w:bottom w:val="single" w:sz="2" w:space="0" w:color="auto"/>
              <w:right w:val="single" w:sz="2" w:space="0" w:color="auto"/>
            </w:tcBorders>
          </w:tcPr>
          <w:p w14:paraId="0D065058" w14:textId="6C493E07" w:rsidR="00CA0AEF" w:rsidRPr="00A4338B" w:rsidRDefault="001B1226" w:rsidP="00CA0AEF">
            <w:pPr>
              <w:pStyle w:val="NormalLeft"/>
              <w:rPr>
                <w:ins w:id="1198" w:author="Author"/>
                <w:lang w:val="en-GB"/>
              </w:rPr>
            </w:pPr>
            <w:r w:rsidRPr="00A4338B">
              <w:rPr>
                <w:lang w:val="en-GB"/>
              </w:rPr>
              <w:t>This is the total overall amount of non</w:t>
            </w:r>
            <w:ins w:id="1199" w:author="Author">
              <w:r w:rsidR="0074504C" w:rsidRPr="00A4338B">
                <w:rPr>
                  <w:lang w:val="en-GB"/>
                </w:rPr>
                <w:t>-</w:t>
              </w:r>
            </w:ins>
            <w:del w:id="1200" w:author="Author">
              <w:r w:rsidRPr="00A4338B" w:rsidDel="0074504C">
                <w:rPr>
                  <w:lang w:val="en-GB"/>
                </w:rPr>
                <w:delText xml:space="preserve"> </w:delText>
              </w:r>
            </w:del>
            <w:r w:rsidRPr="00A4338B">
              <w:rPr>
                <w:lang w:val="en-GB"/>
              </w:rPr>
              <w:t>available share premium account related to preference shares at group level</w:t>
            </w:r>
          </w:p>
          <w:p w14:paraId="5B8B58C8" w14:textId="77777777" w:rsidR="001B1226" w:rsidRPr="00A4338B" w:rsidRDefault="001B1226" w:rsidP="001346F1">
            <w:pPr>
              <w:pStyle w:val="NormalLeft"/>
              <w:rPr>
                <w:lang w:val="en-GB"/>
              </w:rPr>
            </w:pPr>
          </w:p>
        </w:tc>
      </w:tr>
      <w:tr w:rsidR="000974BD" w:rsidRPr="00A4338B" w14:paraId="3A84C563" w14:textId="77777777" w:rsidTr="001832FD">
        <w:trPr>
          <w:ins w:id="1201" w:author="Author"/>
        </w:trPr>
        <w:tc>
          <w:tcPr>
            <w:tcW w:w="1021" w:type="dxa"/>
            <w:tcBorders>
              <w:top w:val="single" w:sz="2" w:space="0" w:color="auto"/>
              <w:left w:val="single" w:sz="2" w:space="0" w:color="auto"/>
              <w:bottom w:val="single" w:sz="2" w:space="0" w:color="auto"/>
              <w:right w:val="single" w:sz="2" w:space="0" w:color="auto"/>
            </w:tcBorders>
          </w:tcPr>
          <w:p w14:paraId="6C2ECC8F" w14:textId="4F78D9C4" w:rsidR="000974BD" w:rsidRPr="00A4338B" w:rsidRDefault="003A4339" w:rsidP="001832FD">
            <w:pPr>
              <w:pStyle w:val="NormalLeft"/>
              <w:rPr>
                <w:ins w:id="1202" w:author="Author"/>
                <w:lang w:val="en-GB"/>
              </w:rPr>
            </w:pPr>
            <w:ins w:id="1203" w:author="Author">
              <w:r w:rsidRPr="00A4338B">
                <w:rPr>
                  <w:lang w:val="en-GB"/>
                </w:rPr>
                <w:t>C095</w:t>
              </w:r>
              <w:r w:rsidR="000974BD" w:rsidRPr="00A4338B">
                <w:rPr>
                  <w:lang w:val="en-GB"/>
                </w:rPr>
                <w:t>1</w:t>
              </w:r>
            </w:ins>
          </w:p>
        </w:tc>
        <w:tc>
          <w:tcPr>
            <w:tcW w:w="2786" w:type="dxa"/>
            <w:tcBorders>
              <w:top w:val="single" w:sz="2" w:space="0" w:color="auto"/>
              <w:left w:val="single" w:sz="2" w:space="0" w:color="auto"/>
              <w:bottom w:val="single" w:sz="2" w:space="0" w:color="auto"/>
              <w:right w:val="single" w:sz="2" w:space="0" w:color="auto"/>
            </w:tcBorders>
          </w:tcPr>
          <w:p w14:paraId="5A6A7386" w14:textId="7FB5CCCB" w:rsidR="000974BD" w:rsidRPr="00A4338B" w:rsidRDefault="00CC5E6E">
            <w:pPr>
              <w:pStyle w:val="NormalLeft"/>
              <w:rPr>
                <w:ins w:id="1204" w:author="Author"/>
                <w:lang w:val="en-GB"/>
              </w:rPr>
            </w:pPr>
            <w:ins w:id="1205" w:author="Author">
              <w:r w:rsidRPr="00A4338B">
                <w:rPr>
                  <w:lang w:val="en-GB"/>
                </w:rPr>
                <w:t>N</w:t>
              </w:r>
              <w:r w:rsidR="000974BD" w:rsidRPr="00A4338B">
                <w:rPr>
                  <w:lang w:val="en-GB"/>
                </w:rPr>
                <w:t>on-available own funds in the reconciliation reserve</w:t>
              </w:r>
            </w:ins>
          </w:p>
        </w:tc>
        <w:tc>
          <w:tcPr>
            <w:tcW w:w="5479" w:type="dxa"/>
            <w:tcBorders>
              <w:top w:val="single" w:sz="2" w:space="0" w:color="auto"/>
              <w:left w:val="single" w:sz="2" w:space="0" w:color="auto"/>
              <w:bottom w:val="single" w:sz="2" w:space="0" w:color="auto"/>
              <w:right w:val="single" w:sz="2" w:space="0" w:color="auto"/>
            </w:tcBorders>
          </w:tcPr>
          <w:p w14:paraId="40DEB2F9" w14:textId="7A4F6A91" w:rsidR="000974BD" w:rsidRPr="00A4338B" w:rsidRDefault="000974BD">
            <w:pPr>
              <w:pStyle w:val="NormalLeft"/>
              <w:rPr>
                <w:ins w:id="1206" w:author="Author"/>
                <w:lang w:val="en-GB"/>
              </w:rPr>
            </w:pPr>
            <w:ins w:id="1207" w:author="Author">
              <w:r w:rsidRPr="00A4338B">
                <w:rPr>
                  <w:lang w:val="en-GB"/>
                </w:rPr>
                <w:t>This is the total of non-available own funds related to own funds in the reconciliation reserve</w:t>
              </w:r>
              <w:r w:rsidR="00517031" w:rsidRPr="00A4338B">
                <w:rPr>
                  <w:lang w:val="en-GB"/>
                </w:rPr>
                <w:t xml:space="preserve"> at group level</w:t>
              </w:r>
              <w:r w:rsidR="00CC5E6E" w:rsidRPr="00A4338B">
                <w:rPr>
                  <w:lang w:val="en-GB"/>
                </w:rPr>
                <w:t>.</w:t>
              </w:r>
            </w:ins>
          </w:p>
        </w:tc>
      </w:tr>
      <w:tr w:rsidR="000974BD" w:rsidRPr="00A4338B" w14:paraId="46879C59" w14:textId="77777777" w:rsidTr="00CA0AEF">
        <w:trPr>
          <w:ins w:id="1208" w:author="Author"/>
        </w:trPr>
        <w:tc>
          <w:tcPr>
            <w:tcW w:w="1021" w:type="dxa"/>
            <w:tcBorders>
              <w:top w:val="single" w:sz="2" w:space="0" w:color="auto"/>
              <w:left w:val="single" w:sz="2" w:space="0" w:color="auto"/>
              <w:bottom w:val="single" w:sz="2" w:space="0" w:color="auto"/>
              <w:right w:val="single" w:sz="2" w:space="0" w:color="auto"/>
            </w:tcBorders>
          </w:tcPr>
          <w:p w14:paraId="0A13F936" w14:textId="457FD85F" w:rsidR="000974BD" w:rsidRPr="00A4338B" w:rsidRDefault="003A4339" w:rsidP="00CA0AEF">
            <w:pPr>
              <w:pStyle w:val="NormalLeft"/>
              <w:rPr>
                <w:ins w:id="1209" w:author="Author"/>
                <w:lang w:val="en-GB"/>
              </w:rPr>
            </w:pPr>
            <w:ins w:id="1210" w:author="Author">
              <w:r w:rsidRPr="00A4338B">
                <w:rPr>
                  <w:lang w:val="en-GB"/>
                </w:rPr>
                <w:t>C0962</w:t>
              </w:r>
            </w:ins>
          </w:p>
        </w:tc>
        <w:tc>
          <w:tcPr>
            <w:tcW w:w="2786" w:type="dxa"/>
            <w:tcBorders>
              <w:top w:val="single" w:sz="2" w:space="0" w:color="auto"/>
              <w:left w:val="single" w:sz="2" w:space="0" w:color="auto"/>
              <w:bottom w:val="single" w:sz="2" w:space="0" w:color="auto"/>
              <w:right w:val="single" w:sz="2" w:space="0" w:color="auto"/>
            </w:tcBorders>
          </w:tcPr>
          <w:p w14:paraId="3B4C47E3" w14:textId="1A334E00" w:rsidR="000974BD" w:rsidRPr="00A4338B" w:rsidRDefault="003A4339" w:rsidP="00CA0AEF">
            <w:pPr>
              <w:pStyle w:val="NormalLeft"/>
              <w:rPr>
                <w:ins w:id="1211" w:author="Author"/>
                <w:lang w:val="en-GB"/>
              </w:rPr>
            </w:pPr>
            <w:ins w:id="1212" w:author="Author">
              <w:r w:rsidRPr="00A4338B">
                <w:rPr>
                  <w:lang w:val="en-GB"/>
                </w:rPr>
                <w:t>Total non-available own funds</w:t>
              </w:r>
            </w:ins>
          </w:p>
        </w:tc>
        <w:tc>
          <w:tcPr>
            <w:tcW w:w="5479" w:type="dxa"/>
            <w:tcBorders>
              <w:top w:val="single" w:sz="2" w:space="0" w:color="auto"/>
              <w:left w:val="single" w:sz="2" w:space="0" w:color="auto"/>
              <w:bottom w:val="single" w:sz="2" w:space="0" w:color="auto"/>
              <w:right w:val="single" w:sz="2" w:space="0" w:color="auto"/>
            </w:tcBorders>
          </w:tcPr>
          <w:p w14:paraId="154F580C" w14:textId="4EBB6919" w:rsidR="004B094F" w:rsidRPr="00A4338B" w:rsidRDefault="004B094F" w:rsidP="004B094F">
            <w:pPr>
              <w:pStyle w:val="NormalLeft"/>
              <w:rPr>
                <w:ins w:id="1213" w:author="Author"/>
                <w:lang w:val="en-GB"/>
              </w:rPr>
            </w:pPr>
            <w:ins w:id="1214" w:author="Author">
              <w:r w:rsidRPr="00A4338B">
                <w:rPr>
                  <w:lang w:val="en-GB"/>
                </w:rPr>
                <w:t xml:space="preserve">Total of non-available own funds identified after the </w:t>
              </w:r>
              <w:del w:id="1215" w:author="Author">
                <w:r w:rsidRPr="00A4338B" w:rsidDel="00227010">
                  <w:rPr>
                    <w:lang w:val="en-GB"/>
                  </w:rPr>
                  <w:delText xml:space="preserve">the </w:delText>
                </w:r>
              </w:del>
              <w:r w:rsidRPr="00A4338B">
                <w:rPr>
                  <w:lang w:val="en-GB"/>
                </w:rPr>
                <w:t>availability assessment at group level, according to Article 222(4) of the Directive 2009/138/EC, the total non available own funds is calculated, undertaking by undertaking, by adding up own funds indicated in Article 222(2) of the directive (i.e. surplus funds and any subscribed but not paid–up capital) and in Article 330 of Delegated Regulation (EU) 2015/35 (e.g. ancillary own funds, preferences shares, subordinated mutual member account, subordinated liabilities and the value of net deferred tax assets).</w:t>
              </w:r>
            </w:ins>
          </w:p>
          <w:p w14:paraId="786E9CF0" w14:textId="0D772998" w:rsidR="004B094F" w:rsidRPr="00A4338B" w:rsidRDefault="004B094F" w:rsidP="00CA0AEF">
            <w:pPr>
              <w:pStyle w:val="NormalLeft"/>
              <w:rPr>
                <w:ins w:id="1216" w:author="Author"/>
                <w:lang w:val="en-GB"/>
              </w:rPr>
            </w:pPr>
          </w:p>
        </w:tc>
      </w:tr>
      <w:tr w:rsidR="001B1226" w:rsidRPr="00A4338B" w14:paraId="3334024B" w14:textId="77777777" w:rsidTr="00EA0D67">
        <w:tc>
          <w:tcPr>
            <w:tcW w:w="1021" w:type="dxa"/>
            <w:tcBorders>
              <w:top w:val="single" w:sz="2" w:space="0" w:color="auto"/>
              <w:left w:val="single" w:sz="2" w:space="0" w:color="auto"/>
              <w:bottom w:val="single" w:sz="2" w:space="0" w:color="auto"/>
              <w:right w:val="single" w:sz="2" w:space="0" w:color="auto"/>
            </w:tcBorders>
          </w:tcPr>
          <w:p w14:paraId="403C9926" w14:textId="77777777" w:rsidR="001B1226" w:rsidRPr="00A4338B" w:rsidRDefault="001B1226" w:rsidP="001346F1">
            <w:pPr>
              <w:pStyle w:val="NormalLeft"/>
              <w:rPr>
                <w:lang w:val="en-GB"/>
              </w:rPr>
            </w:pPr>
            <w:r w:rsidRPr="00A4338B">
              <w:rPr>
                <w:lang w:val="en-GB"/>
              </w:rPr>
              <w:lastRenderedPageBreak/>
              <w:t>C0960</w:t>
            </w:r>
          </w:p>
        </w:tc>
        <w:tc>
          <w:tcPr>
            <w:tcW w:w="2786" w:type="dxa"/>
            <w:tcBorders>
              <w:top w:val="single" w:sz="2" w:space="0" w:color="auto"/>
              <w:left w:val="single" w:sz="2" w:space="0" w:color="auto"/>
              <w:bottom w:val="single" w:sz="2" w:space="0" w:color="auto"/>
              <w:right w:val="single" w:sz="2" w:space="0" w:color="auto"/>
            </w:tcBorders>
          </w:tcPr>
          <w:p w14:paraId="6FCC2849" w14:textId="56BDE17A" w:rsidR="001B1226" w:rsidRPr="00A4338B" w:rsidRDefault="001B1226" w:rsidP="008272CC">
            <w:pPr>
              <w:pStyle w:val="NormalLeft"/>
              <w:rPr>
                <w:lang w:val="en-GB"/>
              </w:rPr>
            </w:pPr>
            <w:r w:rsidRPr="00A4338B">
              <w:rPr>
                <w:lang w:val="en-GB"/>
              </w:rPr>
              <w:t>Total non</w:t>
            </w:r>
            <w:ins w:id="1217" w:author="Author">
              <w:r w:rsidR="008272CC" w:rsidRPr="00A4338B">
                <w:rPr>
                  <w:lang w:val="en-GB"/>
                </w:rPr>
                <w:t>-</w:t>
              </w:r>
            </w:ins>
            <w:del w:id="1218" w:author="Author">
              <w:r w:rsidRPr="00A4338B" w:rsidDel="008272CC">
                <w:rPr>
                  <w:lang w:val="en-GB"/>
                </w:rPr>
                <w:delText xml:space="preserve"> </w:delText>
              </w:r>
            </w:del>
            <w:r w:rsidRPr="00A4338B">
              <w:rPr>
                <w:lang w:val="en-GB"/>
              </w:rPr>
              <w:t xml:space="preserve">available </w:t>
            </w:r>
            <w:del w:id="1219" w:author="Author">
              <w:r w:rsidRPr="00A4338B">
                <w:rPr>
                  <w:lang w:val="en-GB"/>
                </w:rPr>
                <w:delText xml:space="preserve">excess </w:delText>
              </w:r>
            </w:del>
            <w:r w:rsidRPr="00A4338B">
              <w:rPr>
                <w:lang w:val="en-GB"/>
              </w:rPr>
              <w:t>own funds</w:t>
            </w:r>
            <w:ins w:id="1220" w:author="Author">
              <w:r w:rsidR="000974BD" w:rsidRPr="00A4338B">
                <w:rPr>
                  <w:lang w:val="en-GB"/>
                </w:rPr>
                <w:t xml:space="preserve"> to be deducted </w:t>
              </w:r>
            </w:ins>
          </w:p>
        </w:tc>
        <w:tc>
          <w:tcPr>
            <w:tcW w:w="5479" w:type="dxa"/>
            <w:tcBorders>
              <w:top w:val="single" w:sz="2" w:space="0" w:color="auto"/>
              <w:left w:val="single" w:sz="2" w:space="0" w:color="auto"/>
              <w:bottom w:val="single" w:sz="2" w:space="0" w:color="auto"/>
              <w:right w:val="single" w:sz="2" w:space="0" w:color="auto"/>
            </w:tcBorders>
          </w:tcPr>
          <w:p w14:paraId="06325E6D" w14:textId="6D8FC4DA" w:rsidR="001B1226" w:rsidRPr="00A4338B" w:rsidRDefault="001B1226" w:rsidP="001346F1">
            <w:pPr>
              <w:pStyle w:val="NormalLeft"/>
              <w:rPr>
                <w:lang w:val="en-GB"/>
              </w:rPr>
            </w:pPr>
            <w:r w:rsidRPr="00A4338B">
              <w:rPr>
                <w:lang w:val="en-GB"/>
              </w:rPr>
              <w:t>This is the total overall amount of non</w:t>
            </w:r>
            <w:ins w:id="1221" w:author="Author">
              <w:r w:rsidR="008272CC" w:rsidRPr="00A4338B">
                <w:rPr>
                  <w:lang w:val="en-GB"/>
                </w:rPr>
                <w:t>-</w:t>
              </w:r>
            </w:ins>
            <w:del w:id="1222" w:author="Author">
              <w:r w:rsidRPr="00A4338B" w:rsidDel="008272CC">
                <w:rPr>
                  <w:lang w:val="en-GB"/>
                </w:rPr>
                <w:delText xml:space="preserve"> </w:delText>
              </w:r>
            </w:del>
            <w:r w:rsidRPr="00A4338B">
              <w:rPr>
                <w:lang w:val="en-GB"/>
              </w:rPr>
              <w:t xml:space="preserve">available </w:t>
            </w:r>
            <w:del w:id="1223" w:author="Author">
              <w:r w:rsidRPr="00A4338B">
                <w:rPr>
                  <w:lang w:val="en-GB"/>
                </w:rPr>
                <w:delText xml:space="preserve">excess </w:delText>
              </w:r>
            </w:del>
            <w:r w:rsidRPr="00A4338B">
              <w:rPr>
                <w:lang w:val="en-GB"/>
              </w:rPr>
              <w:t>own funds</w:t>
            </w:r>
            <w:ins w:id="1224" w:author="Author">
              <w:r w:rsidR="000F3216" w:rsidRPr="00A4338B">
                <w:rPr>
                  <w:lang w:val="en-GB"/>
                </w:rPr>
                <w:t xml:space="preserve"> </w:t>
              </w:r>
              <w:r w:rsidR="00517031" w:rsidRPr="00A4338B">
                <w:rPr>
                  <w:lang w:val="en-GB"/>
                </w:rPr>
                <w:t>to be</w:t>
              </w:r>
              <w:r w:rsidR="000F3216" w:rsidRPr="00A4338B">
                <w:rPr>
                  <w:lang w:val="en-GB"/>
                </w:rPr>
                <w:t xml:space="preserve"> deducted from the group own funds</w:t>
              </w:r>
            </w:ins>
            <w:r w:rsidRPr="00A4338B">
              <w:rPr>
                <w:lang w:val="en-GB"/>
              </w:rPr>
              <w:t>.</w:t>
            </w:r>
          </w:p>
          <w:p w14:paraId="555D3045" w14:textId="77777777" w:rsidR="001B1226" w:rsidRPr="00A4338B" w:rsidRDefault="001B1226" w:rsidP="001346F1">
            <w:pPr>
              <w:pStyle w:val="NormalLeft"/>
              <w:rPr>
                <w:lang w:val="en-GB"/>
              </w:rPr>
            </w:pPr>
          </w:p>
          <w:p w14:paraId="7311BB81" w14:textId="77777777" w:rsidR="001B1226" w:rsidRPr="00A4338B" w:rsidRDefault="001B1226" w:rsidP="001346F1">
            <w:pPr>
              <w:pStyle w:val="NormalLeft"/>
              <w:rPr>
                <w:del w:id="1225" w:author="Author"/>
                <w:lang w:val="en-GB"/>
              </w:rPr>
            </w:pPr>
            <w:del w:id="1226" w:author="Author">
              <w:r w:rsidRPr="00A4338B">
                <w:rPr>
                  <w:lang w:val="en-GB"/>
                </w:rPr>
                <w:delText>According to Article 222(4) of the Directive 2009/138/EC, the total non available own funds is calculated, undertaking by undertaking, by adding up own funds indicated in Article 222(2) of the directive (i.e. surplus funds and any subscribed but not paid–up capital) and in Article330 of Delegated Regulation (EU) 2015/35 (i.e. ancillary own funds, preferences shares, subordinated mutual member account, subordinated liabilities and the value of net deferred tax assets).The part of such own funds that exceeds the contribution of the related undertaking to the group SCR cannot be considered as available for covering the group SCR.</w:delText>
              </w:r>
            </w:del>
          </w:p>
          <w:p w14:paraId="14EC0A6A" w14:textId="77777777" w:rsidR="00CA0AEF" w:rsidRPr="00A4338B" w:rsidRDefault="001B1226" w:rsidP="00CA0AEF">
            <w:pPr>
              <w:pStyle w:val="NormalLeft"/>
              <w:rPr>
                <w:ins w:id="1227" w:author="Author"/>
                <w:lang w:val="en-GB"/>
              </w:rPr>
            </w:pPr>
            <w:del w:id="1228" w:author="Author">
              <w:r w:rsidRPr="00A4338B">
                <w:rPr>
                  <w:lang w:val="en-GB"/>
                </w:rPr>
                <w:delText>If the total amount of such own funds does not exceed the contribution of the related undertaking to the group SCR, such limitation doesn't apply.</w:delText>
              </w:r>
            </w:del>
          </w:p>
          <w:p w14:paraId="330C525B" w14:textId="77777777" w:rsidR="00E40884" w:rsidRPr="00A4338B" w:rsidRDefault="00E40884" w:rsidP="00E40884">
            <w:pPr>
              <w:pStyle w:val="NormalLeft"/>
              <w:rPr>
                <w:ins w:id="1229" w:author="Author"/>
                <w:lang w:val="en-GB"/>
              </w:rPr>
            </w:pPr>
            <w:ins w:id="1230" w:author="Author">
              <w:r w:rsidRPr="00A4338B">
                <w:rPr>
                  <w:lang w:val="en-GB"/>
                </w:rPr>
                <w:t>According to Article 222(4) of the Directive 2009/138/EC, the total non available own funds is calculated, undertaking by undertaking, by adding up own funds indicated in Article 222(2) of the directive (i.e. surplus funds and any subscribed but not paid–up capital) and in Article 330 of Delegated Regulation (EU) 2015/35 (e.g. ancillary own funds, preferences shares, subordinated mutual member account, subordinated liabilities and the value of net deferred tax assets).</w:t>
              </w:r>
            </w:ins>
          </w:p>
          <w:p w14:paraId="7AC031EA" w14:textId="77777777" w:rsidR="00E40884" w:rsidRPr="00A4338B" w:rsidRDefault="00E40884" w:rsidP="00E40884">
            <w:pPr>
              <w:pStyle w:val="NormalLeft"/>
              <w:rPr>
                <w:ins w:id="1231" w:author="Author"/>
                <w:lang w:val="en-GB"/>
              </w:rPr>
            </w:pPr>
            <w:ins w:id="1232" w:author="Author">
              <w:r w:rsidRPr="00A4338B">
                <w:rPr>
                  <w:lang w:val="en-GB"/>
                </w:rPr>
                <w:t>The part of such own funds that exceeds the contribution of the related undertaking to the group SCR cannot be considered as available for covering the group SCR.</w:t>
              </w:r>
            </w:ins>
          </w:p>
          <w:p w14:paraId="0A53280C" w14:textId="77777777" w:rsidR="001B1226" w:rsidRPr="00A4338B" w:rsidRDefault="00E40884" w:rsidP="001346F1">
            <w:pPr>
              <w:pStyle w:val="NormalLeft"/>
              <w:rPr>
                <w:lang w:val="en-GB"/>
              </w:rPr>
            </w:pPr>
            <w:ins w:id="1233" w:author="Author">
              <w:r w:rsidRPr="00A4338B">
                <w:rPr>
                  <w:lang w:val="en-GB"/>
                </w:rPr>
                <w:t>If the total amount of such own funds in C0842 does not exceed the contribution of the related undertaking to the group SCR, this deduction in C0850 is not needed as part of the calculation.</w:t>
              </w:r>
            </w:ins>
          </w:p>
        </w:tc>
      </w:tr>
      <w:tr w:rsidR="00517031" w:rsidRPr="00A4338B" w14:paraId="5D82F645" w14:textId="77777777" w:rsidTr="001832FD">
        <w:trPr>
          <w:ins w:id="1234" w:author="Author"/>
        </w:trPr>
        <w:tc>
          <w:tcPr>
            <w:tcW w:w="1021" w:type="dxa"/>
            <w:tcBorders>
              <w:top w:val="single" w:sz="2" w:space="0" w:color="auto"/>
              <w:left w:val="single" w:sz="2" w:space="0" w:color="auto"/>
              <w:bottom w:val="single" w:sz="2" w:space="0" w:color="auto"/>
              <w:right w:val="single" w:sz="2" w:space="0" w:color="auto"/>
            </w:tcBorders>
          </w:tcPr>
          <w:p w14:paraId="2221A7CD" w14:textId="4054974C" w:rsidR="00517031" w:rsidRPr="00A4338B" w:rsidRDefault="00517031" w:rsidP="00517031">
            <w:pPr>
              <w:pStyle w:val="NormalLeft"/>
              <w:rPr>
                <w:ins w:id="1235" w:author="Author"/>
                <w:lang w:val="en-GB"/>
              </w:rPr>
            </w:pPr>
            <w:ins w:id="1236" w:author="Author">
              <w:r w:rsidRPr="00A4338B">
                <w:rPr>
                  <w:lang w:val="en-GB"/>
                </w:rPr>
                <w:t>C0861</w:t>
              </w:r>
            </w:ins>
          </w:p>
        </w:tc>
        <w:tc>
          <w:tcPr>
            <w:tcW w:w="2786" w:type="dxa"/>
            <w:tcBorders>
              <w:top w:val="single" w:sz="2" w:space="0" w:color="auto"/>
              <w:left w:val="single" w:sz="2" w:space="0" w:color="auto"/>
              <w:bottom w:val="single" w:sz="2" w:space="0" w:color="auto"/>
              <w:right w:val="single" w:sz="2" w:space="0" w:color="auto"/>
            </w:tcBorders>
          </w:tcPr>
          <w:p w14:paraId="002F2BC8" w14:textId="147A2041" w:rsidR="00517031" w:rsidRPr="00A4338B" w:rsidRDefault="00E40884">
            <w:pPr>
              <w:pStyle w:val="NormalLeft"/>
              <w:rPr>
                <w:ins w:id="1237" w:author="Author"/>
                <w:lang w:val="en-GB"/>
              </w:rPr>
            </w:pPr>
            <w:ins w:id="1238" w:author="Author">
              <w:r w:rsidRPr="00A4338B">
                <w:rPr>
                  <w:lang w:val="en-GB"/>
                </w:rPr>
                <w:t>M</w:t>
              </w:r>
              <w:r w:rsidR="00517031" w:rsidRPr="00A4338B">
                <w:rPr>
                  <w:lang w:val="en-GB"/>
                </w:rPr>
                <w:t>inority interests</w:t>
              </w:r>
            </w:ins>
          </w:p>
        </w:tc>
        <w:tc>
          <w:tcPr>
            <w:tcW w:w="5479" w:type="dxa"/>
            <w:tcBorders>
              <w:top w:val="single" w:sz="2" w:space="0" w:color="auto"/>
              <w:left w:val="single" w:sz="2" w:space="0" w:color="auto"/>
              <w:bottom w:val="single" w:sz="2" w:space="0" w:color="auto"/>
              <w:right w:val="single" w:sz="2" w:space="0" w:color="auto"/>
            </w:tcBorders>
          </w:tcPr>
          <w:p w14:paraId="2CAF5600" w14:textId="79561861" w:rsidR="00517031" w:rsidRPr="00A4338B" w:rsidRDefault="00357E0E">
            <w:pPr>
              <w:pStyle w:val="NormalLeft"/>
              <w:rPr>
                <w:ins w:id="1239" w:author="Author"/>
                <w:lang w:val="en-GB"/>
              </w:rPr>
            </w:pPr>
            <w:ins w:id="1240" w:author="Author">
              <w:r w:rsidRPr="00A4338B">
                <w:rPr>
                  <w:lang w:val="en-GB"/>
                </w:rPr>
                <w:t>This is the overall total amount of minority interests at group level</w:t>
              </w:r>
              <w:r w:rsidR="00E40884" w:rsidRPr="00A4338B">
                <w:rPr>
                  <w:lang w:val="en-GB"/>
                </w:rPr>
                <w:t xml:space="preserve"> </w:t>
              </w:r>
              <w:del w:id="1241" w:author="Author">
                <w:r w:rsidRPr="00A4338B" w:rsidDel="00E40884">
                  <w:rPr>
                    <w:lang w:val="en-GB"/>
                  </w:rPr>
                  <w:delText>.</w:delText>
                </w:r>
              </w:del>
            </w:ins>
          </w:p>
        </w:tc>
      </w:tr>
      <w:tr w:rsidR="006C43EE" w:rsidRPr="00A4338B" w14:paraId="05FB616F" w14:textId="77777777" w:rsidTr="001832FD">
        <w:trPr>
          <w:ins w:id="1242" w:author="Author"/>
        </w:trPr>
        <w:tc>
          <w:tcPr>
            <w:tcW w:w="1021" w:type="dxa"/>
            <w:tcBorders>
              <w:top w:val="single" w:sz="2" w:space="0" w:color="auto"/>
              <w:left w:val="single" w:sz="2" w:space="0" w:color="auto"/>
              <w:bottom w:val="single" w:sz="2" w:space="0" w:color="auto"/>
              <w:right w:val="single" w:sz="2" w:space="0" w:color="auto"/>
            </w:tcBorders>
          </w:tcPr>
          <w:p w14:paraId="576949F1" w14:textId="7842C2DE" w:rsidR="006C43EE" w:rsidRPr="00A4338B" w:rsidRDefault="006C43EE">
            <w:pPr>
              <w:pStyle w:val="NormalLeft"/>
              <w:rPr>
                <w:ins w:id="1243" w:author="Author"/>
                <w:lang w:val="en-GB"/>
              </w:rPr>
            </w:pPr>
            <w:ins w:id="1244" w:author="Author">
              <w:r w:rsidRPr="00A4338B">
                <w:rPr>
                  <w:lang w:val="en-GB"/>
                </w:rPr>
                <w:t>C</w:t>
              </w:r>
              <w:r w:rsidR="00517031" w:rsidRPr="00A4338B">
                <w:rPr>
                  <w:lang w:val="en-GB"/>
                </w:rPr>
                <w:t>0860</w:t>
              </w:r>
            </w:ins>
          </w:p>
        </w:tc>
        <w:tc>
          <w:tcPr>
            <w:tcW w:w="2786" w:type="dxa"/>
            <w:tcBorders>
              <w:top w:val="single" w:sz="2" w:space="0" w:color="auto"/>
              <w:left w:val="single" w:sz="2" w:space="0" w:color="auto"/>
              <w:bottom w:val="single" w:sz="2" w:space="0" w:color="auto"/>
              <w:right w:val="single" w:sz="2" w:space="0" w:color="auto"/>
            </w:tcBorders>
          </w:tcPr>
          <w:p w14:paraId="7D4690EB" w14:textId="16B431C4" w:rsidR="006C43EE" w:rsidRPr="00A4338B" w:rsidRDefault="00E40884">
            <w:pPr>
              <w:pStyle w:val="NormalLeft"/>
              <w:rPr>
                <w:ins w:id="1245" w:author="Author"/>
                <w:lang w:val="en-GB"/>
              </w:rPr>
            </w:pPr>
            <w:ins w:id="1246" w:author="Author">
              <w:r w:rsidRPr="00A4338B">
                <w:rPr>
                  <w:lang w:val="en-GB"/>
                </w:rPr>
                <w:t>M</w:t>
              </w:r>
              <w:r w:rsidR="006C43EE" w:rsidRPr="00A4338B">
                <w:rPr>
                  <w:lang w:val="en-GB"/>
                </w:rPr>
                <w:t>inority interests</w:t>
              </w:r>
              <w:r w:rsidR="00517031" w:rsidRPr="00A4338B">
                <w:rPr>
                  <w:lang w:val="en-GB"/>
                </w:rPr>
                <w:t xml:space="preserve"> to be deducted from the group own funds</w:t>
              </w:r>
            </w:ins>
          </w:p>
        </w:tc>
        <w:tc>
          <w:tcPr>
            <w:tcW w:w="5479" w:type="dxa"/>
            <w:tcBorders>
              <w:top w:val="single" w:sz="2" w:space="0" w:color="auto"/>
              <w:left w:val="single" w:sz="2" w:space="0" w:color="auto"/>
              <w:bottom w:val="single" w:sz="2" w:space="0" w:color="auto"/>
              <w:right w:val="single" w:sz="2" w:space="0" w:color="auto"/>
            </w:tcBorders>
          </w:tcPr>
          <w:p w14:paraId="17327691" w14:textId="5177B5CA" w:rsidR="006C43EE" w:rsidRPr="00A4338B" w:rsidRDefault="00357E0E">
            <w:pPr>
              <w:pStyle w:val="NormalLeft"/>
              <w:rPr>
                <w:ins w:id="1247" w:author="Author"/>
                <w:lang w:val="en-GB"/>
              </w:rPr>
            </w:pPr>
            <w:ins w:id="1248" w:author="Author">
              <w:r w:rsidRPr="00A4338B">
                <w:rPr>
                  <w:lang w:val="en-GB"/>
                </w:rPr>
                <w:t>This is the overall total amount of minority interests to be deducted at group level.</w:t>
              </w:r>
            </w:ins>
          </w:p>
        </w:tc>
      </w:tr>
    </w:tbl>
    <w:p w14:paraId="19C715FE" w14:textId="66D86D94" w:rsidR="001B1226" w:rsidRPr="00A4338B" w:rsidRDefault="001B1226" w:rsidP="001B1226">
      <w:pPr>
        <w:pStyle w:val="ManualHeading2"/>
        <w:numPr>
          <w:ilvl w:val="0"/>
          <w:numId w:val="0"/>
        </w:numPr>
        <w:ind w:left="851" w:hanging="851"/>
        <w:rPr>
          <w:lang w:val="en-GB"/>
        </w:rPr>
      </w:pPr>
      <w:r w:rsidRPr="00A4338B">
        <w:rPr>
          <w:i/>
          <w:lang w:val="en-GB"/>
        </w:rPr>
        <w:lastRenderedPageBreak/>
        <w:t>S.25.01 — Solvency Capital Requirement — for groups on Standard Formula</w:t>
      </w:r>
    </w:p>
    <w:p w14:paraId="05A363DB" w14:textId="77777777" w:rsidR="001B1226" w:rsidRPr="00A4338B" w:rsidRDefault="001B1226" w:rsidP="001B1226">
      <w:pPr>
        <w:rPr>
          <w:lang w:val="en-GB"/>
        </w:rPr>
      </w:pPr>
      <w:r w:rsidRPr="00A4338B">
        <w:rPr>
          <w:i/>
          <w:lang w:val="en-GB"/>
        </w:rPr>
        <w:t>General comments:</w:t>
      </w:r>
    </w:p>
    <w:p w14:paraId="683A6CF9" w14:textId="3DC12AE8" w:rsidR="001B1226" w:rsidRPr="00A4338B" w:rsidRDefault="001B1226" w:rsidP="001B1226">
      <w:pPr>
        <w:rPr>
          <w:lang w:val="en-GB"/>
        </w:rPr>
      </w:pPr>
      <w:r w:rsidRPr="00A4338B">
        <w:rPr>
          <w:lang w:val="en-GB"/>
        </w:rPr>
        <w:t xml:space="preserve">This section relates </w:t>
      </w:r>
      <w:del w:id="1249" w:author="Author">
        <w:r w:rsidRPr="00A4338B" w:rsidDel="00AA5CE5">
          <w:rPr>
            <w:lang w:val="en-GB"/>
          </w:rPr>
          <w:delText xml:space="preserve">to opening and </w:delText>
        </w:r>
      </w:del>
      <w:r w:rsidRPr="00A4338B">
        <w:rPr>
          <w:lang w:val="en-GB"/>
        </w:rPr>
        <w:t>annual submission of information for</w:t>
      </w:r>
      <w:del w:id="1250" w:author="Author">
        <w:r w:rsidRPr="00A4338B" w:rsidDel="002E1296">
          <w:rPr>
            <w:lang w:val="en-GB"/>
          </w:rPr>
          <w:delText xml:space="preserve"> individual entities</w:delText>
        </w:r>
      </w:del>
      <w:ins w:id="1251" w:author="Author">
        <w:r w:rsidR="00D77B0D" w:rsidRPr="00A4338B">
          <w:rPr>
            <w:lang w:val="en-GB"/>
          </w:rPr>
          <w:t xml:space="preserve"> </w:t>
        </w:r>
        <w:r w:rsidR="002E1296" w:rsidRPr="00A4338B">
          <w:rPr>
            <w:lang w:val="en-GB"/>
          </w:rPr>
          <w:t>groups</w:t>
        </w:r>
      </w:ins>
      <w:r w:rsidRPr="00A4338B">
        <w:rPr>
          <w:lang w:val="en-GB"/>
        </w:rPr>
        <w:t>, ring fenced–funds, matching adjustment portfolios and remaining part.</w:t>
      </w:r>
    </w:p>
    <w:p w14:paraId="247370F0" w14:textId="1C3971A9" w:rsidR="001B1226" w:rsidRPr="00A4338B" w:rsidRDefault="001B1226" w:rsidP="001B1226">
      <w:pPr>
        <w:rPr>
          <w:lang w:val="en-GB"/>
        </w:rPr>
      </w:pPr>
      <w:r w:rsidRPr="00A4338B">
        <w:rPr>
          <w:lang w:val="en-GB"/>
        </w:rPr>
        <w:t>Template SR.25.01 has to be filled in for each ring–fenced fund (RFF), each matching adjustment portfolio (MAP) and for the remaining part. However, where a</w:t>
      </w:r>
      <w:ins w:id="1252" w:author="Author">
        <w:r w:rsidR="00831C44" w:rsidRPr="00A4338B">
          <w:rPr>
            <w:lang w:val="en-GB"/>
          </w:rPr>
          <w:t>n</w:t>
        </w:r>
      </w:ins>
      <w:r w:rsidRPr="00A4338B">
        <w:rPr>
          <w:lang w:val="en-GB"/>
        </w:rPr>
        <w:t xml:space="preserve"> RFF/MAP includes a MAP/RFF embedded, the fund should be treated as different funds. This template shall be reported for all sub–funds of a material RFF/MAP as identified in the second table of template S.01.03.</w:t>
      </w:r>
    </w:p>
    <w:p w14:paraId="7BC070EA" w14:textId="448A563E" w:rsidR="001B1226" w:rsidRPr="00A4338B" w:rsidRDefault="001B1226" w:rsidP="001B1226">
      <w:pPr>
        <w:rPr>
          <w:lang w:val="en-GB"/>
        </w:rPr>
      </w:pPr>
      <w:r w:rsidRPr="00A4338B">
        <w:rPr>
          <w:lang w:val="en-GB"/>
        </w:rPr>
        <w:t>Template SR.25.01 is only applicable in relation to RFF/MAP from undertakings consolidated according to Article 335, paragraph 1, (a) and (c) of Delegated Regulation (EU) 2015/35, when method 1 (Accounting consolidation–based method) is used, either exclusively or in combination with method 2 (Deduction and aggregation method).</w:t>
      </w:r>
    </w:p>
    <w:p w14:paraId="20B8B706" w14:textId="77777777" w:rsidR="001B1226" w:rsidRPr="00A4338B" w:rsidRDefault="001B1226" w:rsidP="001B1226">
      <w:pPr>
        <w:rPr>
          <w:lang w:val="en-GB"/>
        </w:rPr>
      </w:pPr>
      <w:r w:rsidRPr="00A4338B">
        <w:rPr>
          <w:lang w:val="en-GB"/>
        </w:rPr>
        <w:t>Where the entity has MAP or RFF (except those under the scope of Article 304 of Directive 2009/138/EC) when reporting at the level of the whole undertaking, the notional Solvency Capital Requirement (‘nSCR’) at risk module level and the loss–absorbing capacity (LAC) of technical provisions and deferred taxes to be reported shall be calculated as follows:</w:t>
      </w:r>
    </w:p>
    <w:p w14:paraId="695217F3" w14:textId="77777777" w:rsidR="001B1226" w:rsidRPr="00A4338B" w:rsidRDefault="001B1226" w:rsidP="001B1226">
      <w:pPr>
        <w:pStyle w:val="Tiret0"/>
        <w:numPr>
          <w:ilvl w:val="0"/>
          <w:numId w:val="14"/>
        </w:numPr>
        <w:ind w:left="851" w:hanging="851"/>
        <w:rPr>
          <w:lang w:val="en-GB"/>
        </w:rPr>
      </w:pPr>
      <w:r w:rsidRPr="00A4338B">
        <w:rPr>
          <w:lang w:val="en-GB"/>
        </w:rPr>
        <w:t>Where the undertaking applies the full adjustment due to the aggregation of the nSCR of the RFF/MAP at entity level the nSCR is calculated as if no loss of diversification exists and the LAC shall be calculated as the sum of the LAC across all RFF/MAP and remaining part;</w:t>
      </w:r>
    </w:p>
    <w:p w14:paraId="0D6DBD04" w14:textId="708DC259" w:rsidR="001B1226" w:rsidRPr="00A4338B" w:rsidRDefault="001B1226" w:rsidP="001B1226">
      <w:pPr>
        <w:pStyle w:val="Tiret0"/>
        <w:numPr>
          <w:ilvl w:val="0"/>
          <w:numId w:val="14"/>
        </w:numPr>
        <w:ind w:left="851" w:hanging="851"/>
        <w:rPr>
          <w:lang w:val="en-GB"/>
        </w:rPr>
      </w:pPr>
      <w:r w:rsidRPr="00A4338B">
        <w:rPr>
          <w:lang w:val="en-GB"/>
        </w:rPr>
        <w:t>Where the undertaking applies the Simplification at risk sub–module level to aggregate the nSCR of the RFF/MAP at entity level the nSCR is calculated considering a direct summation at sub–module level method and the LAC shall be calculated as the sum of the LAC across all RFF/MAP and remaining part</w:t>
      </w:r>
      <w:ins w:id="1253" w:author="Author">
        <w:r w:rsidR="00817122" w:rsidRPr="00A4338B">
          <w:rPr>
            <w:lang w:val="en-GB"/>
          </w:rPr>
          <w:t>;</w:t>
        </w:r>
      </w:ins>
      <w:del w:id="1254" w:author="Author">
        <w:r w:rsidRPr="00A4338B" w:rsidDel="00817122">
          <w:rPr>
            <w:lang w:val="en-GB"/>
          </w:rPr>
          <w:delText>,</w:delText>
        </w:r>
      </w:del>
    </w:p>
    <w:p w14:paraId="45F8FFF8" w14:textId="77777777" w:rsidR="001B1226" w:rsidRPr="00A4338B" w:rsidRDefault="001B1226" w:rsidP="001B1226">
      <w:pPr>
        <w:pStyle w:val="Tiret0"/>
        <w:numPr>
          <w:ilvl w:val="0"/>
          <w:numId w:val="14"/>
        </w:numPr>
        <w:ind w:left="851" w:hanging="851"/>
        <w:rPr>
          <w:lang w:val="en-GB"/>
        </w:rPr>
      </w:pPr>
      <w:r w:rsidRPr="00A4338B">
        <w:rPr>
          <w:lang w:val="en-GB"/>
        </w:rPr>
        <w:t>Where the undertaking applies the simplification at risk module level to aggregate the nSCR of the RFF/MAP at entity level the nSCR is calculated considering a direct summation at module level method and the LAC shall be calculated as the sum of the LAC across all RFF/MAP and remaining part.</w:t>
      </w:r>
    </w:p>
    <w:p w14:paraId="456D1CBB" w14:textId="77777777" w:rsidR="002E1296" w:rsidRPr="00A4338B" w:rsidRDefault="001B1226" w:rsidP="002E1296">
      <w:pPr>
        <w:rPr>
          <w:lang w:val="en-GB"/>
        </w:rPr>
      </w:pPr>
      <w:r w:rsidRPr="00A4338B">
        <w:rPr>
          <w:lang w:val="en-GB"/>
        </w:rPr>
        <w:t>The adjustment due to the aggregation of the nSCR of the RFF/MAP at entity level shall be allocated (C0050) to the relevant risk modules (i.e. market risk, counterparty default risk, life underwriting risk, health underwriting risk and non–life underwriting risk). The amount to be allocated to each relevant risk module shall be calculated as follows:</w:t>
      </w:r>
    </w:p>
    <w:p w14:paraId="687B7364" w14:textId="44AD3F95" w:rsidR="001B1226" w:rsidRPr="00A4338B" w:rsidRDefault="002E1296" w:rsidP="002E1296">
      <w:pPr>
        <w:rPr>
          <w:lang w:val="en-GB"/>
        </w:rPr>
      </w:pPr>
      <w:r w:rsidRPr="00A4338B">
        <w:rPr>
          <w:lang w:val="en-GB"/>
        </w:rPr>
        <w:t xml:space="preserve"> </w:t>
      </w:r>
      <w:r w:rsidR="001B1226" w:rsidRPr="00A4338B">
        <w:rPr>
          <w:noProof/>
          <w:lang w:val="en-GB"/>
        </w:rPr>
        <w:drawing>
          <wp:inline distT="0" distB="0" distL="0" distR="0" wp14:anchorId="738FCDB5" wp14:editId="6ED37BE2">
            <wp:extent cx="3981450" cy="533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81450" cy="533400"/>
                    </a:xfrm>
                    <a:prstGeom prst="rect">
                      <a:avLst/>
                    </a:prstGeom>
                    <a:noFill/>
                    <a:ln>
                      <a:noFill/>
                    </a:ln>
                  </pic:spPr>
                </pic:pic>
              </a:graphicData>
            </a:graphic>
          </wp:inline>
        </w:drawing>
      </w:r>
      <w:r w:rsidR="001B1226" w:rsidRPr="00A4338B">
        <w:rPr>
          <w:lang w:val="en-GB"/>
        </w:rPr>
        <w:t>, where</w:t>
      </w:r>
    </w:p>
    <w:tbl>
      <w:tblPr>
        <w:tblW w:w="0" w:type="auto"/>
        <w:tblLayout w:type="fixed"/>
        <w:tblLook w:val="0000" w:firstRow="0" w:lastRow="0" w:firstColumn="0" w:lastColumn="0" w:noHBand="0" w:noVBand="0"/>
      </w:tblPr>
      <w:tblGrid>
        <w:gridCol w:w="557"/>
        <w:gridCol w:w="1486"/>
        <w:gridCol w:w="557"/>
        <w:gridCol w:w="6686"/>
      </w:tblGrid>
      <w:tr w:rsidR="001B1226" w:rsidRPr="00A4338B" w14:paraId="34F5C4A7" w14:textId="77777777" w:rsidTr="001346F1">
        <w:tc>
          <w:tcPr>
            <w:tcW w:w="557" w:type="dxa"/>
            <w:tcBorders>
              <w:top w:val="single" w:sz="2" w:space="0" w:color="auto"/>
              <w:left w:val="single" w:sz="2" w:space="0" w:color="auto"/>
              <w:bottom w:val="single" w:sz="2" w:space="0" w:color="auto"/>
              <w:right w:val="single" w:sz="2" w:space="0" w:color="auto"/>
            </w:tcBorders>
          </w:tcPr>
          <w:p w14:paraId="6306B990" w14:textId="77777777" w:rsidR="001B1226" w:rsidRPr="00A4338B" w:rsidRDefault="001B1226" w:rsidP="001346F1">
            <w:pPr>
              <w:pStyle w:val="NormalLeft"/>
              <w:rPr>
                <w:lang w:val="en-GB"/>
              </w:rPr>
            </w:pPr>
            <w:r w:rsidRPr="00A4338B">
              <w:rPr>
                <w:lang w:val="en-GB"/>
              </w:rPr>
              <w:t>—</w:t>
            </w:r>
          </w:p>
        </w:tc>
        <w:tc>
          <w:tcPr>
            <w:tcW w:w="1486" w:type="dxa"/>
            <w:tcBorders>
              <w:top w:val="single" w:sz="2" w:space="0" w:color="auto"/>
              <w:left w:val="single" w:sz="2" w:space="0" w:color="auto"/>
              <w:bottom w:val="single" w:sz="2" w:space="0" w:color="auto"/>
              <w:right w:val="single" w:sz="2" w:space="0" w:color="auto"/>
            </w:tcBorders>
          </w:tcPr>
          <w:p w14:paraId="1409BB48" w14:textId="77777777" w:rsidR="001B1226" w:rsidRPr="00A4338B" w:rsidRDefault="001B1226" w:rsidP="001346F1">
            <w:pPr>
              <w:pStyle w:val="NormalLeft"/>
              <w:rPr>
                <w:lang w:val="en-GB"/>
              </w:rPr>
            </w:pPr>
            <w:r w:rsidRPr="00A4338B">
              <w:rPr>
                <w:i/>
                <w:iCs/>
                <w:lang w:val="en-GB"/>
              </w:rPr>
              <w:t>adjustment</w:t>
            </w:r>
          </w:p>
        </w:tc>
        <w:tc>
          <w:tcPr>
            <w:tcW w:w="557" w:type="dxa"/>
            <w:tcBorders>
              <w:top w:val="single" w:sz="2" w:space="0" w:color="auto"/>
              <w:left w:val="single" w:sz="2" w:space="0" w:color="auto"/>
              <w:bottom w:val="single" w:sz="2" w:space="0" w:color="auto"/>
              <w:right w:val="single" w:sz="2" w:space="0" w:color="auto"/>
            </w:tcBorders>
          </w:tcPr>
          <w:p w14:paraId="54627732" w14:textId="77777777" w:rsidR="001B1226" w:rsidRPr="00A4338B" w:rsidRDefault="001B1226" w:rsidP="001346F1">
            <w:pPr>
              <w:pStyle w:val="NormalLeft"/>
              <w:rPr>
                <w:lang w:val="en-GB"/>
              </w:rPr>
            </w:pPr>
            <w:r w:rsidRPr="00A4338B">
              <w:rPr>
                <w:lang w:val="en-GB"/>
              </w:rPr>
              <w:t>=</w:t>
            </w:r>
          </w:p>
        </w:tc>
        <w:tc>
          <w:tcPr>
            <w:tcW w:w="6686" w:type="dxa"/>
            <w:tcBorders>
              <w:top w:val="single" w:sz="2" w:space="0" w:color="auto"/>
              <w:left w:val="single" w:sz="2" w:space="0" w:color="auto"/>
              <w:bottom w:val="single" w:sz="2" w:space="0" w:color="auto"/>
              <w:right w:val="single" w:sz="2" w:space="0" w:color="auto"/>
            </w:tcBorders>
          </w:tcPr>
          <w:p w14:paraId="6083A249" w14:textId="77777777" w:rsidR="001B1226" w:rsidRPr="00A4338B" w:rsidRDefault="001B1226" w:rsidP="001346F1">
            <w:pPr>
              <w:pStyle w:val="NormalLeft"/>
              <w:rPr>
                <w:lang w:val="en-GB"/>
              </w:rPr>
            </w:pPr>
            <w:r w:rsidRPr="00A4338B">
              <w:rPr>
                <w:lang w:val="en-GB"/>
              </w:rPr>
              <w:t>Adjustment calculated according to one of the three methods referred above</w:t>
            </w:r>
          </w:p>
        </w:tc>
      </w:tr>
      <w:tr w:rsidR="001B1226" w:rsidRPr="00A4338B" w14:paraId="402B52DA" w14:textId="77777777" w:rsidTr="001346F1">
        <w:tc>
          <w:tcPr>
            <w:tcW w:w="557" w:type="dxa"/>
            <w:tcBorders>
              <w:top w:val="single" w:sz="2" w:space="0" w:color="auto"/>
              <w:left w:val="single" w:sz="2" w:space="0" w:color="auto"/>
              <w:bottom w:val="single" w:sz="2" w:space="0" w:color="auto"/>
              <w:right w:val="single" w:sz="2" w:space="0" w:color="auto"/>
            </w:tcBorders>
          </w:tcPr>
          <w:p w14:paraId="5386175A" w14:textId="77777777" w:rsidR="001B1226" w:rsidRPr="00A4338B" w:rsidRDefault="001B1226" w:rsidP="001346F1">
            <w:pPr>
              <w:pStyle w:val="NormalLeft"/>
              <w:rPr>
                <w:lang w:val="en-GB"/>
              </w:rPr>
            </w:pPr>
            <w:r w:rsidRPr="00A4338B">
              <w:rPr>
                <w:lang w:val="en-GB"/>
              </w:rPr>
              <w:t>—</w:t>
            </w:r>
          </w:p>
        </w:tc>
        <w:tc>
          <w:tcPr>
            <w:tcW w:w="1486" w:type="dxa"/>
            <w:tcBorders>
              <w:top w:val="single" w:sz="2" w:space="0" w:color="auto"/>
              <w:left w:val="single" w:sz="2" w:space="0" w:color="auto"/>
              <w:bottom w:val="single" w:sz="2" w:space="0" w:color="auto"/>
              <w:right w:val="single" w:sz="2" w:space="0" w:color="auto"/>
            </w:tcBorders>
          </w:tcPr>
          <w:p w14:paraId="5A3ACBFC" w14:textId="77777777" w:rsidR="001B1226" w:rsidRPr="00A4338B" w:rsidRDefault="001B1226" w:rsidP="001346F1">
            <w:pPr>
              <w:pStyle w:val="NormalLeft"/>
              <w:rPr>
                <w:lang w:val="en-GB"/>
              </w:rPr>
            </w:pPr>
            <w:r w:rsidRPr="00A4338B">
              <w:rPr>
                <w:i/>
                <w:iCs/>
                <w:lang w:val="en-GB"/>
              </w:rPr>
              <w:t>BSCR′</w:t>
            </w:r>
          </w:p>
        </w:tc>
        <w:tc>
          <w:tcPr>
            <w:tcW w:w="557" w:type="dxa"/>
            <w:tcBorders>
              <w:top w:val="single" w:sz="2" w:space="0" w:color="auto"/>
              <w:left w:val="single" w:sz="2" w:space="0" w:color="auto"/>
              <w:bottom w:val="single" w:sz="2" w:space="0" w:color="auto"/>
              <w:right w:val="single" w:sz="2" w:space="0" w:color="auto"/>
            </w:tcBorders>
          </w:tcPr>
          <w:p w14:paraId="1CB058CB" w14:textId="77777777" w:rsidR="001B1226" w:rsidRPr="00A4338B" w:rsidRDefault="001B1226" w:rsidP="001346F1">
            <w:pPr>
              <w:pStyle w:val="NormalLeft"/>
              <w:rPr>
                <w:lang w:val="en-GB"/>
              </w:rPr>
            </w:pPr>
            <w:r w:rsidRPr="00A4338B">
              <w:rPr>
                <w:lang w:val="en-GB"/>
              </w:rPr>
              <w:t>=</w:t>
            </w:r>
          </w:p>
        </w:tc>
        <w:tc>
          <w:tcPr>
            <w:tcW w:w="6686" w:type="dxa"/>
            <w:tcBorders>
              <w:top w:val="single" w:sz="2" w:space="0" w:color="auto"/>
              <w:left w:val="single" w:sz="2" w:space="0" w:color="auto"/>
              <w:bottom w:val="single" w:sz="2" w:space="0" w:color="auto"/>
              <w:right w:val="single" w:sz="2" w:space="0" w:color="auto"/>
            </w:tcBorders>
          </w:tcPr>
          <w:p w14:paraId="344B19D8" w14:textId="77777777" w:rsidR="001B1226" w:rsidRPr="00A4338B" w:rsidRDefault="001B1226" w:rsidP="001346F1">
            <w:pPr>
              <w:pStyle w:val="NormalLeft"/>
              <w:rPr>
                <w:lang w:val="en-GB"/>
              </w:rPr>
            </w:pPr>
            <w:r w:rsidRPr="00A4338B">
              <w:rPr>
                <w:lang w:val="en-GB"/>
              </w:rPr>
              <w:t>Basic solvency capital requirement calculated according to the information reported in this template (C0040/R0100)</w:t>
            </w:r>
          </w:p>
        </w:tc>
      </w:tr>
      <w:tr w:rsidR="001B1226" w:rsidRPr="00A4338B" w14:paraId="1A79E238" w14:textId="77777777" w:rsidTr="001346F1">
        <w:tc>
          <w:tcPr>
            <w:tcW w:w="557" w:type="dxa"/>
            <w:tcBorders>
              <w:top w:val="single" w:sz="2" w:space="0" w:color="auto"/>
              <w:left w:val="single" w:sz="2" w:space="0" w:color="auto"/>
              <w:bottom w:val="single" w:sz="2" w:space="0" w:color="auto"/>
              <w:right w:val="single" w:sz="2" w:space="0" w:color="auto"/>
            </w:tcBorders>
          </w:tcPr>
          <w:p w14:paraId="591657CD" w14:textId="77777777" w:rsidR="001B1226" w:rsidRPr="00A4338B" w:rsidRDefault="001B1226" w:rsidP="001346F1">
            <w:pPr>
              <w:pStyle w:val="NormalLeft"/>
              <w:rPr>
                <w:lang w:val="en-GB"/>
              </w:rPr>
            </w:pPr>
            <w:r w:rsidRPr="00A4338B">
              <w:rPr>
                <w:lang w:val="en-GB"/>
              </w:rPr>
              <w:lastRenderedPageBreak/>
              <w:t>—</w:t>
            </w:r>
          </w:p>
        </w:tc>
        <w:tc>
          <w:tcPr>
            <w:tcW w:w="1486" w:type="dxa"/>
            <w:tcBorders>
              <w:top w:val="single" w:sz="2" w:space="0" w:color="auto"/>
              <w:left w:val="single" w:sz="2" w:space="0" w:color="auto"/>
              <w:bottom w:val="single" w:sz="2" w:space="0" w:color="auto"/>
              <w:right w:val="single" w:sz="2" w:space="0" w:color="auto"/>
            </w:tcBorders>
          </w:tcPr>
          <w:p w14:paraId="49332ECF" w14:textId="77777777" w:rsidR="001B1226" w:rsidRPr="00A4338B" w:rsidRDefault="001B1226" w:rsidP="001346F1">
            <w:pPr>
              <w:pStyle w:val="NormalLeft"/>
              <w:rPr>
                <w:lang w:val="en-GB"/>
              </w:rPr>
            </w:pPr>
            <w:r w:rsidRPr="00A4338B">
              <w:rPr>
                <w:i/>
                <w:iCs/>
                <w:lang w:val="en-GB"/>
              </w:rPr>
              <w:t>nSCR</w:t>
            </w:r>
            <w:r w:rsidRPr="00A4338B">
              <w:rPr>
                <w:i/>
                <w:iCs/>
                <w:vertAlign w:val="subscript"/>
                <w:lang w:val="en-GB"/>
              </w:rPr>
              <w:t>int</w:t>
            </w:r>
          </w:p>
        </w:tc>
        <w:tc>
          <w:tcPr>
            <w:tcW w:w="557" w:type="dxa"/>
            <w:tcBorders>
              <w:top w:val="single" w:sz="2" w:space="0" w:color="auto"/>
              <w:left w:val="single" w:sz="2" w:space="0" w:color="auto"/>
              <w:bottom w:val="single" w:sz="2" w:space="0" w:color="auto"/>
              <w:right w:val="single" w:sz="2" w:space="0" w:color="auto"/>
            </w:tcBorders>
          </w:tcPr>
          <w:p w14:paraId="4B97A526" w14:textId="77777777" w:rsidR="001B1226" w:rsidRPr="00A4338B" w:rsidRDefault="001B1226" w:rsidP="001346F1">
            <w:pPr>
              <w:pStyle w:val="NormalLeft"/>
              <w:rPr>
                <w:lang w:val="en-GB"/>
              </w:rPr>
            </w:pPr>
            <w:r w:rsidRPr="00A4338B">
              <w:rPr>
                <w:lang w:val="en-GB"/>
              </w:rPr>
              <w:t>=</w:t>
            </w:r>
          </w:p>
        </w:tc>
        <w:tc>
          <w:tcPr>
            <w:tcW w:w="6686" w:type="dxa"/>
            <w:tcBorders>
              <w:top w:val="single" w:sz="2" w:space="0" w:color="auto"/>
              <w:left w:val="single" w:sz="2" w:space="0" w:color="auto"/>
              <w:bottom w:val="single" w:sz="2" w:space="0" w:color="auto"/>
              <w:right w:val="single" w:sz="2" w:space="0" w:color="auto"/>
            </w:tcBorders>
          </w:tcPr>
          <w:p w14:paraId="13A77681" w14:textId="77777777" w:rsidR="001B1226" w:rsidRPr="00A4338B" w:rsidRDefault="001B1226" w:rsidP="001346F1">
            <w:pPr>
              <w:pStyle w:val="NormalLeft"/>
              <w:rPr>
                <w:lang w:val="en-GB"/>
              </w:rPr>
            </w:pPr>
            <w:r w:rsidRPr="00A4338B">
              <w:rPr>
                <w:lang w:val="en-GB"/>
              </w:rPr>
              <w:t>nSCR for intangible assets risk according to the information reported in this template (C0040/R0070)</w:t>
            </w:r>
          </w:p>
        </w:tc>
      </w:tr>
    </w:tbl>
    <w:p w14:paraId="50E85064" w14:textId="77777777" w:rsidR="001B1226" w:rsidRPr="00A4338B" w:rsidRDefault="001B1226" w:rsidP="001B1226">
      <w:pPr>
        <w:rPr>
          <w:lang w:val="en-GB"/>
        </w:rPr>
      </w:pPr>
    </w:p>
    <w:p w14:paraId="52E826D1" w14:textId="77777777" w:rsidR="001B1226" w:rsidRPr="00A4338B" w:rsidRDefault="001B1226" w:rsidP="001B1226">
      <w:pPr>
        <w:pStyle w:val="Tiret0"/>
        <w:numPr>
          <w:ilvl w:val="0"/>
          <w:numId w:val="14"/>
        </w:numPr>
        <w:ind w:left="851" w:hanging="851"/>
        <w:rPr>
          <w:lang w:val="en-GB"/>
        </w:rPr>
      </w:pPr>
      <w:r w:rsidRPr="00A4338B">
        <w:rPr>
          <w:lang w:val="en-GB"/>
        </w:rPr>
        <w:t>Multiplication of this ‘q factor’ by the nSCR of each relevant risk module (i.e. market risk, counterparty default risk, life underwriting risk, health underwriting risk and non–life underwriting risk)</w:t>
      </w:r>
    </w:p>
    <w:p w14:paraId="2F25EEAD" w14:textId="77777777" w:rsidR="001B1226" w:rsidRPr="00A4338B" w:rsidRDefault="001B1226" w:rsidP="001B1226">
      <w:pPr>
        <w:rPr>
          <w:lang w:val="en-GB"/>
        </w:rPr>
      </w:pPr>
      <w:r w:rsidRPr="00A4338B">
        <w:rPr>
          <w:lang w:val="en-GB"/>
        </w:rPr>
        <w:t>For group reporting the following specific requirements shall be met:</w:t>
      </w:r>
    </w:p>
    <w:p w14:paraId="5D423904" w14:textId="77777777" w:rsidR="001B1226" w:rsidRPr="00A4338B" w:rsidRDefault="001B1226" w:rsidP="001B1226">
      <w:pPr>
        <w:pStyle w:val="Point0"/>
        <w:rPr>
          <w:lang w:val="en-GB"/>
        </w:rPr>
      </w:pPr>
      <w:r w:rsidRPr="00A4338B">
        <w:rPr>
          <w:lang w:val="en-GB"/>
        </w:rPr>
        <w:tab/>
        <w:t>a)</w:t>
      </w:r>
      <w:r w:rsidRPr="00A4338B">
        <w:rPr>
          <w:lang w:val="en-GB"/>
        </w:rPr>
        <w:tab/>
        <w:t>The information until R0460 is applicable when method 1 as defined in Article 230 of Directive 2009/138/EC is used, either exclusively or in combination with method 2 as defined in Article 233 of Directive 2009/138/EC;</w:t>
      </w:r>
    </w:p>
    <w:p w14:paraId="509223F2" w14:textId="77777777" w:rsidR="001B1226" w:rsidRPr="00A4338B" w:rsidRDefault="001B1226" w:rsidP="001B1226">
      <w:pPr>
        <w:pStyle w:val="Point0"/>
        <w:rPr>
          <w:lang w:val="en-GB"/>
        </w:rPr>
      </w:pPr>
      <w:r w:rsidRPr="00A4338B">
        <w:rPr>
          <w:lang w:val="en-GB"/>
        </w:rPr>
        <w:tab/>
        <w:t>b)</w:t>
      </w:r>
      <w:r w:rsidRPr="00A4338B">
        <w:rPr>
          <w:lang w:val="en-GB"/>
        </w:rPr>
        <w:tab/>
        <w:t>When combination method is being used, the information until R0460 is to be submitted only for the part of the group calculated with method 1 as defined in Article 230 of Directive 2009/138/EC.</w:t>
      </w:r>
    </w:p>
    <w:tbl>
      <w:tblPr>
        <w:tblW w:w="9286" w:type="dxa"/>
        <w:tblLayout w:type="fixed"/>
        <w:tblLook w:val="0000" w:firstRow="0" w:lastRow="0" w:firstColumn="0" w:lastColumn="0" w:noHBand="0" w:noVBand="0"/>
      </w:tblPr>
      <w:tblGrid>
        <w:gridCol w:w="2414"/>
        <w:gridCol w:w="2043"/>
        <w:gridCol w:w="4829"/>
      </w:tblGrid>
      <w:tr w:rsidR="001B1226" w:rsidRPr="00A4338B" w14:paraId="6C4C9586" w14:textId="77777777" w:rsidTr="00EA0D67">
        <w:tc>
          <w:tcPr>
            <w:tcW w:w="2414" w:type="dxa"/>
            <w:tcBorders>
              <w:top w:val="single" w:sz="2" w:space="0" w:color="auto"/>
              <w:left w:val="single" w:sz="2" w:space="0" w:color="auto"/>
              <w:bottom w:val="single" w:sz="2" w:space="0" w:color="auto"/>
              <w:right w:val="single" w:sz="2" w:space="0" w:color="auto"/>
            </w:tcBorders>
          </w:tcPr>
          <w:p w14:paraId="1179DE6C" w14:textId="77777777" w:rsidR="001B1226" w:rsidRPr="00A4338B" w:rsidRDefault="001B1226" w:rsidP="001346F1">
            <w:pPr>
              <w:adjustRightInd w:val="0"/>
              <w:spacing w:before="0" w:after="0"/>
              <w:jc w:val="left"/>
              <w:rPr>
                <w:lang w:val="en-GB"/>
              </w:rPr>
            </w:pPr>
          </w:p>
        </w:tc>
        <w:tc>
          <w:tcPr>
            <w:tcW w:w="2043" w:type="dxa"/>
            <w:tcBorders>
              <w:top w:val="single" w:sz="2" w:space="0" w:color="auto"/>
              <w:left w:val="single" w:sz="2" w:space="0" w:color="auto"/>
              <w:bottom w:val="single" w:sz="2" w:space="0" w:color="auto"/>
              <w:right w:val="single" w:sz="2" w:space="0" w:color="auto"/>
            </w:tcBorders>
          </w:tcPr>
          <w:p w14:paraId="0B56911B" w14:textId="77777777" w:rsidR="001B1226" w:rsidRPr="00A4338B" w:rsidRDefault="001B1226" w:rsidP="001346F1">
            <w:pPr>
              <w:pStyle w:val="NormalCentered"/>
              <w:rPr>
                <w:lang w:val="en-GB"/>
              </w:rPr>
            </w:pPr>
            <w:r w:rsidRPr="00A4338B">
              <w:rPr>
                <w:i/>
                <w:iCs/>
                <w:lang w:val="en-GB"/>
              </w:rPr>
              <w:t>ITEM</w:t>
            </w:r>
          </w:p>
        </w:tc>
        <w:tc>
          <w:tcPr>
            <w:tcW w:w="4829" w:type="dxa"/>
            <w:tcBorders>
              <w:top w:val="single" w:sz="2" w:space="0" w:color="auto"/>
              <w:left w:val="single" w:sz="2" w:space="0" w:color="auto"/>
              <w:bottom w:val="single" w:sz="2" w:space="0" w:color="auto"/>
              <w:right w:val="single" w:sz="2" w:space="0" w:color="auto"/>
            </w:tcBorders>
          </w:tcPr>
          <w:p w14:paraId="1309714F" w14:textId="77777777" w:rsidR="001B1226" w:rsidRPr="00A4338B" w:rsidRDefault="001B1226" w:rsidP="001346F1">
            <w:pPr>
              <w:pStyle w:val="NormalCentered"/>
              <w:rPr>
                <w:lang w:val="en-GB"/>
              </w:rPr>
            </w:pPr>
            <w:r w:rsidRPr="00A4338B">
              <w:rPr>
                <w:i/>
                <w:iCs/>
                <w:lang w:val="en-GB"/>
              </w:rPr>
              <w:t>INSTRUCTIONS</w:t>
            </w:r>
          </w:p>
        </w:tc>
      </w:tr>
      <w:tr w:rsidR="001B1226" w:rsidRPr="00A4338B" w14:paraId="37069ACA" w14:textId="77777777" w:rsidTr="00EA0D67">
        <w:tc>
          <w:tcPr>
            <w:tcW w:w="2414" w:type="dxa"/>
            <w:tcBorders>
              <w:top w:val="single" w:sz="2" w:space="0" w:color="auto"/>
              <w:left w:val="single" w:sz="2" w:space="0" w:color="auto"/>
              <w:bottom w:val="single" w:sz="2" w:space="0" w:color="auto"/>
              <w:right w:val="single" w:sz="2" w:space="0" w:color="auto"/>
            </w:tcBorders>
          </w:tcPr>
          <w:p w14:paraId="51112DDD" w14:textId="77777777" w:rsidR="001B1226" w:rsidRPr="00A4338B" w:rsidRDefault="001B1226" w:rsidP="001346F1">
            <w:pPr>
              <w:pStyle w:val="NormalLeft"/>
              <w:rPr>
                <w:lang w:val="en-GB"/>
              </w:rPr>
            </w:pPr>
            <w:r w:rsidRPr="00A4338B">
              <w:rPr>
                <w:lang w:val="en-GB"/>
              </w:rPr>
              <w:t>Z0010</w:t>
            </w:r>
          </w:p>
        </w:tc>
        <w:tc>
          <w:tcPr>
            <w:tcW w:w="2043" w:type="dxa"/>
            <w:tcBorders>
              <w:top w:val="single" w:sz="2" w:space="0" w:color="auto"/>
              <w:left w:val="single" w:sz="2" w:space="0" w:color="auto"/>
              <w:bottom w:val="single" w:sz="2" w:space="0" w:color="auto"/>
              <w:right w:val="single" w:sz="2" w:space="0" w:color="auto"/>
            </w:tcBorders>
          </w:tcPr>
          <w:p w14:paraId="1B195E9D" w14:textId="77777777" w:rsidR="001B1226" w:rsidRPr="00A4338B" w:rsidRDefault="001B1226" w:rsidP="001346F1">
            <w:pPr>
              <w:pStyle w:val="NormalLeft"/>
              <w:rPr>
                <w:lang w:val="en-GB"/>
              </w:rPr>
            </w:pPr>
            <w:r w:rsidRPr="00A4338B">
              <w:rPr>
                <w:lang w:val="en-GB"/>
              </w:rPr>
              <w:t>Article 112</w:t>
            </w:r>
          </w:p>
        </w:tc>
        <w:tc>
          <w:tcPr>
            <w:tcW w:w="4829" w:type="dxa"/>
            <w:tcBorders>
              <w:top w:val="single" w:sz="2" w:space="0" w:color="auto"/>
              <w:left w:val="single" w:sz="2" w:space="0" w:color="auto"/>
              <w:bottom w:val="single" w:sz="2" w:space="0" w:color="auto"/>
              <w:right w:val="single" w:sz="2" w:space="0" w:color="auto"/>
            </w:tcBorders>
          </w:tcPr>
          <w:p w14:paraId="374F7305" w14:textId="77777777" w:rsidR="001B1226" w:rsidRPr="00A4338B" w:rsidRDefault="001B1226" w:rsidP="001346F1">
            <w:pPr>
              <w:pStyle w:val="NormalLeft"/>
              <w:rPr>
                <w:lang w:val="en-GB"/>
              </w:rPr>
            </w:pPr>
            <w:r w:rsidRPr="00A4338B">
              <w:rPr>
                <w:lang w:val="en-GB"/>
              </w:rPr>
              <w:t>Identifies whether the reported figures have been requested under Article 112(7) of Solvency II, to provide an estimate of the SCR using standard formula.</w:t>
            </w:r>
          </w:p>
          <w:p w14:paraId="7DFC5351" w14:textId="77777777" w:rsidR="001B1226" w:rsidRPr="00A4338B" w:rsidRDefault="001B1226" w:rsidP="001346F1">
            <w:pPr>
              <w:pStyle w:val="NormalLeft"/>
              <w:rPr>
                <w:lang w:val="en-GB"/>
              </w:rPr>
            </w:pPr>
            <w:r w:rsidRPr="00A4338B">
              <w:rPr>
                <w:lang w:val="en-GB"/>
              </w:rPr>
              <w:t>One of the options in the following closed list shall be used:</w:t>
            </w:r>
          </w:p>
          <w:p w14:paraId="541535B9" w14:textId="77777777" w:rsidR="001B1226" w:rsidRPr="00A4338B" w:rsidRDefault="001B1226" w:rsidP="001346F1">
            <w:pPr>
              <w:pStyle w:val="NormalLeft"/>
              <w:rPr>
                <w:lang w:val="en-GB"/>
              </w:rPr>
            </w:pPr>
            <w:r w:rsidRPr="00A4338B">
              <w:rPr>
                <w:lang w:val="en-GB"/>
              </w:rPr>
              <w:t>1 — Article 112(7) reporting</w:t>
            </w:r>
          </w:p>
          <w:p w14:paraId="4CBAD83E" w14:textId="77777777" w:rsidR="001B1226" w:rsidRPr="00A4338B" w:rsidRDefault="001B1226" w:rsidP="001346F1">
            <w:pPr>
              <w:pStyle w:val="NormalLeft"/>
              <w:rPr>
                <w:lang w:val="en-GB"/>
              </w:rPr>
            </w:pPr>
            <w:r w:rsidRPr="00A4338B">
              <w:rPr>
                <w:lang w:val="en-GB"/>
              </w:rPr>
              <w:t>2 — Regular reporting</w:t>
            </w:r>
          </w:p>
        </w:tc>
      </w:tr>
      <w:tr w:rsidR="001B1226" w:rsidRPr="00A4338B" w14:paraId="2A211A16" w14:textId="77777777" w:rsidTr="00EA0D67">
        <w:tc>
          <w:tcPr>
            <w:tcW w:w="2414" w:type="dxa"/>
            <w:tcBorders>
              <w:top w:val="single" w:sz="2" w:space="0" w:color="auto"/>
              <w:left w:val="single" w:sz="2" w:space="0" w:color="auto"/>
              <w:bottom w:val="single" w:sz="2" w:space="0" w:color="auto"/>
              <w:right w:val="single" w:sz="2" w:space="0" w:color="auto"/>
            </w:tcBorders>
          </w:tcPr>
          <w:p w14:paraId="136D102D" w14:textId="77777777" w:rsidR="001B1226" w:rsidRPr="00A4338B" w:rsidRDefault="001B1226" w:rsidP="001346F1">
            <w:pPr>
              <w:pStyle w:val="NormalLeft"/>
              <w:rPr>
                <w:lang w:val="en-GB"/>
              </w:rPr>
            </w:pPr>
            <w:r w:rsidRPr="00A4338B">
              <w:rPr>
                <w:lang w:val="en-GB"/>
              </w:rPr>
              <w:t>Z0020</w:t>
            </w:r>
          </w:p>
        </w:tc>
        <w:tc>
          <w:tcPr>
            <w:tcW w:w="2043" w:type="dxa"/>
            <w:tcBorders>
              <w:top w:val="single" w:sz="2" w:space="0" w:color="auto"/>
              <w:left w:val="single" w:sz="2" w:space="0" w:color="auto"/>
              <w:bottom w:val="single" w:sz="2" w:space="0" w:color="auto"/>
              <w:right w:val="single" w:sz="2" w:space="0" w:color="auto"/>
            </w:tcBorders>
          </w:tcPr>
          <w:p w14:paraId="5A124B30" w14:textId="77777777" w:rsidR="001B1226" w:rsidRPr="00A4338B" w:rsidRDefault="001B1226" w:rsidP="001346F1">
            <w:pPr>
              <w:pStyle w:val="NormalLeft"/>
              <w:rPr>
                <w:lang w:val="en-GB"/>
              </w:rPr>
            </w:pPr>
            <w:r w:rsidRPr="00A4338B">
              <w:rPr>
                <w:lang w:val="en-GB"/>
              </w:rPr>
              <w:t>Ring–fenced fund, matching adjustment portfolio or remaining part</w:t>
            </w:r>
          </w:p>
        </w:tc>
        <w:tc>
          <w:tcPr>
            <w:tcW w:w="4829" w:type="dxa"/>
            <w:tcBorders>
              <w:top w:val="single" w:sz="2" w:space="0" w:color="auto"/>
              <w:left w:val="single" w:sz="2" w:space="0" w:color="auto"/>
              <w:bottom w:val="single" w:sz="2" w:space="0" w:color="auto"/>
              <w:right w:val="single" w:sz="2" w:space="0" w:color="auto"/>
            </w:tcBorders>
          </w:tcPr>
          <w:p w14:paraId="0ADB5D29" w14:textId="77777777" w:rsidR="001B1226" w:rsidRPr="00A4338B" w:rsidRDefault="001B1226" w:rsidP="001346F1">
            <w:pPr>
              <w:pStyle w:val="NormalLeft"/>
              <w:rPr>
                <w:lang w:val="en-GB"/>
              </w:rPr>
            </w:pPr>
            <w:r w:rsidRPr="00A4338B">
              <w:rPr>
                <w:lang w:val="en-GB"/>
              </w:rPr>
              <w:t>Identifies whether the reported figures are with regard to a RFF, matching adjustment portfolio or to the remaining part. One of the options in the following closed list shall be used:</w:t>
            </w:r>
          </w:p>
          <w:p w14:paraId="1C91B6E1" w14:textId="77777777" w:rsidR="001B1226" w:rsidRPr="00A4338B" w:rsidRDefault="001B1226" w:rsidP="001346F1">
            <w:pPr>
              <w:pStyle w:val="NormalLeft"/>
              <w:rPr>
                <w:lang w:val="en-GB"/>
              </w:rPr>
            </w:pPr>
            <w:r w:rsidRPr="00A4338B">
              <w:rPr>
                <w:lang w:val="en-GB"/>
              </w:rPr>
              <w:t>1 — RFF/MAP</w:t>
            </w:r>
          </w:p>
          <w:p w14:paraId="1D218612" w14:textId="77777777" w:rsidR="001B1226" w:rsidRPr="00A4338B" w:rsidRDefault="001B1226" w:rsidP="001346F1">
            <w:pPr>
              <w:pStyle w:val="NormalLeft"/>
              <w:rPr>
                <w:lang w:val="en-GB"/>
              </w:rPr>
            </w:pPr>
            <w:r w:rsidRPr="00A4338B">
              <w:rPr>
                <w:lang w:val="en-GB"/>
              </w:rPr>
              <w:t>2 — Remaining part</w:t>
            </w:r>
          </w:p>
        </w:tc>
      </w:tr>
      <w:tr w:rsidR="001B1226" w:rsidRPr="00A4338B" w14:paraId="2FC19821" w14:textId="77777777" w:rsidTr="00EA0D67">
        <w:tc>
          <w:tcPr>
            <w:tcW w:w="2414" w:type="dxa"/>
            <w:tcBorders>
              <w:top w:val="single" w:sz="2" w:space="0" w:color="auto"/>
              <w:left w:val="single" w:sz="2" w:space="0" w:color="auto"/>
              <w:bottom w:val="single" w:sz="2" w:space="0" w:color="auto"/>
              <w:right w:val="single" w:sz="2" w:space="0" w:color="auto"/>
            </w:tcBorders>
          </w:tcPr>
          <w:p w14:paraId="52F284A6" w14:textId="77777777" w:rsidR="001B1226" w:rsidRPr="00A4338B" w:rsidRDefault="001B1226" w:rsidP="001346F1">
            <w:pPr>
              <w:pStyle w:val="NormalLeft"/>
              <w:rPr>
                <w:lang w:val="en-GB"/>
              </w:rPr>
            </w:pPr>
            <w:r w:rsidRPr="00A4338B">
              <w:rPr>
                <w:lang w:val="en-GB"/>
              </w:rPr>
              <w:t>Z0030</w:t>
            </w:r>
          </w:p>
        </w:tc>
        <w:tc>
          <w:tcPr>
            <w:tcW w:w="2043" w:type="dxa"/>
            <w:tcBorders>
              <w:top w:val="single" w:sz="2" w:space="0" w:color="auto"/>
              <w:left w:val="single" w:sz="2" w:space="0" w:color="auto"/>
              <w:bottom w:val="single" w:sz="2" w:space="0" w:color="auto"/>
              <w:right w:val="single" w:sz="2" w:space="0" w:color="auto"/>
            </w:tcBorders>
          </w:tcPr>
          <w:p w14:paraId="3CD7B929" w14:textId="77777777" w:rsidR="001B1226" w:rsidRPr="00A4338B" w:rsidRDefault="001B1226" w:rsidP="001346F1">
            <w:pPr>
              <w:pStyle w:val="NormalLeft"/>
              <w:rPr>
                <w:lang w:val="en-GB"/>
              </w:rPr>
            </w:pPr>
            <w:r w:rsidRPr="00A4338B">
              <w:rPr>
                <w:lang w:val="en-GB"/>
              </w:rPr>
              <w:t>Fund/Portfolio number</w:t>
            </w:r>
          </w:p>
        </w:tc>
        <w:tc>
          <w:tcPr>
            <w:tcW w:w="4829" w:type="dxa"/>
            <w:tcBorders>
              <w:top w:val="single" w:sz="2" w:space="0" w:color="auto"/>
              <w:left w:val="single" w:sz="2" w:space="0" w:color="auto"/>
              <w:bottom w:val="single" w:sz="2" w:space="0" w:color="auto"/>
              <w:right w:val="single" w:sz="2" w:space="0" w:color="auto"/>
            </w:tcBorders>
          </w:tcPr>
          <w:p w14:paraId="4FC766DA" w14:textId="60A5F8A5" w:rsidR="001B1226" w:rsidRPr="00A4338B" w:rsidRDefault="001B1226" w:rsidP="009C7767">
            <w:pPr>
              <w:pStyle w:val="NormalLeft"/>
              <w:rPr>
                <w:lang w:val="en-GB"/>
              </w:rPr>
            </w:pPr>
            <w:r w:rsidRPr="00A4338B">
              <w:rPr>
                <w:lang w:val="en-GB"/>
              </w:rPr>
              <w:t xml:space="preserve">When item Z0020 = 1, identification number for a </w:t>
            </w:r>
            <w:del w:id="1255" w:author="Author">
              <w:r w:rsidRPr="00A4338B" w:rsidDel="00227010">
                <w:rPr>
                  <w:lang w:val="en-GB"/>
                </w:rPr>
                <w:delText>ring fenced</w:delText>
              </w:r>
            </w:del>
            <w:ins w:id="1256" w:author="Author">
              <w:r w:rsidR="00227010" w:rsidRPr="00A4338B">
                <w:rPr>
                  <w:lang w:val="en-GB"/>
                </w:rPr>
                <w:t>ring-fenced</w:t>
              </w:r>
            </w:ins>
            <w:r w:rsidRPr="00A4338B">
              <w:rPr>
                <w:lang w:val="en-GB"/>
              </w:rPr>
              <w:t xml:space="preserve"> fund or matching adjustment portfolio. This number is attributed by the undertaking within the scope of group supervision and must be consistent over time and with the fund/portfolio number reported in other templates.</w:t>
            </w:r>
            <w:r w:rsidR="009C7767" w:rsidRPr="00A4338B">
              <w:rPr>
                <w:lang w:val="en-GB"/>
              </w:rPr>
              <w:t xml:space="preserve"> </w:t>
            </w:r>
          </w:p>
        </w:tc>
      </w:tr>
      <w:tr w:rsidR="001B1226" w:rsidRPr="00A4338B" w14:paraId="55243CAD" w14:textId="77777777" w:rsidTr="00EA0D67">
        <w:tc>
          <w:tcPr>
            <w:tcW w:w="2414" w:type="dxa"/>
            <w:tcBorders>
              <w:top w:val="single" w:sz="2" w:space="0" w:color="auto"/>
              <w:left w:val="single" w:sz="2" w:space="0" w:color="auto"/>
              <w:bottom w:val="single" w:sz="2" w:space="0" w:color="auto"/>
              <w:right w:val="single" w:sz="2" w:space="0" w:color="auto"/>
            </w:tcBorders>
          </w:tcPr>
          <w:p w14:paraId="30F60926" w14:textId="77777777" w:rsidR="001B1226" w:rsidRPr="00A4338B" w:rsidRDefault="001B1226" w:rsidP="001346F1">
            <w:pPr>
              <w:pStyle w:val="NormalLeft"/>
              <w:rPr>
                <w:lang w:val="en-GB"/>
              </w:rPr>
            </w:pPr>
            <w:r w:rsidRPr="00A4338B">
              <w:rPr>
                <w:lang w:val="en-GB"/>
              </w:rPr>
              <w:t>R0010–R0050/C0030</w:t>
            </w:r>
          </w:p>
        </w:tc>
        <w:tc>
          <w:tcPr>
            <w:tcW w:w="2043" w:type="dxa"/>
            <w:tcBorders>
              <w:top w:val="single" w:sz="2" w:space="0" w:color="auto"/>
              <w:left w:val="single" w:sz="2" w:space="0" w:color="auto"/>
              <w:bottom w:val="single" w:sz="2" w:space="0" w:color="auto"/>
              <w:right w:val="single" w:sz="2" w:space="0" w:color="auto"/>
            </w:tcBorders>
          </w:tcPr>
          <w:p w14:paraId="69C9C481" w14:textId="77777777" w:rsidR="001B1226" w:rsidRPr="00A4338B" w:rsidRDefault="001B1226" w:rsidP="001346F1">
            <w:pPr>
              <w:pStyle w:val="NormalLeft"/>
              <w:rPr>
                <w:lang w:val="en-GB"/>
              </w:rPr>
            </w:pPr>
            <w:r w:rsidRPr="00A4338B">
              <w:rPr>
                <w:lang w:val="en-GB"/>
              </w:rPr>
              <w:t>Net solvency capital requirement</w:t>
            </w:r>
          </w:p>
        </w:tc>
        <w:tc>
          <w:tcPr>
            <w:tcW w:w="4829" w:type="dxa"/>
            <w:tcBorders>
              <w:top w:val="single" w:sz="2" w:space="0" w:color="auto"/>
              <w:left w:val="single" w:sz="2" w:space="0" w:color="auto"/>
              <w:bottom w:val="single" w:sz="2" w:space="0" w:color="auto"/>
              <w:right w:val="single" w:sz="2" w:space="0" w:color="auto"/>
            </w:tcBorders>
          </w:tcPr>
          <w:p w14:paraId="7C847090" w14:textId="77777777" w:rsidR="001B1226" w:rsidRPr="00A4338B" w:rsidRDefault="001B1226" w:rsidP="001346F1">
            <w:pPr>
              <w:pStyle w:val="NormalLeft"/>
              <w:rPr>
                <w:lang w:val="en-GB"/>
              </w:rPr>
            </w:pPr>
            <w:r w:rsidRPr="00A4338B">
              <w:rPr>
                <w:lang w:val="en-GB"/>
              </w:rPr>
              <w:t>Amount of the net capital charge for each risk module, as calculated using the standard formula.</w:t>
            </w:r>
          </w:p>
          <w:p w14:paraId="7FDF2D22" w14:textId="77777777" w:rsidR="001B1226" w:rsidRPr="00A4338B" w:rsidRDefault="001B1226" w:rsidP="001346F1">
            <w:pPr>
              <w:pStyle w:val="NormalLeft"/>
              <w:rPr>
                <w:lang w:val="en-GB"/>
              </w:rPr>
            </w:pPr>
            <w:r w:rsidRPr="00A4338B">
              <w:rPr>
                <w:lang w:val="en-GB"/>
              </w:rPr>
              <w:lastRenderedPageBreak/>
              <w:t>The difference between the net and the gross SCR is the consideration of the future discretionary benefits according to Article 205 of Delegated Regulation (EU) 2015/35.</w:t>
            </w:r>
          </w:p>
          <w:p w14:paraId="2FD3760D" w14:textId="77777777" w:rsidR="001B1226" w:rsidRPr="00A4338B" w:rsidRDefault="001B1226" w:rsidP="001346F1">
            <w:pPr>
              <w:pStyle w:val="NormalLeft"/>
              <w:rPr>
                <w:lang w:val="en-GB"/>
              </w:rPr>
            </w:pPr>
            <w:r w:rsidRPr="00A4338B">
              <w:rPr>
                <w:lang w:val="en-GB"/>
              </w:rPr>
              <w:t>This amount shall fully consider diversification effects according to Article 304 of Directive 2009/138/EC where applicable.</w:t>
            </w:r>
          </w:p>
          <w:p w14:paraId="5E649E92" w14:textId="77777777" w:rsidR="001B1226" w:rsidRPr="00A4338B" w:rsidRDefault="001B1226" w:rsidP="001346F1">
            <w:pPr>
              <w:pStyle w:val="NormalLeft"/>
              <w:rPr>
                <w:lang w:val="en-GB"/>
              </w:rPr>
            </w:pPr>
            <w:r w:rsidRPr="00A4338B">
              <w:rPr>
                <w:lang w:val="en-GB"/>
              </w:rPr>
              <w:t>These cells do not include the allocation of the adjustment due to the aggregation of the nSCR of the RFF/MAP at entity level. These figures represent the SCR as if there was no loss of diversification.</w:t>
            </w:r>
          </w:p>
        </w:tc>
      </w:tr>
      <w:tr w:rsidR="001B1226" w:rsidRPr="00A4338B" w14:paraId="3D46C935" w14:textId="77777777" w:rsidTr="00EA0D67">
        <w:tc>
          <w:tcPr>
            <w:tcW w:w="2414" w:type="dxa"/>
            <w:tcBorders>
              <w:top w:val="single" w:sz="2" w:space="0" w:color="auto"/>
              <w:left w:val="single" w:sz="2" w:space="0" w:color="auto"/>
              <w:bottom w:val="single" w:sz="2" w:space="0" w:color="auto"/>
              <w:right w:val="single" w:sz="2" w:space="0" w:color="auto"/>
            </w:tcBorders>
          </w:tcPr>
          <w:p w14:paraId="6A38996E" w14:textId="77777777" w:rsidR="001B1226" w:rsidRPr="00A4338B" w:rsidRDefault="001B1226" w:rsidP="001346F1">
            <w:pPr>
              <w:pStyle w:val="NormalLeft"/>
              <w:rPr>
                <w:lang w:val="en-GB"/>
              </w:rPr>
            </w:pPr>
            <w:r w:rsidRPr="00A4338B">
              <w:rPr>
                <w:lang w:val="en-GB"/>
              </w:rPr>
              <w:lastRenderedPageBreak/>
              <w:t>R0010–R0050/C0040</w:t>
            </w:r>
          </w:p>
        </w:tc>
        <w:tc>
          <w:tcPr>
            <w:tcW w:w="2043" w:type="dxa"/>
            <w:tcBorders>
              <w:top w:val="single" w:sz="2" w:space="0" w:color="auto"/>
              <w:left w:val="single" w:sz="2" w:space="0" w:color="auto"/>
              <w:bottom w:val="single" w:sz="2" w:space="0" w:color="auto"/>
              <w:right w:val="single" w:sz="2" w:space="0" w:color="auto"/>
            </w:tcBorders>
          </w:tcPr>
          <w:p w14:paraId="1862EFF9" w14:textId="77777777" w:rsidR="001B1226" w:rsidRPr="00A4338B" w:rsidRDefault="001B1226" w:rsidP="001346F1">
            <w:pPr>
              <w:pStyle w:val="NormalLeft"/>
              <w:rPr>
                <w:lang w:val="en-GB"/>
              </w:rPr>
            </w:pPr>
            <w:r w:rsidRPr="00A4338B">
              <w:rPr>
                <w:lang w:val="en-GB"/>
              </w:rPr>
              <w:t>Gross solvency capital requirement</w:t>
            </w:r>
          </w:p>
        </w:tc>
        <w:tc>
          <w:tcPr>
            <w:tcW w:w="4829" w:type="dxa"/>
            <w:tcBorders>
              <w:top w:val="single" w:sz="2" w:space="0" w:color="auto"/>
              <w:left w:val="single" w:sz="2" w:space="0" w:color="auto"/>
              <w:bottom w:val="single" w:sz="2" w:space="0" w:color="auto"/>
              <w:right w:val="single" w:sz="2" w:space="0" w:color="auto"/>
            </w:tcBorders>
          </w:tcPr>
          <w:p w14:paraId="269CE339" w14:textId="77777777" w:rsidR="001B1226" w:rsidRPr="00A4338B" w:rsidRDefault="001B1226" w:rsidP="001346F1">
            <w:pPr>
              <w:pStyle w:val="NormalLeft"/>
              <w:rPr>
                <w:lang w:val="en-GB"/>
              </w:rPr>
            </w:pPr>
            <w:r w:rsidRPr="00A4338B">
              <w:rPr>
                <w:lang w:val="en-GB"/>
              </w:rPr>
              <w:t>Amount of the gross capital charge for each risk module, as calculated using the standard formula.</w:t>
            </w:r>
          </w:p>
          <w:p w14:paraId="6BC5CB49" w14:textId="77777777" w:rsidR="001B1226" w:rsidRPr="00A4338B" w:rsidRDefault="001B1226" w:rsidP="001346F1">
            <w:pPr>
              <w:pStyle w:val="NormalLeft"/>
              <w:rPr>
                <w:lang w:val="en-GB"/>
              </w:rPr>
            </w:pPr>
            <w:r w:rsidRPr="00A4338B">
              <w:rPr>
                <w:lang w:val="en-GB"/>
              </w:rPr>
              <w:t>The difference between the net and the gross SCR is the consideration of the future discretionary benefits according to Article 205 of Delegated Regulation (EU) 2015/35.</w:t>
            </w:r>
          </w:p>
          <w:p w14:paraId="1E149799" w14:textId="77777777" w:rsidR="001B1226" w:rsidRPr="00A4338B" w:rsidRDefault="001B1226" w:rsidP="001346F1">
            <w:pPr>
              <w:pStyle w:val="NormalLeft"/>
              <w:rPr>
                <w:lang w:val="en-GB"/>
              </w:rPr>
            </w:pPr>
            <w:r w:rsidRPr="00A4338B">
              <w:rPr>
                <w:lang w:val="en-GB"/>
              </w:rPr>
              <w:t>This amount shall fully consider diversification effects according to Article 304 of Directive 2009/138/EC where applicable.</w:t>
            </w:r>
          </w:p>
          <w:p w14:paraId="17088799" w14:textId="77777777" w:rsidR="001B1226" w:rsidRPr="00A4338B" w:rsidRDefault="001B1226" w:rsidP="001346F1">
            <w:pPr>
              <w:pStyle w:val="NormalLeft"/>
              <w:rPr>
                <w:lang w:val="en-GB"/>
              </w:rPr>
            </w:pPr>
            <w:r w:rsidRPr="00A4338B">
              <w:rPr>
                <w:lang w:val="en-GB"/>
              </w:rPr>
              <w:t>These cells do not include the allocation of the adjustment due to the aggregation of the nSCR of the RFF/MAP at entity level. These figures represent the SCR as if there was no loss of diversification.</w:t>
            </w:r>
          </w:p>
        </w:tc>
      </w:tr>
      <w:tr w:rsidR="001B1226" w:rsidRPr="00A4338B" w14:paraId="42B9ED7F" w14:textId="77777777" w:rsidTr="00EA0D67">
        <w:tc>
          <w:tcPr>
            <w:tcW w:w="2414" w:type="dxa"/>
            <w:tcBorders>
              <w:top w:val="single" w:sz="2" w:space="0" w:color="auto"/>
              <w:left w:val="single" w:sz="2" w:space="0" w:color="auto"/>
              <w:bottom w:val="single" w:sz="2" w:space="0" w:color="auto"/>
              <w:right w:val="single" w:sz="2" w:space="0" w:color="auto"/>
            </w:tcBorders>
          </w:tcPr>
          <w:p w14:paraId="5FA1BAD0" w14:textId="77777777" w:rsidR="001B1226" w:rsidRPr="00A4338B" w:rsidRDefault="001B1226" w:rsidP="001346F1">
            <w:pPr>
              <w:pStyle w:val="NormalLeft"/>
              <w:rPr>
                <w:lang w:val="en-GB"/>
              </w:rPr>
            </w:pPr>
            <w:r w:rsidRPr="00A4338B">
              <w:rPr>
                <w:lang w:val="en-GB"/>
              </w:rPr>
              <w:t>R0010–R0050/C0050</w:t>
            </w:r>
          </w:p>
        </w:tc>
        <w:tc>
          <w:tcPr>
            <w:tcW w:w="2043" w:type="dxa"/>
            <w:tcBorders>
              <w:top w:val="single" w:sz="2" w:space="0" w:color="auto"/>
              <w:left w:val="single" w:sz="2" w:space="0" w:color="auto"/>
              <w:bottom w:val="single" w:sz="2" w:space="0" w:color="auto"/>
              <w:right w:val="single" w:sz="2" w:space="0" w:color="auto"/>
            </w:tcBorders>
          </w:tcPr>
          <w:p w14:paraId="5A889F1E" w14:textId="77777777" w:rsidR="001B1226" w:rsidRPr="00A4338B" w:rsidRDefault="001B1226" w:rsidP="001346F1">
            <w:pPr>
              <w:pStyle w:val="NormalLeft"/>
              <w:rPr>
                <w:lang w:val="en-GB"/>
              </w:rPr>
            </w:pPr>
            <w:r w:rsidRPr="00A4338B">
              <w:rPr>
                <w:lang w:val="en-GB"/>
              </w:rPr>
              <w:t>Allocation of RFF adjustment due to RFF and Matching adjustments portfolios</w:t>
            </w:r>
          </w:p>
        </w:tc>
        <w:tc>
          <w:tcPr>
            <w:tcW w:w="4829" w:type="dxa"/>
            <w:tcBorders>
              <w:top w:val="single" w:sz="2" w:space="0" w:color="auto"/>
              <w:left w:val="single" w:sz="2" w:space="0" w:color="auto"/>
              <w:bottom w:val="single" w:sz="2" w:space="0" w:color="auto"/>
              <w:right w:val="single" w:sz="2" w:space="0" w:color="auto"/>
            </w:tcBorders>
          </w:tcPr>
          <w:p w14:paraId="464D2EC5" w14:textId="77777777" w:rsidR="001B1226" w:rsidRPr="00A4338B" w:rsidRDefault="001B1226" w:rsidP="001346F1">
            <w:pPr>
              <w:pStyle w:val="NormalLeft"/>
              <w:rPr>
                <w:lang w:val="en-GB"/>
              </w:rPr>
            </w:pPr>
            <w:r w:rsidRPr="00A4338B">
              <w:rPr>
                <w:lang w:val="en-GB"/>
              </w:rPr>
              <w:t>Part of the adjustment allocated to each risk module according to the procedure described in the general comments.</w:t>
            </w:r>
          </w:p>
          <w:p w14:paraId="1A08127C" w14:textId="77777777" w:rsidR="001B1226" w:rsidRPr="00A4338B" w:rsidRDefault="001B1226" w:rsidP="001346F1">
            <w:pPr>
              <w:pStyle w:val="NormalLeft"/>
              <w:rPr>
                <w:lang w:val="en-GB"/>
              </w:rPr>
            </w:pPr>
            <w:r w:rsidRPr="00A4338B">
              <w:rPr>
                <w:lang w:val="en-GB"/>
              </w:rPr>
              <w:t>This amount shall be positive.</w:t>
            </w:r>
          </w:p>
        </w:tc>
      </w:tr>
      <w:tr w:rsidR="001B1226" w:rsidRPr="00A4338B" w14:paraId="7526C344" w14:textId="77777777" w:rsidTr="00EA0D67">
        <w:tc>
          <w:tcPr>
            <w:tcW w:w="2414" w:type="dxa"/>
            <w:tcBorders>
              <w:top w:val="single" w:sz="2" w:space="0" w:color="auto"/>
              <w:left w:val="single" w:sz="2" w:space="0" w:color="auto"/>
              <w:bottom w:val="single" w:sz="2" w:space="0" w:color="auto"/>
              <w:right w:val="single" w:sz="2" w:space="0" w:color="auto"/>
            </w:tcBorders>
          </w:tcPr>
          <w:p w14:paraId="71D901CB" w14:textId="77777777" w:rsidR="001B1226" w:rsidRPr="00A4338B" w:rsidRDefault="001B1226" w:rsidP="001346F1">
            <w:pPr>
              <w:pStyle w:val="NormalLeft"/>
              <w:rPr>
                <w:lang w:val="en-GB"/>
              </w:rPr>
            </w:pPr>
            <w:r w:rsidRPr="00A4338B">
              <w:rPr>
                <w:lang w:val="en-GB"/>
              </w:rPr>
              <w:t>R0060/C0030</w:t>
            </w:r>
          </w:p>
        </w:tc>
        <w:tc>
          <w:tcPr>
            <w:tcW w:w="2043" w:type="dxa"/>
            <w:tcBorders>
              <w:top w:val="single" w:sz="2" w:space="0" w:color="auto"/>
              <w:left w:val="single" w:sz="2" w:space="0" w:color="auto"/>
              <w:bottom w:val="single" w:sz="2" w:space="0" w:color="auto"/>
              <w:right w:val="single" w:sz="2" w:space="0" w:color="auto"/>
            </w:tcBorders>
          </w:tcPr>
          <w:p w14:paraId="2D26AEBA" w14:textId="6128B758" w:rsidR="001B1226" w:rsidRPr="00A4338B" w:rsidRDefault="001B1226" w:rsidP="001346F1">
            <w:pPr>
              <w:pStyle w:val="NormalLeft"/>
              <w:rPr>
                <w:lang w:val="en-GB"/>
              </w:rPr>
            </w:pPr>
            <w:r w:rsidRPr="00A4338B">
              <w:rPr>
                <w:lang w:val="en-GB"/>
              </w:rPr>
              <w:t xml:space="preserve">Net solvency capital requirement </w:t>
            </w:r>
            <w:ins w:id="1257" w:author="Author">
              <w:r w:rsidR="003E1FBD">
                <w:rPr>
                  <w:lang w:val="en-GB"/>
                </w:rPr>
                <w:t xml:space="preserve">- </w:t>
              </w:r>
            </w:ins>
            <w:r w:rsidRPr="00A4338B">
              <w:rPr>
                <w:lang w:val="en-GB"/>
              </w:rPr>
              <w:t>Diversification</w:t>
            </w:r>
          </w:p>
        </w:tc>
        <w:tc>
          <w:tcPr>
            <w:tcW w:w="4829" w:type="dxa"/>
            <w:tcBorders>
              <w:top w:val="single" w:sz="2" w:space="0" w:color="auto"/>
              <w:left w:val="single" w:sz="2" w:space="0" w:color="auto"/>
              <w:bottom w:val="single" w:sz="2" w:space="0" w:color="auto"/>
              <w:right w:val="single" w:sz="2" w:space="0" w:color="auto"/>
            </w:tcBorders>
          </w:tcPr>
          <w:p w14:paraId="4009D14A" w14:textId="2D377A39" w:rsidR="001B1226" w:rsidRPr="00A4338B" w:rsidRDefault="001B1226" w:rsidP="001346F1">
            <w:pPr>
              <w:pStyle w:val="NormalLeft"/>
              <w:rPr>
                <w:lang w:val="en-GB"/>
              </w:rPr>
            </w:pPr>
            <w:r w:rsidRPr="00A4338B">
              <w:rPr>
                <w:lang w:val="en-GB"/>
              </w:rPr>
              <w:t>Amount of the diversification effects between Basic SCR of net risk modules</w:t>
            </w:r>
            <w:ins w:id="1258" w:author="Author">
              <w:r w:rsidR="00FA1AC0" w:rsidRPr="00A4338B">
                <w:rPr>
                  <w:lang w:val="en-GB"/>
                </w:rPr>
                <w:t>, including diversification within each risk module,</w:t>
              </w:r>
            </w:ins>
            <w:r w:rsidRPr="00A4338B">
              <w:rPr>
                <w:lang w:val="en-GB"/>
              </w:rPr>
              <w:t xml:space="preserve"> due to the application of the correlation matrix defined in Annex IV of Directive 2009/138/EC.</w:t>
            </w:r>
          </w:p>
          <w:p w14:paraId="53AED4CE" w14:textId="77777777" w:rsidR="001B1226" w:rsidRPr="00A4338B" w:rsidRDefault="001B1226" w:rsidP="001346F1">
            <w:pPr>
              <w:pStyle w:val="NormalLeft"/>
              <w:rPr>
                <w:lang w:val="en-GB"/>
              </w:rPr>
            </w:pPr>
            <w:r w:rsidRPr="00A4338B">
              <w:rPr>
                <w:lang w:val="en-GB"/>
              </w:rPr>
              <w:t>This amount shall be reported as a negative value.</w:t>
            </w:r>
          </w:p>
        </w:tc>
      </w:tr>
      <w:tr w:rsidR="001B1226" w:rsidRPr="00A4338B" w14:paraId="47669719" w14:textId="77777777" w:rsidTr="00EA0D67">
        <w:trPr>
          <w:trHeight w:val="1850"/>
        </w:trPr>
        <w:tc>
          <w:tcPr>
            <w:tcW w:w="2414" w:type="dxa"/>
            <w:tcBorders>
              <w:top w:val="single" w:sz="2" w:space="0" w:color="auto"/>
              <w:left w:val="single" w:sz="2" w:space="0" w:color="auto"/>
              <w:bottom w:val="single" w:sz="4" w:space="0" w:color="auto"/>
              <w:right w:val="single" w:sz="2" w:space="0" w:color="auto"/>
            </w:tcBorders>
          </w:tcPr>
          <w:p w14:paraId="6B1DFF23" w14:textId="77777777" w:rsidR="001B1226" w:rsidRPr="00A4338B" w:rsidRDefault="001B1226" w:rsidP="001346F1">
            <w:pPr>
              <w:pStyle w:val="NormalLeft"/>
              <w:rPr>
                <w:lang w:val="en-GB"/>
              </w:rPr>
            </w:pPr>
            <w:r w:rsidRPr="00A4338B">
              <w:rPr>
                <w:lang w:val="en-GB"/>
              </w:rPr>
              <w:lastRenderedPageBreak/>
              <w:t>R0060/C0040</w:t>
            </w:r>
          </w:p>
        </w:tc>
        <w:tc>
          <w:tcPr>
            <w:tcW w:w="2043" w:type="dxa"/>
            <w:tcBorders>
              <w:top w:val="single" w:sz="2" w:space="0" w:color="auto"/>
              <w:left w:val="single" w:sz="2" w:space="0" w:color="auto"/>
              <w:bottom w:val="single" w:sz="4" w:space="0" w:color="auto"/>
              <w:right w:val="single" w:sz="2" w:space="0" w:color="auto"/>
            </w:tcBorders>
          </w:tcPr>
          <w:p w14:paraId="78D1D03B" w14:textId="07CCF0EF" w:rsidR="001B1226" w:rsidRPr="00A4338B" w:rsidRDefault="001B1226" w:rsidP="001346F1">
            <w:pPr>
              <w:pStyle w:val="NormalLeft"/>
              <w:rPr>
                <w:lang w:val="en-GB"/>
              </w:rPr>
            </w:pPr>
            <w:r w:rsidRPr="00A4338B">
              <w:rPr>
                <w:lang w:val="en-GB"/>
              </w:rPr>
              <w:t xml:space="preserve">Gross solvency capital requirement </w:t>
            </w:r>
            <w:ins w:id="1259" w:author="Author">
              <w:r w:rsidR="003E1FBD">
                <w:rPr>
                  <w:lang w:val="en-GB"/>
                </w:rPr>
                <w:t xml:space="preserve">- </w:t>
              </w:r>
            </w:ins>
            <w:r w:rsidRPr="00A4338B">
              <w:rPr>
                <w:lang w:val="en-GB"/>
              </w:rPr>
              <w:t>Diversification</w:t>
            </w:r>
          </w:p>
        </w:tc>
        <w:tc>
          <w:tcPr>
            <w:tcW w:w="4829" w:type="dxa"/>
            <w:tcBorders>
              <w:top w:val="single" w:sz="2" w:space="0" w:color="auto"/>
              <w:left w:val="single" w:sz="2" w:space="0" w:color="auto"/>
              <w:bottom w:val="single" w:sz="4" w:space="0" w:color="auto"/>
              <w:right w:val="single" w:sz="2" w:space="0" w:color="auto"/>
            </w:tcBorders>
          </w:tcPr>
          <w:p w14:paraId="242E64A4" w14:textId="6A8F56FC" w:rsidR="001B1226" w:rsidRPr="00A4338B" w:rsidRDefault="001B1226" w:rsidP="001346F1">
            <w:pPr>
              <w:pStyle w:val="NormalLeft"/>
              <w:rPr>
                <w:lang w:val="en-GB"/>
              </w:rPr>
            </w:pPr>
            <w:r w:rsidRPr="00A4338B">
              <w:rPr>
                <w:lang w:val="en-GB"/>
              </w:rPr>
              <w:t>Amount of the diversification effects between Basic SCR of gross risk modules</w:t>
            </w:r>
            <w:ins w:id="1260" w:author="Author">
              <w:r w:rsidR="00FA1AC0" w:rsidRPr="00A4338B">
                <w:rPr>
                  <w:lang w:val="en-GB"/>
                </w:rPr>
                <w:t>, including diversification within each risk module,</w:t>
              </w:r>
            </w:ins>
            <w:r w:rsidRPr="00A4338B">
              <w:rPr>
                <w:lang w:val="en-GB"/>
              </w:rPr>
              <w:t xml:space="preserve"> due to the application of the correlation matrix defined in Annex IV of Directive 2009/138/EC.</w:t>
            </w:r>
          </w:p>
          <w:p w14:paraId="22D7AF23" w14:textId="77777777" w:rsidR="001B1226" w:rsidRPr="00A4338B" w:rsidRDefault="001B1226" w:rsidP="001346F1">
            <w:pPr>
              <w:pStyle w:val="NormalLeft"/>
              <w:rPr>
                <w:lang w:val="en-GB"/>
              </w:rPr>
            </w:pPr>
            <w:r w:rsidRPr="00A4338B">
              <w:rPr>
                <w:lang w:val="en-GB"/>
              </w:rPr>
              <w:t>This amount shall be reported as a negative value.</w:t>
            </w:r>
          </w:p>
        </w:tc>
      </w:tr>
      <w:tr w:rsidR="00CA69A3" w:rsidRPr="00A4338B" w14:paraId="34D3F867" w14:textId="77777777" w:rsidTr="00CA69A3">
        <w:trPr>
          <w:trHeight w:val="177"/>
          <w:del w:id="1261" w:author="Author"/>
        </w:trPr>
        <w:tc>
          <w:tcPr>
            <w:tcW w:w="2414" w:type="dxa"/>
            <w:tcBorders>
              <w:top w:val="single" w:sz="4" w:space="0" w:color="auto"/>
              <w:left w:val="single" w:sz="2" w:space="0" w:color="auto"/>
              <w:bottom w:val="single" w:sz="2" w:space="0" w:color="auto"/>
              <w:right w:val="single" w:sz="2" w:space="0" w:color="auto"/>
            </w:tcBorders>
          </w:tcPr>
          <w:p w14:paraId="3040FA81" w14:textId="67DD202E" w:rsidR="00CA69A3" w:rsidRPr="00A4338B" w:rsidRDefault="00CA69A3" w:rsidP="00CA69A3">
            <w:pPr>
              <w:pStyle w:val="NormalLeft"/>
              <w:rPr>
                <w:del w:id="1262" w:author="Author"/>
                <w:lang w:val="en-GB"/>
              </w:rPr>
            </w:pPr>
            <w:ins w:id="1263" w:author="Author">
              <w:del w:id="1264" w:author="Author">
                <w:r w:rsidRPr="00A4338B" w:rsidDel="0074504C">
                  <w:rPr>
                    <w:lang w:val="en-GB"/>
                  </w:rPr>
                  <w:delText>R0060/C0050</w:delText>
                </w:r>
              </w:del>
            </w:ins>
          </w:p>
        </w:tc>
        <w:tc>
          <w:tcPr>
            <w:tcW w:w="2043" w:type="dxa"/>
            <w:tcBorders>
              <w:top w:val="single" w:sz="4" w:space="0" w:color="auto"/>
              <w:left w:val="single" w:sz="2" w:space="0" w:color="auto"/>
              <w:bottom w:val="single" w:sz="2" w:space="0" w:color="auto"/>
              <w:right w:val="single" w:sz="2" w:space="0" w:color="auto"/>
            </w:tcBorders>
          </w:tcPr>
          <w:p w14:paraId="47D6FB15" w14:textId="5F8E0EDD" w:rsidR="00CA69A3" w:rsidRPr="00A4338B" w:rsidRDefault="00CA69A3" w:rsidP="00CA69A3">
            <w:pPr>
              <w:pStyle w:val="NormalLeft"/>
              <w:rPr>
                <w:del w:id="1265" w:author="Author"/>
                <w:lang w:val="en-GB"/>
              </w:rPr>
            </w:pPr>
            <w:ins w:id="1266" w:author="Author">
              <w:del w:id="1267" w:author="Author">
                <w:r w:rsidRPr="00A4338B" w:rsidDel="0074504C">
                  <w:rPr>
                    <w:lang w:val="en-GB"/>
                  </w:rPr>
                  <w:delText>Allocation of RFF adjustment due to RFF and Matching adjustments portfolios</w:delText>
                </w:r>
              </w:del>
            </w:ins>
          </w:p>
        </w:tc>
        <w:tc>
          <w:tcPr>
            <w:tcW w:w="4829" w:type="dxa"/>
            <w:tcBorders>
              <w:top w:val="single" w:sz="4" w:space="0" w:color="auto"/>
              <w:left w:val="single" w:sz="2" w:space="0" w:color="auto"/>
              <w:bottom w:val="single" w:sz="2" w:space="0" w:color="auto"/>
              <w:right w:val="single" w:sz="2" w:space="0" w:color="auto"/>
            </w:tcBorders>
          </w:tcPr>
          <w:p w14:paraId="1D6B34C4" w14:textId="3A0B5379" w:rsidR="00CA69A3" w:rsidRPr="00A4338B" w:rsidRDefault="00CA69A3" w:rsidP="00FA1AC0">
            <w:pPr>
              <w:pStyle w:val="NormalLeft"/>
              <w:rPr>
                <w:del w:id="1268" w:author="Author"/>
                <w:lang w:val="en-GB"/>
              </w:rPr>
            </w:pPr>
            <w:ins w:id="1269" w:author="Author">
              <w:del w:id="1270" w:author="Author">
                <w:r w:rsidRPr="00A4338B" w:rsidDel="0074504C">
                  <w:rPr>
                    <w:lang w:val="en-GB"/>
                  </w:rPr>
                  <w:delText>Part of the adjustment allocated to each risk module according to the procedure described in the general comments. This amount shall be positive</w:delText>
                </w:r>
                <w:r w:rsidR="00FA1AC0" w:rsidRPr="00A4338B" w:rsidDel="0074504C">
                  <w:rPr>
                    <w:lang w:val="en-GB"/>
                  </w:rPr>
                  <w:delText>negative</w:delText>
                </w:r>
                <w:r w:rsidRPr="00A4338B" w:rsidDel="0074504C">
                  <w:rPr>
                    <w:lang w:val="en-GB"/>
                  </w:rPr>
                  <w:delText>.</w:delText>
                </w:r>
              </w:del>
            </w:ins>
          </w:p>
        </w:tc>
      </w:tr>
      <w:tr w:rsidR="00CA69A3" w:rsidRPr="00A4338B" w14:paraId="3166D3E5" w14:textId="77777777" w:rsidTr="00EA0D67">
        <w:tc>
          <w:tcPr>
            <w:tcW w:w="2414" w:type="dxa"/>
            <w:tcBorders>
              <w:top w:val="single" w:sz="2" w:space="0" w:color="auto"/>
              <w:left w:val="single" w:sz="2" w:space="0" w:color="auto"/>
              <w:bottom w:val="single" w:sz="2" w:space="0" w:color="auto"/>
              <w:right w:val="single" w:sz="2" w:space="0" w:color="auto"/>
            </w:tcBorders>
          </w:tcPr>
          <w:p w14:paraId="45BF7B90" w14:textId="77777777" w:rsidR="00CA69A3" w:rsidRPr="00A4338B" w:rsidRDefault="00CA69A3" w:rsidP="00CA69A3">
            <w:pPr>
              <w:pStyle w:val="NormalLeft"/>
              <w:rPr>
                <w:lang w:val="en-GB"/>
              </w:rPr>
            </w:pPr>
            <w:r w:rsidRPr="00A4338B">
              <w:rPr>
                <w:lang w:val="en-GB"/>
              </w:rPr>
              <w:t>R0070/C0030</w:t>
            </w:r>
          </w:p>
        </w:tc>
        <w:tc>
          <w:tcPr>
            <w:tcW w:w="2043" w:type="dxa"/>
            <w:tcBorders>
              <w:top w:val="single" w:sz="2" w:space="0" w:color="auto"/>
              <w:left w:val="single" w:sz="2" w:space="0" w:color="auto"/>
              <w:bottom w:val="single" w:sz="2" w:space="0" w:color="auto"/>
              <w:right w:val="single" w:sz="2" w:space="0" w:color="auto"/>
            </w:tcBorders>
          </w:tcPr>
          <w:p w14:paraId="5DF42937" w14:textId="5FB911AB" w:rsidR="00CA69A3" w:rsidRPr="00A4338B" w:rsidRDefault="00CA69A3" w:rsidP="00CA69A3">
            <w:pPr>
              <w:pStyle w:val="NormalLeft"/>
              <w:rPr>
                <w:lang w:val="en-GB"/>
              </w:rPr>
            </w:pPr>
            <w:r w:rsidRPr="00A4338B">
              <w:rPr>
                <w:lang w:val="en-GB"/>
              </w:rPr>
              <w:t xml:space="preserve">Net solvency capital requirement </w:t>
            </w:r>
            <w:ins w:id="1271" w:author="Author">
              <w:r w:rsidR="003E1FBD">
                <w:rPr>
                  <w:lang w:val="en-GB"/>
                </w:rPr>
                <w:t xml:space="preserve">- </w:t>
              </w:r>
            </w:ins>
            <w:r w:rsidRPr="00A4338B">
              <w:rPr>
                <w:lang w:val="en-GB"/>
              </w:rPr>
              <w:t>Intangible asset risk</w:t>
            </w:r>
          </w:p>
        </w:tc>
        <w:tc>
          <w:tcPr>
            <w:tcW w:w="4829" w:type="dxa"/>
            <w:tcBorders>
              <w:top w:val="single" w:sz="2" w:space="0" w:color="auto"/>
              <w:left w:val="single" w:sz="2" w:space="0" w:color="auto"/>
              <w:bottom w:val="single" w:sz="2" w:space="0" w:color="auto"/>
              <w:right w:val="single" w:sz="2" w:space="0" w:color="auto"/>
            </w:tcBorders>
          </w:tcPr>
          <w:p w14:paraId="7ADDFE04" w14:textId="77777777" w:rsidR="00CA69A3" w:rsidRPr="00A4338B" w:rsidRDefault="00CA69A3" w:rsidP="00CA69A3">
            <w:pPr>
              <w:pStyle w:val="NormalLeft"/>
              <w:rPr>
                <w:lang w:val="en-GB"/>
              </w:rPr>
            </w:pPr>
            <w:r w:rsidRPr="00A4338B">
              <w:rPr>
                <w:lang w:val="en-GB"/>
              </w:rPr>
              <w:t>Amount of the capital charge, after the adjustment for the loss–absorbing capacity of technical provisions, for intangible assets risk, as calculated using the standard formula.</w:t>
            </w:r>
          </w:p>
        </w:tc>
      </w:tr>
      <w:tr w:rsidR="00CA69A3" w:rsidRPr="00A4338B" w14:paraId="58420A53" w14:textId="77777777" w:rsidTr="00EA0D67">
        <w:trPr>
          <w:trHeight w:val="1517"/>
        </w:trPr>
        <w:tc>
          <w:tcPr>
            <w:tcW w:w="2414" w:type="dxa"/>
            <w:tcBorders>
              <w:top w:val="single" w:sz="2" w:space="0" w:color="auto"/>
              <w:left w:val="single" w:sz="2" w:space="0" w:color="auto"/>
              <w:bottom w:val="single" w:sz="4" w:space="0" w:color="auto"/>
              <w:right w:val="single" w:sz="2" w:space="0" w:color="auto"/>
            </w:tcBorders>
          </w:tcPr>
          <w:p w14:paraId="50DBB628" w14:textId="77777777" w:rsidR="00CA69A3" w:rsidRPr="00A4338B" w:rsidRDefault="00CA69A3" w:rsidP="00CA69A3">
            <w:pPr>
              <w:pStyle w:val="NormalLeft"/>
              <w:rPr>
                <w:lang w:val="en-GB"/>
              </w:rPr>
            </w:pPr>
            <w:r w:rsidRPr="00A4338B">
              <w:rPr>
                <w:lang w:val="en-GB"/>
              </w:rPr>
              <w:t>R0070/C0040</w:t>
            </w:r>
          </w:p>
        </w:tc>
        <w:tc>
          <w:tcPr>
            <w:tcW w:w="2043" w:type="dxa"/>
            <w:tcBorders>
              <w:top w:val="single" w:sz="2" w:space="0" w:color="auto"/>
              <w:left w:val="single" w:sz="2" w:space="0" w:color="auto"/>
              <w:bottom w:val="single" w:sz="4" w:space="0" w:color="auto"/>
              <w:right w:val="single" w:sz="2" w:space="0" w:color="auto"/>
            </w:tcBorders>
          </w:tcPr>
          <w:p w14:paraId="17E7FEB1" w14:textId="796EE3ED" w:rsidR="00CA69A3" w:rsidRPr="00A4338B" w:rsidRDefault="00CA69A3" w:rsidP="00CA69A3">
            <w:pPr>
              <w:pStyle w:val="NormalLeft"/>
              <w:rPr>
                <w:lang w:val="en-GB"/>
              </w:rPr>
            </w:pPr>
            <w:r w:rsidRPr="00A4338B">
              <w:rPr>
                <w:lang w:val="en-GB"/>
              </w:rPr>
              <w:t xml:space="preserve">Gross solvency capital requirement </w:t>
            </w:r>
            <w:ins w:id="1272" w:author="Author">
              <w:r w:rsidR="003E1FBD">
                <w:rPr>
                  <w:lang w:val="en-GB"/>
                </w:rPr>
                <w:t xml:space="preserve">- </w:t>
              </w:r>
            </w:ins>
            <w:r w:rsidRPr="00A4338B">
              <w:rPr>
                <w:lang w:val="en-GB"/>
              </w:rPr>
              <w:t>Intangible assets risk</w:t>
            </w:r>
          </w:p>
        </w:tc>
        <w:tc>
          <w:tcPr>
            <w:tcW w:w="4829" w:type="dxa"/>
            <w:tcBorders>
              <w:top w:val="single" w:sz="2" w:space="0" w:color="auto"/>
              <w:left w:val="single" w:sz="2" w:space="0" w:color="auto"/>
              <w:bottom w:val="single" w:sz="4" w:space="0" w:color="auto"/>
              <w:right w:val="single" w:sz="2" w:space="0" w:color="auto"/>
            </w:tcBorders>
          </w:tcPr>
          <w:p w14:paraId="3A227DD4" w14:textId="77777777" w:rsidR="00CA69A3" w:rsidRPr="00A4338B" w:rsidRDefault="00CA69A3" w:rsidP="00CA69A3">
            <w:pPr>
              <w:pStyle w:val="NormalLeft"/>
              <w:rPr>
                <w:lang w:val="en-GB"/>
              </w:rPr>
            </w:pPr>
            <w:r w:rsidRPr="00A4338B">
              <w:rPr>
                <w:lang w:val="en-GB"/>
              </w:rPr>
              <w:t>The future discretionary benefits according to Article 205 of Delegated Regulation (EU) 2015/35for intangible assets risk is zero under standard formula hence R0070/C0040 equals R0070/C0030.</w:t>
            </w:r>
          </w:p>
        </w:tc>
      </w:tr>
      <w:tr w:rsidR="00CA69A3" w:rsidRPr="00A4338B" w14:paraId="35B6672D" w14:textId="77777777" w:rsidTr="00CA69A3">
        <w:trPr>
          <w:trHeight w:val="122"/>
          <w:del w:id="1273" w:author="Author"/>
        </w:trPr>
        <w:tc>
          <w:tcPr>
            <w:tcW w:w="2414" w:type="dxa"/>
            <w:tcBorders>
              <w:top w:val="single" w:sz="4" w:space="0" w:color="auto"/>
              <w:left w:val="single" w:sz="2" w:space="0" w:color="auto"/>
              <w:bottom w:val="single" w:sz="2" w:space="0" w:color="auto"/>
              <w:right w:val="single" w:sz="2" w:space="0" w:color="auto"/>
            </w:tcBorders>
          </w:tcPr>
          <w:p w14:paraId="6D474232" w14:textId="746EEE4C" w:rsidR="00CA69A3" w:rsidRPr="00A4338B" w:rsidRDefault="00CA69A3" w:rsidP="00CA69A3">
            <w:pPr>
              <w:pStyle w:val="NormalLeft"/>
              <w:rPr>
                <w:del w:id="1274" w:author="Author"/>
                <w:lang w:val="en-GB"/>
              </w:rPr>
            </w:pPr>
            <w:ins w:id="1275" w:author="Author">
              <w:del w:id="1276" w:author="Author">
                <w:r w:rsidRPr="00A4338B" w:rsidDel="0074504C">
                  <w:rPr>
                    <w:lang w:val="en-GB"/>
                  </w:rPr>
                  <w:delText>R0070/C0050</w:delText>
                </w:r>
              </w:del>
            </w:ins>
          </w:p>
        </w:tc>
        <w:tc>
          <w:tcPr>
            <w:tcW w:w="2043" w:type="dxa"/>
            <w:tcBorders>
              <w:top w:val="single" w:sz="4" w:space="0" w:color="auto"/>
              <w:left w:val="single" w:sz="2" w:space="0" w:color="auto"/>
              <w:bottom w:val="single" w:sz="2" w:space="0" w:color="auto"/>
              <w:right w:val="single" w:sz="2" w:space="0" w:color="auto"/>
            </w:tcBorders>
          </w:tcPr>
          <w:p w14:paraId="61C37691" w14:textId="4A1388F8" w:rsidR="00CA69A3" w:rsidRPr="00A4338B" w:rsidRDefault="00CA69A3" w:rsidP="00CA69A3">
            <w:pPr>
              <w:pStyle w:val="NormalLeft"/>
              <w:rPr>
                <w:del w:id="1277" w:author="Author"/>
                <w:lang w:val="en-GB"/>
              </w:rPr>
            </w:pPr>
            <w:ins w:id="1278" w:author="Author">
              <w:del w:id="1279" w:author="Author">
                <w:r w:rsidRPr="00A4338B" w:rsidDel="0074504C">
                  <w:rPr>
                    <w:lang w:val="en-GB"/>
                  </w:rPr>
                  <w:delText>Allocation of RFF adjustment due to RFF and Matching adjustments portfolios</w:delText>
                </w:r>
              </w:del>
            </w:ins>
          </w:p>
        </w:tc>
        <w:tc>
          <w:tcPr>
            <w:tcW w:w="4829" w:type="dxa"/>
            <w:tcBorders>
              <w:top w:val="single" w:sz="4" w:space="0" w:color="auto"/>
              <w:left w:val="single" w:sz="2" w:space="0" w:color="auto"/>
              <w:bottom w:val="single" w:sz="2" w:space="0" w:color="auto"/>
              <w:right w:val="single" w:sz="2" w:space="0" w:color="auto"/>
            </w:tcBorders>
          </w:tcPr>
          <w:p w14:paraId="22A88300" w14:textId="453980EB" w:rsidR="00CA69A3" w:rsidRPr="00A4338B" w:rsidRDefault="00CA69A3" w:rsidP="00CA69A3">
            <w:pPr>
              <w:pStyle w:val="NormalLeft"/>
              <w:rPr>
                <w:del w:id="1280" w:author="Author"/>
                <w:lang w:val="en-GB"/>
              </w:rPr>
            </w:pPr>
            <w:ins w:id="1281" w:author="Author">
              <w:del w:id="1282" w:author="Author">
                <w:r w:rsidRPr="00A4338B" w:rsidDel="0074504C">
                  <w:rPr>
                    <w:lang w:val="en-GB"/>
                  </w:rPr>
                  <w:delText>Part of the adjustment allocated to each risk module according to the procedure described in the general comments. This amount shall be positive.</w:delText>
                </w:r>
              </w:del>
            </w:ins>
          </w:p>
        </w:tc>
      </w:tr>
      <w:tr w:rsidR="00CA69A3" w:rsidRPr="00A4338B" w14:paraId="328E6092" w14:textId="77777777" w:rsidTr="00EA0D67">
        <w:tc>
          <w:tcPr>
            <w:tcW w:w="2414" w:type="dxa"/>
            <w:tcBorders>
              <w:top w:val="single" w:sz="2" w:space="0" w:color="auto"/>
              <w:left w:val="single" w:sz="2" w:space="0" w:color="auto"/>
              <w:bottom w:val="single" w:sz="2" w:space="0" w:color="auto"/>
              <w:right w:val="single" w:sz="2" w:space="0" w:color="auto"/>
            </w:tcBorders>
          </w:tcPr>
          <w:p w14:paraId="789309F6" w14:textId="77777777" w:rsidR="00CA69A3" w:rsidRPr="00A4338B" w:rsidRDefault="00CA69A3" w:rsidP="00CA69A3">
            <w:pPr>
              <w:pStyle w:val="NormalLeft"/>
              <w:rPr>
                <w:lang w:val="en-GB"/>
              </w:rPr>
            </w:pPr>
            <w:r w:rsidRPr="00A4338B">
              <w:rPr>
                <w:lang w:val="en-GB"/>
              </w:rPr>
              <w:t>R0100/C0030</w:t>
            </w:r>
          </w:p>
        </w:tc>
        <w:tc>
          <w:tcPr>
            <w:tcW w:w="2043" w:type="dxa"/>
            <w:tcBorders>
              <w:top w:val="single" w:sz="2" w:space="0" w:color="auto"/>
              <w:left w:val="single" w:sz="2" w:space="0" w:color="auto"/>
              <w:bottom w:val="single" w:sz="2" w:space="0" w:color="auto"/>
              <w:right w:val="single" w:sz="2" w:space="0" w:color="auto"/>
            </w:tcBorders>
          </w:tcPr>
          <w:p w14:paraId="3BF20D37" w14:textId="77777777" w:rsidR="00CA69A3" w:rsidRPr="00A4338B" w:rsidRDefault="00CA69A3" w:rsidP="00CA69A3">
            <w:pPr>
              <w:pStyle w:val="NormalLeft"/>
              <w:rPr>
                <w:lang w:val="en-GB"/>
              </w:rPr>
            </w:pPr>
            <w:r w:rsidRPr="00A4338B">
              <w:rPr>
                <w:lang w:val="en-GB"/>
              </w:rPr>
              <w:t>Net solvency capital requirement — Basic Solvency Capital Requirement</w:t>
            </w:r>
          </w:p>
        </w:tc>
        <w:tc>
          <w:tcPr>
            <w:tcW w:w="4829" w:type="dxa"/>
            <w:tcBorders>
              <w:top w:val="single" w:sz="2" w:space="0" w:color="auto"/>
              <w:left w:val="single" w:sz="2" w:space="0" w:color="auto"/>
              <w:bottom w:val="single" w:sz="2" w:space="0" w:color="auto"/>
              <w:right w:val="single" w:sz="2" w:space="0" w:color="auto"/>
            </w:tcBorders>
          </w:tcPr>
          <w:p w14:paraId="4FF1D1B8" w14:textId="77777777" w:rsidR="00CA69A3" w:rsidRPr="00A4338B" w:rsidRDefault="00CA69A3" w:rsidP="00CA69A3">
            <w:pPr>
              <w:pStyle w:val="NormalLeft"/>
              <w:rPr>
                <w:lang w:val="en-GB"/>
              </w:rPr>
            </w:pPr>
            <w:r w:rsidRPr="00A4338B">
              <w:rPr>
                <w:lang w:val="en-GB"/>
              </w:rPr>
              <w:t>Amount of the basic capital requirements, after the consideration of future discretionary benefits according to Article 205 of Delegated Regulation (EU) 2015/35, as calculated using the standard formula.</w:t>
            </w:r>
          </w:p>
          <w:p w14:paraId="0B07586A" w14:textId="77777777" w:rsidR="00CA69A3" w:rsidRPr="00A4338B" w:rsidRDefault="00CA69A3" w:rsidP="00CA69A3">
            <w:pPr>
              <w:pStyle w:val="NormalLeft"/>
              <w:rPr>
                <w:lang w:val="en-GB"/>
              </w:rPr>
            </w:pPr>
            <w:r w:rsidRPr="00A4338B">
              <w:rPr>
                <w:lang w:val="en-GB"/>
              </w:rPr>
              <w:t>This amount shall fully consider diversification effects according to Article 304 of Directive 2009/138/EC where applicable.</w:t>
            </w:r>
          </w:p>
          <w:p w14:paraId="33D78272" w14:textId="77777777" w:rsidR="00CA69A3" w:rsidRPr="00A4338B" w:rsidRDefault="00CA69A3" w:rsidP="00CA69A3">
            <w:pPr>
              <w:pStyle w:val="NormalLeft"/>
              <w:rPr>
                <w:lang w:val="en-GB"/>
              </w:rPr>
            </w:pPr>
            <w:r w:rsidRPr="00A4338B">
              <w:rPr>
                <w:lang w:val="en-GB"/>
              </w:rPr>
              <w:t>This cell does not include the allocation of the adjustment due to the aggregation of the nSCR of the RFF/MAP at entity level. These figures represent the SCR as if there was no loss of diversification.</w:t>
            </w:r>
          </w:p>
          <w:p w14:paraId="6DB42222" w14:textId="77777777" w:rsidR="00CA69A3" w:rsidRPr="00A4338B" w:rsidRDefault="00CA69A3" w:rsidP="00CA69A3">
            <w:pPr>
              <w:pStyle w:val="NormalLeft"/>
              <w:rPr>
                <w:lang w:val="en-GB"/>
              </w:rPr>
            </w:pPr>
            <w:r w:rsidRPr="00A4338B">
              <w:rPr>
                <w:lang w:val="en-GB"/>
              </w:rPr>
              <w:lastRenderedPageBreak/>
              <w:t>This amount shall be calculated as a sum of the net capital charges for each risk module within the standard formula, including adjustment for diversification effect within standard formula.</w:t>
            </w:r>
          </w:p>
        </w:tc>
      </w:tr>
      <w:tr w:rsidR="00CA69A3" w:rsidRPr="00A4338B" w14:paraId="165EE78A" w14:textId="77777777" w:rsidTr="00EA0D67">
        <w:trPr>
          <w:trHeight w:val="5373"/>
        </w:trPr>
        <w:tc>
          <w:tcPr>
            <w:tcW w:w="2414" w:type="dxa"/>
            <w:tcBorders>
              <w:top w:val="single" w:sz="2" w:space="0" w:color="auto"/>
              <w:left w:val="single" w:sz="2" w:space="0" w:color="auto"/>
              <w:bottom w:val="single" w:sz="4" w:space="0" w:color="auto"/>
              <w:right w:val="single" w:sz="2" w:space="0" w:color="auto"/>
            </w:tcBorders>
          </w:tcPr>
          <w:p w14:paraId="1B1BA260" w14:textId="77777777" w:rsidR="00CA69A3" w:rsidRPr="00A4338B" w:rsidRDefault="00CA69A3" w:rsidP="00CA69A3">
            <w:pPr>
              <w:pStyle w:val="NormalLeft"/>
              <w:rPr>
                <w:lang w:val="en-GB"/>
              </w:rPr>
            </w:pPr>
            <w:r w:rsidRPr="00A4338B">
              <w:rPr>
                <w:lang w:val="en-GB"/>
              </w:rPr>
              <w:lastRenderedPageBreak/>
              <w:t>R0100/C0040</w:t>
            </w:r>
          </w:p>
        </w:tc>
        <w:tc>
          <w:tcPr>
            <w:tcW w:w="2043" w:type="dxa"/>
            <w:tcBorders>
              <w:top w:val="single" w:sz="2" w:space="0" w:color="auto"/>
              <w:left w:val="single" w:sz="2" w:space="0" w:color="auto"/>
              <w:bottom w:val="single" w:sz="4" w:space="0" w:color="auto"/>
              <w:right w:val="single" w:sz="2" w:space="0" w:color="auto"/>
            </w:tcBorders>
          </w:tcPr>
          <w:p w14:paraId="0E30EE7B" w14:textId="77777777" w:rsidR="00CA69A3" w:rsidRPr="00A4338B" w:rsidRDefault="00CA69A3" w:rsidP="00CA69A3">
            <w:pPr>
              <w:pStyle w:val="NormalLeft"/>
              <w:rPr>
                <w:lang w:val="en-GB"/>
              </w:rPr>
            </w:pPr>
            <w:r w:rsidRPr="00A4338B">
              <w:rPr>
                <w:lang w:val="en-GB"/>
              </w:rPr>
              <w:t>Gross solvency capital requirement — Basic Solvency Capital Requirement</w:t>
            </w:r>
          </w:p>
        </w:tc>
        <w:tc>
          <w:tcPr>
            <w:tcW w:w="4829" w:type="dxa"/>
            <w:tcBorders>
              <w:top w:val="single" w:sz="2" w:space="0" w:color="auto"/>
              <w:left w:val="single" w:sz="2" w:space="0" w:color="auto"/>
              <w:bottom w:val="single" w:sz="4" w:space="0" w:color="auto"/>
              <w:right w:val="single" w:sz="2" w:space="0" w:color="auto"/>
            </w:tcBorders>
          </w:tcPr>
          <w:p w14:paraId="0639A19B" w14:textId="77777777" w:rsidR="00CA69A3" w:rsidRPr="00A4338B" w:rsidRDefault="00CA69A3" w:rsidP="00CA69A3">
            <w:pPr>
              <w:pStyle w:val="NormalLeft"/>
              <w:rPr>
                <w:lang w:val="en-GB"/>
              </w:rPr>
            </w:pPr>
            <w:r w:rsidRPr="00A4338B">
              <w:rPr>
                <w:lang w:val="en-GB"/>
              </w:rPr>
              <w:t>Amount of the basic capital requirements, before the consideration of future discretionary benefits according to Article 205 of Delegated Regulation (EU) 2015/35, as calculated using the standard formula.</w:t>
            </w:r>
          </w:p>
          <w:p w14:paraId="6BF95E45" w14:textId="77777777" w:rsidR="00CA69A3" w:rsidRPr="00A4338B" w:rsidRDefault="00CA69A3" w:rsidP="00CA69A3">
            <w:pPr>
              <w:pStyle w:val="NormalLeft"/>
              <w:rPr>
                <w:lang w:val="en-GB"/>
              </w:rPr>
            </w:pPr>
            <w:r w:rsidRPr="00A4338B">
              <w:rPr>
                <w:lang w:val="en-GB"/>
              </w:rPr>
              <w:t>This amount shall fully consider diversification effects according to Article 304 of Directive 2009/138/EC where applicable.</w:t>
            </w:r>
          </w:p>
          <w:p w14:paraId="58A2684A" w14:textId="77777777" w:rsidR="00CA69A3" w:rsidRPr="00A4338B" w:rsidRDefault="00CA69A3" w:rsidP="00CA69A3">
            <w:pPr>
              <w:pStyle w:val="NormalLeft"/>
              <w:rPr>
                <w:lang w:val="en-GB"/>
              </w:rPr>
            </w:pPr>
            <w:r w:rsidRPr="00A4338B">
              <w:rPr>
                <w:lang w:val="en-GB"/>
              </w:rPr>
              <w:t>This cell does not include the allocation of the adjustment due to the aggregation of the nSCR of the RFF/MAP at entity level. These figures represent the SCR as if there was no loss of diversification.</w:t>
            </w:r>
          </w:p>
          <w:p w14:paraId="6987B606" w14:textId="77777777" w:rsidR="00CA69A3" w:rsidRPr="00A4338B" w:rsidRDefault="00CA69A3" w:rsidP="00CA69A3">
            <w:pPr>
              <w:pStyle w:val="NormalLeft"/>
              <w:rPr>
                <w:lang w:val="en-GB"/>
              </w:rPr>
            </w:pPr>
            <w:r w:rsidRPr="00A4338B">
              <w:rPr>
                <w:lang w:val="en-GB"/>
              </w:rPr>
              <w:t>This amount shall be calculated as a sum of the gross capital charges for each risk module within the standard formula, including adjustment for diversification effect within standard formula</w:t>
            </w:r>
          </w:p>
        </w:tc>
      </w:tr>
      <w:tr w:rsidR="00CA69A3" w:rsidRPr="00A4338B" w14:paraId="2DC01B93" w14:textId="77777777" w:rsidTr="00CA69A3">
        <w:trPr>
          <w:trHeight w:val="199"/>
          <w:ins w:id="1283" w:author="Author"/>
        </w:trPr>
        <w:tc>
          <w:tcPr>
            <w:tcW w:w="2414" w:type="dxa"/>
            <w:tcBorders>
              <w:top w:val="single" w:sz="4" w:space="0" w:color="auto"/>
              <w:left w:val="single" w:sz="2" w:space="0" w:color="auto"/>
              <w:bottom w:val="single" w:sz="2" w:space="0" w:color="auto"/>
              <w:right w:val="single" w:sz="2" w:space="0" w:color="auto"/>
            </w:tcBorders>
          </w:tcPr>
          <w:p w14:paraId="1C9BE562" w14:textId="19496ADA" w:rsidR="00CA69A3" w:rsidRPr="00A4338B" w:rsidRDefault="00CA69A3" w:rsidP="00CA69A3">
            <w:pPr>
              <w:pStyle w:val="NormalLeft"/>
              <w:rPr>
                <w:ins w:id="1284" w:author="Author"/>
                <w:lang w:val="en-GB"/>
              </w:rPr>
            </w:pPr>
            <w:ins w:id="1285" w:author="Author">
              <w:del w:id="1286" w:author="Author">
                <w:r w:rsidRPr="00A4338B" w:rsidDel="0074504C">
                  <w:rPr>
                    <w:lang w:val="en-GB"/>
                  </w:rPr>
                  <w:delText>R0100/C0050</w:delText>
                </w:r>
              </w:del>
            </w:ins>
          </w:p>
        </w:tc>
        <w:tc>
          <w:tcPr>
            <w:tcW w:w="2043" w:type="dxa"/>
            <w:tcBorders>
              <w:top w:val="single" w:sz="4" w:space="0" w:color="auto"/>
              <w:left w:val="single" w:sz="2" w:space="0" w:color="auto"/>
              <w:bottom w:val="single" w:sz="2" w:space="0" w:color="auto"/>
              <w:right w:val="single" w:sz="2" w:space="0" w:color="auto"/>
            </w:tcBorders>
          </w:tcPr>
          <w:p w14:paraId="23BB8F49" w14:textId="65CA3468" w:rsidR="00CA69A3" w:rsidRPr="00A4338B" w:rsidRDefault="00CA69A3" w:rsidP="00CA69A3">
            <w:pPr>
              <w:pStyle w:val="NormalLeft"/>
              <w:rPr>
                <w:ins w:id="1287" w:author="Author"/>
                <w:lang w:val="en-GB"/>
              </w:rPr>
            </w:pPr>
            <w:ins w:id="1288" w:author="Author">
              <w:del w:id="1289" w:author="Author">
                <w:r w:rsidRPr="00A4338B" w:rsidDel="0074504C">
                  <w:rPr>
                    <w:lang w:val="en-GB"/>
                  </w:rPr>
                  <w:delText>Allocation from adjustments due to RFF and Matching adjustments portfolios — Basic Solvency Capital Requirement</w:delText>
                </w:r>
              </w:del>
            </w:ins>
          </w:p>
        </w:tc>
        <w:tc>
          <w:tcPr>
            <w:tcW w:w="4829" w:type="dxa"/>
            <w:tcBorders>
              <w:top w:val="single" w:sz="4" w:space="0" w:color="auto"/>
              <w:left w:val="single" w:sz="2" w:space="0" w:color="auto"/>
              <w:bottom w:val="single" w:sz="2" w:space="0" w:color="auto"/>
              <w:right w:val="single" w:sz="2" w:space="0" w:color="auto"/>
            </w:tcBorders>
          </w:tcPr>
          <w:p w14:paraId="210BF2DA" w14:textId="65703A63" w:rsidR="00CA69A3" w:rsidRPr="00A4338B" w:rsidDel="0074504C" w:rsidRDefault="00CA69A3" w:rsidP="00CA69A3">
            <w:pPr>
              <w:pStyle w:val="NormalLeft"/>
              <w:rPr>
                <w:ins w:id="1290" w:author="Author"/>
                <w:del w:id="1291" w:author="Author"/>
                <w:lang w:val="en-GB"/>
              </w:rPr>
            </w:pPr>
            <w:ins w:id="1292" w:author="Author">
              <w:del w:id="1293" w:author="Author">
                <w:r w:rsidRPr="00A4338B" w:rsidDel="0074504C">
                  <w:rPr>
                    <w:lang w:val="en-GB"/>
                  </w:rPr>
                  <w:delText>Amount of the basic capital requirements, before the consideration of future discretionary benefits according to Article 205 of Delegated Regulation (EU) 2015/35, as calculated using the standard formula.</w:delText>
                </w:r>
              </w:del>
            </w:ins>
          </w:p>
          <w:p w14:paraId="62706990" w14:textId="1D7CD0DE" w:rsidR="00CA69A3" w:rsidRPr="00A4338B" w:rsidDel="0074504C" w:rsidRDefault="00CA69A3" w:rsidP="00CA69A3">
            <w:pPr>
              <w:pStyle w:val="NormalLeft"/>
              <w:rPr>
                <w:ins w:id="1294" w:author="Author"/>
                <w:del w:id="1295" w:author="Author"/>
                <w:lang w:val="en-GB"/>
              </w:rPr>
            </w:pPr>
            <w:ins w:id="1296" w:author="Author">
              <w:del w:id="1297" w:author="Author">
                <w:r w:rsidRPr="00A4338B" w:rsidDel="0074504C">
                  <w:rPr>
                    <w:lang w:val="en-GB"/>
                  </w:rPr>
                  <w:delText>This amount shall fully consider diversification effects according to Article 304 of Directive 2009/138/EC where applicable.</w:delText>
                </w:r>
              </w:del>
            </w:ins>
          </w:p>
          <w:p w14:paraId="0D8EA763" w14:textId="5CBAED61" w:rsidR="00CA69A3" w:rsidRPr="00A4338B" w:rsidDel="0074504C" w:rsidRDefault="00CA69A3" w:rsidP="00CA69A3">
            <w:pPr>
              <w:pStyle w:val="NormalLeft"/>
              <w:rPr>
                <w:ins w:id="1298" w:author="Author"/>
                <w:del w:id="1299" w:author="Author"/>
                <w:lang w:val="en-GB"/>
              </w:rPr>
            </w:pPr>
            <w:ins w:id="1300" w:author="Author">
              <w:del w:id="1301" w:author="Author">
                <w:r w:rsidRPr="00A4338B" w:rsidDel="0074504C">
                  <w:rPr>
                    <w:lang w:val="en-GB"/>
                  </w:rPr>
                  <w:delText>This cell include</w:delText>
                </w:r>
                <w:r w:rsidR="00227010" w:rsidRPr="00A4338B" w:rsidDel="0074504C">
                  <w:rPr>
                    <w:lang w:val="en-GB"/>
                  </w:rPr>
                  <w:delText>s</w:delText>
                </w:r>
                <w:r w:rsidRPr="00A4338B" w:rsidDel="0074504C">
                  <w:rPr>
                    <w:lang w:val="en-GB"/>
                  </w:rPr>
                  <w:delText xml:space="preserve"> the allocation of the adjustment due to the aggregation of the nSCR of the RFF/MAP at entity level. These figures represent the SCR as if there was no loss of diversification.</w:delText>
                </w:r>
              </w:del>
            </w:ins>
          </w:p>
          <w:p w14:paraId="6D749D36" w14:textId="287D30E9" w:rsidR="00CA69A3" w:rsidRPr="00A4338B" w:rsidRDefault="00CA69A3" w:rsidP="00CA69A3">
            <w:pPr>
              <w:pStyle w:val="NormalLeft"/>
              <w:rPr>
                <w:ins w:id="1302" w:author="Author"/>
                <w:lang w:val="en-GB"/>
              </w:rPr>
            </w:pPr>
            <w:ins w:id="1303" w:author="Author">
              <w:del w:id="1304" w:author="Author">
                <w:r w:rsidRPr="00A4338B" w:rsidDel="0074504C">
                  <w:rPr>
                    <w:lang w:val="en-GB"/>
                  </w:rPr>
                  <w:delText>This amount shall be calculated as a sum of the gross capital charges for each risk module within the standard formula, including adjustment for diversification effect within standard formula</w:delText>
                </w:r>
              </w:del>
            </w:ins>
          </w:p>
        </w:tc>
      </w:tr>
      <w:tr w:rsidR="00CA69A3" w:rsidRPr="00A4338B" w14:paraId="14066BA5" w14:textId="77777777" w:rsidTr="00EA0D67">
        <w:tc>
          <w:tcPr>
            <w:tcW w:w="2414" w:type="dxa"/>
            <w:tcBorders>
              <w:top w:val="single" w:sz="2" w:space="0" w:color="auto"/>
              <w:left w:val="single" w:sz="2" w:space="0" w:color="auto"/>
              <w:bottom w:val="single" w:sz="2" w:space="0" w:color="auto"/>
              <w:right w:val="single" w:sz="2" w:space="0" w:color="auto"/>
            </w:tcBorders>
          </w:tcPr>
          <w:p w14:paraId="51E54710" w14:textId="77777777" w:rsidR="00CA69A3" w:rsidRPr="00A4338B" w:rsidRDefault="00CA69A3" w:rsidP="00CA69A3">
            <w:pPr>
              <w:pStyle w:val="NormalCentered"/>
              <w:rPr>
                <w:lang w:val="en-GB"/>
              </w:rPr>
            </w:pPr>
            <w:r w:rsidRPr="00A4338B">
              <w:rPr>
                <w:i/>
                <w:lang w:val="en-GB"/>
              </w:rPr>
              <w:lastRenderedPageBreak/>
              <w:t>Calculation of Solvency Capital Requirement</w:t>
            </w:r>
          </w:p>
        </w:tc>
        <w:tc>
          <w:tcPr>
            <w:tcW w:w="2043" w:type="dxa"/>
            <w:tcBorders>
              <w:top w:val="single" w:sz="2" w:space="0" w:color="auto"/>
              <w:left w:val="single" w:sz="2" w:space="0" w:color="auto"/>
              <w:bottom w:val="single" w:sz="2" w:space="0" w:color="auto"/>
              <w:right w:val="single" w:sz="2" w:space="0" w:color="auto"/>
            </w:tcBorders>
          </w:tcPr>
          <w:p w14:paraId="63E417E9" w14:textId="77777777" w:rsidR="00CA69A3" w:rsidRPr="00A4338B" w:rsidRDefault="00CA69A3" w:rsidP="00CA69A3">
            <w:pPr>
              <w:pStyle w:val="NormalCentered"/>
              <w:rPr>
                <w:lang w:val="en-GB"/>
              </w:rPr>
            </w:pPr>
          </w:p>
        </w:tc>
        <w:tc>
          <w:tcPr>
            <w:tcW w:w="4829" w:type="dxa"/>
            <w:tcBorders>
              <w:top w:val="single" w:sz="2" w:space="0" w:color="auto"/>
              <w:left w:val="single" w:sz="2" w:space="0" w:color="auto"/>
              <w:bottom w:val="single" w:sz="2" w:space="0" w:color="auto"/>
              <w:right w:val="single" w:sz="2" w:space="0" w:color="auto"/>
            </w:tcBorders>
          </w:tcPr>
          <w:p w14:paraId="40764373" w14:textId="77777777" w:rsidR="00CA69A3" w:rsidRPr="00A4338B" w:rsidRDefault="00CA69A3" w:rsidP="00CA69A3">
            <w:pPr>
              <w:pStyle w:val="NormalCentered"/>
              <w:rPr>
                <w:lang w:val="en-GB"/>
              </w:rPr>
            </w:pPr>
          </w:p>
        </w:tc>
      </w:tr>
      <w:tr w:rsidR="00CA69A3" w:rsidRPr="00A4338B" w14:paraId="6345257F" w14:textId="77777777" w:rsidTr="00EA0D67">
        <w:tc>
          <w:tcPr>
            <w:tcW w:w="2414" w:type="dxa"/>
            <w:tcBorders>
              <w:top w:val="single" w:sz="2" w:space="0" w:color="auto"/>
              <w:left w:val="single" w:sz="2" w:space="0" w:color="auto"/>
              <w:bottom w:val="single" w:sz="2" w:space="0" w:color="auto"/>
              <w:right w:val="single" w:sz="2" w:space="0" w:color="auto"/>
            </w:tcBorders>
          </w:tcPr>
          <w:p w14:paraId="555C5CC0" w14:textId="77777777" w:rsidR="00CA69A3" w:rsidRPr="00A4338B" w:rsidRDefault="00CA69A3" w:rsidP="00CA69A3">
            <w:pPr>
              <w:pStyle w:val="NormalLeft"/>
              <w:rPr>
                <w:lang w:val="en-GB"/>
              </w:rPr>
            </w:pPr>
            <w:r w:rsidRPr="00A4338B">
              <w:rPr>
                <w:lang w:val="en-GB"/>
              </w:rPr>
              <w:t>R0120/C0100</w:t>
            </w:r>
          </w:p>
        </w:tc>
        <w:tc>
          <w:tcPr>
            <w:tcW w:w="2043" w:type="dxa"/>
            <w:tcBorders>
              <w:top w:val="single" w:sz="2" w:space="0" w:color="auto"/>
              <w:left w:val="single" w:sz="2" w:space="0" w:color="auto"/>
              <w:bottom w:val="single" w:sz="2" w:space="0" w:color="auto"/>
              <w:right w:val="single" w:sz="2" w:space="0" w:color="auto"/>
            </w:tcBorders>
          </w:tcPr>
          <w:p w14:paraId="535F1A59" w14:textId="77777777" w:rsidR="00CA69A3" w:rsidRPr="00A4338B" w:rsidRDefault="00CA69A3" w:rsidP="00CA69A3">
            <w:pPr>
              <w:pStyle w:val="NormalLeft"/>
              <w:rPr>
                <w:lang w:val="en-GB"/>
              </w:rPr>
            </w:pPr>
            <w:r w:rsidRPr="00A4338B">
              <w:rPr>
                <w:lang w:val="en-GB"/>
              </w:rPr>
              <w:t>Adjustment due to RFF/MAP nSCR aggregation</w:t>
            </w:r>
          </w:p>
        </w:tc>
        <w:tc>
          <w:tcPr>
            <w:tcW w:w="4829" w:type="dxa"/>
            <w:tcBorders>
              <w:top w:val="single" w:sz="2" w:space="0" w:color="auto"/>
              <w:left w:val="single" w:sz="2" w:space="0" w:color="auto"/>
              <w:bottom w:val="single" w:sz="2" w:space="0" w:color="auto"/>
              <w:right w:val="single" w:sz="2" w:space="0" w:color="auto"/>
            </w:tcBorders>
          </w:tcPr>
          <w:p w14:paraId="0282B80E" w14:textId="77777777" w:rsidR="00CA69A3" w:rsidRPr="00A4338B" w:rsidRDefault="00CA69A3" w:rsidP="00CA69A3">
            <w:pPr>
              <w:pStyle w:val="NormalLeft"/>
              <w:rPr>
                <w:lang w:val="en-GB"/>
              </w:rPr>
            </w:pPr>
            <w:r w:rsidRPr="00A4338B">
              <w:rPr>
                <w:lang w:val="en-GB"/>
              </w:rPr>
              <w:t>Adjustment to correct the bias on SCR calculation due to aggregation of RFF/MAP nSCR at risk module level.</w:t>
            </w:r>
          </w:p>
          <w:p w14:paraId="6BDB9DE4" w14:textId="77777777" w:rsidR="00CA69A3" w:rsidRPr="00A4338B" w:rsidRDefault="00CA69A3" w:rsidP="00CA69A3">
            <w:pPr>
              <w:pStyle w:val="NormalLeft"/>
              <w:rPr>
                <w:lang w:val="en-GB"/>
              </w:rPr>
            </w:pPr>
            <w:r w:rsidRPr="00A4338B">
              <w:rPr>
                <w:lang w:val="en-GB"/>
              </w:rPr>
              <w:t>This amount shall be positive.</w:t>
            </w:r>
          </w:p>
        </w:tc>
      </w:tr>
      <w:tr w:rsidR="00CA69A3" w:rsidRPr="00A4338B" w14:paraId="3769B9A3" w14:textId="77777777" w:rsidTr="00EA0D67">
        <w:tc>
          <w:tcPr>
            <w:tcW w:w="2414" w:type="dxa"/>
            <w:tcBorders>
              <w:top w:val="single" w:sz="2" w:space="0" w:color="auto"/>
              <w:left w:val="single" w:sz="2" w:space="0" w:color="auto"/>
              <w:bottom w:val="single" w:sz="2" w:space="0" w:color="auto"/>
              <w:right w:val="single" w:sz="2" w:space="0" w:color="auto"/>
            </w:tcBorders>
          </w:tcPr>
          <w:p w14:paraId="6EBC58AB" w14:textId="77777777" w:rsidR="00CA69A3" w:rsidRPr="00A4338B" w:rsidRDefault="00CA69A3" w:rsidP="00CA69A3">
            <w:pPr>
              <w:pStyle w:val="NormalLeft"/>
              <w:rPr>
                <w:lang w:val="en-GB"/>
              </w:rPr>
            </w:pPr>
            <w:r w:rsidRPr="00A4338B">
              <w:rPr>
                <w:lang w:val="en-GB"/>
              </w:rPr>
              <w:t>R0130/C0100</w:t>
            </w:r>
          </w:p>
        </w:tc>
        <w:tc>
          <w:tcPr>
            <w:tcW w:w="2043" w:type="dxa"/>
            <w:tcBorders>
              <w:top w:val="single" w:sz="2" w:space="0" w:color="auto"/>
              <w:left w:val="single" w:sz="2" w:space="0" w:color="auto"/>
              <w:bottom w:val="single" w:sz="2" w:space="0" w:color="auto"/>
              <w:right w:val="single" w:sz="2" w:space="0" w:color="auto"/>
            </w:tcBorders>
          </w:tcPr>
          <w:p w14:paraId="4AA288AA" w14:textId="77777777" w:rsidR="00CA69A3" w:rsidRPr="00A4338B" w:rsidRDefault="00CA69A3" w:rsidP="00CA69A3">
            <w:pPr>
              <w:pStyle w:val="NormalLeft"/>
              <w:rPr>
                <w:lang w:val="en-GB"/>
              </w:rPr>
            </w:pPr>
            <w:r w:rsidRPr="00A4338B">
              <w:rPr>
                <w:lang w:val="en-GB"/>
              </w:rPr>
              <w:t>Operational risk</w:t>
            </w:r>
          </w:p>
        </w:tc>
        <w:tc>
          <w:tcPr>
            <w:tcW w:w="4829" w:type="dxa"/>
            <w:tcBorders>
              <w:top w:val="single" w:sz="2" w:space="0" w:color="auto"/>
              <w:left w:val="single" w:sz="2" w:space="0" w:color="auto"/>
              <w:bottom w:val="single" w:sz="2" w:space="0" w:color="auto"/>
              <w:right w:val="single" w:sz="2" w:space="0" w:color="auto"/>
            </w:tcBorders>
          </w:tcPr>
          <w:p w14:paraId="5861B501" w14:textId="77777777" w:rsidR="00CA69A3" w:rsidRPr="00A4338B" w:rsidRDefault="00CA69A3" w:rsidP="00CA69A3">
            <w:pPr>
              <w:pStyle w:val="NormalLeft"/>
              <w:rPr>
                <w:lang w:val="en-GB"/>
              </w:rPr>
            </w:pPr>
            <w:r w:rsidRPr="00A4338B">
              <w:rPr>
                <w:lang w:val="en-GB"/>
              </w:rPr>
              <w:t>Amount of the capital requirements for operational risk module as calculated using the standard formula.</w:t>
            </w:r>
          </w:p>
        </w:tc>
      </w:tr>
      <w:tr w:rsidR="00CA69A3" w:rsidRPr="00A4338B" w14:paraId="51DD86D8" w14:textId="77777777" w:rsidTr="00EA0D67">
        <w:tc>
          <w:tcPr>
            <w:tcW w:w="2414" w:type="dxa"/>
            <w:tcBorders>
              <w:top w:val="single" w:sz="2" w:space="0" w:color="auto"/>
              <w:left w:val="single" w:sz="2" w:space="0" w:color="auto"/>
              <w:bottom w:val="single" w:sz="2" w:space="0" w:color="auto"/>
              <w:right w:val="single" w:sz="2" w:space="0" w:color="auto"/>
            </w:tcBorders>
          </w:tcPr>
          <w:p w14:paraId="6E03669F" w14:textId="77777777" w:rsidR="00CA69A3" w:rsidRPr="00A4338B" w:rsidRDefault="00CA69A3" w:rsidP="00CA69A3">
            <w:pPr>
              <w:pStyle w:val="NormalLeft"/>
              <w:rPr>
                <w:lang w:val="en-GB"/>
              </w:rPr>
            </w:pPr>
            <w:r w:rsidRPr="00A4338B">
              <w:rPr>
                <w:lang w:val="en-GB"/>
              </w:rPr>
              <w:t>R0140/C0100</w:t>
            </w:r>
          </w:p>
        </w:tc>
        <w:tc>
          <w:tcPr>
            <w:tcW w:w="2043" w:type="dxa"/>
            <w:tcBorders>
              <w:top w:val="single" w:sz="2" w:space="0" w:color="auto"/>
              <w:left w:val="single" w:sz="2" w:space="0" w:color="auto"/>
              <w:bottom w:val="single" w:sz="2" w:space="0" w:color="auto"/>
              <w:right w:val="single" w:sz="2" w:space="0" w:color="auto"/>
            </w:tcBorders>
          </w:tcPr>
          <w:p w14:paraId="1384DBBF" w14:textId="77777777" w:rsidR="00CA69A3" w:rsidRPr="00A4338B" w:rsidRDefault="00CA69A3" w:rsidP="00CA69A3">
            <w:pPr>
              <w:pStyle w:val="NormalLeft"/>
              <w:rPr>
                <w:lang w:val="en-GB"/>
              </w:rPr>
            </w:pPr>
            <w:r w:rsidRPr="00A4338B">
              <w:rPr>
                <w:lang w:val="en-GB"/>
              </w:rPr>
              <w:t>Loss–absorbing capacity of technical provisions</w:t>
            </w:r>
          </w:p>
        </w:tc>
        <w:tc>
          <w:tcPr>
            <w:tcW w:w="4829" w:type="dxa"/>
            <w:tcBorders>
              <w:top w:val="single" w:sz="2" w:space="0" w:color="auto"/>
              <w:left w:val="single" w:sz="2" w:space="0" w:color="auto"/>
              <w:bottom w:val="single" w:sz="2" w:space="0" w:color="auto"/>
              <w:right w:val="single" w:sz="2" w:space="0" w:color="auto"/>
            </w:tcBorders>
          </w:tcPr>
          <w:p w14:paraId="6AEEFD22" w14:textId="77777777" w:rsidR="00CA69A3" w:rsidRPr="00A4338B" w:rsidRDefault="00CA69A3" w:rsidP="00CA69A3">
            <w:pPr>
              <w:pStyle w:val="NormalLeft"/>
              <w:rPr>
                <w:lang w:val="en-GB"/>
              </w:rPr>
            </w:pPr>
            <w:r w:rsidRPr="00A4338B">
              <w:rPr>
                <w:lang w:val="en-GB"/>
              </w:rPr>
              <w:t>Amount of the adjustment for loss–absorbing capacity of technical provisions calculated according to the standard formula.</w:t>
            </w:r>
          </w:p>
          <w:p w14:paraId="6D71FDE1" w14:textId="77777777" w:rsidR="00CA69A3" w:rsidRPr="00A4338B" w:rsidRDefault="00CA69A3" w:rsidP="00CA69A3">
            <w:pPr>
              <w:pStyle w:val="NormalLeft"/>
              <w:rPr>
                <w:lang w:val="en-GB"/>
              </w:rPr>
            </w:pPr>
          </w:p>
          <w:p w14:paraId="49259CBF" w14:textId="77777777" w:rsidR="00CA69A3" w:rsidRPr="00A4338B" w:rsidRDefault="00CA69A3" w:rsidP="00CA69A3">
            <w:pPr>
              <w:pStyle w:val="NormalLeft"/>
              <w:rPr>
                <w:lang w:val="en-GB"/>
              </w:rPr>
            </w:pPr>
            <w:r w:rsidRPr="00A4338B">
              <w:rPr>
                <w:lang w:val="en-GB"/>
              </w:rPr>
              <w:t>This amount shall be reported as a negative value.</w:t>
            </w:r>
          </w:p>
          <w:p w14:paraId="42FB168A" w14:textId="77777777" w:rsidR="00CA69A3" w:rsidRPr="00A4338B" w:rsidRDefault="00CA69A3" w:rsidP="00CA69A3">
            <w:pPr>
              <w:pStyle w:val="NormalLeft"/>
              <w:rPr>
                <w:lang w:val="en-GB"/>
              </w:rPr>
            </w:pPr>
            <w:r w:rsidRPr="00A4338B">
              <w:rPr>
                <w:lang w:val="en-GB"/>
              </w:rPr>
              <w:t>At RFF/MAP level and at entity level where there are no RFF (other than those under Article 304 of Directive 2009/138/EC) nor MAP it is the maximum between zero and the amount corresponding to the minimum between the amount of technical provisions without risk margin in relation to future discretionary benefits net of reinsurance and the difference between gross and net basic solvency capital requirement.</w:t>
            </w:r>
          </w:p>
          <w:p w14:paraId="359C8D17" w14:textId="77777777" w:rsidR="00CA69A3" w:rsidRPr="00A4338B" w:rsidRDefault="00CA69A3" w:rsidP="00CA69A3">
            <w:pPr>
              <w:pStyle w:val="NormalLeft"/>
              <w:rPr>
                <w:lang w:val="en-GB"/>
              </w:rPr>
            </w:pPr>
            <w:r w:rsidRPr="00A4338B">
              <w:rPr>
                <w:lang w:val="en-GB"/>
              </w:rPr>
              <w:t>Where there are RFF (other than those under Article 304 of Directive 2009/138/EC) or MAP, this amount shall be calculated as the sum of the loss–absorbing capacity of technical provisions of each RFF/MAP and remaining part, taking into account the net future discretionary benefits as a top limit.</w:t>
            </w:r>
          </w:p>
        </w:tc>
      </w:tr>
      <w:tr w:rsidR="00CA69A3" w:rsidRPr="00A4338B" w14:paraId="480C7BFA" w14:textId="77777777" w:rsidTr="00EA0D67">
        <w:tc>
          <w:tcPr>
            <w:tcW w:w="2414" w:type="dxa"/>
            <w:tcBorders>
              <w:top w:val="single" w:sz="2" w:space="0" w:color="auto"/>
              <w:left w:val="single" w:sz="2" w:space="0" w:color="auto"/>
              <w:bottom w:val="single" w:sz="2" w:space="0" w:color="auto"/>
              <w:right w:val="single" w:sz="2" w:space="0" w:color="auto"/>
            </w:tcBorders>
          </w:tcPr>
          <w:p w14:paraId="3A8ADDFE" w14:textId="77777777" w:rsidR="00CA69A3" w:rsidRPr="00A4338B" w:rsidRDefault="00CA69A3" w:rsidP="00CA69A3">
            <w:pPr>
              <w:pStyle w:val="NormalLeft"/>
              <w:rPr>
                <w:lang w:val="en-GB"/>
              </w:rPr>
            </w:pPr>
            <w:r w:rsidRPr="00A4338B">
              <w:rPr>
                <w:lang w:val="en-GB"/>
              </w:rPr>
              <w:t>R0150/C0100</w:t>
            </w:r>
          </w:p>
        </w:tc>
        <w:tc>
          <w:tcPr>
            <w:tcW w:w="2043" w:type="dxa"/>
            <w:tcBorders>
              <w:top w:val="single" w:sz="2" w:space="0" w:color="auto"/>
              <w:left w:val="single" w:sz="2" w:space="0" w:color="auto"/>
              <w:bottom w:val="single" w:sz="2" w:space="0" w:color="auto"/>
              <w:right w:val="single" w:sz="2" w:space="0" w:color="auto"/>
            </w:tcBorders>
          </w:tcPr>
          <w:p w14:paraId="7C7324B9" w14:textId="77777777" w:rsidR="00CA69A3" w:rsidRPr="00A4338B" w:rsidRDefault="00CA69A3" w:rsidP="00CA69A3">
            <w:pPr>
              <w:pStyle w:val="NormalLeft"/>
              <w:rPr>
                <w:lang w:val="en-GB"/>
              </w:rPr>
            </w:pPr>
            <w:r w:rsidRPr="00A4338B">
              <w:rPr>
                <w:lang w:val="en-GB"/>
              </w:rPr>
              <w:t>Loss–absorbing capacity of deferred taxes</w:t>
            </w:r>
          </w:p>
        </w:tc>
        <w:tc>
          <w:tcPr>
            <w:tcW w:w="4829" w:type="dxa"/>
            <w:tcBorders>
              <w:top w:val="single" w:sz="2" w:space="0" w:color="auto"/>
              <w:left w:val="single" w:sz="2" w:space="0" w:color="auto"/>
              <w:bottom w:val="single" w:sz="2" w:space="0" w:color="auto"/>
              <w:right w:val="single" w:sz="2" w:space="0" w:color="auto"/>
            </w:tcBorders>
          </w:tcPr>
          <w:p w14:paraId="6854CA09" w14:textId="77777777" w:rsidR="00CA69A3" w:rsidRPr="00A4338B" w:rsidRDefault="00CA69A3" w:rsidP="00CA69A3">
            <w:pPr>
              <w:pStyle w:val="NormalLeft"/>
              <w:rPr>
                <w:lang w:val="en-GB"/>
              </w:rPr>
            </w:pPr>
            <w:r w:rsidRPr="00A4338B">
              <w:rPr>
                <w:lang w:val="en-GB"/>
              </w:rPr>
              <w:t>Amount of the adjustment for loss–absorbing capacity of deferred taxes calculated according to the standard formula.</w:t>
            </w:r>
          </w:p>
          <w:p w14:paraId="17D7ACCA" w14:textId="77777777" w:rsidR="00CA69A3" w:rsidRPr="00A4338B" w:rsidRDefault="00CA69A3" w:rsidP="00CA69A3">
            <w:pPr>
              <w:pStyle w:val="NormalLeft"/>
              <w:rPr>
                <w:lang w:val="en-GB"/>
              </w:rPr>
            </w:pPr>
            <w:r w:rsidRPr="00A4338B">
              <w:rPr>
                <w:lang w:val="en-GB"/>
              </w:rPr>
              <w:t>This amount shall be negative.</w:t>
            </w:r>
          </w:p>
        </w:tc>
      </w:tr>
      <w:tr w:rsidR="00CA69A3" w:rsidRPr="00A4338B" w14:paraId="14B4265E" w14:textId="77777777" w:rsidTr="00EA0D67">
        <w:tc>
          <w:tcPr>
            <w:tcW w:w="2414" w:type="dxa"/>
            <w:tcBorders>
              <w:top w:val="single" w:sz="2" w:space="0" w:color="auto"/>
              <w:left w:val="single" w:sz="2" w:space="0" w:color="auto"/>
              <w:bottom w:val="single" w:sz="2" w:space="0" w:color="auto"/>
              <w:right w:val="single" w:sz="2" w:space="0" w:color="auto"/>
            </w:tcBorders>
          </w:tcPr>
          <w:p w14:paraId="21FD014F" w14:textId="77777777" w:rsidR="00CA69A3" w:rsidRPr="00A4338B" w:rsidRDefault="00CA69A3" w:rsidP="00CA69A3">
            <w:pPr>
              <w:pStyle w:val="NormalLeft"/>
              <w:rPr>
                <w:lang w:val="en-GB"/>
              </w:rPr>
            </w:pPr>
            <w:r w:rsidRPr="00A4338B">
              <w:rPr>
                <w:lang w:val="en-GB"/>
              </w:rPr>
              <w:t>R0160/C0100</w:t>
            </w:r>
          </w:p>
        </w:tc>
        <w:tc>
          <w:tcPr>
            <w:tcW w:w="2043" w:type="dxa"/>
            <w:tcBorders>
              <w:top w:val="single" w:sz="2" w:space="0" w:color="auto"/>
              <w:left w:val="single" w:sz="2" w:space="0" w:color="auto"/>
              <w:bottom w:val="single" w:sz="2" w:space="0" w:color="auto"/>
              <w:right w:val="single" w:sz="2" w:space="0" w:color="auto"/>
            </w:tcBorders>
          </w:tcPr>
          <w:p w14:paraId="0228053A" w14:textId="77777777" w:rsidR="00CA69A3" w:rsidRPr="00A4338B" w:rsidRDefault="00CA69A3" w:rsidP="00CA69A3">
            <w:pPr>
              <w:pStyle w:val="NormalLeft"/>
              <w:rPr>
                <w:lang w:val="en-GB"/>
              </w:rPr>
            </w:pPr>
            <w:r w:rsidRPr="00A4338B">
              <w:rPr>
                <w:lang w:val="en-GB"/>
              </w:rPr>
              <w:t xml:space="preserve">Capital requirement for business operated </w:t>
            </w:r>
            <w:r w:rsidRPr="00A4338B">
              <w:rPr>
                <w:lang w:val="en-GB"/>
              </w:rPr>
              <w:lastRenderedPageBreak/>
              <w:t>in accordance with Art. 4 of Directive 2003/41/EC</w:t>
            </w:r>
          </w:p>
        </w:tc>
        <w:tc>
          <w:tcPr>
            <w:tcW w:w="4829" w:type="dxa"/>
            <w:tcBorders>
              <w:top w:val="single" w:sz="2" w:space="0" w:color="auto"/>
              <w:left w:val="single" w:sz="2" w:space="0" w:color="auto"/>
              <w:bottom w:val="single" w:sz="2" w:space="0" w:color="auto"/>
              <w:right w:val="single" w:sz="2" w:space="0" w:color="auto"/>
            </w:tcBorders>
          </w:tcPr>
          <w:p w14:paraId="545D2729" w14:textId="77777777" w:rsidR="00CA69A3" w:rsidRPr="00A4338B" w:rsidRDefault="00CA69A3" w:rsidP="00CA69A3">
            <w:pPr>
              <w:pStyle w:val="NormalLeft"/>
              <w:rPr>
                <w:lang w:val="en-GB"/>
              </w:rPr>
            </w:pPr>
            <w:r w:rsidRPr="00A4338B">
              <w:rPr>
                <w:lang w:val="en-GB"/>
              </w:rPr>
              <w:lastRenderedPageBreak/>
              <w:t xml:space="preserve">Amount of the capital requirement, calculated according to the rules stated in article 17 of Directive 2003/41/EC, for ring–fenced funds </w:t>
            </w:r>
            <w:r w:rsidRPr="00A4338B">
              <w:rPr>
                <w:lang w:val="en-GB"/>
              </w:rPr>
              <w:lastRenderedPageBreak/>
              <w:t>relating to pension business operated under article 4 of Directive 2003/41/EC to which transitional measures are applied. This item is to be reported only during the transitional period.</w:t>
            </w:r>
          </w:p>
        </w:tc>
      </w:tr>
      <w:tr w:rsidR="00CA69A3" w:rsidRPr="00A4338B" w14:paraId="03F357D5" w14:textId="77777777" w:rsidTr="00EA0D67">
        <w:tc>
          <w:tcPr>
            <w:tcW w:w="2414" w:type="dxa"/>
            <w:tcBorders>
              <w:top w:val="single" w:sz="2" w:space="0" w:color="auto"/>
              <w:left w:val="single" w:sz="2" w:space="0" w:color="auto"/>
              <w:bottom w:val="single" w:sz="2" w:space="0" w:color="auto"/>
              <w:right w:val="single" w:sz="2" w:space="0" w:color="auto"/>
            </w:tcBorders>
          </w:tcPr>
          <w:p w14:paraId="68208A67" w14:textId="77777777" w:rsidR="00CA69A3" w:rsidRPr="00A4338B" w:rsidRDefault="00CA69A3" w:rsidP="00CA69A3">
            <w:pPr>
              <w:pStyle w:val="NormalLeft"/>
              <w:rPr>
                <w:ins w:id="1305" w:author="Author"/>
                <w:lang w:val="en-GB"/>
              </w:rPr>
            </w:pPr>
            <w:r w:rsidRPr="00A4338B">
              <w:rPr>
                <w:lang w:val="en-GB"/>
              </w:rPr>
              <w:lastRenderedPageBreak/>
              <w:t>R0200/C0100</w:t>
            </w:r>
          </w:p>
          <w:p w14:paraId="5E309FCA" w14:textId="2CF257D6" w:rsidR="00402D7B" w:rsidRPr="00A4338B" w:rsidRDefault="00402D7B" w:rsidP="00CA69A3">
            <w:pPr>
              <w:pStyle w:val="NormalLeft"/>
              <w:rPr>
                <w:lang w:val="en-GB"/>
              </w:rPr>
            </w:pPr>
          </w:p>
        </w:tc>
        <w:tc>
          <w:tcPr>
            <w:tcW w:w="2043" w:type="dxa"/>
            <w:tcBorders>
              <w:top w:val="single" w:sz="2" w:space="0" w:color="auto"/>
              <w:left w:val="single" w:sz="2" w:space="0" w:color="auto"/>
              <w:bottom w:val="single" w:sz="2" w:space="0" w:color="auto"/>
              <w:right w:val="single" w:sz="2" w:space="0" w:color="auto"/>
            </w:tcBorders>
          </w:tcPr>
          <w:p w14:paraId="0A6EF8B4" w14:textId="72F1670D" w:rsidR="00CA69A3" w:rsidRPr="00A4338B" w:rsidRDefault="00CA69A3" w:rsidP="009A08C9">
            <w:pPr>
              <w:pStyle w:val="NormalLeft"/>
              <w:rPr>
                <w:lang w:val="en-GB"/>
              </w:rPr>
            </w:pPr>
            <w:r w:rsidRPr="00A4338B">
              <w:rPr>
                <w:lang w:val="en-GB"/>
              </w:rPr>
              <w:t xml:space="preserve">Solvency </w:t>
            </w:r>
            <w:ins w:id="1306" w:author="Author">
              <w:r w:rsidR="004346A8">
                <w:rPr>
                  <w:lang w:val="en-GB"/>
                </w:rPr>
                <w:t>C</w:t>
              </w:r>
            </w:ins>
            <w:del w:id="1307" w:author="Author">
              <w:r w:rsidRPr="00A4338B" w:rsidDel="004346A8">
                <w:rPr>
                  <w:lang w:val="en-GB"/>
                </w:rPr>
                <w:delText>c</w:delText>
              </w:r>
            </w:del>
            <w:r w:rsidRPr="00A4338B">
              <w:rPr>
                <w:lang w:val="en-GB"/>
              </w:rPr>
              <w:t xml:space="preserve">apital </w:t>
            </w:r>
            <w:ins w:id="1308" w:author="Author">
              <w:r w:rsidR="004346A8">
                <w:rPr>
                  <w:lang w:val="en-GB"/>
                </w:rPr>
                <w:t>R</w:t>
              </w:r>
            </w:ins>
            <w:del w:id="1309" w:author="Author">
              <w:r w:rsidRPr="00A4338B" w:rsidDel="004346A8">
                <w:rPr>
                  <w:lang w:val="en-GB"/>
                </w:rPr>
                <w:delText>r</w:delText>
              </w:r>
            </w:del>
            <w:r w:rsidRPr="00A4338B">
              <w:rPr>
                <w:lang w:val="en-GB"/>
              </w:rPr>
              <w:t xml:space="preserve">equirement </w:t>
            </w:r>
            <w:ins w:id="1310" w:author="Author">
              <w:r w:rsidR="009A08C9" w:rsidRPr="00A4338B">
                <w:rPr>
                  <w:lang w:val="en-GB"/>
                </w:rPr>
                <w:t xml:space="preserve">calculated on the basis of Art. 336 </w:t>
              </w:r>
              <w:r w:rsidR="00405811" w:rsidRPr="00A4338B">
                <w:rPr>
                  <w:lang w:val="en-GB"/>
                </w:rPr>
                <w:t>(</w:t>
              </w:r>
              <w:r w:rsidR="009A08C9" w:rsidRPr="00A4338B">
                <w:rPr>
                  <w:lang w:val="en-GB"/>
                </w:rPr>
                <w:t>a) of Delegated Regulation</w:t>
              </w:r>
              <w:del w:id="1311" w:author="Author">
                <w:r w:rsidR="009A08C9" w:rsidRPr="00A4338B" w:rsidDel="004346A8">
                  <w:rPr>
                    <w:lang w:val="en-GB"/>
                  </w:rPr>
                  <w:delText xml:space="preserve"> </w:delText>
                </w:r>
              </w:del>
              <w:r w:rsidR="009A08C9" w:rsidRPr="00A4338B">
                <w:rPr>
                  <w:lang w:val="en-GB"/>
                </w:rPr>
                <w:t xml:space="preserve"> (EU) 2015/35, </w:t>
              </w:r>
            </w:ins>
            <w:r w:rsidRPr="00A4338B">
              <w:rPr>
                <w:lang w:val="en-GB"/>
              </w:rPr>
              <w:t>excluding capital add–on</w:t>
            </w:r>
          </w:p>
        </w:tc>
        <w:tc>
          <w:tcPr>
            <w:tcW w:w="4829" w:type="dxa"/>
            <w:tcBorders>
              <w:top w:val="single" w:sz="2" w:space="0" w:color="auto"/>
              <w:left w:val="single" w:sz="2" w:space="0" w:color="auto"/>
              <w:bottom w:val="single" w:sz="2" w:space="0" w:color="auto"/>
              <w:right w:val="single" w:sz="2" w:space="0" w:color="auto"/>
            </w:tcBorders>
          </w:tcPr>
          <w:p w14:paraId="6ECD3C7A" w14:textId="78D6BEB2" w:rsidR="009F506F" w:rsidRPr="00A4338B" w:rsidDel="00330712" w:rsidRDefault="00CA69A3" w:rsidP="000B7DAF">
            <w:pPr>
              <w:pStyle w:val="NormalLeft"/>
              <w:rPr>
                <w:ins w:id="1312" w:author="Author"/>
                <w:del w:id="1313" w:author="Author"/>
                <w:lang w:val="en-GB"/>
              </w:rPr>
            </w:pPr>
            <w:r w:rsidRPr="00A4338B">
              <w:rPr>
                <w:lang w:val="en-GB"/>
              </w:rPr>
              <w:t xml:space="preserve">Amount of the </w:t>
            </w:r>
            <w:del w:id="1314" w:author="Author">
              <w:r w:rsidRPr="00A4338B" w:rsidDel="00F27EF6">
                <w:rPr>
                  <w:lang w:val="en-GB"/>
                </w:rPr>
                <w:delText xml:space="preserve">total diversified </w:delText>
              </w:r>
            </w:del>
            <w:ins w:id="1315" w:author="Author">
              <w:del w:id="1316" w:author="Author">
                <w:r w:rsidR="000B7DAF" w:rsidRPr="00A4338B" w:rsidDel="00F27EF6">
                  <w:rPr>
                    <w:lang w:val="en-GB"/>
                  </w:rPr>
                  <w:delText xml:space="preserve"> </w:delText>
                </w:r>
              </w:del>
            </w:ins>
            <w:r w:rsidRPr="00A4338B">
              <w:rPr>
                <w:lang w:val="en-GB"/>
              </w:rPr>
              <w:t>SCR</w:t>
            </w:r>
            <w:ins w:id="1317" w:author="Author">
              <w:r w:rsidR="00F27EF6" w:rsidRPr="00A4338B">
                <w:rPr>
                  <w:lang w:val="en-GB"/>
                </w:rPr>
                <w:t>,</w:t>
              </w:r>
            </w:ins>
            <w:r w:rsidRPr="00A4338B">
              <w:rPr>
                <w:lang w:val="en-GB"/>
              </w:rPr>
              <w:t xml:space="preserve"> before any capital add–on</w:t>
            </w:r>
            <w:ins w:id="1318" w:author="Author">
              <w:r w:rsidR="00F27EF6" w:rsidRPr="00A4338B">
                <w:rPr>
                  <w:lang w:val="en-GB"/>
                </w:rPr>
                <w:t>,</w:t>
              </w:r>
              <w:del w:id="1319" w:author="Author">
                <w:r w:rsidR="009F506F" w:rsidRPr="00A4338B" w:rsidDel="00F27EF6">
                  <w:rPr>
                    <w:lang w:val="en-GB"/>
                  </w:rPr>
                  <w:delText xml:space="preserve"> </w:delText>
                </w:r>
                <w:r w:rsidR="009F506F" w:rsidRPr="00A4338B" w:rsidDel="00A81A7E">
                  <w:rPr>
                    <w:lang w:val="en-GB"/>
                  </w:rPr>
                  <w:delText>and excluding CR from other financial sectors</w:delText>
                </w:r>
              </w:del>
            </w:ins>
            <w:del w:id="1320" w:author="Author">
              <w:r w:rsidRPr="00A4338B" w:rsidDel="00A81A7E">
                <w:rPr>
                  <w:lang w:val="en-GB"/>
                </w:rPr>
                <w:delText>.</w:delText>
              </w:r>
            </w:del>
            <w:ins w:id="1321" w:author="Author">
              <w:del w:id="1322" w:author="Author">
                <w:r w:rsidR="00B0712A" w:rsidRPr="00A4338B" w:rsidDel="00A81A7E">
                  <w:rPr>
                    <w:lang w:val="en-GB"/>
                  </w:rPr>
                  <w:delText xml:space="preserve"> </w:delText>
                </w:r>
              </w:del>
              <w:r w:rsidR="00F27EF6" w:rsidRPr="00A4338B">
                <w:rPr>
                  <w:lang w:val="en-GB"/>
                </w:rPr>
                <w:t xml:space="preserve"> </w:t>
              </w:r>
            </w:ins>
          </w:p>
          <w:p w14:paraId="35EF9E5D" w14:textId="595E8F01" w:rsidR="00CA69A3" w:rsidRPr="00A4338B" w:rsidDel="009A08C9" w:rsidRDefault="00B0712A" w:rsidP="009A08C9">
            <w:pPr>
              <w:pStyle w:val="NormalLeft"/>
              <w:rPr>
                <w:ins w:id="1323" w:author="Author"/>
                <w:del w:id="1324" w:author="Author"/>
                <w:lang w:val="en-GB"/>
              </w:rPr>
            </w:pPr>
            <w:ins w:id="1325" w:author="Author">
              <w:del w:id="1326" w:author="Author">
                <w:r w:rsidRPr="00A4338B" w:rsidDel="00F27EF6">
                  <w:rPr>
                    <w:lang w:val="en-GB"/>
                  </w:rPr>
                  <w:delText xml:space="preserve">It is </w:delText>
                </w:r>
                <w:r w:rsidRPr="00A4338B" w:rsidDel="009A08C9">
                  <w:rPr>
                    <w:lang w:val="en-GB"/>
                  </w:rPr>
                  <w:delText xml:space="preserve">the sum </w:delText>
                </w:r>
              </w:del>
              <w:r w:rsidRPr="00A4338B">
                <w:rPr>
                  <w:lang w:val="en-GB"/>
                </w:rPr>
                <w:t>calculated in accordance with Article 336</w:t>
              </w:r>
              <w:del w:id="1327" w:author="Author">
                <w:r w:rsidRPr="00A4338B" w:rsidDel="000E60DC">
                  <w:rPr>
                    <w:lang w:val="en-GB"/>
                  </w:rPr>
                  <w:delText>,</w:delText>
                </w:r>
              </w:del>
              <w:r w:rsidRPr="00A4338B">
                <w:rPr>
                  <w:lang w:val="en-GB"/>
                </w:rPr>
                <w:t xml:space="preserve"> (a)</w:t>
              </w:r>
              <w:r w:rsidR="000E60DC" w:rsidRPr="00A4338B">
                <w:rPr>
                  <w:lang w:val="en-GB"/>
                </w:rPr>
                <w:t>,</w:t>
              </w:r>
              <w:del w:id="1328" w:author="Author">
                <w:r w:rsidRPr="00A4338B" w:rsidDel="000E60DC">
                  <w:rPr>
                    <w:lang w:val="en-GB"/>
                  </w:rPr>
                  <w:delText>,</w:delText>
                </w:r>
              </w:del>
              <w:r w:rsidRPr="00A4338B">
                <w:rPr>
                  <w:lang w:val="en-GB"/>
                </w:rPr>
                <w:t xml:space="preserve"> </w:t>
              </w:r>
              <w:del w:id="1329" w:author="Author">
                <w:r w:rsidR="009A08C9" w:rsidRPr="00A4338B" w:rsidDel="000E60DC">
                  <w:rPr>
                    <w:lang w:val="en-GB"/>
                  </w:rPr>
                  <w:delText>(</w:delText>
                </w:r>
              </w:del>
              <w:r w:rsidR="009A08C9" w:rsidRPr="00A4338B">
                <w:rPr>
                  <w:lang w:val="en-GB"/>
                </w:rPr>
                <w:t>i.e</w:t>
              </w:r>
              <w:r w:rsidR="00F27EF6" w:rsidRPr="00A4338B">
                <w:rPr>
                  <w:lang w:val="en-GB"/>
                </w:rPr>
                <w:t>.</w:t>
              </w:r>
              <w:r w:rsidR="009A08C9" w:rsidRPr="00A4338B">
                <w:rPr>
                  <w:lang w:val="en-GB"/>
                </w:rPr>
                <w:t xml:space="preserve"> on the basis of consolidated data as referred to in </w:t>
              </w:r>
              <w:r w:rsidR="00F27EF6" w:rsidRPr="00A4338B">
                <w:rPr>
                  <w:lang w:val="en-GB"/>
                </w:rPr>
                <w:t>points</w:t>
              </w:r>
              <w:r w:rsidR="009A08C9" w:rsidRPr="00A4338B">
                <w:rPr>
                  <w:lang w:val="en-GB"/>
                </w:rPr>
                <w:t xml:space="preserve"> (a)</w:t>
              </w:r>
              <w:r w:rsidR="00F27EF6" w:rsidRPr="00A4338B">
                <w:rPr>
                  <w:lang w:val="en-GB"/>
                </w:rPr>
                <w:t>, (b) and (c)</w:t>
              </w:r>
              <w:r w:rsidR="000E60DC" w:rsidRPr="00A4338B">
                <w:rPr>
                  <w:lang w:val="en-GB"/>
                </w:rPr>
                <w:t xml:space="preserve"> </w:t>
              </w:r>
              <w:del w:id="1330" w:author="Author">
                <w:r w:rsidR="00F27EF6" w:rsidRPr="00A4338B" w:rsidDel="000E60DC">
                  <w:rPr>
                    <w:lang w:val="en-GB"/>
                  </w:rPr>
                  <w:delText xml:space="preserve">, </w:delText>
                </w:r>
              </w:del>
              <w:r w:rsidR="000E60DC" w:rsidRPr="00A4338B">
                <w:rPr>
                  <w:lang w:val="en-GB"/>
                </w:rPr>
                <w:t xml:space="preserve">of the Delegated Regulation (EU) 2015/35 </w:t>
              </w:r>
              <w:r w:rsidR="00F27EF6" w:rsidRPr="00A4338B">
                <w:rPr>
                  <w:lang w:val="en-GB"/>
                </w:rPr>
                <w:t xml:space="preserve">including data of controlled collective investment undertakings and investments packaged as funds. </w:t>
              </w:r>
              <w:del w:id="1331" w:author="Author">
                <w:r w:rsidRPr="00A4338B" w:rsidDel="009A08C9">
                  <w:rPr>
                    <w:lang w:val="en-GB"/>
                  </w:rPr>
                  <w:delText>(b), (d) and (e)</w:delText>
                </w:r>
                <w:r w:rsidRPr="00A4338B" w:rsidDel="000E60DC">
                  <w:rPr>
                    <w:lang w:val="en-GB"/>
                  </w:rPr>
                  <w:delText xml:space="preserve"> of Delegated Regulation (EU) 2015/35</w:delText>
                </w:r>
                <w:r w:rsidR="00262C3E" w:rsidRPr="00A4338B" w:rsidDel="009A08C9">
                  <w:rPr>
                    <w:lang w:val="en-GB"/>
                  </w:rPr>
                  <w:delText>. This sum includes</w:delText>
                </w:r>
                <w:r w:rsidR="006B5852" w:rsidRPr="00A4338B" w:rsidDel="009A08C9">
                  <w:rPr>
                    <w:lang w:val="en-GB"/>
                  </w:rPr>
                  <w:delText>, that is including capital requirement for non-controlled participations (R0540) and capital requirement for residual undertakings (R0550) and</w:delText>
                </w:r>
                <w:r w:rsidR="00214290" w:rsidRPr="00A4338B" w:rsidDel="009A08C9">
                  <w:rPr>
                    <w:lang w:val="en-GB"/>
                  </w:rPr>
                  <w:delText xml:space="preserve"> capital requirement for</w:delText>
                </w:r>
                <w:r w:rsidR="006B5852" w:rsidRPr="00A4338B" w:rsidDel="009A08C9">
                  <w:rPr>
                    <w:lang w:val="en-GB"/>
                  </w:rPr>
                  <w:delText xml:space="preserve"> non-controlled participations for</w:delText>
                </w:r>
                <w:r w:rsidR="00214290" w:rsidRPr="00A4338B" w:rsidDel="009A08C9">
                  <w:rPr>
                    <w:lang w:val="en-GB"/>
                  </w:rPr>
                  <w:delText>in</w:delText>
                </w:r>
                <w:r w:rsidR="006B5852" w:rsidRPr="00A4338B" w:rsidDel="009A08C9">
                  <w:rPr>
                    <w:lang w:val="en-GB"/>
                  </w:rPr>
                  <w:delText xml:space="preserve"> </w:delText>
                </w:r>
                <w:r w:rsidR="00214290" w:rsidRPr="00A4338B" w:rsidDel="009A08C9">
                  <w:rPr>
                    <w:lang w:val="en-GB"/>
                  </w:rPr>
                  <w:delText xml:space="preserve">collective investment </w:delText>
                </w:r>
                <w:r w:rsidR="00214290" w:rsidRPr="00073EFA" w:rsidDel="009A08C9">
                  <w:rPr>
                    <w:lang w:val="en-GB"/>
                  </w:rPr>
                  <w:delText>undertakings or investments packaged as funds (R0xxx)</w:delText>
                </w:r>
                <w:r w:rsidR="006B5852" w:rsidRPr="00073EFA" w:rsidDel="009A08C9">
                  <w:rPr>
                    <w:lang w:val="en-GB"/>
                  </w:rPr>
                  <w:delText>. </w:delText>
                </w:r>
                <w:r w:rsidRPr="00073EFA" w:rsidDel="009A08C9">
                  <w:rPr>
                    <w:lang w:val="en-GB"/>
                  </w:rPr>
                  <w:delText>.</w:delText>
                </w:r>
              </w:del>
            </w:ins>
          </w:p>
          <w:p w14:paraId="5E47CF94" w14:textId="701A4C7D" w:rsidR="00B0712A" w:rsidRPr="00A4338B" w:rsidRDefault="00A81A7E" w:rsidP="009A08C9">
            <w:pPr>
              <w:pStyle w:val="NormalLeft"/>
              <w:rPr>
                <w:lang w:val="en-GB"/>
              </w:rPr>
            </w:pPr>
            <w:ins w:id="1332" w:author="Author">
              <w:del w:id="1333" w:author="Author">
                <w:r w:rsidRPr="00A4338B" w:rsidDel="009A08C9">
                  <w:rPr>
                    <w:lang w:val="en-GB"/>
                  </w:rPr>
                  <w:delText xml:space="preserve">This sum does not include CR from other financial sectors. </w:delText>
                </w:r>
              </w:del>
            </w:ins>
          </w:p>
        </w:tc>
      </w:tr>
      <w:tr w:rsidR="00CA69A3" w:rsidRPr="00A4338B" w14:paraId="78639E25" w14:textId="77777777" w:rsidTr="00EA0D67">
        <w:trPr>
          <w:trHeight w:val="1761"/>
        </w:trPr>
        <w:tc>
          <w:tcPr>
            <w:tcW w:w="2414" w:type="dxa"/>
            <w:tcBorders>
              <w:top w:val="single" w:sz="2" w:space="0" w:color="auto"/>
              <w:left w:val="single" w:sz="2" w:space="0" w:color="auto"/>
              <w:bottom w:val="single" w:sz="4" w:space="0" w:color="auto"/>
              <w:right w:val="single" w:sz="2" w:space="0" w:color="auto"/>
            </w:tcBorders>
          </w:tcPr>
          <w:p w14:paraId="297D2B8C" w14:textId="77777777" w:rsidR="00CA69A3" w:rsidRPr="00A4338B" w:rsidRDefault="00CA69A3" w:rsidP="00CA69A3">
            <w:pPr>
              <w:pStyle w:val="NormalLeft"/>
              <w:rPr>
                <w:lang w:val="en-GB"/>
              </w:rPr>
            </w:pPr>
            <w:r w:rsidRPr="00A4338B">
              <w:rPr>
                <w:lang w:val="en-GB"/>
              </w:rPr>
              <w:t>R0210/C0100</w:t>
            </w:r>
          </w:p>
        </w:tc>
        <w:tc>
          <w:tcPr>
            <w:tcW w:w="2043" w:type="dxa"/>
            <w:tcBorders>
              <w:top w:val="single" w:sz="2" w:space="0" w:color="auto"/>
              <w:left w:val="single" w:sz="2" w:space="0" w:color="auto"/>
              <w:bottom w:val="single" w:sz="4" w:space="0" w:color="auto"/>
              <w:right w:val="single" w:sz="2" w:space="0" w:color="auto"/>
            </w:tcBorders>
          </w:tcPr>
          <w:p w14:paraId="41FC50EF" w14:textId="7CF13CFC" w:rsidR="00CA69A3" w:rsidRPr="00A4338B" w:rsidRDefault="00CA69A3" w:rsidP="00CA69A3">
            <w:pPr>
              <w:pStyle w:val="NormalLeft"/>
              <w:rPr>
                <w:lang w:val="en-GB"/>
              </w:rPr>
            </w:pPr>
            <w:r w:rsidRPr="00A4338B">
              <w:rPr>
                <w:lang w:val="en-GB"/>
              </w:rPr>
              <w:t>Capital add</w:t>
            </w:r>
            <w:r w:rsidR="007A194A" w:rsidRPr="00A4338B">
              <w:rPr>
                <w:lang w:val="en-GB"/>
              </w:rPr>
              <w:t>-</w:t>
            </w:r>
            <w:r w:rsidRPr="00A4338B">
              <w:rPr>
                <w:lang w:val="en-GB"/>
              </w:rPr>
              <w:t>ons already set</w:t>
            </w:r>
          </w:p>
        </w:tc>
        <w:tc>
          <w:tcPr>
            <w:tcW w:w="4829" w:type="dxa"/>
            <w:tcBorders>
              <w:top w:val="single" w:sz="2" w:space="0" w:color="auto"/>
              <w:left w:val="single" w:sz="2" w:space="0" w:color="auto"/>
              <w:bottom w:val="single" w:sz="4" w:space="0" w:color="auto"/>
              <w:right w:val="single" w:sz="2" w:space="0" w:color="auto"/>
            </w:tcBorders>
          </w:tcPr>
          <w:p w14:paraId="07B9A7B6" w14:textId="7CA607FC" w:rsidR="00CA69A3" w:rsidRPr="00A4338B" w:rsidRDefault="00CA69A3" w:rsidP="008B6F55">
            <w:pPr>
              <w:pStyle w:val="NormalLeft"/>
              <w:rPr>
                <w:lang w:val="en-GB"/>
              </w:rPr>
            </w:pPr>
            <w:r w:rsidRPr="00A4338B">
              <w:rPr>
                <w:lang w:val="en-GB"/>
              </w:rPr>
              <w:t xml:space="preserve">Amount of capital add–on that had been set at the reporting reference date. It </w:t>
            </w:r>
            <w:ins w:id="1334" w:author="Author">
              <w:r w:rsidR="008B6F55" w:rsidRPr="00A4338B">
                <w:rPr>
                  <w:lang w:val="en-GB"/>
                </w:rPr>
                <w:t>does</w:t>
              </w:r>
            </w:ins>
            <w:del w:id="1335" w:author="Author">
              <w:r w:rsidRPr="00A4338B" w:rsidDel="008B6F55">
                <w:rPr>
                  <w:lang w:val="en-GB"/>
                </w:rPr>
                <w:delText xml:space="preserve">will </w:delText>
              </w:r>
            </w:del>
            <w:ins w:id="1336" w:author="Author">
              <w:r w:rsidR="007A194A" w:rsidRPr="00A4338B">
                <w:rPr>
                  <w:lang w:val="en-GB"/>
                </w:rPr>
                <w:t xml:space="preserve"> </w:t>
              </w:r>
            </w:ins>
            <w:r w:rsidRPr="00A4338B">
              <w:rPr>
                <w:lang w:val="en-GB"/>
              </w:rPr>
              <w:t>not include capital add–ons set between that date and the submission of the data to the supervisory authority</w:t>
            </w:r>
            <w:del w:id="1337" w:author="Author">
              <w:r w:rsidRPr="00A4338B" w:rsidDel="008B6F55">
                <w:rPr>
                  <w:lang w:val="en-GB"/>
                </w:rPr>
                <w:delText>, nor any set after the submission of the data</w:delText>
              </w:r>
            </w:del>
            <w:r w:rsidRPr="00A4338B">
              <w:rPr>
                <w:lang w:val="en-GB"/>
              </w:rPr>
              <w:t>.</w:t>
            </w:r>
          </w:p>
        </w:tc>
      </w:tr>
      <w:tr w:rsidR="00CA69A3" w:rsidRPr="00A4338B" w14:paraId="19CED1EE" w14:textId="77777777" w:rsidTr="00CA69A3">
        <w:trPr>
          <w:trHeight w:val="222"/>
          <w:ins w:id="1338" w:author="Author"/>
        </w:trPr>
        <w:tc>
          <w:tcPr>
            <w:tcW w:w="2414" w:type="dxa"/>
            <w:tcBorders>
              <w:top w:val="single" w:sz="4" w:space="0" w:color="auto"/>
              <w:left w:val="single" w:sz="2" w:space="0" w:color="auto"/>
              <w:bottom w:val="single" w:sz="4" w:space="0" w:color="auto"/>
              <w:right w:val="single" w:sz="2" w:space="0" w:color="auto"/>
            </w:tcBorders>
          </w:tcPr>
          <w:p w14:paraId="1814C83A" w14:textId="59A154E3" w:rsidR="00CA69A3" w:rsidRPr="00A4338B" w:rsidRDefault="00CA69A3" w:rsidP="00CA69A3">
            <w:pPr>
              <w:pStyle w:val="NormalLeft"/>
              <w:rPr>
                <w:ins w:id="1339" w:author="Author"/>
                <w:lang w:val="en-GB"/>
              </w:rPr>
            </w:pPr>
            <w:ins w:id="1340" w:author="Author">
              <w:r w:rsidRPr="00A4338B">
                <w:rPr>
                  <w:lang w:val="en-GB"/>
                </w:rPr>
                <w:t>R0211/C0100</w:t>
              </w:r>
            </w:ins>
          </w:p>
        </w:tc>
        <w:tc>
          <w:tcPr>
            <w:tcW w:w="2043" w:type="dxa"/>
            <w:tcBorders>
              <w:top w:val="single" w:sz="4" w:space="0" w:color="auto"/>
              <w:left w:val="single" w:sz="2" w:space="0" w:color="auto"/>
              <w:bottom w:val="single" w:sz="4" w:space="0" w:color="auto"/>
              <w:right w:val="single" w:sz="2" w:space="0" w:color="auto"/>
            </w:tcBorders>
          </w:tcPr>
          <w:p w14:paraId="705221C0" w14:textId="0D1218FE" w:rsidR="00CA69A3" w:rsidRPr="00A4338B" w:rsidRDefault="0074504C" w:rsidP="0074504C">
            <w:pPr>
              <w:pStyle w:val="NormalLeft"/>
              <w:rPr>
                <w:ins w:id="1341" w:author="Author"/>
                <w:lang w:val="en-GB"/>
              </w:rPr>
            </w:pPr>
            <w:ins w:id="1342" w:author="Author">
              <w:r w:rsidRPr="00A4338B">
                <w:rPr>
                  <w:lang w:val="en-GB"/>
                </w:rPr>
                <w:t xml:space="preserve">of which, </w:t>
              </w:r>
              <w:del w:id="1343" w:author="Author">
                <w:r w:rsidR="00CA69A3" w:rsidRPr="00A4338B" w:rsidDel="0074504C">
                  <w:rPr>
                    <w:lang w:val="en-GB"/>
                  </w:rPr>
                  <w:delText>C</w:delText>
                </w:r>
              </w:del>
              <w:r w:rsidRPr="00A4338B">
                <w:rPr>
                  <w:lang w:val="en-GB"/>
                </w:rPr>
                <w:t>c</w:t>
              </w:r>
              <w:r w:rsidR="00CA69A3" w:rsidRPr="00A4338B">
                <w:rPr>
                  <w:lang w:val="en-GB"/>
                </w:rPr>
                <w:t>apital add–ons already set – Article 37 (1) Type a</w:t>
              </w:r>
            </w:ins>
          </w:p>
        </w:tc>
        <w:tc>
          <w:tcPr>
            <w:tcW w:w="4829" w:type="dxa"/>
            <w:tcBorders>
              <w:top w:val="single" w:sz="4" w:space="0" w:color="auto"/>
              <w:left w:val="single" w:sz="2" w:space="0" w:color="auto"/>
              <w:bottom w:val="single" w:sz="4" w:space="0" w:color="auto"/>
              <w:right w:val="single" w:sz="2" w:space="0" w:color="auto"/>
            </w:tcBorders>
          </w:tcPr>
          <w:p w14:paraId="19E5A3EF" w14:textId="7ED9173A" w:rsidR="00CA69A3" w:rsidRPr="00A4338B" w:rsidRDefault="00CA69A3" w:rsidP="008B6F55">
            <w:pPr>
              <w:pStyle w:val="NormalLeft"/>
              <w:rPr>
                <w:ins w:id="1344" w:author="Author"/>
                <w:lang w:val="en-GB"/>
              </w:rPr>
            </w:pPr>
            <w:ins w:id="1345" w:author="Author">
              <w:r w:rsidRPr="00A4338B">
                <w:rPr>
                  <w:lang w:val="en-GB"/>
                </w:rPr>
                <w:t xml:space="preserve">Amount of capital add–on that had been set at the reporting reference date. It </w:t>
              </w:r>
              <w:del w:id="1346" w:author="Author">
                <w:r w:rsidRPr="00A4338B" w:rsidDel="008B6F55">
                  <w:rPr>
                    <w:lang w:val="en-GB"/>
                  </w:rPr>
                  <w:delText>will</w:delText>
                </w:r>
              </w:del>
              <w:r w:rsidR="008B6F55" w:rsidRPr="00A4338B">
                <w:rPr>
                  <w:lang w:val="en-GB"/>
                </w:rPr>
                <w:t>does</w:t>
              </w:r>
              <w:r w:rsidRPr="00A4338B">
                <w:rPr>
                  <w:lang w:val="en-GB"/>
                </w:rPr>
                <w:t xml:space="preserve"> not include capital add–ons set between that date and the submission of the data to the supervisory authority, nor any set after the submission of the data.</w:t>
              </w:r>
            </w:ins>
          </w:p>
        </w:tc>
      </w:tr>
      <w:tr w:rsidR="00CA69A3" w:rsidRPr="00A4338B" w14:paraId="1335C410" w14:textId="77777777" w:rsidTr="00CA69A3">
        <w:trPr>
          <w:trHeight w:val="288"/>
          <w:ins w:id="1347" w:author="Author"/>
        </w:trPr>
        <w:tc>
          <w:tcPr>
            <w:tcW w:w="2414" w:type="dxa"/>
            <w:tcBorders>
              <w:top w:val="single" w:sz="4" w:space="0" w:color="auto"/>
              <w:left w:val="single" w:sz="2" w:space="0" w:color="auto"/>
              <w:bottom w:val="single" w:sz="4" w:space="0" w:color="auto"/>
              <w:right w:val="single" w:sz="2" w:space="0" w:color="auto"/>
            </w:tcBorders>
          </w:tcPr>
          <w:p w14:paraId="2730CED4" w14:textId="4FA48444" w:rsidR="00CA69A3" w:rsidRPr="00A4338B" w:rsidRDefault="00CA69A3" w:rsidP="00CA69A3">
            <w:pPr>
              <w:pStyle w:val="NormalLeft"/>
              <w:rPr>
                <w:ins w:id="1348" w:author="Author"/>
                <w:lang w:val="en-GB"/>
              </w:rPr>
            </w:pPr>
            <w:ins w:id="1349" w:author="Author">
              <w:r w:rsidRPr="00A4338B">
                <w:rPr>
                  <w:lang w:val="en-GB"/>
                </w:rPr>
                <w:t>R0212/C0100</w:t>
              </w:r>
            </w:ins>
          </w:p>
        </w:tc>
        <w:tc>
          <w:tcPr>
            <w:tcW w:w="2043" w:type="dxa"/>
            <w:tcBorders>
              <w:top w:val="single" w:sz="4" w:space="0" w:color="auto"/>
              <w:left w:val="single" w:sz="2" w:space="0" w:color="auto"/>
              <w:bottom w:val="single" w:sz="4" w:space="0" w:color="auto"/>
              <w:right w:val="single" w:sz="2" w:space="0" w:color="auto"/>
            </w:tcBorders>
          </w:tcPr>
          <w:p w14:paraId="167B5949" w14:textId="064859AA" w:rsidR="00CA69A3" w:rsidRPr="00A4338B" w:rsidRDefault="0074504C" w:rsidP="0074504C">
            <w:pPr>
              <w:pStyle w:val="NormalLeft"/>
              <w:rPr>
                <w:ins w:id="1350" w:author="Author"/>
                <w:lang w:val="en-GB"/>
              </w:rPr>
            </w:pPr>
            <w:ins w:id="1351" w:author="Author">
              <w:r w:rsidRPr="00A4338B">
                <w:rPr>
                  <w:lang w:val="en-GB"/>
                </w:rPr>
                <w:t xml:space="preserve">of which, </w:t>
              </w:r>
              <w:del w:id="1352" w:author="Author">
                <w:r w:rsidR="00CA69A3" w:rsidRPr="00A4338B" w:rsidDel="0074504C">
                  <w:rPr>
                    <w:lang w:val="en-GB"/>
                  </w:rPr>
                  <w:delText>C</w:delText>
                </w:r>
              </w:del>
              <w:r w:rsidRPr="00A4338B">
                <w:rPr>
                  <w:lang w:val="en-GB"/>
                </w:rPr>
                <w:t>c</w:t>
              </w:r>
              <w:r w:rsidR="00CA69A3" w:rsidRPr="00A4338B">
                <w:rPr>
                  <w:lang w:val="en-GB"/>
                </w:rPr>
                <w:t>apital add–ons already set - Article 37 (1) Type b</w:t>
              </w:r>
            </w:ins>
          </w:p>
        </w:tc>
        <w:tc>
          <w:tcPr>
            <w:tcW w:w="4829" w:type="dxa"/>
            <w:tcBorders>
              <w:top w:val="single" w:sz="4" w:space="0" w:color="auto"/>
              <w:left w:val="single" w:sz="2" w:space="0" w:color="auto"/>
              <w:bottom w:val="single" w:sz="4" w:space="0" w:color="auto"/>
              <w:right w:val="single" w:sz="2" w:space="0" w:color="auto"/>
            </w:tcBorders>
          </w:tcPr>
          <w:p w14:paraId="151CF6D3" w14:textId="5A24E7A0" w:rsidR="00CA69A3" w:rsidRPr="00A4338B" w:rsidRDefault="00CA69A3" w:rsidP="00CA69A3">
            <w:pPr>
              <w:pStyle w:val="NormalLeft"/>
              <w:rPr>
                <w:ins w:id="1353" w:author="Author"/>
                <w:lang w:val="en-GB"/>
              </w:rPr>
            </w:pPr>
            <w:ins w:id="1354" w:author="Author">
              <w:r w:rsidRPr="00A4338B">
                <w:rPr>
                  <w:lang w:val="en-GB"/>
                </w:rPr>
                <w:t xml:space="preserve">Amount of capital add–on that had been set at the reporting reference date. It </w:t>
              </w:r>
              <w:r w:rsidR="008B6F55" w:rsidRPr="00A4338B">
                <w:rPr>
                  <w:lang w:val="en-GB"/>
                </w:rPr>
                <w:t>does</w:t>
              </w:r>
              <w:del w:id="1355" w:author="Author">
                <w:r w:rsidRPr="00A4338B" w:rsidDel="008B6F55">
                  <w:rPr>
                    <w:lang w:val="en-GB"/>
                  </w:rPr>
                  <w:delText xml:space="preserve">will </w:delText>
                </w:r>
              </w:del>
              <w:r w:rsidRPr="00A4338B">
                <w:rPr>
                  <w:lang w:val="en-GB"/>
                </w:rPr>
                <w:t>not include capital add–ons set between that date and the submission of the data to the supervisory authority, nor any set after the submission of the data.</w:t>
              </w:r>
            </w:ins>
          </w:p>
        </w:tc>
      </w:tr>
      <w:tr w:rsidR="00CA69A3" w:rsidRPr="00A4338B" w14:paraId="12596D25" w14:textId="77777777" w:rsidTr="00CA69A3">
        <w:trPr>
          <w:trHeight w:val="244"/>
          <w:ins w:id="1356" w:author="Author"/>
        </w:trPr>
        <w:tc>
          <w:tcPr>
            <w:tcW w:w="2414" w:type="dxa"/>
            <w:tcBorders>
              <w:top w:val="single" w:sz="4" w:space="0" w:color="auto"/>
              <w:left w:val="single" w:sz="2" w:space="0" w:color="auto"/>
              <w:bottom w:val="single" w:sz="4" w:space="0" w:color="auto"/>
              <w:right w:val="single" w:sz="2" w:space="0" w:color="auto"/>
            </w:tcBorders>
          </w:tcPr>
          <w:p w14:paraId="342EED11" w14:textId="11CA3BFE" w:rsidR="00CA69A3" w:rsidRPr="00A4338B" w:rsidRDefault="00CA69A3" w:rsidP="00CA69A3">
            <w:pPr>
              <w:pStyle w:val="NormalLeft"/>
              <w:rPr>
                <w:ins w:id="1357" w:author="Author"/>
                <w:lang w:val="en-GB"/>
              </w:rPr>
            </w:pPr>
            <w:ins w:id="1358" w:author="Author">
              <w:r w:rsidRPr="00A4338B">
                <w:rPr>
                  <w:lang w:val="en-GB"/>
                </w:rPr>
                <w:lastRenderedPageBreak/>
                <w:t>R0213/C0100</w:t>
              </w:r>
            </w:ins>
          </w:p>
        </w:tc>
        <w:tc>
          <w:tcPr>
            <w:tcW w:w="2043" w:type="dxa"/>
            <w:tcBorders>
              <w:top w:val="single" w:sz="4" w:space="0" w:color="auto"/>
              <w:left w:val="single" w:sz="2" w:space="0" w:color="auto"/>
              <w:bottom w:val="single" w:sz="4" w:space="0" w:color="auto"/>
              <w:right w:val="single" w:sz="2" w:space="0" w:color="auto"/>
            </w:tcBorders>
          </w:tcPr>
          <w:p w14:paraId="07496385" w14:textId="57ABABD7" w:rsidR="00CA69A3" w:rsidRPr="00A4338B" w:rsidRDefault="0074504C" w:rsidP="0074504C">
            <w:pPr>
              <w:pStyle w:val="NormalLeft"/>
              <w:rPr>
                <w:ins w:id="1359" w:author="Author"/>
                <w:lang w:val="en-GB"/>
              </w:rPr>
            </w:pPr>
            <w:ins w:id="1360" w:author="Author">
              <w:r w:rsidRPr="00A4338B">
                <w:rPr>
                  <w:lang w:val="en-GB"/>
                </w:rPr>
                <w:t>of which, c</w:t>
              </w:r>
              <w:del w:id="1361" w:author="Author">
                <w:r w:rsidR="00CA69A3" w:rsidRPr="00A4338B" w:rsidDel="0074504C">
                  <w:rPr>
                    <w:lang w:val="en-GB"/>
                  </w:rPr>
                  <w:delText>C</w:delText>
                </w:r>
              </w:del>
              <w:r w:rsidR="00CA69A3" w:rsidRPr="00A4338B">
                <w:rPr>
                  <w:lang w:val="en-GB"/>
                </w:rPr>
                <w:t>apital add–ons already set - Article 37 (1) Type c</w:t>
              </w:r>
            </w:ins>
          </w:p>
        </w:tc>
        <w:tc>
          <w:tcPr>
            <w:tcW w:w="4829" w:type="dxa"/>
            <w:tcBorders>
              <w:top w:val="single" w:sz="4" w:space="0" w:color="auto"/>
              <w:left w:val="single" w:sz="2" w:space="0" w:color="auto"/>
              <w:bottom w:val="single" w:sz="4" w:space="0" w:color="auto"/>
              <w:right w:val="single" w:sz="2" w:space="0" w:color="auto"/>
            </w:tcBorders>
          </w:tcPr>
          <w:p w14:paraId="257B9D97" w14:textId="5F020554" w:rsidR="00CA69A3" w:rsidRPr="00A4338B" w:rsidRDefault="00CA69A3" w:rsidP="00CA69A3">
            <w:pPr>
              <w:pStyle w:val="NormalLeft"/>
              <w:rPr>
                <w:ins w:id="1362" w:author="Author"/>
                <w:lang w:val="en-GB"/>
              </w:rPr>
            </w:pPr>
            <w:ins w:id="1363" w:author="Author">
              <w:r w:rsidRPr="00A4338B">
                <w:rPr>
                  <w:lang w:val="en-GB"/>
                </w:rPr>
                <w:t xml:space="preserve">Amount of capital add–on that had been set at the reporting reference date. It </w:t>
              </w:r>
              <w:r w:rsidR="008B6F55" w:rsidRPr="00A4338B">
                <w:rPr>
                  <w:lang w:val="en-GB"/>
                </w:rPr>
                <w:t>does</w:t>
              </w:r>
              <w:del w:id="1364" w:author="Author">
                <w:r w:rsidRPr="00A4338B" w:rsidDel="008B6F55">
                  <w:rPr>
                    <w:lang w:val="en-GB"/>
                  </w:rPr>
                  <w:delText xml:space="preserve">will </w:delText>
                </w:r>
              </w:del>
              <w:r w:rsidRPr="00A4338B">
                <w:rPr>
                  <w:lang w:val="en-GB"/>
                </w:rPr>
                <w:t>not include capital add–ons set between that date and the submission of the data to the supervisory authority, nor any set after the submission of the data.</w:t>
              </w:r>
            </w:ins>
          </w:p>
        </w:tc>
      </w:tr>
      <w:tr w:rsidR="00CA69A3" w:rsidRPr="00A4338B" w14:paraId="7F9FB8D8" w14:textId="77777777" w:rsidTr="00CA69A3">
        <w:trPr>
          <w:trHeight w:val="222"/>
          <w:ins w:id="1365" w:author="Author"/>
        </w:trPr>
        <w:tc>
          <w:tcPr>
            <w:tcW w:w="2414" w:type="dxa"/>
            <w:tcBorders>
              <w:top w:val="single" w:sz="4" w:space="0" w:color="auto"/>
              <w:left w:val="single" w:sz="2" w:space="0" w:color="auto"/>
              <w:bottom w:val="single" w:sz="2" w:space="0" w:color="auto"/>
              <w:right w:val="single" w:sz="2" w:space="0" w:color="auto"/>
            </w:tcBorders>
          </w:tcPr>
          <w:p w14:paraId="06AD916A" w14:textId="5438FF22" w:rsidR="00CA69A3" w:rsidRPr="00A4338B" w:rsidRDefault="00CA69A3" w:rsidP="00CA69A3">
            <w:pPr>
              <w:pStyle w:val="NormalLeft"/>
              <w:rPr>
                <w:ins w:id="1366" w:author="Author"/>
                <w:lang w:val="en-GB"/>
              </w:rPr>
            </w:pPr>
            <w:ins w:id="1367" w:author="Author">
              <w:r w:rsidRPr="00A4338B">
                <w:rPr>
                  <w:lang w:val="en-GB"/>
                </w:rPr>
                <w:t>R0214/C0100</w:t>
              </w:r>
            </w:ins>
          </w:p>
        </w:tc>
        <w:tc>
          <w:tcPr>
            <w:tcW w:w="2043" w:type="dxa"/>
            <w:tcBorders>
              <w:top w:val="single" w:sz="4" w:space="0" w:color="auto"/>
              <w:left w:val="single" w:sz="2" w:space="0" w:color="auto"/>
              <w:bottom w:val="single" w:sz="2" w:space="0" w:color="auto"/>
              <w:right w:val="single" w:sz="2" w:space="0" w:color="auto"/>
            </w:tcBorders>
          </w:tcPr>
          <w:p w14:paraId="4BB04C80" w14:textId="1F028ED2" w:rsidR="00CA69A3" w:rsidRPr="00A4338B" w:rsidRDefault="0074504C" w:rsidP="0074504C">
            <w:pPr>
              <w:pStyle w:val="NormalLeft"/>
              <w:rPr>
                <w:ins w:id="1368" w:author="Author"/>
                <w:lang w:val="en-GB"/>
              </w:rPr>
            </w:pPr>
            <w:ins w:id="1369" w:author="Author">
              <w:r w:rsidRPr="00A4338B">
                <w:rPr>
                  <w:lang w:val="en-GB"/>
                </w:rPr>
                <w:t>of which, c</w:t>
              </w:r>
              <w:del w:id="1370" w:author="Author">
                <w:r w:rsidR="00CA69A3" w:rsidRPr="00A4338B" w:rsidDel="0074504C">
                  <w:rPr>
                    <w:lang w:val="en-GB"/>
                  </w:rPr>
                  <w:delText>C</w:delText>
                </w:r>
              </w:del>
              <w:r w:rsidR="00CA69A3" w:rsidRPr="00A4338B">
                <w:rPr>
                  <w:lang w:val="en-GB"/>
                </w:rPr>
                <w:t>apital add–ons already set - Article 37 (1) Type d</w:t>
              </w:r>
            </w:ins>
          </w:p>
        </w:tc>
        <w:tc>
          <w:tcPr>
            <w:tcW w:w="4829" w:type="dxa"/>
            <w:tcBorders>
              <w:top w:val="single" w:sz="4" w:space="0" w:color="auto"/>
              <w:left w:val="single" w:sz="2" w:space="0" w:color="auto"/>
              <w:bottom w:val="single" w:sz="2" w:space="0" w:color="auto"/>
              <w:right w:val="single" w:sz="2" w:space="0" w:color="auto"/>
            </w:tcBorders>
          </w:tcPr>
          <w:p w14:paraId="45739ECB" w14:textId="0D39B06C" w:rsidR="00CA69A3" w:rsidRPr="00A4338B" w:rsidRDefault="00CA69A3" w:rsidP="00CA69A3">
            <w:pPr>
              <w:pStyle w:val="NormalLeft"/>
              <w:rPr>
                <w:ins w:id="1371" w:author="Author"/>
                <w:lang w:val="en-GB"/>
              </w:rPr>
            </w:pPr>
            <w:ins w:id="1372" w:author="Author">
              <w:r w:rsidRPr="00A4338B">
                <w:rPr>
                  <w:lang w:val="en-GB"/>
                </w:rPr>
                <w:t xml:space="preserve">Amount of capital add–on that had been set at the reporting reference date. It </w:t>
              </w:r>
              <w:r w:rsidR="008B6F55" w:rsidRPr="00A4338B">
                <w:rPr>
                  <w:lang w:val="en-GB"/>
                </w:rPr>
                <w:t>does</w:t>
              </w:r>
              <w:del w:id="1373" w:author="Author">
                <w:r w:rsidRPr="00A4338B" w:rsidDel="008B6F55">
                  <w:rPr>
                    <w:lang w:val="en-GB"/>
                  </w:rPr>
                  <w:delText xml:space="preserve">will </w:delText>
                </w:r>
              </w:del>
              <w:r w:rsidRPr="00A4338B">
                <w:rPr>
                  <w:lang w:val="en-GB"/>
                </w:rPr>
                <w:t>not include capital add–ons set between that date and the submission of the data to the supervisory authority, nor any set after the submission of the data.</w:t>
              </w:r>
            </w:ins>
          </w:p>
        </w:tc>
      </w:tr>
      <w:tr w:rsidR="00CA69A3" w:rsidRPr="00A4338B" w14:paraId="23707BC6" w14:textId="77777777" w:rsidTr="00EA0D67">
        <w:tc>
          <w:tcPr>
            <w:tcW w:w="2414" w:type="dxa"/>
            <w:tcBorders>
              <w:top w:val="single" w:sz="2" w:space="0" w:color="auto"/>
              <w:left w:val="single" w:sz="2" w:space="0" w:color="auto"/>
              <w:bottom w:val="single" w:sz="2" w:space="0" w:color="auto"/>
              <w:right w:val="single" w:sz="2" w:space="0" w:color="auto"/>
            </w:tcBorders>
          </w:tcPr>
          <w:p w14:paraId="391AD441" w14:textId="77777777" w:rsidR="00CA69A3" w:rsidRPr="00A4338B" w:rsidRDefault="00CA69A3" w:rsidP="00CA69A3">
            <w:pPr>
              <w:pStyle w:val="NormalLeft"/>
              <w:rPr>
                <w:ins w:id="1374" w:author="Author"/>
                <w:lang w:val="en-GB"/>
              </w:rPr>
            </w:pPr>
            <w:r w:rsidRPr="00A4338B">
              <w:rPr>
                <w:lang w:val="en-GB"/>
              </w:rPr>
              <w:t>R0220/C0100</w:t>
            </w:r>
          </w:p>
          <w:p w14:paraId="20B6F804" w14:textId="458FCF91" w:rsidR="00402D7B" w:rsidRPr="00A4338B" w:rsidRDefault="00402D7B" w:rsidP="00CA69A3">
            <w:pPr>
              <w:pStyle w:val="NormalLeft"/>
              <w:rPr>
                <w:lang w:val="en-GB"/>
              </w:rPr>
            </w:pPr>
          </w:p>
        </w:tc>
        <w:tc>
          <w:tcPr>
            <w:tcW w:w="2043" w:type="dxa"/>
            <w:tcBorders>
              <w:top w:val="single" w:sz="2" w:space="0" w:color="auto"/>
              <w:left w:val="single" w:sz="2" w:space="0" w:color="auto"/>
              <w:bottom w:val="single" w:sz="2" w:space="0" w:color="auto"/>
              <w:right w:val="single" w:sz="2" w:space="0" w:color="auto"/>
            </w:tcBorders>
          </w:tcPr>
          <w:p w14:paraId="26556D9F" w14:textId="127DBAE4" w:rsidR="00CA69A3" w:rsidRPr="00A4338B" w:rsidRDefault="00CA69A3" w:rsidP="00F94B7C">
            <w:pPr>
              <w:pStyle w:val="NormalLeft"/>
              <w:rPr>
                <w:lang w:val="en-GB"/>
              </w:rPr>
            </w:pPr>
            <w:del w:id="1375" w:author="Author">
              <w:r w:rsidRPr="00A4338B" w:rsidDel="00FE441A">
                <w:rPr>
                  <w:lang w:val="en-GB"/>
                </w:rPr>
                <w:delText xml:space="preserve">Solvency capital requirement for undertakings under </w:delText>
              </w:r>
            </w:del>
            <w:ins w:id="1376" w:author="Author">
              <w:r w:rsidR="00A23417" w:rsidRPr="00A4338B">
                <w:rPr>
                  <w:lang w:val="en-GB"/>
                </w:rPr>
                <w:t>C</w:t>
              </w:r>
            </w:ins>
            <w:del w:id="1377" w:author="Author">
              <w:r w:rsidRPr="00A4338B" w:rsidDel="00A23417">
                <w:rPr>
                  <w:lang w:val="en-GB"/>
                </w:rPr>
                <w:delText>c</w:delText>
              </w:r>
            </w:del>
            <w:r w:rsidRPr="00A4338B">
              <w:rPr>
                <w:lang w:val="en-GB"/>
              </w:rPr>
              <w:t xml:space="preserve">onsolidated </w:t>
            </w:r>
            <w:ins w:id="1378" w:author="Author">
              <w:r w:rsidR="005E1B08">
                <w:rPr>
                  <w:lang w:val="en-GB"/>
                </w:rPr>
                <w:t>G</w:t>
              </w:r>
              <w:del w:id="1379" w:author="Author">
                <w:r w:rsidR="00FE441A" w:rsidRPr="00A4338B" w:rsidDel="005E1B08">
                  <w:rPr>
                    <w:lang w:val="en-GB"/>
                  </w:rPr>
                  <w:delText>g</w:delText>
                </w:r>
              </w:del>
              <w:r w:rsidR="00FE441A" w:rsidRPr="00A4338B">
                <w:rPr>
                  <w:lang w:val="en-GB"/>
                </w:rPr>
                <w:t xml:space="preserve">roup SCR </w:t>
              </w:r>
            </w:ins>
            <w:del w:id="1380" w:author="Author">
              <w:r w:rsidRPr="00A4338B" w:rsidDel="00FE441A">
                <w:rPr>
                  <w:lang w:val="en-GB"/>
                </w:rPr>
                <w:delText>method</w:delText>
              </w:r>
            </w:del>
          </w:p>
        </w:tc>
        <w:tc>
          <w:tcPr>
            <w:tcW w:w="4829" w:type="dxa"/>
            <w:tcBorders>
              <w:top w:val="single" w:sz="2" w:space="0" w:color="auto"/>
              <w:left w:val="single" w:sz="2" w:space="0" w:color="auto"/>
              <w:bottom w:val="single" w:sz="2" w:space="0" w:color="auto"/>
              <w:right w:val="single" w:sz="2" w:space="0" w:color="auto"/>
            </w:tcBorders>
          </w:tcPr>
          <w:p w14:paraId="365B4122" w14:textId="77777777" w:rsidR="00CA69A3" w:rsidRPr="00A4338B" w:rsidRDefault="00CA69A3" w:rsidP="00CA69A3">
            <w:pPr>
              <w:pStyle w:val="NormalLeft"/>
              <w:rPr>
                <w:lang w:val="en-GB"/>
              </w:rPr>
            </w:pPr>
            <w:r w:rsidRPr="00A4338B">
              <w:rPr>
                <w:lang w:val="en-GB"/>
              </w:rPr>
              <w:t>Amount of the Solvency Capital Requirement for undertakings under method 1 as defined in Article 230 of Directive 2009/138/EC.</w:t>
            </w:r>
          </w:p>
          <w:p w14:paraId="51C033BA" w14:textId="3A750950" w:rsidR="00CA69A3" w:rsidRPr="00A4338B" w:rsidDel="002B6072" w:rsidRDefault="00CA69A3" w:rsidP="002B6072">
            <w:pPr>
              <w:pStyle w:val="NormalLeft"/>
              <w:rPr>
                <w:ins w:id="1381" w:author="Author"/>
                <w:del w:id="1382" w:author="Author"/>
                <w:lang w:val="en-GB"/>
              </w:rPr>
            </w:pPr>
            <w:r w:rsidRPr="00A4338B">
              <w:rPr>
                <w:lang w:val="en-GB"/>
              </w:rPr>
              <w:t>It shall include all components of the consolidated</w:t>
            </w:r>
            <w:ins w:id="1383" w:author="Author">
              <w:r w:rsidR="009F506F" w:rsidRPr="00A4338B">
                <w:rPr>
                  <w:lang w:val="en-GB"/>
                </w:rPr>
                <w:t xml:space="preserve"> </w:t>
              </w:r>
              <w:del w:id="1384" w:author="Author">
                <w:r w:rsidR="009F506F" w:rsidRPr="00A4338B" w:rsidDel="00DE27A0">
                  <w:rPr>
                    <w:lang w:val="en-GB"/>
                  </w:rPr>
                  <w:delText>part of the</w:delText>
                </w:r>
                <w:r w:rsidR="00CC7881" w:rsidRPr="00A4338B" w:rsidDel="00DE27A0">
                  <w:rPr>
                    <w:lang w:val="en-GB"/>
                  </w:rPr>
                  <w:delText xml:space="preserve"> </w:delText>
                </w:r>
              </w:del>
              <w:r w:rsidR="00CC7881" w:rsidRPr="00A4338B">
                <w:rPr>
                  <w:lang w:val="en-GB"/>
                </w:rPr>
                <w:t>group</w:t>
              </w:r>
            </w:ins>
            <w:r w:rsidRPr="00A4338B">
              <w:rPr>
                <w:lang w:val="en-GB"/>
              </w:rPr>
              <w:t xml:space="preserve"> SCR</w:t>
            </w:r>
            <w:ins w:id="1385" w:author="Author">
              <w:r w:rsidR="001235D0" w:rsidRPr="00A4338B">
                <w:rPr>
                  <w:lang w:val="en-GB"/>
                </w:rPr>
                <w:t>; SCR calculated on the basis of consolidated data (R0200),</w:t>
              </w:r>
              <w:r w:rsidR="009F506F" w:rsidRPr="00A4338B">
                <w:rPr>
                  <w:lang w:val="en-GB"/>
                </w:rPr>
                <w:t xml:space="preserve"> including capital add-ons</w:t>
              </w:r>
            </w:ins>
            <w:r w:rsidRPr="00A4338B">
              <w:rPr>
                <w:lang w:val="en-GB"/>
              </w:rPr>
              <w:t xml:space="preserve"> </w:t>
            </w:r>
            <w:del w:id="1386" w:author="Author">
              <w:r w:rsidRPr="00A4338B" w:rsidDel="001235D0">
                <w:rPr>
                  <w:lang w:val="en-GB"/>
                </w:rPr>
                <w:delText>(R0200 +</w:delText>
              </w:r>
            </w:del>
            <w:ins w:id="1387" w:author="Author">
              <w:r w:rsidR="001235D0" w:rsidRPr="00A4338B">
                <w:rPr>
                  <w:lang w:val="en-GB"/>
                </w:rPr>
                <w:t>(</w:t>
              </w:r>
            </w:ins>
            <w:del w:id="1388" w:author="Author">
              <w:r w:rsidRPr="00A4338B" w:rsidDel="001235D0">
                <w:rPr>
                  <w:lang w:val="en-GB"/>
                </w:rPr>
                <w:delText xml:space="preserve"> </w:delText>
              </w:r>
            </w:del>
            <w:r w:rsidRPr="00A4338B">
              <w:rPr>
                <w:lang w:val="en-GB"/>
              </w:rPr>
              <w:t xml:space="preserve">R0210), </w:t>
            </w:r>
            <w:ins w:id="1389" w:author="Author">
              <w:r w:rsidR="00CC7881" w:rsidRPr="00A4338B">
                <w:rPr>
                  <w:lang w:val="en-GB"/>
                </w:rPr>
                <w:t xml:space="preserve">and </w:t>
              </w:r>
            </w:ins>
            <w:r w:rsidRPr="00A4338B">
              <w:rPr>
                <w:lang w:val="en-GB"/>
              </w:rPr>
              <w:t>including capital requirements of undertakings from other financial sectors (R0500)</w:t>
            </w:r>
            <w:ins w:id="1390" w:author="Author">
              <w:r w:rsidR="00DE27A0" w:rsidRPr="00A4338B">
                <w:rPr>
                  <w:lang w:val="en-GB"/>
                </w:rPr>
                <w:t>, capital requirement for non-controlled participation requirements (R0540), capital requirement for residual undertakings (R0550) and capital requirements for collective investment undertakings or investments packaged as funds</w:t>
              </w:r>
              <w:r w:rsidR="001235D0" w:rsidRPr="00A4338B">
                <w:rPr>
                  <w:lang w:val="en-GB"/>
                </w:rPr>
                <w:t xml:space="preserve"> (R0xxx)</w:t>
              </w:r>
              <w:r w:rsidR="00DE27A0" w:rsidRPr="00A4338B">
                <w:rPr>
                  <w:lang w:val="en-GB"/>
                </w:rPr>
                <w:t xml:space="preserve"> </w:t>
              </w:r>
              <w:r w:rsidR="00573796" w:rsidRPr="00A4338B">
                <w:rPr>
                  <w:lang w:val="en-GB"/>
                </w:rPr>
                <w:t>.</w:t>
              </w:r>
            </w:ins>
            <w:del w:id="1391" w:author="Author">
              <w:r w:rsidRPr="00A4338B" w:rsidDel="00573796">
                <w:rPr>
                  <w:lang w:val="en-GB"/>
                </w:rPr>
                <w:delText>,</w:delText>
              </w:r>
            </w:del>
            <w:r w:rsidRPr="00A4338B">
              <w:rPr>
                <w:lang w:val="en-GB"/>
              </w:rPr>
              <w:t xml:space="preserve"> </w:t>
            </w:r>
            <w:del w:id="1392" w:author="Author">
              <w:r w:rsidRPr="00A4338B" w:rsidDel="00573796">
                <w:rPr>
                  <w:lang w:val="en-GB"/>
                </w:rPr>
                <w:delText>capital requirement for non-controlled participation</w:delText>
              </w:r>
            </w:del>
            <w:ins w:id="1393" w:author="Author">
              <w:del w:id="1394" w:author="Author">
                <w:r w:rsidR="00326410" w:rsidRPr="00A4338B" w:rsidDel="00573796">
                  <w:rPr>
                    <w:lang w:val="en-GB"/>
                  </w:rPr>
                  <w:delText>s</w:delText>
                </w:r>
              </w:del>
            </w:ins>
            <w:del w:id="1395" w:author="Author">
              <w:r w:rsidRPr="00A4338B" w:rsidDel="00573796">
                <w:rPr>
                  <w:lang w:val="en-GB"/>
                </w:rPr>
                <w:delText xml:space="preserve"> requirements (R0540) and capital requirement for residual undertakings (R0550).  </w:delText>
              </w:r>
            </w:del>
          </w:p>
          <w:p w14:paraId="65DE7D0E" w14:textId="5828DEA7" w:rsidR="008D6B1A" w:rsidRPr="00A4338B" w:rsidRDefault="00B6620D" w:rsidP="002B6072">
            <w:pPr>
              <w:pStyle w:val="NormalLeft"/>
              <w:rPr>
                <w:lang w:val="en-GB"/>
              </w:rPr>
            </w:pPr>
            <w:ins w:id="1396" w:author="Author">
              <w:del w:id="1397" w:author="Author">
                <w:r w:rsidRPr="00A4338B" w:rsidDel="002B6072">
                  <w:rPr>
                    <w:lang w:val="en-GB"/>
                  </w:rPr>
                  <w:delText>In case the minimum consolidated Group SCR as calculated in accordance with Article 230</w:delText>
                </w:r>
                <w:r w:rsidR="00460E77" w:rsidRPr="00A4338B" w:rsidDel="002B6072">
                  <w:rPr>
                    <w:lang w:val="en-GB"/>
                  </w:rPr>
                  <w:delText xml:space="preserve"> (which includes already non-controlled participations and residual undertakings)</w:delText>
                </w:r>
                <w:r w:rsidRPr="00A4338B" w:rsidDel="002B6072">
                  <w:rPr>
                    <w:lang w:val="en-GB"/>
                  </w:rPr>
                  <w:delText xml:space="preserve"> of the Solvency II Directive 2009/138/EC is higher, that minimum shall be reported </w:delText>
                </w:r>
                <w:r w:rsidR="00460E77" w:rsidRPr="00A4338B" w:rsidDel="002B6072">
                  <w:rPr>
                    <w:lang w:val="en-GB"/>
                  </w:rPr>
                  <w:delText xml:space="preserve"> together with the</w:delText>
                </w:r>
                <w:r w:rsidRPr="00A4338B" w:rsidDel="002B6072">
                  <w:rPr>
                    <w:lang w:val="en-GB"/>
                  </w:rPr>
                  <w:delText xml:space="preserve"> capital requirements of undertakings from other financial sector.</w:delText>
                </w:r>
                <w:r w:rsidR="00460E77" w:rsidRPr="00A4338B" w:rsidDel="002B6072">
                  <w:rPr>
                    <w:lang w:val="en-GB"/>
                  </w:rPr>
                  <w:delText xml:space="preserve"> </w:delText>
                </w:r>
                <w:r w:rsidR="008D6B1A" w:rsidRPr="00A4338B" w:rsidDel="002B6072">
                  <w:rPr>
                    <w:lang w:val="en-GB"/>
                  </w:rPr>
                  <w:delText xml:space="preserve">In case the minimum consolidated group SCR is higher than the value of the consolidated group SCR </w:delText>
                </w:r>
                <w:r w:rsidR="008D6B1A" w:rsidRPr="00A4338B" w:rsidDel="002B6072">
                  <w:rPr>
                    <w:rFonts w:eastAsia="Times New Roman"/>
                    <w:color w:val="1F497D"/>
                    <w:lang w:val="en-GB"/>
                  </w:rPr>
                  <w:delText xml:space="preserve"> based on art 336 (a), (b), (d) and (e) of </w:delText>
                </w:r>
                <w:r w:rsidR="008D6B1A" w:rsidRPr="00A4338B" w:rsidDel="002B6072">
                  <w:rPr>
                    <w:lang w:val="en-GB"/>
                  </w:rPr>
                  <w:delText xml:space="preserve"> Delegated Regulation (EU) 2015/35, the value of the minimum consolidated group SCR should </w:delText>
                </w:r>
                <w:r w:rsidR="008D6B1A" w:rsidRPr="00A4338B" w:rsidDel="002B6072">
                  <w:rPr>
                    <w:lang w:val="en-GB"/>
                  </w:rPr>
                  <w:lastRenderedPageBreak/>
                  <w:delText xml:space="preserve">replace the value of the consolidated group SCR </w:delText>
                </w:r>
                <w:r w:rsidR="008D6B1A" w:rsidRPr="00A4338B" w:rsidDel="002B6072">
                  <w:rPr>
                    <w:rFonts w:eastAsia="Times New Roman"/>
                    <w:color w:val="1F497D"/>
                    <w:lang w:val="en-GB"/>
                  </w:rPr>
                  <w:delText xml:space="preserve"> based on art 336 (a), (b), (d) and (e). </w:delText>
                </w:r>
                <w:r w:rsidR="008D6B1A" w:rsidRPr="00A4338B" w:rsidDel="002B6072">
                  <w:rPr>
                    <w:lang w:val="en-GB"/>
                  </w:rPr>
                  <w:delText xml:space="preserve"> </w:delText>
                </w:r>
              </w:del>
            </w:ins>
          </w:p>
        </w:tc>
      </w:tr>
      <w:tr w:rsidR="00CA69A3" w:rsidRPr="00A4338B" w14:paraId="71314202" w14:textId="77777777" w:rsidTr="00EA0D67">
        <w:tc>
          <w:tcPr>
            <w:tcW w:w="2414" w:type="dxa"/>
            <w:tcBorders>
              <w:top w:val="single" w:sz="2" w:space="0" w:color="auto"/>
              <w:left w:val="single" w:sz="2" w:space="0" w:color="auto"/>
              <w:bottom w:val="single" w:sz="2" w:space="0" w:color="auto"/>
              <w:right w:val="single" w:sz="2" w:space="0" w:color="auto"/>
            </w:tcBorders>
          </w:tcPr>
          <w:p w14:paraId="2D490DCF" w14:textId="77777777" w:rsidR="00CA69A3" w:rsidRPr="00A4338B" w:rsidRDefault="00CA69A3" w:rsidP="00CA69A3">
            <w:pPr>
              <w:pStyle w:val="NormalCentered"/>
              <w:rPr>
                <w:lang w:val="en-GB"/>
              </w:rPr>
            </w:pPr>
            <w:r w:rsidRPr="00A4338B">
              <w:rPr>
                <w:i/>
                <w:iCs/>
                <w:lang w:val="en-GB"/>
              </w:rPr>
              <w:lastRenderedPageBreak/>
              <w:t>Other information on SCR</w:t>
            </w:r>
          </w:p>
        </w:tc>
        <w:tc>
          <w:tcPr>
            <w:tcW w:w="2043" w:type="dxa"/>
            <w:tcBorders>
              <w:top w:val="single" w:sz="2" w:space="0" w:color="auto"/>
              <w:left w:val="single" w:sz="2" w:space="0" w:color="auto"/>
              <w:bottom w:val="single" w:sz="2" w:space="0" w:color="auto"/>
              <w:right w:val="single" w:sz="2" w:space="0" w:color="auto"/>
            </w:tcBorders>
          </w:tcPr>
          <w:p w14:paraId="66A37E7C" w14:textId="77777777" w:rsidR="00CA69A3" w:rsidRPr="00A4338B" w:rsidRDefault="00CA69A3" w:rsidP="00CA69A3">
            <w:pPr>
              <w:pStyle w:val="NormalCentered"/>
              <w:rPr>
                <w:lang w:val="en-GB"/>
              </w:rPr>
            </w:pPr>
          </w:p>
        </w:tc>
        <w:tc>
          <w:tcPr>
            <w:tcW w:w="4829" w:type="dxa"/>
            <w:tcBorders>
              <w:top w:val="single" w:sz="2" w:space="0" w:color="auto"/>
              <w:left w:val="single" w:sz="2" w:space="0" w:color="auto"/>
              <w:bottom w:val="single" w:sz="2" w:space="0" w:color="auto"/>
              <w:right w:val="single" w:sz="2" w:space="0" w:color="auto"/>
            </w:tcBorders>
          </w:tcPr>
          <w:p w14:paraId="29385568" w14:textId="77777777" w:rsidR="00CA69A3" w:rsidRPr="00A4338B" w:rsidRDefault="00CA69A3" w:rsidP="00CA69A3">
            <w:pPr>
              <w:pStyle w:val="NormalCentered"/>
              <w:rPr>
                <w:lang w:val="en-GB"/>
              </w:rPr>
            </w:pPr>
          </w:p>
        </w:tc>
      </w:tr>
      <w:tr w:rsidR="00CA69A3" w:rsidRPr="00A4338B" w14:paraId="0E297672" w14:textId="77777777" w:rsidTr="00EA0D67">
        <w:tc>
          <w:tcPr>
            <w:tcW w:w="2414" w:type="dxa"/>
            <w:tcBorders>
              <w:top w:val="single" w:sz="2" w:space="0" w:color="auto"/>
              <w:left w:val="single" w:sz="2" w:space="0" w:color="auto"/>
              <w:bottom w:val="single" w:sz="2" w:space="0" w:color="auto"/>
              <w:right w:val="single" w:sz="2" w:space="0" w:color="auto"/>
            </w:tcBorders>
          </w:tcPr>
          <w:p w14:paraId="09BE2EA8" w14:textId="77777777" w:rsidR="00CA69A3" w:rsidRPr="00A4338B" w:rsidRDefault="00CA69A3" w:rsidP="00CA69A3">
            <w:pPr>
              <w:pStyle w:val="NormalLeft"/>
              <w:rPr>
                <w:lang w:val="en-GB"/>
              </w:rPr>
            </w:pPr>
            <w:r w:rsidRPr="00A4338B">
              <w:rPr>
                <w:lang w:val="en-GB"/>
              </w:rPr>
              <w:t>R0400/C0100</w:t>
            </w:r>
          </w:p>
        </w:tc>
        <w:tc>
          <w:tcPr>
            <w:tcW w:w="2043" w:type="dxa"/>
            <w:tcBorders>
              <w:top w:val="single" w:sz="2" w:space="0" w:color="auto"/>
              <w:left w:val="single" w:sz="2" w:space="0" w:color="auto"/>
              <w:bottom w:val="single" w:sz="2" w:space="0" w:color="auto"/>
              <w:right w:val="single" w:sz="2" w:space="0" w:color="auto"/>
            </w:tcBorders>
          </w:tcPr>
          <w:p w14:paraId="6010941C" w14:textId="77777777" w:rsidR="00CA69A3" w:rsidRPr="00A4338B" w:rsidRDefault="00CA69A3" w:rsidP="00CA69A3">
            <w:pPr>
              <w:pStyle w:val="NormalLeft"/>
              <w:rPr>
                <w:lang w:val="en-GB"/>
              </w:rPr>
            </w:pPr>
            <w:r w:rsidRPr="00A4338B">
              <w:rPr>
                <w:lang w:val="en-GB"/>
              </w:rPr>
              <w:t>Capital requirement for duration–based equity risk sub–module</w:t>
            </w:r>
          </w:p>
        </w:tc>
        <w:tc>
          <w:tcPr>
            <w:tcW w:w="4829" w:type="dxa"/>
            <w:tcBorders>
              <w:top w:val="single" w:sz="2" w:space="0" w:color="auto"/>
              <w:left w:val="single" w:sz="2" w:space="0" w:color="auto"/>
              <w:bottom w:val="single" w:sz="2" w:space="0" w:color="auto"/>
              <w:right w:val="single" w:sz="2" w:space="0" w:color="auto"/>
            </w:tcBorders>
          </w:tcPr>
          <w:p w14:paraId="770ECF09" w14:textId="77777777" w:rsidR="00CA69A3" w:rsidRPr="00A4338B" w:rsidRDefault="00CA69A3" w:rsidP="00CA69A3">
            <w:pPr>
              <w:pStyle w:val="NormalLeft"/>
              <w:rPr>
                <w:lang w:val="en-GB"/>
              </w:rPr>
            </w:pPr>
            <w:r w:rsidRPr="00A4338B">
              <w:rPr>
                <w:lang w:val="en-GB"/>
              </w:rPr>
              <w:t>Amount of the capital requirement for duration–based equity risk sub–module.</w:t>
            </w:r>
          </w:p>
        </w:tc>
      </w:tr>
      <w:tr w:rsidR="00CA69A3" w:rsidRPr="00A4338B" w14:paraId="71F9A633" w14:textId="77777777" w:rsidTr="00EA0D67">
        <w:tc>
          <w:tcPr>
            <w:tcW w:w="2414" w:type="dxa"/>
            <w:tcBorders>
              <w:top w:val="single" w:sz="2" w:space="0" w:color="auto"/>
              <w:left w:val="single" w:sz="2" w:space="0" w:color="auto"/>
              <w:bottom w:val="single" w:sz="2" w:space="0" w:color="auto"/>
              <w:right w:val="single" w:sz="2" w:space="0" w:color="auto"/>
            </w:tcBorders>
          </w:tcPr>
          <w:p w14:paraId="67B1B5B9" w14:textId="77777777" w:rsidR="00CA69A3" w:rsidRPr="00A4338B" w:rsidRDefault="00CA69A3" w:rsidP="00CA69A3">
            <w:pPr>
              <w:pStyle w:val="NormalLeft"/>
              <w:rPr>
                <w:lang w:val="en-GB"/>
              </w:rPr>
            </w:pPr>
            <w:r w:rsidRPr="00A4338B">
              <w:rPr>
                <w:lang w:val="en-GB"/>
              </w:rPr>
              <w:t>R0410/C0100</w:t>
            </w:r>
          </w:p>
        </w:tc>
        <w:tc>
          <w:tcPr>
            <w:tcW w:w="2043" w:type="dxa"/>
            <w:tcBorders>
              <w:top w:val="single" w:sz="2" w:space="0" w:color="auto"/>
              <w:left w:val="single" w:sz="2" w:space="0" w:color="auto"/>
              <w:bottom w:val="single" w:sz="2" w:space="0" w:color="auto"/>
              <w:right w:val="single" w:sz="2" w:space="0" w:color="auto"/>
            </w:tcBorders>
          </w:tcPr>
          <w:p w14:paraId="279570E5" w14:textId="77777777" w:rsidR="00CA69A3" w:rsidRPr="00A4338B" w:rsidRDefault="00CA69A3" w:rsidP="00CA69A3">
            <w:pPr>
              <w:pStyle w:val="NormalLeft"/>
              <w:rPr>
                <w:lang w:val="en-GB"/>
              </w:rPr>
            </w:pPr>
            <w:r w:rsidRPr="00A4338B">
              <w:rPr>
                <w:lang w:val="en-GB"/>
              </w:rPr>
              <w:t>Total amount of notional Solvency Capital Requirements for remaining part</w:t>
            </w:r>
          </w:p>
        </w:tc>
        <w:tc>
          <w:tcPr>
            <w:tcW w:w="4829" w:type="dxa"/>
            <w:tcBorders>
              <w:top w:val="single" w:sz="2" w:space="0" w:color="auto"/>
              <w:left w:val="single" w:sz="2" w:space="0" w:color="auto"/>
              <w:bottom w:val="single" w:sz="2" w:space="0" w:color="auto"/>
              <w:right w:val="single" w:sz="2" w:space="0" w:color="auto"/>
            </w:tcBorders>
          </w:tcPr>
          <w:p w14:paraId="2B18D03E" w14:textId="77777777" w:rsidR="00CA69A3" w:rsidRPr="00A4338B" w:rsidRDefault="00CA69A3" w:rsidP="00CA69A3">
            <w:pPr>
              <w:pStyle w:val="NormalLeft"/>
              <w:rPr>
                <w:lang w:val="en-GB"/>
              </w:rPr>
            </w:pPr>
            <w:r w:rsidRPr="00A4338B">
              <w:rPr>
                <w:lang w:val="en-GB"/>
              </w:rPr>
              <w:t>Amount of the notional SCRs of remaining part when group has RFF.</w:t>
            </w:r>
          </w:p>
        </w:tc>
      </w:tr>
      <w:tr w:rsidR="00CA69A3" w:rsidRPr="00A4338B" w14:paraId="206962C7" w14:textId="77777777" w:rsidTr="00EA0D67">
        <w:tc>
          <w:tcPr>
            <w:tcW w:w="2414" w:type="dxa"/>
            <w:tcBorders>
              <w:top w:val="single" w:sz="2" w:space="0" w:color="auto"/>
              <w:left w:val="single" w:sz="2" w:space="0" w:color="auto"/>
              <w:bottom w:val="single" w:sz="2" w:space="0" w:color="auto"/>
              <w:right w:val="single" w:sz="2" w:space="0" w:color="auto"/>
            </w:tcBorders>
          </w:tcPr>
          <w:p w14:paraId="1169DDE7" w14:textId="77777777" w:rsidR="00CA69A3" w:rsidRPr="00A4338B" w:rsidRDefault="00CA69A3" w:rsidP="00CA69A3">
            <w:pPr>
              <w:pStyle w:val="NormalLeft"/>
              <w:rPr>
                <w:lang w:val="en-GB"/>
              </w:rPr>
            </w:pPr>
            <w:r w:rsidRPr="00A4338B">
              <w:rPr>
                <w:lang w:val="en-GB"/>
              </w:rPr>
              <w:t>R0420/C0100</w:t>
            </w:r>
          </w:p>
        </w:tc>
        <w:tc>
          <w:tcPr>
            <w:tcW w:w="2043" w:type="dxa"/>
            <w:tcBorders>
              <w:top w:val="single" w:sz="2" w:space="0" w:color="auto"/>
              <w:left w:val="single" w:sz="2" w:space="0" w:color="auto"/>
              <w:bottom w:val="single" w:sz="2" w:space="0" w:color="auto"/>
              <w:right w:val="single" w:sz="2" w:space="0" w:color="auto"/>
            </w:tcBorders>
          </w:tcPr>
          <w:p w14:paraId="2572A5A3" w14:textId="77777777" w:rsidR="00CA69A3" w:rsidRPr="00A4338B" w:rsidRDefault="00CA69A3" w:rsidP="00CA69A3">
            <w:pPr>
              <w:pStyle w:val="NormalLeft"/>
              <w:rPr>
                <w:lang w:val="en-GB"/>
              </w:rPr>
            </w:pPr>
            <w:r w:rsidRPr="00A4338B">
              <w:rPr>
                <w:lang w:val="en-GB"/>
              </w:rPr>
              <w:t>Total amount of notional Solvency Capital Requirements for ring–fenced funds</w:t>
            </w:r>
          </w:p>
        </w:tc>
        <w:tc>
          <w:tcPr>
            <w:tcW w:w="4829" w:type="dxa"/>
            <w:tcBorders>
              <w:top w:val="single" w:sz="2" w:space="0" w:color="auto"/>
              <w:left w:val="single" w:sz="2" w:space="0" w:color="auto"/>
              <w:bottom w:val="single" w:sz="2" w:space="0" w:color="auto"/>
              <w:right w:val="single" w:sz="2" w:space="0" w:color="auto"/>
            </w:tcBorders>
          </w:tcPr>
          <w:p w14:paraId="3A4912F7" w14:textId="48999400" w:rsidR="00CA69A3" w:rsidRPr="00A4338B" w:rsidRDefault="00CA69A3" w:rsidP="00CA69A3">
            <w:pPr>
              <w:pStyle w:val="NormalLeft"/>
              <w:rPr>
                <w:lang w:val="en-GB"/>
              </w:rPr>
            </w:pPr>
            <w:r w:rsidRPr="00A4338B">
              <w:rPr>
                <w:lang w:val="en-GB"/>
              </w:rPr>
              <w:t>Amount of the sum of notional SCRs of all ring</w:t>
            </w:r>
            <w:r w:rsidR="00227010" w:rsidRPr="00A4338B">
              <w:rPr>
                <w:lang w:val="en-GB"/>
              </w:rPr>
              <w:t>-</w:t>
            </w:r>
            <w:r w:rsidRPr="00A4338B">
              <w:rPr>
                <w:lang w:val="en-GB"/>
              </w:rPr>
              <w:t>fenced funds when group has RFF (other than those related to business operated in accordance with article 4 of Directive 2003/41/EC (transitional)).</w:t>
            </w:r>
          </w:p>
        </w:tc>
      </w:tr>
      <w:tr w:rsidR="00CA69A3" w:rsidRPr="00A4338B" w14:paraId="4217C347" w14:textId="77777777" w:rsidTr="00EA0D67">
        <w:tc>
          <w:tcPr>
            <w:tcW w:w="2414" w:type="dxa"/>
            <w:tcBorders>
              <w:top w:val="single" w:sz="2" w:space="0" w:color="auto"/>
              <w:left w:val="single" w:sz="2" w:space="0" w:color="auto"/>
              <w:bottom w:val="single" w:sz="2" w:space="0" w:color="auto"/>
              <w:right w:val="single" w:sz="2" w:space="0" w:color="auto"/>
            </w:tcBorders>
          </w:tcPr>
          <w:p w14:paraId="05FF25FE" w14:textId="77777777" w:rsidR="00CA69A3" w:rsidRPr="00A4338B" w:rsidRDefault="00CA69A3" w:rsidP="00CA69A3">
            <w:pPr>
              <w:pStyle w:val="NormalLeft"/>
              <w:rPr>
                <w:lang w:val="en-GB"/>
              </w:rPr>
            </w:pPr>
            <w:r w:rsidRPr="00A4338B">
              <w:rPr>
                <w:lang w:val="en-GB"/>
              </w:rPr>
              <w:t>R0430/C0100</w:t>
            </w:r>
          </w:p>
        </w:tc>
        <w:tc>
          <w:tcPr>
            <w:tcW w:w="2043" w:type="dxa"/>
            <w:tcBorders>
              <w:top w:val="single" w:sz="2" w:space="0" w:color="auto"/>
              <w:left w:val="single" w:sz="2" w:space="0" w:color="auto"/>
              <w:bottom w:val="single" w:sz="2" w:space="0" w:color="auto"/>
              <w:right w:val="single" w:sz="2" w:space="0" w:color="auto"/>
            </w:tcBorders>
          </w:tcPr>
          <w:p w14:paraId="28612F82" w14:textId="77777777" w:rsidR="00CA69A3" w:rsidRPr="00A4338B" w:rsidRDefault="00CA69A3" w:rsidP="00CA69A3">
            <w:pPr>
              <w:pStyle w:val="NormalLeft"/>
              <w:rPr>
                <w:lang w:val="en-GB"/>
              </w:rPr>
            </w:pPr>
            <w:r w:rsidRPr="00A4338B">
              <w:rPr>
                <w:lang w:val="en-GB"/>
              </w:rPr>
              <w:t>Total amount of Notional Solvency Capital Requirements for matching adjustment portfolios</w:t>
            </w:r>
          </w:p>
        </w:tc>
        <w:tc>
          <w:tcPr>
            <w:tcW w:w="4829" w:type="dxa"/>
            <w:tcBorders>
              <w:top w:val="single" w:sz="2" w:space="0" w:color="auto"/>
              <w:left w:val="single" w:sz="2" w:space="0" w:color="auto"/>
              <w:bottom w:val="single" w:sz="2" w:space="0" w:color="auto"/>
              <w:right w:val="single" w:sz="2" w:space="0" w:color="auto"/>
            </w:tcBorders>
          </w:tcPr>
          <w:p w14:paraId="3368447A" w14:textId="77777777" w:rsidR="00CA69A3" w:rsidRPr="00A4338B" w:rsidRDefault="00CA69A3" w:rsidP="00CA69A3">
            <w:pPr>
              <w:pStyle w:val="NormalLeft"/>
              <w:rPr>
                <w:lang w:val="en-GB"/>
              </w:rPr>
            </w:pPr>
            <w:r w:rsidRPr="00A4338B">
              <w:rPr>
                <w:lang w:val="en-GB"/>
              </w:rPr>
              <w:t>Amount of the sum of notional SCRs of all matching adjustment portfolios.</w:t>
            </w:r>
          </w:p>
        </w:tc>
      </w:tr>
      <w:tr w:rsidR="00CA69A3" w:rsidRPr="00A4338B" w14:paraId="5840A42F" w14:textId="77777777" w:rsidTr="00EA0D67">
        <w:tc>
          <w:tcPr>
            <w:tcW w:w="2414" w:type="dxa"/>
            <w:tcBorders>
              <w:top w:val="single" w:sz="2" w:space="0" w:color="auto"/>
              <w:left w:val="single" w:sz="2" w:space="0" w:color="auto"/>
              <w:bottom w:val="single" w:sz="2" w:space="0" w:color="auto"/>
              <w:right w:val="single" w:sz="2" w:space="0" w:color="auto"/>
            </w:tcBorders>
          </w:tcPr>
          <w:p w14:paraId="24AB5529" w14:textId="77777777" w:rsidR="00CA69A3" w:rsidRPr="00A4338B" w:rsidRDefault="00CA69A3" w:rsidP="00CA69A3">
            <w:pPr>
              <w:pStyle w:val="NormalLeft"/>
              <w:rPr>
                <w:lang w:val="en-GB"/>
              </w:rPr>
            </w:pPr>
            <w:r w:rsidRPr="00A4338B">
              <w:rPr>
                <w:lang w:val="en-GB"/>
              </w:rPr>
              <w:t>R0440/C0100</w:t>
            </w:r>
          </w:p>
        </w:tc>
        <w:tc>
          <w:tcPr>
            <w:tcW w:w="2043" w:type="dxa"/>
            <w:tcBorders>
              <w:top w:val="single" w:sz="2" w:space="0" w:color="auto"/>
              <w:left w:val="single" w:sz="2" w:space="0" w:color="auto"/>
              <w:bottom w:val="single" w:sz="2" w:space="0" w:color="auto"/>
              <w:right w:val="single" w:sz="2" w:space="0" w:color="auto"/>
            </w:tcBorders>
          </w:tcPr>
          <w:p w14:paraId="5BEEBB9E" w14:textId="77777777" w:rsidR="00CA69A3" w:rsidRPr="00A4338B" w:rsidRDefault="00CA69A3" w:rsidP="00CA69A3">
            <w:pPr>
              <w:pStyle w:val="NormalLeft"/>
              <w:rPr>
                <w:lang w:val="en-GB"/>
              </w:rPr>
            </w:pPr>
            <w:r w:rsidRPr="00A4338B">
              <w:rPr>
                <w:lang w:val="en-GB"/>
              </w:rPr>
              <w:t>Diversification effects due to RFF nSCR aggregation for Article 304</w:t>
            </w:r>
          </w:p>
        </w:tc>
        <w:tc>
          <w:tcPr>
            <w:tcW w:w="4829" w:type="dxa"/>
            <w:tcBorders>
              <w:top w:val="single" w:sz="2" w:space="0" w:color="auto"/>
              <w:left w:val="single" w:sz="2" w:space="0" w:color="auto"/>
              <w:bottom w:val="single" w:sz="2" w:space="0" w:color="auto"/>
              <w:right w:val="single" w:sz="2" w:space="0" w:color="auto"/>
            </w:tcBorders>
          </w:tcPr>
          <w:p w14:paraId="70A07F4D" w14:textId="77777777" w:rsidR="00CA69A3" w:rsidRPr="00A4338B" w:rsidRDefault="00CA69A3" w:rsidP="00CA69A3">
            <w:pPr>
              <w:pStyle w:val="NormalLeft"/>
              <w:rPr>
                <w:lang w:val="en-GB"/>
              </w:rPr>
            </w:pPr>
            <w:r w:rsidRPr="00A4338B">
              <w:rPr>
                <w:lang w:val="en-GB"/>
              </w:rPr>
              <w:t>Amount of the adjustment for a diversification effect between ring–fenced funds under Article 304 of Directive 2009/138/EC and the remaining part where applicable.</w:t>
            </w:r>
          </w:p>
        </w:tc>
      </w:tr>
      <w:tr w:rsidR="00CA69A3" w:rsidRPr="00A4338B" w14:paraId="4D89A866" w14:textId="77777777" w:rsidTr="00EA0D67">
        <w:tc>
          <w:tcPr>
            <w:tcW w:w="2414" w:type="dxa"/>
            <w:tcBorders>
              <w:top w:val="single" w:sz="2" w:space="0" w:color="auto"/>
              <w:left w:val="single" w:sz="2" w:space="0" w:color="auto"/>
              <w:bottom w:val="single" w:sz="2" w:space="0" w:color="auto"/>
              <w:right w:val="single" w:sz="2" w:space="0" w:color="auto"/>
            </w:tcBorders>
          </w:tcPr>
          <w:p w14:paraId="42E7789D" w14:textId="77777777" w:rsidR="00CA69A3" w:rsidRPr="00A4338B" w:rsidRDefault="00CA69A3" w:rsidP="00CA69A3">
            <w:pPr>
              <w:pStyle w:val="NormalLeft"/>
              <w:rPr>
                <w:lang w:val="en-GB"/>
              </w:rPr>
            </w:pPr>
            <w:r w:rsidRPr="00A4338B">
              <w:rPr>
                <w:lang w:val="en-GB"/>
              </w:rPr>
              <w:t>R0450/C0100</w:t>
            </w:r>
          </w:p>
        </w:tc>
        <w:tc>
          <w:tcPr>
            <w:tcW w:w="2043" w:type="dxa"/>
            <w:tcBorders>
              <w:top w:val="single" w:sz="2" w:space="0" w:color="auto"/>
              <w:left w:val="single" w:sz="2" w:space="0" w:color="auto"/>
              <w:bottom w:val="single" w:sz="2" w:space="0" w:color="auto"/>
              <w:right w:val="single" w:sz="2" w:space="0" w:color="auto"/>
            </w:tcBorders>
          </w:tcPr>
          <w:p w14:paraId="450AFB32" w14:textId="77777777" w:rsidR="00CA69A3" w:rsidRPr="00A4338B" w:rsidRDefault="00CA69A3" w:rsidP="00CA69A3">
            <w:pPr>
              <w:pStyle w:val="NormalLeft"/>
              <w:rPr>
                <w:lang w:val="en-GB"/>
              </w:rPr>
            </w:pPr>
            <w:r w:rsidRPr="00A4338B">
              <w:rPr>
                <w:lang w:val="en-GB"/>
              </w:rPr>
              <w:t>Method used to calculate the adjustment due to RFF/MAP nSCR aggregation</w:t>
            </w:r>
          </w:p>
        </w:tc>
        <w:tc>
          <w:tcPr>
            <w:tcW w:w="4829" w:type="dxa"/>
            <w:tcBorders>
              <w:top w:val="single" w:sz="2" w:space="0" w:color="auto"/>
              <w:left w:val="single" w:sz="2" w:space="0" w:color="auto"/>
              <w:bottom w:val="single" w:sz="2" w:space="0" w:color="auto"/>
              <w:right w:val="single" w:sz="2" w:space="0" w:color="auto"/>
            </w:tcBorders>
          </w:tcPr>
          <w:p w14:paraId="51539709" w14:textId="77777777" w:rsidR="00CA69A3" w:rsidRPr="00A4338B" w:rsidRDefault="00CA69A3" w:rsidP="00CA69A3">
            <w:pPr>
              <w:pStyle w:val="NormalLeft"/>
              <w:rPr>
                <w:lang w:val="en-GB"/>
              </w:rPr>
            </w:pPr>
            <w:r w:rsidRPr="00A4338B">
              <w:rPr>
                <w:lang w:val="en-GB"/>
              </w:rPr>
              <w:t>Method used to calculate the adjustment due to RFF nSCR aggregation. One of the options in the following closed list shall be used:</w:t>
            </w:r>
          </w:p>
          <w:p w14:paraId="0ED6275D" w14:textId="77777777" w:rsidR="00CA69A3" w:rsidRPr="00A4338B" w:rsidRDefault="00CA69A3" w:rsidP="00CA69A3">
            <w:pPr>
              <w:pStyle w:val="NormalLeft"/>
              <w:rPr>
                <w:lang w:val="en-GB"/>
              </w:rPr>
            </w:pPr>
            <w:r w:rsidRPr="00A4338B">
              <w:rPr>
                <w:lang w:val="en-GB"/>
              </w:rPr>
              <w:t>1 — Full recalculation</w:t>
            </w:r>
          </w:p>
          <w:p w14:paraId="48B0CE43" w14:textId="77777777" w:rsidR="00CA69A3" w:rsidRPr="00A4338B" w:rsidRDefault="00CA69A3" w:rsidP="00CA69A3">
            <w:pPr>
              <w:pStyle w:val="NormalLeft"/>
              <w:rPr>
                <w:lang w:val="en-GB"/>
              </w:rPr>
            </w:pPr>
            <w:r w:rsidRPr="00A4338B">
              <w:rPr>
                <w:lang w:val="en-GB"/>
              </w:rPr>
              <w:t>2 — Simplification at risk sub–module level</w:t>
            </w:r>
          </w:p>
          <w:p w14:paraId="41E5B203" w14:textId="77777777" w:rsidR="00CA69A3" w:rsidRPr="00A4338B" w:rsidRDefault="00CA69A3" w:rsidP="00CA69A3">
            <w:pPr>
              <w:pStyle w:val="NormalLeft"/>
              <w:rPr>
                <w:lang w:val="en-GB"/>
              </w:rPr>
            </w:pPr>
            <w:r w:rsidRPr="00A4338B">
              <w:rPr>
                <w:lang w:val="en-GB"/>
              </w:rPr>
              <w:t>3 — Simplification at risk module level</w:t>
            </w:r>
          </w:p>
          <w:p w14:paraId="23EAF67B" w14:textId="77777777" w:rsidR="00CA69A3" w:rsidRPr="00A4338B" w:rsidRDefault="00CA69A3" w:rsidP="00CA69A3">
            <w:pPr>
              <w:pStyle w:val="NormalLeft"/>
              <w:rPr>
                <w:lang w:val="en-GB"/>
              </w:rPr>
            </w:pPr>
            <w:r w:rsidRPr="00A4338B">
              <w:rPr>
                <w:lang w:val="en-GB"/>
              </w:rPr>
              <w:t>4 — No adjustment</w:t>
            </w:r>
          </w:p>
          <w:p w14:paraId="07FE9AEA" w14:textId="77777777" w:rsidR="00CA69A3" w:rsidRPr="00A4338B" w:rsidRDefault="00CA69A3" w:rsidP="00CA69A3">
            <w:pPr>
              <w:pStyle w:val="NormalLeft"/>
              <w:rPr>
                <w:lang w:val="en-GB"/>
              </w:rPr>
            </w:pPr>
            <w:r w:rsidRPr="00A4338B">
              <w:rPr>
                <w:lang w:val="en-GB"/>
              </w:rPr>
              <w:lastRenderedPageBreak/>
              <w:t>When the group has no RFF (or have only RFF under Article 304 of Directive 2009/138/EC) it shall select option 4.</w:t>
            </w:r>
          </w:p>
        </w:tc>
      </w:tr>
      <w:tr w:rsidR="00CA69A3" w:rsidRPr="00A4338B" w14:paraId="25900490" w14:textId="77777777" w:rsidTr="00EA0D67">
        <w:tc>
          <w:tcPr>
            <w:tcW w:w="2414" w:type="dxa"/>
            <w:tcBorders>
              <w:top w:val="single" w:sz="2" w:space="0" w:color="auto"/>
              <w:left w:val="single" w:sz="2" w:space="0" w:color="auto"/>
              <w:bottom w:val="single" w:sz="2" w:space="0" w:color="auto"/>
              <w:right w:val="single" w:sz="2" w:space="0" w:color="auto"/>
            </w:tcBorders>
          </w:tcPr>
          <w:p w14:paraId="350E1D08" w14:textId="77777777" w:rsidR="00CA69A3" w:rsidRPr="00A4338B" w:rsidRDefault="00CA69A3" w:rsidP="00CA69A3">
            <w:pPr>
              <w:pStyle w:val="NormalLeft"/>
              <w:rPr>
                <w:lang w:val="en-GB"/>
              </w:rPr>
            </w:pPr>
            <w:r w:rsidRPr="00A4338B">
              <w:rPr>
                <w:lang w:val="en-GB"/>
              </w:rPr>
              <w:lastRenderedPageBreak/>
              <w:t>R0460/C0100</w:t>
            </w:r>
          </w:p>
        </w:tc>
        <w:tc>
          <w:tcPr>
            <w:tcW w:w="2043" w:type="dxa"/>
            <w:tcBorders>
              <w:top w:val="single" w:sz="2" w:space="0" w:color="auto"/>
              <w:left w:val="single" w:sz="2" w:space="0" w:color="auto"/>
              <w:bottom w:val="single" w:sz="2" w:space="0" w:color="auto"/>
              <w:right w:val="single" w:sz="2" w:space="0" w:color="auto"/>
            </w:tcBorders>
          </w:tcPr>
          <w:p w14:paraId="797C9CC9" w14:textId="77777777" w:rsidR="00CA69A3" w:rsidRPr="00A4338B" w:rsidRDefault="00CA69A3" w:rsidP="00CA69A3">
            <w:pPr>
              <w:pStyle w:val="NormalLeft"/>
              <w:rPr>
                <w:lang w:val="en-GB"/>
              </w:rPr>
            </w:pPr>
            <w:r w:rsidRPr="00A4338B">
              <w:rPr>
                <w:lang w:val="en-GB"/>
              </w:rPr>
              <w:t>Net future discretionary benefits</w:t>
            </w:r>
          </w:p>
        </w:tc>
        <w:tc>
          <w:tcPr>
            <w:tcW w:w="4829" w:type="dxa"/>
            <w:tcBorders>
              <w:top w:val="single" w:sz="2" w:space="0" w:color="auto"/>
              <w:left w:val="single" w:sz="2" w:space="0" w:color="auto"/>
              <w:bottom w:val="single" w:sz="2" w:space="0" w:color="auto"/>
              <w:right w:val="single" w:sz="2" w:space="0" w:color="auto"/>
            </w:tcBorders>
          </w:tcPr>
          <w:p w14:paraId="3C97C5E7" w14:textId="77777777" w:rsidR="00CA69A3" w:rsidRPr="00A4338B" w:rsidRDefault="00CA69A3" w:rsidP="00CA69A3">
            <w:pPr>
              <w:pStyle w:val="NormalLeft"/>
              <w:rPr>
                <w:lang w:val="en-GB"/>
              </w:rPr>
            </w:pPr>
            <w:r w:rsidRPr="00A4338B">
              <w:rPr>
                <w:lang w:val="en-GB"/>
              </w:rPr>
              <w:t>Amount of technical provisions without risk margin in relation to future discretionary benefits net of reinsurance.</w:t>
            </w:r>
          </w:p>
        </w:tc>
      </w:tr>
      <w:tr w:rsidR="00CA69A3" w:rsidRPr="00A4338B" w14:paraId="7482666A" w14:textId="77777777" w:rsidTr="00EA0D67">
        <w:tc>
          <w:tcPr>
            <w:tcW w:w="2414" w:type="dxa"/>
            <w:tcBorders>
              <w:top w:val="single" w:sz="2" w:space="0" w:color="auto"/>
              <w:left w:val="single" w:sz="2" w:space="0" w:color="auto"/>
              <w:bottom w:val="single" w:sz="2" w:space="0" w:color="auto"/>
              <w:right w:val="single" w:sz="2" w:space="0" w:color="auto"/>
            </w:tcBorders>
          </w:tcPr>
          <w:p w14:paraId="210BD365" w14:textId="77777777" w:rsidR="00CA69A3" w:rsidRPr="00A4338B" w:rsidRDefault="00CA69A3" w:rsidP="00CA69A3">
            <w:pPr>
              <w:pStyle w:val="NormalLeft"/>
              <w:rPr>
                <w:lang w:val="en-GB"/>
              </w:rPr>
            </w:pPr>
            <w:r w:rsidRPr="00A4338B">
              <w:rPr>
                <w:lang w:val="en-GB"/>
              </w:rPr>
              <w:t>R0470/C0100</w:t>
            </w:r>
          </w:p>
        </w:tc>
        <w:tc>
          <w:tcPr>
            <w:tcW w:w="2043" w:type="dxa"/>
            <w:tcBorders>
              <w:top w:val="single" w:sz="2" w:space="0" w:color="auto"/>
              <w:left w:val="single" w:sz="2" w:space="0" w:color="auto"/>
              <w:bottom w:val="single" w:sz="2" w:space="0" w:color="auto"/>
              <w:right w:val="single" w:sz="2" w:space="0" w:color="auto"/>
            </w:tcBorders>
          </w:tcPr>
          <w:p w14:paraId="5DB97D51" w14:textId="77777777" w:rsidR="00CA69A3" w:rsidRPr="00A4338B" w:rsidRDefault="00CA69A3" w:rsidP="00CA69A3">
            <w:pPr>
              <w:pStyle w:val="NormalLeft"/>
              <w:rPr>
                <w:lang w:val="en-GB"/>
              </w:rPr>
            </w:pPr>
            <w:r w:rsidRPr="00A4338B">
              <w:rPr>
                <w:lang w:val="en-GB"/>
              </w:rPr>
              <w:t>Minimum consolidated group solvency capital requirement</w:t>
            </w:r>
          </w:p>
        </w:tc>
        <w:tc>
          <w:tcPr>
            <w:tcW w:w="4829" w:type="dxa"/>
            <w:tcBorders>
              <w:top w:val="single" w:sz="2" w:space="0" w:color="auto"/>
              <w:left w:val="single" w:sz="2" w:space="0" w:color="auto"/>
              <w:bottom w:val="single" w:sz="2" w:space="0" w:color="auto"/>
              <w:right w:val="single" w:sz="2" w:space="0" w:color="auto"/>
            </w:tcBorders>
          </w:tcPr>
          <w:p w14:paraId="30096C09" w14:textId="22D31235" w:rsidR="00CA69A3" w:rsidRPr="00A4338B" w:rsidRDefault="00CA69A3">
            <w:pPr>
              <w:pStyle w:val="NormalLeft"/>
              <w:rPr>
                <w:lang w:val="en-GB"/>
              </w:rPr>
            </w:pPr>
            <w:r w:rsidRPr="00A4338B">
              <w:rPr>
                <w:lang w:val="en-GB"/>
              </w:rPr>
              <w:t xml:space="preserve">Amount of the minimum consolidated group Solvency Capital Requirement as stated in article 230 of Directive 2009/138/EC. </w:t>
            </w:r>
            <w:del w:id="1398" w:author="Author">
              <w:r w:rsidRPr="00A4338B" w:rsidDel="009F506F">
                <w:rPr>
                  <w:lang w:val="en-GB"/>
                </w:rPr>
                <w:delText>This item is applicable to group reporting only.</w:delText>
              </w:r>
            </w:del>
          </w:p>
        </w:tc>
      </w:tr>
      <w:tr w:rsidR="00CA69A3" w:rsidRPr="00A4338B" w14:paraId="583D3ECD" w14:textId="77777777" w:rsidTr="00EA0D67">
        <w:tc>
          <w:tcPr>
            <w:tcW w:w="2414" w:type="dxa"/>
            <w:tcBorders>
              <w:top w:val="single" w:sz="2" w:space="0" w:color="auto"/>
              <w:left w:val="single" w:sz="2" w:space="0" w:color="auto"/>
              <w:bottom w:val="single" w:sz="2" w:space="0" w:color="auto"/>
              <w:right w:val="single" w:sz="2" w:space="0" w:color="auto"/>
            </w:tcBorders>
          </w:tcPr>
          <w:p w14:paraId="499FE5D8" w14:textId="77777777" w:rsidR="00CA69A3" w:rsidRPr="00A4338B" w:rsidRDefault="00CA69A3" w:rsidP="00CA69A3">
            <w:pPr>
              <w:pStyle w:val="NormalLeft"/>
              <w:rPr>
                <w:lang w:val="en-GB"/>
              </w:rPr>
            </w:pPr>
            <w:r w:rsidRPr="00A4338B">
              <w:rPr>
                <w:lang w:val="en-GB"/>
              </w:rPr>
              <w:t>R0500/C0100</w:t>
            </w:r>
          </w:p>
        </w:tc>
        <w:tc>
          <w:tcPr>
            <w:tcW w:w="2043" w:type="dxa"/>
            <w:tcBorders>
              <w:top w:val="single" w:sz="2" w:space="0" w:color="auto"/>
              <w:left w:val="single" w:sz="2" w:space="0" w:color="auto"/>
              <w:bottom w:val="single" w:sz="2" w:space="0" w:color="auto"/>
              <w:right w:val="single" w:sz="2" w:space="0" w:color="auto"/>
            </w:tcBorders>
          </w:tcPr>
          <w:p w14:paraId="16417AB2" w14:textId="77777777" w:rsidR="00CA69A3" w:rsidRPr="00A4338B" w:rsidRDefault="00CA69A3" w:rsidP="00CA69A3">
            <w:pPr>
              <w:pStyle w:val="NormalLeft"/>
              <w:rPr>
                <w:lang w:val="en-GB"/>
              </w:rPr>
            </w:pPr>
            <w:r w:rsidRPr="00A4338B">
              <w:rPr>
                <w:lang w:val="en-GB"/>
              </w:rPr>
              <w:t>Capital requirement for other financial sectors (Non–insurance capital requirements)</w:t>
            </w:r>
          </w:p>
        </w:tc>
        <w:tc>
          <w:tcPr>
            <w:tcW w:w="4829" w:type="dxa"/>
            <w:tcBorders>
              <w:top w:val="single" w:sz="2" w:space="0" w:color="auto"/>
              <w:left w:val="single" w:sz="2" w:space="0" w:color="auto"/>
              <w:bottom w:val="single" w:sz="2" w:space="0" w:color="auto"/>
              <w:right w:val="single" w:sz="2" w:space="0" w:color="auto"/>
            </w:tcBorders>
          </w:tcPr>
          <w:p w14:paraId="690CAF5E" w14:textId="77777777" w:rsidR="00CA69A3" w:rsidRPr="00A4338B" w:rsidRDefault="00CA69A3" w:rsidP="00CA69A3">
            <w:pPr>
              <w:pStyle w:val="NormalLeft"/>
              <w:rPr>
                <w:lang w:val="en-GB"/>
              </w:rPr>
            </w:pPr>
            <w:r w:rsidRPr="00A4338B">
              <w:rPr>
                <w:lang w:val="en-GB"/>
              </w:rPr>
              <w:t>Amount of capital requirement for other financial sectors.</w:t>
            </w:r>
          </w:p>
          <w:p w14:paraId="26B08589" w14:textId="087817DB" w:rsidR="00CA69A3" w:rsidRPr="00A4338B" w:rsidRDefault="00CA69A3" w:rsidP="00CA69A3">
            <w:pPr>
              <w:pStyle w:val="NormalLeft"/>
              <w:rPr>
                <w:lang w:val="en-GB"/>
              </w:rPr>
            </w:pPr>
            <w:r w:rsidRPr="00A4338B">
              <w:rPr>
                <w:lang w:val="en-GB"/>
              </w:rPr>
              <w:t xml:space="preserve">R0500 is expected to be equal to the sum of R0510, R0520 and R0530.  </w:t>
            </w:r>
          </w:p>
          <w:p w14:paraId="5CFFB12F" w14:textId="77777777" w:rsidR="00CA69A3" w:rsidRPr="00A4338B" w:rsidRDefault="00CA69A3" w:rsidP="00CA69A3">
            <w:pPr>
              <w:pStyle w:val="NormalLeft"/>
              <w:rPr>
                <w:lang w:val="en-GB"/>
              </w:rPr>
            </w:pPr>
            <w:r w:rsidRPr="00A4338B">
              <w:rPr>
                <w:lang w:val="en-GB"/>
              </w:rPr>
              <w:t>This item is only applicable to group reporting where the group includes an undertaking which is subject to non–insurance capital requirements, such as a bank, and is the capital requirement calculated in accordance with the appropriate requirements.</w:t>
            </w:r>
          </w:p>
        </w:tc>
      </w:tr>
      <w:tr w:rsidR="00CA69A3" w:rsidRPr="00A4338B" w14:paraId="7A6BF68B" w14:textId="77777777" w:rsidTr="00EA0D67">
        <w:tc>
          <w:tcPr>
            <w:tcW w:w="2414" w:type="dxa"/>
            <w:tcBorders>
              <w:top w:val="single" w:sz="2" w:space="0" w:color="auto"/>
              <w:left w:val="single" w:sz="2" w:space="0" w:color="auto"/>
              <w:bottom w:val="single" w:sz="2" w:space="0" w:color="auto"/>
              <w:right w:val="single" w:sz="2" w:space="0" w:color="auto"/>
            </w:tcBorders>
          </w:tcPr>
          <w:p w14:paraId="409F1970" w14:textId="77777777" w:rsidR="00CA69A3" w:rsidRPr="00A4338B" w:rsidRDefault="00CA69A3" w:rsidP="00CA69A3">
            <w:pPr>
              <w:pStyle w:val="NormalLeft"/>
              <w:rPr>
                <w:lang w:val="en-GB"/>
              </w:rPr>
            </w:pPr>
            <w:r w:rsidRPr="00A4338B">
              <w:rPr>
                <w:lang w:val="en-GB"/>
              </w:rPr>
              <w:t>R0510/C0100</w:t>
            </w:r>
          </w:p>
        </w:tc>
        <w:tc>
          <w:tcPr>
            <w:tcW w:w="2043" w:type="dxa"/>
            <w:tcBorders>
              <w:top w:val="single" w:sz="2" w:space="0" w:color="auto"/>
              <w:left w:val="single" w:sz="2" w:space="0" w:color="auto"/>
              <w:bottom w:val="single" w:sz="2" w:space="0" w:color="auto"/>
              <w:right w:val="single" w:sz="2" w:space="0" w:color="auto"/>
            </w:tcBorders>
          </w:tcPr>
          <w:p w14:paraId="329FA4CC" w14:textId="77777777" w:rsidR="00CA69A3" w:rsidRPr="00A4338B" w:rsidRDefault="00CA69A3" w:rsidP="00CA69A3">
            <w:pPr>
              <w:pStyle w:val="NormalLeft"/>
              <w:rPr>
                <w:lang w:val="en-GB"/>
              </w:rPr>
            </w:pPr>
            <w:r w:rsidRPr="00A4338B">
              <w:rPr>
                <w:lang w:val="en-GB"/>
              </w:rPr>
              <w:t>Capital requirement for other financial sectors (Non–insurance capital requirements) — Credit institutions, investment firms and financial institutions, alternative investment funds managers, UCITS management companies</w:t>
            </w:r>
          </w:p>
        </w:tc>
        <w:tc>
          <w:tcPr>
            <w:tcW w:w="4829" w:type="dxa"/>
            <w:tcBorders>
              <w:top w:val="single" w:sz="2" w:space="0" w:color="auto"/>
              <w:left w:val="single" w:sz="2" w:space="0" w:color="auto"/>
              <w:bottom w:val="single" w:sz="2" w:space="0" w:color="auto"/>
              <w:right w:val="single" w:sz="2" w:space="0" w:color="auto"/>
            </w:tcBorders>
          </w:tcPr>
          <w:p w14:paraId="3181E80C" w14:textId="77777777" w:rsidR="00CA69A3" w:rsidRPr="00A4338B" w:rsidRDefault="00CA69A3" w:rsidP="00CA69A3">
            <w:pPr>
              <w:pStyle w:val="NormalLeft"/>
              <w:rPr>
                <w:lang w:val="en-GB"/>
              </w:rPr>
            </w:pPr>
            <w:r w:rsidRPr="00A4338B">
              <w:rPr>
                <w:lang w:val="en-GB"/>
              </w:rPr>
              <w:t>Amount of capital requirement for credit institutions, investment firms and financial institutions.</w:t>
            </w:r>
          </w:p>
          <w:p w14:paraId="5FAFE834" w14:textId="77777777" w:rsidR="00CA69A3" w:rsidRPr="00A4338B" w:rsidRDefault="00CA69A3" w:rsidP="00CA69A3">
            <w:pPr>
              <w:pStyle w:val="NormalLeft"/>
              <w:rPr>
                <w:lang w:val="en-GB"/>
              </w:rPr>
            </w:pPr>
            <w:r w:rsidRPr="00A4338B">
              <w:rPr>
                <w:lang w:val="en-GB"/>
              </w:rPr>
              <w:t>This item is only applicable to group reporting where the group includes undertakings which are credit institutions, investment firms and financial institutions, alternative investment funds managers, UCITS management companies and they are subject to capital requirements, calculated in accordance with the relevant sectoral rules.</w:t>
            </w:r>
          </w:p>
        </w:tc>
      </w:tr>
      <w:tr w:rsidR="00CA69A3" w:rsidRPr="00A4338B" w14:paraId="66D9FF12" w14:textId="77777777" w:rsidTr="00EA0D67">
        <w:tc>
          <w:tcPr>
            <w:tcW w:w="2414" w:type="dxa"/>
            <w:tcBorders>
              <w:top w:val="single" w:sz="2" w:space="0" w:color="auto"/>
              <w:left w:val="single" w:sz="2" w:space="0" w:color="auto"/>
              <w:bottom w:val="single" w:sz="2" w:space="0" w:color="auto"/>
              <w:right w:val="single" w:sz="2" w:space="0" w:color="auto"/>
            </w:tcBorders>
          </w:tcPr>
          <w:p w14:paraId="1ADE22AB" w14:textId="77777777" w:rsidR="00CA69A3" w:rsidRPr="00A4338B" w:rsidRDefault="00CA69A3" w:rsidP="00CA69A3">
            <w:pPr>
              <w:pStyle w:val="NormalLeft"/>
              <w:rPr>
                <w:lang w:val="en-GB"/>
              </w:rPr>
            </w:pPr>
            <w:r w:rsidRPr="00A4338B">
              <w:rPr>
                <w:lang w:val="en-GB"/>
              </w:rPr>
              <w:t>R0520/C0100</w:t>
            </w:r>
          </w:p>
        </w:tc>
        <w:tc>
          <w:tcPr>
            <w:tcW w:w="2043" w:type="dxa"/>
            <w:tcBorders>
              <w:top w:val="single" w:sz="2" w:space="0" w:color="auto"/>
              <w:left w:val="single" w:sz="2" w:space="0" w:color="auto"/>
              <w:bottom w:val="single" w:sz="2" w:space="0" w:color="auto"/>
              <w:right w:val="single" w:sz="2" w:space="0" w:color="auto"/>
            </w:tcBorders>
          </w:tcPr>
          <w:p w14:paraId="56E4AA73" w14:textId="77777777" w:rsidR="00CA69A3" w:rsidRPr="00A4338B" w:rsidRDefault="00CA69A3" w:rsidP="00CA69A3">
            <w:pPr>
              <w:pStyle w:val="NormalLeft"/>
              <w:rPr>
                <w:lang w:val="en-GB"/>
              </w:rPr>
            </w:pPr>
            <w:r w:rsidRPr="00A4338B">
              <w:rPr>
                <w:lang w:val="en-GB"/>
              </w:rPr>
              <w:t xml:space="preserve">Capital requirement for other financial sectors (Non–insurance capital requirements) — Institutions for </w:t>
            </w:r>
            <w:r w:rsidRPr="00A4338B">
              <w:rPr>
                <w:lang w:val="en-GB"/>
              </w:rPr>
              <w:lastRenderedPageBreak/>
              <w:t>occupational retirement provisions</w:t>
            </w:r>
          </w:p>
        </w:tc>
        <w:tc>
          <w:tcPr>
            <w:tcW w:w="4829" w:type="dxa"/>
            <w:tcBorders>
              <w:top w:val="single" w:sz="2" w:space="0" w:color="auto"/>
              <w:left w:val="single" w:sz="2" w:space="0" w:color="auto"/>
              <w:bottom w:val="single" w:sz="2" w:space="0" w:color="auto"/>
              <w:right w:val="single" w:sz="2" w:space="0" w:color="auto"/>
            </w:tcBorders>
          </w:tcPr>
          <w:p w14:paraId="1D6BDDB0" w14:textId="77777777" w:rsidR="00CA69A3" w:rsidRPr="00A4338B" w:rsidRDefault="00CA69A3" w:rsidP="00CA69A3">
            <w:pPr>
              <w:pStyle w:val="NormalLeft"/>
              <w:rPr>
                <w:lang w:val="en-GB"/>
              </w:rPr>
            </w:pPr>
            <w:r w:rsidRPr="00A4338B">
              <w:rPr>
                <w:lang w:val="en-GB"/>
              </w:rPr>
              <w:lastRenderedPageBreak/>
              <w:t>Amount of capital requirement for institutions for occupational retirement provisions.</w:t>
            </w:r>
          </w:p>
          <w:p w14:paraId="4E246F98" w14:textId="77777777" w:rsidR="00CA69A3" w:rsidRPr="00A4338B" w:rsidRDefault="00CA69A3" w:rsidP="00CA69A3">
            <w:pPr>
              <w:pStyle w:val="NormalLeft"/>
              <w:rPr>
                <w:lang w:val="en-GB"/>
              </w:rPr>
            </w:pPr>
            <w:r w:rsidRPr="00A4338B">
              <w:rPr>
                <w:lang w:val="en-GB"/>
              </w:rPr>
              <w:t xml:space="preserve">This item is only applicable to group reporting where the group includes undertaking which are institutions for occupational retirement provision and subject to non–insurance capital </w:t>
            </w:r>
            <w:r w:rsidRPr="00A4338B">
              <w:rPr>
                <w:lang w:val="en-GB"/>
              </w:rPr>
              <w:lastRenderedPageBreak/>
              <w:t>requirements calculated in accordance with the relevant sectoral rules.</w:t>
            </w:r>
          </w:p>
        </w:tc>
      </w:tr>
      <w:tr w:rsidR="00CA69A3" w:rsidRPr="00A4338B" w14:paraId="68485623" w14:textId="77777777" w:rsidTr="00EA0D67">
        <w:tc>
          <w:tcPr>
            <w:tcW w:w="2414" w:type="dxa"/>
            <w:tcBorders>
              <w:top w:val="single" w:sz="2" w:space="0" w:color="auto"/>
              <w:left w:val="single" w:sz="2" w:space="0" w:color="auto"/>
              <w:bottom w:val="single" w:sz="2" w:space="0" w:color="auto"/>
              <w:right w:val="single" w:sz="2" w:space="0" w:color="auto"/>
            </w:tcBorders>
          </w:tcPr>
          <w:p w14:paraId="541B421C" w14:textId="77777777" w:rsidR="00CA69A3" w:rsidRPr="00A4338B" w:rsidRDefault="00CA69A3" w:rsidP="00CA69A3">
            <w:pPr>
              <w:pStyle w:val="NormalLeft"/>
              <w:rPr>
                <w:lang w:val="en-GB"/>
              </w:rPr>
            </w:pPr>
            <w:r w:rsidRPr="00A4338B">
              <w:rPr>
                <w:lang w:val="en-GB"/>
              </w:rPr>
              <w:lastRenderedPageBreak/>
              <w:t>R0530/C0100</w:t>
            </w:r>
          </w:p>
        </w:tc>
        <w:tc>
          <w:tcPr>
            <w:tcW w:w="2043" w:type="dxa"/>
            <w:tcBorders>
              <w:top w:val="single" w:sz="2" w:space="0" w:color="auto"/>
              <w:left w:val="single" w:sz="2" w:space="0" w:color="auto"/>
              <w:bottom w:val="single" w:sz="2" w:space="0" w:color="auto"/>
              <w:right w:val="single" w:sz="2" w:space="0" w:color="auto"/>
            </w:tcBorders>
          </w:tcPr>
          <w:p w14:paraId="34C40D94" w14:textId="2261CFD5" w:rsidR="00CA69A3" w:rsidRPr="00A4338B" w:rsidRDefault="00CA69A3">
            <w:pPr>
              <w:pStyle w:val="NormalLeft"/>
              <w:rPr>
                <w:lang w:val="en-GB"/>
              </w:rPr>
            </w:pPr>
            <w:r w:rsidRPr="00A4338B">
              <w:rPr>
                <w:lang w:val="en-GB"/>
              </w:rPr>
              <w:t xml:space="preserve">Capital requirement for other financial sectors (Non–insurance capital requirements) — Capital requirement for non–regulated </w:t>
            </w:r>
            <w:del w:id="1399" w:author="Author">
              <w:r w:rsidRPr="00A4338B" w:rsidDel="004A2F51">
                <w:rPr>
                  <w:lang w:val="en-GB"/>
                </w:rPr>
                <w:delText xml:space="preserve">entities </w:delText>
              </w:r>
            </w:del>
            <w:ins w:id="1400" w:author="Author">
              <w:r w:rsidR="004A2F51" w:rsidRPr="00A4338B">
                <w:rPr>
                  <w:lang w:val="en-GB"/>
                </w:rPr>
                <w:t xml:space="preserve">undertakings </w:t>
              </w:r>
            </w:ins>
            <w:r w:rsidRPr="00A4338B">
              <w:rPr>
                <w:lang w:val="en-GB"/>
              </w:rPr>
              <w:t>carrying out financial activities</w:t>
            </w:r>
          </w:p>
        </w:tc>
        <w:tc>
          <w:tcPr>
            <w:tcW w:w="4829" w:type="dxa"/>
            <w:tcBorders>
              <w:top w:val="single" w:sz="2" w:space="0" w:color="auto"/>
              <w:left w:val="single" w:sz="2" w:space="0" w:color="auto"/>
              <w:bottom w:val="single" w:sz="2" w:space="0" w:color="auto"/>
              <w:right w:val="single" w:sz="2" w:space="0" w:color="auto"/>
            </w:tcBorders>
          </w:tcPr>
          <w:p w14:paraId="6049C5B3" w14:textId="7572BD04" w:rsidR="00CA69A3" w:rsidRPr="00A4338B" w:rsidRDefault="00CA69A3" w:rsidP="00CA69A3">
            <w:pPr>
              <w:pStyle w:val="NormalLeft"/>
              <w:rPr>
                <w:lang w:val="en-GB"/>
              </w:rPr>
            </w:pPr>
            <w:r w:rsidRPr="00A4338B">
              <w:rPr>
                <w:lang w:val="en-GB"/>
              </w:rPr>
              <w:t xml:space="preserve">Amount of capital requirement for </w:t>
            </w:r>
            <w:del w:id="1401" w:author="Author">
              <w:r w:rsidRPr="00A4338B" w:rsidDel="00227010">
                <w:rPr>
                  <w:lang w:val="en-GB"/>
                </w:rPr>
                <w:delText>non–regulated</w:delText>
              </w:r>
            </w:del>
            <w:ins w:id="1402" w:author="Author">
              <w:r w:rsidR="00227010" w:rsidRPr="00A4338B">
                <w:rPr>
                  <w:lang w:val="en-GB"/>
                </w:rPr>
                <w:t>non-regulated</w:t>
              </w:r>
            </w:ins>
            <w:r w:rsidRPr="00A4338B">
              <w:rPr>
                <w:lang w:val="en-GB"/>
              </w:rPr>
              <w:t xml:space="preserve"> </w:t>
            </w:r>
            <w:del w:id="1403" w:author="Author">
              <w:r w:rsidRPr="00A4338B" w:rsidDel="004A2F51">
                <w:rPr>
                  <w:lang w:val="en-GB"/>
                </w:rPr>
                <w:delText xml:space="preserve">entities </w:delText>
              </w:r>
            </w:del>
            <w:ins w:id="1404" w:author="Author">
              <w:r w:rsidR="004A2F51" w:rsidRPr="00A4338B">
                <w:rPr>
                  <w:lang w:val="en-GB"/>
                </w:rPr>
                <w:t xml:space="preserve">undertakings </w:t>
              </w:r>
            </w:ins>
            <w:r w:rsidRPr="00A4338B">
              <w:rPr>
                <w:lang w:val="en-GB"/>
              </w:rPr>
              <w:t>carrying out financial activities. This figure represents a notional solvency requirement, calculated if the relevant sectoral rules were to be applied.</w:t>
            </w:r>
          </w:p>
          <w:p w14:paraId="09324331" w14:textId="1C563A65" w:rsidR="00CA69A3" w:rsidRPr="00A4338B" w:rsidRDefault="00CA69A3">
            <w:pPr>
              <w:pStyle w:val="NormalLeft"/>
              <w:rPr>
                <w:lang w:val="en-GB"/>
              </w:rPr>
            </w:pPr>
            <w:r w:rsidRPr="00A4338B">
              <w:rPr>
                <w:lang w:val="en-GB"/>
              </w:rPr>
              <w:t xml:space="preserve">This item is only applicable to group reporting where the group includes undertakings which are non — regulated </w:t>
            </w:r>
            <w:del w:id="1405" w:author="Author">
              <w:r w:rsidRPr="00A4338B" w:rsidDel="004A2F51">
                <w:rPr>
                  <w:lang w:val="en-GB"/>
                </w:rPr>
                <w:delText xml:space="preserve">entities </w:delText>
              </w:r>
            </w:del>
            <w:ins w:id="1406" w:author="Author">
              <w:r w:rsidR="004A2F51" w:rsidRPr="00A4338B">
                <w:rPr>
                  <w:lang w:val="en-GB"/>
                </w:rPr>
                <w:t xml:space="preserve">undertakings </w:t>
              </w:r>
            </w:ins>
            <w:r w:rsidRPr="00A4338B">
              <w:rPr>
                <w:lang w:val="en-GB"/>
              </w:rPr>
              <w:t>carrying out financial activities.</w:t>
            </w:r>
          </w:p>
        </w:tc>
      </w:tr>
      <w:tr w:rsidR="00CA69A3" w:rsidRPr="00A4338B" w14:paraId="1316BDE5" w14:textId="77777777" w:rsidTr="00EA0D67">
        <w:tc>
          <w:tcPr>
            <w:tcW w:w="2414" w:type="dxa"/>
            <w:tcBorders>
              <w:top w:val="single" w:sz="2" w:space="0" w:color="auto"/>
              <w:left w:val="single" w:sz="2" w:space="0" w:color="auto"/>
              <w:bottom w:val="single" w:sz="2" w:space="0" w:color="auto"/>
              <w:right w:val="single" w:sz="2" w:space="0" w:color="auto"/>
            </w:tcBorders>
          </w:tcPr>
          <w:p w14:paraId="3A1D646B" w14:textId="77777777" w:rsidR="00CA69A3" w:rsidRPr="00A4338B" w:rsidRDefault="00CA69A3" w:rsidP="00CA69A3">
            <w:pPr>
              <w:pStyle w:val="NormalLeft"/>
              <w:rPr>
                <w:lang w:val="en-GB"/>
              </w:rPr>
            </w:pPr>
            <w:r w:rsidRPr="00A4338B">
              <w:rPr>
                <w:lang w:val="en-GB"/>
              </w:rPr>
              <w:t>R0540/C0100</w:t>
            </w:r>
          </w:p>
        </w:tc>
        <w:tc>
          <w:tcPr>
            <w:tcW w:w="2043" w:type="dxa"/>
            <w:tcBorders>
              <w:top w:val="single" w:sz="2" w:space="0" w:color="auto"/>
              <w:left w:val="single" w:sz="2" w:space="0" w:color="auto"/>
              <w:bottom w:val="single" w:sz="2" w:space="0" w:color="auto"/>
              <w:right w:val="single" w:sz="2" w:space="0" w:color="auto"/>
            </w:tcBorders>
          </w:tcPr>
          <w:p w14:paraId="14A21F56" w14:textId="7CC4D04F" w:rsidR="00CA69A3" w:rsidRPr="00A4338B" w:rsidRDefault="00CA69A3" w:rsidP="005064E5">
            <w:pPr>
              <w:pStyle w:val="NormalLeft"/>
              <w:rPr>
                <w:lang w:val="en-GB"/>
              </w:rPr>
            </w:pPr>
            <w:r w:rsidRPr="00A4338B">
              <w:rPr>
                <w:lang w:val="en-GB"/>
              </w:rPr>
              <w:t>Capital requirement for non–controlled participation</w:t>
            </w:r>
            <w:ins w:id="1407" w:author="Author">
              <w:r w:rsidR="004A2F51" w:rsidRPr="00A4338B">
                <w:rPr>
                  <w:lang w:val="en-GB"/>
                </w:rPr>
                <w:t>s</w:t>
              </w:r>
            </w:ins>
            <w:r w:rsidRPr="00A4338B">
              <w:rPr>
                <w:lang w:val="en-GB"/>
              </w:rPr>
              <w:t xml:space="preserve"> </w:t>
            </w:r>
            <w:del w:id="1408" w:author="Author">
              <w:r w:rsidRPr="00A4338B" w:rsidDel="005064E5">
                <w:rPr>
                  <w:lang w:val="en-GB"/>
                </w:rPr>
                <w:delText>requirements</w:delText>
              </w:r>
            </w:del>
          </w:p>
        </w:tc>
        <w:tc>
          <w:tcPr>
            <w:tcW w:w="4829" w:type="dxa"/>
            <w:tcBorders>
              <w:top w:val="single" w:sz="2" w:space="0" w:color="auto"/>
              <w:left w:val="single" w:sz="2" w:space="0" w:color="auto"/>
              <w:bottom w:val="single" w:sz="2" w:space="0" w:color="auto"/>
              <w:right w:val="single" w:sz="2" w:space="0" w:color="auto"/>
            </w:tcBorders>
          </w:tcPr>
          <w:p w14:paraId="2A98DE24" w14:textId="1413797B" w:rsidR="00CA69A3" w:rsidRPr="00A4338B" w:rsidRDefault="00CA69A3" w:rsidP="00CA69A3">
            <w:pPr>
              <w:pStyle w:val="NormalLeft"/>
              <w:rPr>
                <w:del w:id="1409" w:author="Author"/>
                <w:lang w:val="en-GB"/>
              </w:rPr>
            </w:pPr>
            <w:r w:rsidRPr="00A4338B">
              <w:rPr>
                <w:lang w:val="en-GB"/>
              </w:rPr>
              <w:t xml:space="preserve">Amount of the proportional share of the Solvency Capital Requirements of the related insurance and reinsurance undertakings and insurance holding companies </w:t>
            </w:r>
            <w:ins w:id="1410" w:author="Author">
              <w:r w:rsidR="00A9624D" w:rsidRPr="00A4338B">
                <w:rPr>
                  <w:lang w:val="en-GB"/>
                </w:rPr>
                <w:t xml:space="preserve">or mixed financial </w:t>
              </w:r>
              <w:r w:rsidR="002B4369" w:rsidRPr="00A4338B">
                <w:rPr>
                  <w:lang w:val="en-GB"/>
                </w:rPr>
                <w:t>holding</w:t>
              </w:r>
              <w:r w:rsidR="00A9624D" w:rsidRPr="00A4338B">
                <w:rPr>
                  <w:lang w:val="en-GB"/>
                </w:rPr>
                <w:t xml:space="preserve"> companies </w:t>
              </w:r>
            </w:ins>
            <w:r w:rsidRPr="00A4338B">
              <w:rPr>
                <w:lang w:val="en-GB"/>
              </w:rPr>
              <w:t>which are not subsidiaries</w:t>
            </w:r>
            <w:ins w:id="1411" w:author="Author">
              <w:r w:rsidR="00A9624D" w:rsidRPr="00A4338B">
                <w:rPr>
                  <w:lang w:val="en-GB"/>
                </w:rPr>
                <w:t xml:space="preserve">, in accordance with Article 336 (1) (b) of Delegated Regulation (EU) 2015/35. </w:t>
              </w:r>
            </w:ins>
          </w:p>
          <w:p w14:paraId="458ED1E3" w14:textId="77777777" w:rsidR="00CA69A3" w:rsidRPr="00A4338B" w:rsidRDefault="00CA69A3" w:rsidP="00CA69A3">
            <w:pPr>
              <w:pStyle w:val="NormalLeft"/>
              <w:rPr>
                <w:lang w:val="en-GB"/>
              </w:rPr>
            </w:pPr>
            <w:r w:rsidRPr="00A4338B">
              <w:rPr>
                <w:lang w:val="en-GB"/>
              </w:rPr>
              <w:t>This item is only applicable to group reporting and corresponds, for those entities which are not subsidiaries, to the capital requirement calculated in accordance with Solvency 2.</w:t>
            </w:r>
          </w:p>
        </w:tc>
      </w:tr>
      <w:tr w:rsidR="00CA69A3" w:rsidRPr="00A4338B" w14:paraId="20061454" w14:textId="77777777" w:rsidTr="00EA0D67">
        <w:tc>
          <w:tcPr>
            <w:tcW w:w="2414" w:type="dxa"/>
            <w:tcBorders>
              <w:top w:val="single" w:sz="2" w:space="0" w:color="auto"/>
              <w:left w:val="single" w:sz="2" w:space="0" w:color="auto"/>
              <w:bottom w:val="single" w:sz="2" w:space="0" w:color="auto"/>
              <w:right w:val="single" w:sz="2" w:space="0" w:color="auto"/>
            </w:tcBorders>
          </w:tcPr>
          <w:p w14:paraId="6A7FB828" w14:textId="77777777" w:rsidR="00CA69A3" w:rsidRPr="00A4338B" w:rsidRDefault="00CA69A3" w:rsidP="00CA69A3">
            <w:pPr>
              <w:pStyle w:val="NormalLeft"/>
              <w:rPr>
                <w:lang w:val="en-GB"/>
              </w:rPr>
            </w:pPr>
            <w:r w:rsidRPr="00A4338B">
              <w:rPr>
                <w:lang w:val="en-GB"/>
              </w:rPr>
              <w:t>R0550/C0100</w:t>
            </w:r>
          </w:p>
        </w:tc>
        <w:tc>
          <w:tcPr>
            <w:tcW w:w="2043" w:type="dxa"/>
            <w:tcBorders>
              <w:top w:val="single" w:sz="2" w:space="0" w:color="auto"/>
              <w:left w:val="single" w:sz="2" w:space="0" w:color="auto"/>
              <w:bottom w:val="single" w:sz="2" w:space="0" w:color="auto"/>
              <w:right w:val="single" w:sz="2" w:space="0" w:color="auto"/>
            </w:tcBorders>
          </w:tcPr>
          <w:p w14:paraId="40C8B8B0" w14:textId="77777777" w:rsidR="00CA69A3" w:rsidRPr="00A4338B" w:rsidRDefault="00CA69A3" w:rsidP="00CA69A3">
            <w:pPr>
              <w:pStyle w:val="NormalLeft"/>
              <w:rPr>
                <w:lang w:val="en-GB"/>
              </w:rPr>
            </w:pPr>
            <w:r w:rsidRPr="00A4338B">
              <w:rPr>
                <w:lang w:val="en-GB"/>
              </w:rPr>
              <w:t>Capital requirement for residual undertakings</w:t>
            </w:r>
          </w:p>
        </w:tc>
        <w:tc>
          <w:tcPr>
            <w:tcW w:w="4829" w:type="dxa"/>
            <w:tcBorders>
              <w:top w:val="single" w:sz="2" w:space="0" w:color="auto"/>
              <w:left w:val="single" w:sz="2" w:space="0" w:color="auto"/>
              <w:bottom w:val="single" w:sz="2" w:space="0" w:color="auto"/>
              <w:right w:val="single" w:sz="2" w:space="0" w:color="auto"/>
            </w:tcBorders>
          </w:tcPr>
          <w:p w14:paraId="6F620FD3" w14:textId="77777777" w:rsidR="00CA69A3" w:rsidRPr="00A4338B" w:rsidRDefault="00CA69A3" w:rsidP="00CA69A3">
            <w:pPr>
              <w:pStyle w:val="NormalLeft"/>
              <w:rPr>
                <w:lang w:val="en-GB"/>
              </w:rPr>
            </w:pPr>
            <w:r w:rsidRPr="00A4338B">
              <w:rPr>
                <w:lang w:val="en-GB"/>
              </w:rPr>
              <w:t>Amount determined in accordance with Article 336 (1) (d) of Delegated Regulation (EU) 2015/35.</w:t>
            </w:r>
          </w:p>
        </w:tc>
      </w:tr>
      <w:tr w:rsidR="009F506F" w:rsidRPr="00A4338B" w14:paraId="0A754FA6" w14:textId="77777777" w:rsidTr="00EA0D67">
        <w:trPr>
          <w:ins w:id="1412" w:author="Author"/>
        </w:trPr>
        <w:tc>
          <w:tcPr>
            <w:tcW w:w="2414" w:type="dxa"/>
            <w:tcBorders>
              <w:top w:val="single" w:sz="2" w:space="0" w:color="auto"/>
              <w:left w:val="single" w:sz="2" w:space="0" w:color="auto"/>
              <w:bottom w:val="single" w:sz="2" w:space="0" w:color="auto"/>
              <w:right w:val="single" w:sz="2" w:space="0" w:color="auto"/>
            </w:tcBorders>
          </w:tcPr>
          <w:p w14:paraId="7E08E7E9" w14:textId="191F19A2" w:rsidR="009F506F" w:rsidRPr="00073EFA" w:rsidRDefault="009F506F" w:rsidP="00073EFA">
            <w:pPr>
              <w:pStyle w:val="NormalLeft"/>
              <w:rPr>
                <w:ins w:id="1413" w:author="Author"/>
                <w:lang w:val="en-GB"/>
              </w:rPr>
            </w:pPr>
            <w:ins w:id="1414" w:author="Author">
              <w:r w:rsidRPr="00073EFA">
                <w:rPr>
                  <w:lang w:val="en-GB"/>
                </w:rPr>
                <w:t>R</w:t>
              </w:r>
              <w:r w:rsidR="00EB4810" w:rsidRPr="00073EFA">
                <w:rPr>
                  <w:lang w:val="en-GB"/>
                </w:rPr>
                <w:t>0</w:t>
              </w:r>
              <w:r w:rsidR="00F36600" w:rsidRPr="00073EFA">
                <w:rPr>
                  <w:lang w:val="en-GB"/>
                </w:rPr>
                <w:t>555</w:t>
              </w:r>
              <w:r w:rsidR="0096143F" w:rsidRPr="00073EFA">
                <w:rPr>
                  <w:lang w:val="en-GB"/>
                </w:rPr>
                <w:t>/C0100</w:t>
              </w:r>
            </w:ins>
          </w:p>
        </w:tc>
        <w:tc>
          <w:tcPr>
            <w:tcW w:w="2043" w:type="dxa"/>
            <w:tcBorders>
              <w:top w:val="single" w:sz="2" w:space="0" w:color="auto"/>
              <w:left w:val="single" w:sz="2" w:space="0" w:color="auto"/>
              <w:bottom w:val="single" w:sz="2" w:space="0" w:color="auto"/>
              <w:right w:val="single" w:sz="2" w:space="0" w:color="auto"/>
            </w:tcBorders>
          </w:tcPr>
          <w:p w14:paraId="36B5D852" w14:textId="63B17700" w:rsidR="009F506F" w:rsidRPr="00073EFA" w:rsidRDefault="00EB4810">
            <w:pPr>
              <w:pStyle w:val="NormalLeft"/>
              <w:rPr>
                <w:ins w:id="1415" w:author="Author"/>
                <w:lang w:val="en-GB"/>
              </w:rPr>
            </w:pPr>
            <w:ins w:id="1416" w:author="Author">
              <w:r w:rsidRPr="00073EFA">
                <w:rPr>
                  <w:lang w:val="en-GB"/>
                </w:rPr>
                <w:t xml:space="preserve">Capital requirement </w:t>
              </w:r>
              <w:r w:rsidR="009B473F" w:rsidRPr="00073EFA">
                <w:rPr>
                  <w:lang w:val="en-GB"/>
                </w:rPr>
                <w:t>for</w:t>
              </w:r>
              <w:r w:rsidR="0096143F" w:rsidRPr="00073EFA">
                <w:rPr>
                  <w:lang w:val="en-GB"/>
                </w:rPr>
                <w:t xml:space="preserve"> </w:t>
              </w:r>
              <w:r w:rsidR="006B5852" w:rsidRPr="00073EFA">
                <w:rPr>
                  <w:lang w:val="en-GB"/>
                </w:rPr>
                <w:t>collective investment undertakings or investments packaged as funds</w:t>
              </w:r>
              <w:r w:rsidRPr="00073EFA">
                <w:rPr>
                  <w:lang w:val="en-GB"/>
                </w:rPr>
                <w:t xml:space="preserve"> </w:t>
              </w:r>
            </w:ins>
          </w:p>
        </w:tc>
        <w:tc>
          <w:tcPr>
            <w:tcW w:w="4829" w:type="dxa"/>
            <w:tcBorders>
              <w:top w:val="single" w:sz="2" w:space="0" w:color="auto"/>
              <w:left w:val="single" w:sz="2" w:space="0" w:color="auto"/>
              <w:bottom w:val="single" w:sz="2" w:space="0" w:color="auto"/>
              <w:right w:val="single" w:sz="2" w:space="0" w:color="auto"/>
            </w:tcBorders>
          </w:tcPr>
          <w:p w14:paraId="7938933C" w14:textId="13667343" w:rsidR="009F506F" w:rsidRPr="00073EFA" w:rsidRDefault="00EB4810" w:rsidP="00CA69A3">
            <w:pPr>
              <w:pStyle w:val="NormalLeft"/>
              <w:rPr>
                <w:ins w:id="1417" w:author="Author"/>
                <w:lang w:val="en-GB"/>
              </w:rPr>
            </w:pPr>
            <w:ins w:id="1418" w:author="Author">
              <w:r w:rsidRPr="00073EFA">
                <w:rPr>
                  <w:lang w:val="en-GB"/>
                </w:rPr>
                <w:t>Amount determined in accordance with Article 336 (1) (e) of Delegated Regulation (EU) 2015/35.</w:t>
              </w:r>
            </w:ins>
          </w:p>
        </w:tc>
      </w:tr>
      <w:tr w:rsidR="00CA69A3" w:rsidRPr="00A4338B" w14:paraId="4213C2AB" w14:textId="77777777" w:rsidTr="00EA0D67">
        <w:tc>
          <w:tcPr>
            <w:tcW w:w="2414" w:type="dxa"/>
            <w:tcBorders>
              <w:top w:val="single" w:sz="2" w:space="0" w:color="auto"/>
              <w:left w:val="single" w:sz="2" w:space="0" w:color="auto"/>
              <w:bottom w:val="single" w:sz="2" w:space="0" w:color="auto"/>
              <w:right w:val="single" w:sz="2" w:space="0" w:color="auto"/>
            </w:tcBorders>
          </w:tcPr>
          <w:p w14:paraId="2446ABF7" w14:textId="77777777" w:rsidR="00CA69A3" w:rsidRPr="00A4338B" w:rsidRDefault="00CA69A3" w:rsidP="00CA69A3">
            <w:pPr>
              <w:pStyle w:val="NormalLeft"/>
              <w:rPr>
                <w:lang w:val="en-GB"/>
              </w:rPr>
            </w:pPr>
            <w:r w:rsidRPr="00A4338B">
              <w:rPr>
                <w:lang w:val="en-GB"/>
              </w:rPr>
              <w:t>R0560/C0100</w:t>
            </w:r>
          </w:p>
        </w:tc>
        <w:tc>
          <w:tcPr>
            <w:tcW w:w="2043" w:type="dxa"/>
            <w:tcBorders>
              <w:top w:val="single" w:sz="2" w:space="0" w:color="auto"/>
              <w:left w:val="single" w:sz="2" w:space="0" w:color="auto"/>
              <w:bottom w:val="single" w:sz="2" w:space="0" w:color="auto"/>
              <w:right w:val="single" w:sz="2" w:space="0" w:color="auto"/>
            </w:tcBorders>
          </w:tcPr>
          <w:p w14:paraId="463FE737" w14:textId="69D77600" w:rsidR="00CA69A3" w:rsidRPr="00A4338B" w:rsidRDefault="00CA69A3" w:rsidP="005064E5">
            <w:pPr>
              <w:pStyle w:val="NormalLeft"/>
              <w:rPr>
                <w:lang w:val="en-GB"/>
              </w:rPr>
            </w:pPr>
            <w:r w:rsidRPr="00A4338B">
              <w:rPr>
                <w:lang w:val="en-GB"/>
              </w:rPr>
              <w:t>SCR for undertakings included via D</w:t>
            </w:r>
            <w:ins w:id="1419" w:author="Author">
              <w:r w:rsidR="005064E5" w:rsidRPr="00A4338B">
                <w:rPr>
                  <w:lang w:val="en-GB"/>
                </w:rPr>
                <w:t>&amp;</w:t>
              </w:r>
            </w:ins>
            <w:del w:id="1420" w:author="Author">
              <w:r w:rsidRPr="00A4338B" w:rsidDel="005064E5">
                <w:rPr>
                  <w:lang w:val="en-GB"/>
                </w:rPr>
                <w:delText xml:space="preserve"> and </w:delText>
              </w:r>
            </w:del>
            <w:r w:rsidRPr="00A4338B">
              <w:rPr>
                <w:lang w:val="en-GB"/>
              </w:rPr>
              <w:t>A</w:t>
            </w:r>
            <w:ins w:id="1421" w:author="Author">
              <w:r w:rsidR="005064E5" w:rsidRPr="00A4338B">
                <w:rPr>
                  <w:lang w:val="en-GB"/>
                </w:rPr>
                <w:t xml:space="preserve"> method</w:t>
              </w:r>
            </w:ins>
          </w:p>
        </w:tc>
        <w:tc>
          <w:tcPr>
            <w:tcW w:w="4829" w:type="dxa"/>
            <w:tcBorders>
              <w:top w:val="single" w:sz="2" w:space="0" w:color="auto"/>
              <w:left w:val="single" w:sz="2" w:space="0" w:color="auto"/>
              <w:bottom w:val="single" w:sz="2" w:space="0" w:color="auto"/>
              <w:right w:val="single" w:sz="2" w:space="0" w:color="auto"/>
            </w:tcBorders>
          </w:tcPr>
          <w:p w14:paraId="1C960392" w14:textId="77777777" w:rsidR="00CA69A3" w:rsidRPr="00A4338B" w:rsidRDefault="00CA69A3" w:rsidP="00CA69A3">
            <w:pPr>
              <w:pStyle w:val="NormalLeft"/>
              <w:rPr>
                <w:lang w:val="en-GB"/>
              </w:rPr>
            </w:pPr>
            <w:r w:rsidRPr="00A4338B">
              <w:rPr>
                <w:lang w:val="en-GB"/>
              </w:rPr>
              <w:t>Amount of the Solvency Capital Requirement for undertakings included under method 2 as defined in Article 233 of Directive 2009/138/EC when the combination of methods is used.</w:t>
            </w:r>
          </w:p>
        </w:tc>
      </w:tr>
      <w:tr w:rsidR="00CA69A3" w:rsidRPr="00A4338B" w14:paraId="76AD704C" w14:textId="77777777" w:rsidTr="00EA0D67">
        <w:tc>
          <w:tcPr>
            <w:tcW w:w="2414" w:type="dxa"/>
            <w:tcBorders>
              <w:top w:val="single" w:sz="2" w:space="0" w:color="auto"/>
              <w:left w:val="single" w:sz="2" w:space="0" w:color="auto"/>
              <w:bottom w:val="single" w:sz="2" w:space="0" w:color="auto"/>
              <w:right w:val="single" w:sz="2" w:space="0" w:color="auto"/>
            </w:tcBorders>
          </w:tcPr>
          <w:p w14:paraId="0B1FF0AB" w14:textId="77777777" w:rsidR="00CA69A3" w:rsidRPr="00A4338B" w:rsidRDefault="00CA69A3" w:rsidP="00CA69A3">
            <w:pPr>
              <w:pStyle w:val="NormalLeft"/>
              <w:rPr>
                <w:lang w:val="en-GB"/>
              </w:rPr>
            </w:pPr>
            <w:r w:rsidRPr="00A4338B">
              <w:rPr>
                <w:lang w:val="en-GB"/>
              </w:rPr>
              <w:lastRenderedPageBreak/>
              <w:t>R0570/C0100</w:t>
            </w:r>
          </w:p>
        </w:tc>
        <w:tc>
          <w:tcPr>
            <w:tcW w:w="2043" w:type="dxa"/>
            <w:tcBorders>
              <w:top w:val="single" w:sz="2" w:space="0" w:color="auto"/>
              <w:left w:val="single" w:sz="2" w:space="0" w:color="auto"/>
              <w:bottom w:val="single" w:sz="2" w:space="0" w:color="auto"/>
              <w:right w:val="single" w:sz="2" w:space="0" w:color="auto"/>
            </w:tcBorders>
          </w:tcPr>
          <w:p w14:paraId="63607BBA" w14:textId="6861B86A" w:rsidR="00CA69A3" w:rsidRPr="00A4338B" w:rsidRDefault="00BB0555" w:rsidP="00CA69A3">
            <w:pPr>
              <w:pStyle w:val="NormalLeft"/>
              <w:rPr>
                <w:lang w:val="en-GB"/>
              </w:rPr>
            </w:pPr>
            <w:ins w:id="1422" w:author="Author">
              <w:r w:rsidRPr="00A4338B">
                <w:rPr>
                  <w:lang w:val="en-GB"/>
                </w:rPr>
                <w:t xml:space="preserve">Total group </w:t>
              </w:r>
              <w:r w:rsidR="005064E5" w:rsidRPr="00A4338B">
                <w:rPr>
                  <w:lang w:val="en-GB"/>
                </w:rPr>
                <w:t>S</w:t>
              </w:r>
            </w:ins>
            <w:del w:id="1423" w:author="Author">
              <w:r w:rsidR="00CA69A3" w:rsidRPr="00A4338B" w:rsidDel="005064E5">
                <w:rPr>
                  <w:lang w:val="en-GB"/>
                </w:rPr>
                <w:delText>S</w:delText>
              </w:r>
            </w:del>
            <w:r w:rsidR="00CA69A3" w:rsidRPr="00A4338B">
              <w:rPr>
                <w:lang w:val="en-GB"/>
              </w:rPr>
              <w:t>olvency capital requirement</w:t>
            </w:r>
          </w:p>
        </w:tc>
        <w:tc>
          <w:tcPr>
            <w:tcW w:w="4829" w:type="dxa"/>
            <w:tcBorders>
              <w:top w:val="single" w:sz="2" w:space="0" w:color="auto"/>
              <w:left w:val="single" w:sz="2" w:space="0" w:color="auto"/>
              <w:bottom w:val="single" w:sz="2" w:space="0" w:color="auto"/>
              <w:right w:val="single" w:sz="2" w:space="0" w:color="auto"/>
            </w:tcBorders>
          </w:tcPr>
          <w:p w14:paraId="077783D6" w14:textId="77777777" w:rsidR="00CA69A3" w:rsidRPr="00A4338B" w:rsidRDefault="00CA69A3" w:rsidP="00CA69A3">
            <w:pPr>
              <w:pStyle w:val="NormalLeft"/>
              <w:rPr>
                <w:lang w:val="en-GB"/>
              </w:rPr>
            </w:pPr>
            <w:r w:rsidRPr="00A4338B">
              <w:rPr>
                <w:lang w:val="en-GB"/>
              </w:rPr>
              <w:t>Overall SCR for all undertakings regardless of the method used.</w:t>
            </w:r>
          </w:p>
          <w:p w14:paraId="405EBBEB" w14:textId="44DE93CC" w:rsidR="00CA69A3" w:rsidRPr="00A4338B" w:rsidRDefault="00CA69A3" w:rsidP="00CA69A3">
            <w:pPr>
              <w:pStyle w:val="NormalLeft"/>
              <w:rPr>
                <w:ins w:id="1424" w:author="Author"/>
                <w:lang w:val="en-GB"/>
              </w:rPr>
            </w:pPr>
            <w:r w:rsidRPr="00A4338B">
              <w:rPr>
                <w:lang w:val="en-GB"/>
              </w:rPr>
              <w:t xml:space="preserve">The total </w:t>
            </w:r>
            <w:ins w:id="1425" w:author="Author">
              <w:r w:rsidR="00BB0555" w:rsidRPr="00A4338B">
                <w:rPr>
                  <w:lang w:val="en-GB"/>
                </w:rPr>
                <w:t xml:space="preserve">group </w:t>
              </w:r>
            </w:ins>
            <w:r w:rsidRPr="00A4338B">
              <w:rPr>
                <w:lang w:val="en-GB"/>
              </w:rPr>
              <w:t xml:space="preserve">solvency capital requirement is expected to be equal to the sum of R0220 and R0560.  </w:t>
            </w:r>
          </w:p>
          <w:p w14:paraId="0F09667D" w14:textId="1E71554C" w:rsidR="00EB4810" w:rsidRPr="00A4338B" w:rsidRDefault="00EB4810" w:rsidP="00A070CD">
            <w:pPr>
              <w:pStyle w:val="NormalLeft"/>
              <w:rPr>
                <w:lang w:val="en-GB"/>
              </w:rPr>
            </w:pPr>
            <w:ins w:id="1426" w:author="Author">
              <w:r w:rsidRPr="00A4338B">
                <w:rPr>
                  <w:lang w:val="en-GB"/>
                </w:rPr>
                <w:t>In case the minimum consolidated group SCR (R0470) is higher than the Consolidated group SCR (R0220), then the total group solvency capital requirement is expected to be equal to the sum of R0470 and R0560.</w:t>
              </w:r>
            </w:ins>
          </w:p>
        </w:tc>
      </w:tr>
    </w:tbl>
    <w:p w14:paraId="76B9F7DC" w14:textId="77777777" w:rsidR="001B1226" w:rsidRPr="00A4338B" w:rsidRDefault="001B1226" w:rsidP="001B1226">
      <w:pPr>
        <w:rPr>
          <w:lang w:val="en-GB"/>
        </w:rPr>
      </w:pPr>
    </w:p>
    <w:p w14:paraId="5766B49F" w14:textId="56CC6FEA" w:rsidR="001B1226" w:rsidRPr="00A4338B" w:rsidDel="00D421DD" w:rsidRDefault="001B1226" w:rsidP="001B1226">
      <w:pPr>
        <w:pStyle w:val="ManualHeading2"/>
        <w:numPr>
          <w:ilvl w:val="0"/>
          <w:numId w:val="0"/>
        </w:numPr>
        <w:ind w:left="851" w:hanging="851"/>
        <w:rPr>
          <w:del w:id="1427" w:author="Author"/>
          <w:lang w:val="en-GB"/>
        </w:rPr>
      </w:pPr>
      <w:del w:id="1428" w:author="Author">
        <w:r w:rsidRPr="00A4338B" w:rsidDel="00D421DD">
          <w:rPr>
            <w:i/>
            <w:lang w:val="en-GB"/>
          </w:rPr>
          <w:delText>S.25.02 — Solvency Capital Requirement — for groups using the standard formula and partial internal model</w:delText>
        </w:r>
      </w:del>
    </w:p>
    <w:p w14:paraId="1A2C21CA" w14:textId="007F2036" w:rsidR="001B1226" w:rsidRPr="00A4338B" w:rsidDel="00D421DD" w:rsidRDefault="001B1226" w:rsidP="001B1226">
      <w:pPr>
        <w:rPr>
          <w:del w:id="1429" w:author="Author"/>
          <w:lang w:val="en-GB"/>
        </w:rPr>
      </w:pPr>
      <w:del w:id="1430" w:author="Author">
        <w:r w:rsidRPr="00A4338B" w:rsidDel="00D421DD">
          <w:rPr>
            <w:i/>
            <w:lang w:val="en-GB"/>
          </w:rPr>
          <w:delText>General comments:</w:delText>
        </w:r>
      </w:del>
    </w:p>
    <w:p w14:paraId="2A18F6AF" w14:textId="6C62BEA7" w:rsidR="001B1226" w:rsidRPr="00A4338B" w:rsidDel="00D421DD" w:rsidRDefault="001B1226" w:rsidP="001B1226">
      <w:pPr>
        <w:rPr>
          <w:del w:id="1431" w:author="Author"/>
          <w:lang w:val="en-GB"/>
        </w:rPr>
      </w:pPr>
      <w:del w:id="1432" w:author="Author">
        <w:r w:rsidRPr="00A4338B" w:rsidDel="00D421DD">
          <w:rPr>
            <w:lang w:val="en-GB"/>
          </w:rPr>
          <w:delText>This section relates to opening and annual submission of information for groups, ring fenced–funds, matching adjustment portfolios and remaining part.</w:delText>
        </w:r>
      </w:del>
    </w:p>
    <w:p w14:paraId="1ABC692C" w14:textId="5EEA8611" w:rsidR="001B1226" w:rsidRPr="00A4338B" w:rsidDel="00D421DD" w:rsidRDefault="001B1226" w:rsidP="001B1226">
      <w:pPr>
        <w:rPr>
          <w:del w:id="1433" w:author="Author"/>
          <w:lang w:val="en-GB"/>
        </w:rPr>
      </w:pPr>
      <w:del w:id="1434" w:author="Author">
        <w:r w:rsidRPr="00A4338B" w:rsidDel="00D421DD">
          <w:rPr>
            <w:lang w:val="en-GB"/>
          </w:rPr>
          <w:delText>The components to be reported shall be agreed between national supervisory authorities and groups.</w:delText>
        </w:r>
      </w:del>
    </w:p>
    <w:p w14:paraId="491B8F68" w14:textId="076EA9D8" w:rsidR="001B1226" w:rsidRPr="00A4338B" w:rsidDel="00616F1D" w:rsidRDefault="001B1226" w:rsidP="001B1226">
      <w:pPr>
        <w:rPr>
          <w:del w:id="1435" w:author="Author"/>
          <w:lang w:val="en-GB"/>
        </w:rPr>
      </w:pPr>
      <w:del w:id="1436" w:author="Author">
        <w:r w:rsidRPr="00A4338B" w:rsidDel="00616F1D">
          <w:rPr>
            <w:lang w:val="en-GB"/>
          </w:rPr>
          <w:delText>Template SR.25.02 shall be reported by ring–fenced fund, matching adjustment portfolio and the remaining part for every group under a partial internal model. This includes undertakings where a partial internal model is applied to a full ring–fenced fund and/or matching adjustment portfolio while the other ring–fenced funds and/or matching adjustment portfolios are under the standard formula. This template shall be reported for all sub–funds of a material RFF/MAP as identified in the second table of S.01.03</w:delText>
        </w:r>
      </w:del>
    </w:p>
    <w:p w14:paraId="41595B21" w14:textId="0FCFFCA2" w:rsidR="001B1226" w:rsidRPr="00A4338B" w:rsidDel="00616F1D" w:rsidRDefault="001B1226" w:rsidP="001B1226">
      <w:pPr>
        <w:rPr>
          <w:del w:id="1437" w:author="Author"/>
          <w:lang w:val="en-GB"/>
        </w:rPr>
      </w:pPr>
      <w:del w:id="1438" w:author="Author">
        <w:r w:rsidRPr="00A4338B" w:rsidDel="00616F1D">
          <w:rPr>
            <w:lang w:val="en-GB"/>
          </w:rPr>
          <w:delText>Template SR.25.02 is only applicable in relation to RFF/MAP from undertakings consolidated according to Article 335, paragraph 1, (a) and (c) of Delegated Regulation (EU) 2015/35, when method 1 (Accounting consolidation–based method) is used, either exclusively or in combination with method 2 (Deduction and aggregation method).</w:delText>
        </w:r>
      </w:del>
    </w:p>
    <w:p w14:paraId="1C09CC5E" w14:textId="6D4908B6" w:rsidR="001B1226" w:rsidRPr="00A4338B" w:rsidDel="00D421DD" w:rsidRDefault="001B1226" w:rsidP="001B1226">
      <w:pPr>
        <w:rPr>
          <w:del w:id="1439" w:author="Author"/>
          <w:lang w:val="en-GB"/>
        </w:rPr>
      </w:pPr>
      <w:del w:id="1440" w:author="Author">
        <w:r w:rsidRPr="00A4338B" w:rsidDel="00D421DD">
          <w:rPr>
            <w:lang w:val="en-GB"/>
          </w:rPr>
          <w:delText>For those undertakings under a partial internal model to which the adjustment due to the aggregation of the nSCR of RFF/MAP is applicable, where the entity has MAP or RFF (except those under the scope of Article 304 of Directive 2009/138/EC) when reporting at the level of the whole undertaking, the nSCR at risk module level and the loss–absorbing capacity (LAC) of technical provisions and deferred taxes to be reported shall be calculated as follows:</w:delText>
        </w:r>
      </w:del>
    </w:p>
    <w:p w14:paraId="3EF201A6" w14:textId="59B3B9E6" w:rsidR="001B1226" w:rsidRPr="00A4338B" w:rsidDel="00D421DD" w:rsidRDefault="001B1226" w:rsidP="001B1226">
      <w:pPr>
        <w:pStyle w:val="Tiret0"/>
        <w:numPr>
          <w:ilvl w:val="0"/>
          <w:numId w:val="14"/>
        </w:numPr>
        <w:ind w:left="851" w:hanging="851"/>
        <w:rPr>
          <w:del w:id="1441" w:author="Author"/>
          <w:lang w:val="en-GB"/>
        </w:rPr>
      </w:pPr>
      <w:del w:id="1442" w:author="Author">
        <w:r w:rsidRPr="00A4338B" w:rsidDel="00D421DD">
          <w:rPr>
            <w:lang w:val="en-GB"/>
          </w:rPr>
          <w:delText>Where the undertaking applies the full adjustment due to the aggregation of the nSCR of the RFF/MAP at entity level: the nSCR is calculated as if no RFF and the LAC shall be calculated as the sum of the LAC across all RFF/MAP and remaining part;</w:delText>
        </w:r>
      </w:del>
    </w:p>
    <w:p w14:paraId="65360C6D" w14:textId="3939DD56" w:rsidR="001B1226" w:rsidRPr="00A4338B" w:rsidDel="00D421DD" w:rsidRDefault="001B1226" w:rsidP="001B1226">
      <w:pPr>
        <w:pStyle w:val="Tiret0"/>
        <w:numPr>
          <w:ilvl w:val="0"/>
          <w:numId w:val="14"/>
        </w:numPr>
        <w:ind w:left="851" w:hanging="851"/>
        <w:rPr>
          <w:del w:id="1443" w:author="Author"/>
          <w:lang w:val="en-GB"/>
        </w:rPr>
      </w:pPr>
      <w:del w:id="1444" w:author="Author">
        <w:r w:rsidRPr="00A4338B" w:rsidDel="00D421DD">
          <w:rPr>
            <w:lang w:val="en-GB"/>
          </w:rPr>
          <w:delText>Where the undertaking applies the Simplification at risk sub–module level to aggregate the nSCR of the RFF/MAP at entity level the the nSCR and LAC are calculated considering a direct summation at sub–module level method,</w:delText>
        </w:r>
      </w:del>
    </w:p>
    <w:p w14:paraId="6587AA9B" w14:textId="1967122A" w:rsidR="001B1226" w:rsidRPr="00A4338B" w:rsidDel="00D421DD" w:rsidRDefault="001B1226" w:rsidP="001B1226">
      <w:pPr>
        <w:pStyle w:val="Tiret0"/>
        <w:numPr>
          <w:ilvl w:val="0"/>
          <w:numId w:val="14"/>
        </w:numPr>
        <w:ind w:left="851" w:hanging="851"/>
        <w:rPr>
          <w:del w:id="1445" w:author="Author"/>
          <w:lang w:val="en-GB"/>
        </w:rPr>
      </w:pPr>
      <w:del w:id="1446" w:author="Author">
        <w:r w:rsidRPr="00A4338B" w:rsidDel="00D421DD">
          <w:rPr>
            <w:lang w:val="en-GB"/>
          </w:rPr>
          <w:lastRenderedPageBreak/>
          <w:delText>Where the undertaking applies the Simplification at risk module level to aggregate the nSCR of the RFF/MAP at entity level the nSCR and LAC are calculated considering a direct summation at module level method.</w:delText>
        </w:r>
      </w:del>
    </w:p>
    <w:p w14:paraId="20A8E390" w14:textId="44259BF4" w:rsidR="001B1226" w:rsidRPr="00A4338B" w:rsidDel="00D421DD" w:rsidRDefault="001B1226" w:rsidP="001B1226">
      <w:pPr>
        <w:rPr>
          <w:del w:id="1447" w:author="Author"/>
          <w:lang w:val="en-GB"/>
        </w:rPr>
      </w:pPr>
      <w:del w:id="1448" w:author="Author">
        <w:r w:rsidRPr="00A4338B" w:rsidDel="00D421DD">
          <w:rPr>
            <w:lang w:val="en-GB"/>
          </w:rPr>
          <w:delText>The adjustment due to the aggregation of the nSCR of the RFF/MAP at entity level shall be allocated (C0060) to the relevant risk modules (i.e. market risk, counterparty default risk, life underwriting risk, health underwriting risk and non–life underwriting risk) when calculated according to the standard formula. The amount to be allocated to each relevant risk module shall be calculated as follows:</w:delText>
        </w:r>
      </w:del>
    </w:p>
    <w:p w14:paraId="0A2ECA55" w14:textId="77126D68" w:rsidR="001B1226" w:rsidRPr="00A4338B" w:rsidDel="00D421DD" w:rsidRDefault="001B1226" w:rsidP="001B1226">
      <w:pPr>
        <w:pStyle w:val="Tiret0"/>
        <w:numPr>
          <w:ilvl w:val="0"/>
          <w:numId w:val="14"/>
        </w:numPr>
        <w:ind w:left="851" w:hanging="851"/>
        <w:rPr>
          <w:del w:id="1449" w:author="Author"/>
          <w:lang w:val="en-GB"/>
        </w:rPr>
      </w:pPr>
      <w:del w:id="1450" w:author="Author">
        <w:r w:rsidRPr="00A4338B" w:rsidDel="00D421DD">
          <w:rPr>
            <w:noProof/>
            <w:lang w:val="en-GB"/>
          </w:rPr>
          <w:drawing>
            <wp:inline distT="0" distB="0" distL="0" distR="0" wp14:anchorId="424472EE" wp14:editId="56F9E89B">
              <wp:extent cx="3981450" cy="533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81450" cy="533400"/>
                      </a:xfrm>
                      <a:prstGeom prst="rect">
                        <a:avLst/>
                      </a:prstGeom>
                      <a:noFill/>
                      <a:ln>
                        <a:noFill/>
                      </a:ln>
                    </pic:spPr>
                  </pic:pic>
                </a:graphicData>
              </a:graphic>
            </wp:inline>
          </w:drawing>
        </w:r>
        <w:r w:rsidRPr="00A4338B" w:rsidDel="00D421DD">
          <w:rPr>
            <w:lang w:val="en-GB"/>
          </w:rPr>
          <w:delText>, where</w:delText>
        </w:r>
      </w:del>
    </w:p>
    <w:tbl>
      <w:tblPr>
        <w:tblW w:w="0" w:type="auto"/>
        <w:tblLayout w:type="fixed"/>
        <w:tblLook w:val="0000" w:firstRow="0" w:lastRow="0" w:firstColumn="0" w:lastColumn="0" w:noHBand="0" w:noVBand="0"/>
      </w:tblPr>
      <w:tblGrid>
        <w:gridCol w:w="557"/>
        <w:gridCol w:w="1486"/>
        <w:gridCol w:w="557"/>
        <w:gridCol w:w="6686"/>
      </w:tblGrid>
      <w:tr w:rsidR="001B1226" w:rsidRPr="00A4338B" w14:paraId="2394ED59" w14:textId="7F2F4617" w:rsidTr="001346F1">
        <w:tc>
          <w:tcPr>
            <w:tcW w:w="557" w:type="dxa"/>
            <w:tcBorders>
              <w:top w:val="single" w:sz="2" w:space="0" w:color="auto"/>
              <w:left w:val="single" w:sz="2" w:space="0" w:color="auto"/>
              <w:bottom w:val="single" w:sz="2" w:space="0" w:color="auto"/>
              <w:right w:val="single" w:sz="2" w:space="0" w:color="auto"/>
            </w:tcBorders>
          </w:tcPr>
          <w:p w14:paraId="4014C924" w14:textId="516E4772" w:rsidR="001B1226" w:rsidRPr="00A4338B" w:rsidRDefault="001B1226" w:rsidP="001346F1">
            <w:pPr>
              <w:pStyle w:val="NormalLeft"/>
              <w:rPr>
                <w:lang w:val="en-GB"/>
              </w:rPr>
            </w:pPr>
            <w:del w:id="1451" w:author="Author">
              <w:r w:rsidRPr="00A4338B" w:rsidDel="0057188F">
                <w:rPr>
                  <w:lang w:val="en-GB"/>
                </w:rPr>
                <w:delText>—</w:delText>
              </w:r>
            </w:del>
          </w:p>
        </w:tc>
        <w:tc>
          <w:tcPr>
            <w:tcW w:w="1486" w:type="dxa"/>
            <w:tcBorders>
              <w:top w:val="single" w:sz="2" w:space="0" w:color="auto"/>
              <w:left w:val="single" w:sz="2" w:space="0" w:color="auto"/>
              <w:bottom w:val="single" w:sz="2" w:space="0" w:color="auto"/>
              <w:right w:val="single" w:sz="2" w:space="0" w:color="auto"/>
            </w:tcBorders>
          </w:tcPr>
          <w:p w14:paraId="78752EA2" w14:textId="002974B1" w:rsidR="001B1226" w:rsidRPr="00A4338B" w:rsidRDefault="001B1226" w:rsidP="001346F1">
            <w:pPr>
              <w:pStyle w:val="NormalLeft"/>
              <w:rPr>
                <w:lang w:val="en-GB"/>
              </w:rPr>
            </w:pPr>
            <w:del w:id="1452" w:author="Author">
              <w:r w:rsidRPr="00A4338B" w:rsidDel="0057188F">
                <w:rPr>
                  <w:i/>
                  <w:iCs/>
                  <w:lang w:val="en-GB"/>
                </w:rPr>
                <w:delText>adjustment</w:delText>
              </w:r>
            </w:del>
          </w:p>
        </w:tc>
        <w:tc>
          <w:tcPr>
            <w:tcW w:w="557" w:type="dxa"/>
            <w:tcBorders>
              <w:top w:val="single" w:sz="2" w:space="0" w:color="auto"/>
              <w:left w:val="single" w:sz="2" w:space="0" w:color="auto"/>
              <w:bottom w:val="single" w:sz="2" w:space="0" w:color="auto"/>
              <w:right w:val="single" w:sz="2" w:space="0" w:color="auto"/>
            </w:tcBorders>
          </w:tcPr>
          <w:p w14:paraId="428B04C6" w14:textId="71310213" w:rsidR="001B1226" w:rsidRPr="00A4338B" w:rsidRDefault="001B1226" w:rsidP="001346F1">
            <w:pPr>
              <w:pStyle w:val="NormalLeft"/>
              <w:rPr>
                <w:lang w:val="en-GB"/>
              </w:rPr>
            </w:pPr>
            <w:del w:id="1453" w:author="Author">
              <w:r w:rsidRPr="00A4338B" w:rsidDel="0057188F">
                <w:rPr>
                  <w:lang w:val="en-GB"/>
                </w:rPr>
                <w:delText>=</w:delText>
              </w:r>
            </w:del>
          </w:p>
        </w:tc>
        <w:tc>
          <w:tcPr>
            <w:tcW w:w="6686" w:type="dxa"/>
            <w:tcBorders>
              <w:top w:val="single" w:sz="2" w:space="0" w:color="auto"/>
              <w:left w:val="single" w:sz="2" w:space="0" w:color="auto"/>
              <w:bottom w:val="single" w:sz="2" w:space="0" w:color="auto"/>
              <w:right w:val="single" w:sz="2" w:space="0" w:color="auto"/>
            </w:tcBorders>
          </w:tcPr>
          <w:p w14:paraId="6A42E696" w14:textId="004BA621" w:rsidR="001B1226" w:rsidRPr="00A4338B" w:rsidRDefault="001B1226" w:rsidP="001346F1">
            <w:pPr>
              <w:pStyle w:val="NormalLeft"/>
              <w:rPr>
                <w:lang w:val="en-GB"/>
              </w:rPr>
            </w:pPr>
            <w:del w:id="1454" w:author="Author">
              <w:r w:rsidRPr="00A4338B" w:rsidDel="0057188F">
                <w:rPr>
                  <w:lang w:val="en-GB"/>
                </w:rPr>
                <w:delText>Adjustment calculated according to one of the three methods referred above</w:delText>
              </w:r>
            </w:del>
          </w:p>
        </w:tc>
      </w:tr>
      <w:tr w:rsidR="001B1226" w:rsidRPr="00A4338B" w14:paraId="21E654F2" w14:textId="7B8F73D3" w:rsidTr="001346F1">
        <w:tc>
          <w:tcPr>
            <w:tcW w:w="557" w:type="dxa"/>
            <w:tcBorders>
              <w:top w:val="single" w:sz="2" w:space="0" w:color="auto"/>
              <w:left w:val="single" w:sz="2" w:space="0" w:color="auto"/>
              <w:bottom w:val="single" w:sz="2" w:space="0" w:color="auto"/>
              <w:right w:val="single" w:sz="2" w:space="0" w:color="auto"/>
            </w:tcBorders>
          </w:tcPr>
          <w:p w14:paraId="2362358B" w14:textId="451EA636" w:rsidR="001B1226" w:rsidRPr="00A4338B" w:rsidRDefault="001B1226" w:rsidP="001346F1">
            <w:pPr>
              <w:pStyle w:val="NormalLeft"/>
              <w:rPr>
                <w:lang w:val="en-GB"/>
              </w:rPr>
            </w:pPr>
            <w:del w:id="1455" w:author="Author">
              <w:r w:rsidRPr="00A4338B" w:rsidDel="0057188F">
                <w:rPr>
                  <w:lang w:val="en-GB"/>
                </w:rPr>
                <w:delText>—</w:delText>
              </w:r>
            </w:del>
          </w:p>
        </w:tc>
        <w:tc>
          <w:tcPr>
            <w:tcW w:w="1486" w:type="dxa"/>
            <w:tcBorders>
              <w:top w:val="single" w:sz="2" w:space="0" w:color="auto"/>
              <w:left w:val="single" w:sz="2" w:space="0" w:color="auto"/>
              <w:bottom w:val="single" w:sz="2" w:space="0" w:color="auto"/>
              <w:right w:val="single" w:sz="2" w:space="0" w:color="auto"/>
            </w:tcBorders>
          </w:tcPr>
          <w:p w14:paraId="09ACD08B" w14:textId="70F0133B" w:rsidR="001B1226" w:rsidRPr="00A4338B" w:rsidRDefault="001B1226" w:rsidP="001346F1">
            <w:pPr>
              <w:pStyle w:val="NormalLeft"/>
              <w:rPr>
                <w:lang w:val="en-GB"/>
              </w:rPr>
            </w:pPr>
            <w:del w:id="1456" w:author="Author">
              <w:r w:rsidRPr="00A4338B" w:rsidDel="0057188F">
                <w:rPr>
                  <w:i/>
                  <w:iCs/>
                  <w:lang w:val="en-GB"/>
                </w:rPr>
                <w:delText>BSCR′</w:delText>
              </w:r>
            </w:del>
          </w:p>
        </w:tc>
        <w:tc>
          <w:tcPr>
            <w:tcW w:w="557" w:type="dxa"/>
            <w:tcBorders>
              <w:top w:val="single" w:sz="2" w:space="0" w:color="auto"/>
              <w:left w:val="single" w:sz="2" w:space="0" w:color="auto"/>
              <w:bottom w:val="single" w:sz="2" w:space="0" w:color="auto"/>
              <w:right w:val="single" w:sz="2" w:space="0" w:color="auto"/>
            </w:tcBorders>
          </w:tcPr>
          <w:p w14:paraId="45C91D11" w14:textId="3D39E417" w:rsidR="001B1226" w:rsidRPr="00A4338B" w:rsidRDefault="001B1226" w:rsidP="001346F1">
            <w:pPr>
              <w:pStyle w:val="NormalLeft"/>
              <w:rPr>
                <w:lang w:val="en-GB"/>
              </w:rPr>
            </w:pPr>
            <w:del w:id="1457" w:author="Author">
              <w:r w:rsidRPr="00A4338B" w:rsidDel="0057188F">
                <w:rPr>
                  <w:lang w:val="en-GB"/>
                </w:rPr>
                <w:delText>=</w:delText>
              </w:r>
            </w:del>
          </w:p>
        </w:tc>
        <w:tc>
          <w:tcPr>
            <w:tcW w:w="6686" w:type="dxa"/>
            <w:tcBorders>
              <w:top w:val="single" w:sz="2" w:space="0" w:color="auto"/>
              <w:left w:val="single" w:sz="2" w:space="0" w:color="auto"/>
              <w:bottom w:val="single" w:sz="2" w:space="0" w:color="auto"/>
              <w:right w:val="single" w:sz="2" w:space="0" w:color="auto"/>
            </w:tcBorders>
          </w:tcPr>
          <w:p w14:paraId="4F6CF456" w14:textId="0EB7D382" w:rsidR="001B1226" w:rsidRPr="00A4338B" w:rsidRDefault="001B1226" w:rsidP="001346F1">
            <w:pPr>
              <w:pStyle w:val="NormalLeft"/>
              <w:rPr>
                <w:lang w:val="en-GB"/>
              </w:rPr>
            </w:pPr>
            <w:del w:id="1458" w:author="Author">
              <w:r w:rsidRPr="00A4338B" w:rsidDel="0057188F">
                <w:rPr>
                  <w:lang w:val="en-GB"/>
                </w:rPr>
                <w:delText>Basic solvency capital requirement calculated according the information reported in this template</w:delText>
              </w:r>
            </w:del>
          </w:p>
        </w:tc>
      </w:tr>
      <w:tr w:rsidR="001B1226" w:rsidRPr="00A4338B" w14:paraId="6F7EEA9A" w14:textId="7FF7E053" w:rsidTr="001346F1">
        <w:tc>
          <w:tcPr>
            <w:tcW w:w="557" w:type="dxa"/>
            <w:tcBorders>
              <w:top w:val="single" w:sz="2" w:space="0" w:color="auto"/>
              <w:left w:val="single" w:sz="2" w:space="0" w:color="auto"/>
              <w:bottom w:val="single" w:sz="2" w:space="0" w:color="auto"/>
              <w:right w:val="single" w:sz="2" w:space="0" w:color="auto"/>
            </w:tcBorders>
          </w:tcPr>
          <w:p w14:paraId="1C558941" w14:textId="6160A6CA" w:rsidR="001B1226" w:rsidRPr="00A4338B" w:rsidRDefault="001B1226" w:rsidP="001346F1">
            <w:pPr>
              <w:pStyle w:val="NormalLeft"/>
              <w:rPr>
                <w:lang w:val="en-GB"/>
              </w:rPr>
            </w:pPr>
            <w:del w:id="1459" w:author="Author">
              <w:r w:rsidRPr="00A4338B" w:rsidDel="0057188F">
                <w:rPr>
                  <w:lang w:val="en-GB"/>
                </w:rPr>
                <w:delText>—</w:delText>
              </w:r>
            </w:del>
          </w:p>
        </w:tc>
        <w:tc>
          <w:tcPr>
            <w:tcW w:w="1486" w:type="dxa"/>
            <w:tcBorders>
              <w:top w:val="single" w:sz="2" w:space="0" w:color="auto"/>
              <w:left w:val="single" w:sz="2" w:space="0" w:color="auto"/>
              <w:bottom w:val="single" w:sz="2" w:space="0" w:color="auto"/>
              <w:right w:val="single" w:sz="2" w:space="0" w:color="auto"/>
            </w:tcBorders>
          </w:tcPr>
          <w:p w14:paraId="187F4514" w14:textId="3903C9C7" w:rsidR="001B1226" w:rsidRPr="00A4338B" w:rsidRDefault="001B1226" w:rsidP="001346F1">
            <w:pPr>
              <w:pStyle w:val="NormalLeft"/>
              <w:rPr>
                <w:lang w:val="en-GB"/>
              </w:rPr>
            </w:pPr>
            <w:del w:id="1460" w:author="Author">
              <w:r w:rsidRPr="00A4338B" w:rsidDel="0057188F">
                <w:rPr>
                  <w:i/>
                  <w:iCs/>
                  <w:lang w:val="en-GB"/>
                </w:rPr>
                <w:delText>nSCR</w:delText>
              </w:r>
              <w:r w:rsidRPr="00A4338B" w:rsidDel="0057188F">
                <w:rPr>
                  <w:i/>
                  <w:iCs/>
                  <w:vertAlign w:val="subscript"/>
                  <w:lang w:val="en-GB"/>
                </w:rPr>
                <w:delText>int</w:delText>
              </w:r>
            </w:del>
          </w:p>
        </w:tc>
        <w:tc>
          <w:tcPr>
            <w:tcW w:w="557" w:type="dxa"/>
            <w:tcBorders>
              <w:top w:val="single" w:sz="2" w:space="0" w:color="auto"/>
              <w:left w:val="single" w:sz="2" w:space="0" w:color="auto"/>
              <w:bottom w:val="single" w:sz="2" w:space="0" w:color="auto"/>
              <w:right w:val="single" w:sz="2" w:space="0" w:color="auto"/>
            </w:tcBorders>
          </w:tcPr>
          <w:p w14:paraId="6589C829" w14:textId="34279493" w:rsidR="001B1226" w:rsidRPr="00A4338B" w:rsidRDefault="001B1226" w:rsidP="001346F1">
            <w:pPr>
              <w:pStyle w:val="NormalLeft"/>
              <w:rPr>
                <w:lang w:val="en-GB"/>
              </w:rPr>
            </w:pPr>
            <w:del w:id="1461" w:author="Author">
              <w:r w:rsidRPr="00A4338B" w:rsidDel="0057188F">
                <w:rPr>
                  <w:lang w:val="en-GB"/>
                </w:rPr>
                <w:delText>=</w:delText>
              </w:r>
            </w:del>
          </w:p>
        </w:tc>
        <w:tc>
          <w:tcPr>
            <w:tcW w:w="6686" w:type="dxa"/>
            <w:tcBorders>
              <w:top w:val="single" w:sz="2" w:space="0" w:color="auto"/>
              <w:left w:val="single" w:sz="2" w:space="0" w:color="auto"/>
              <w:bottom w:val="single" w:sz="2" w:space="0" w:color="auto"/>
              <w:right w:val="single" w:sz="2" w:space="0" w:color="auto"/>
            </w:tcBorders>
          </w:tcPr>
          <w:p w14:paraId="71D0BA10" w14:textId="4AAB995E" w:rsidR="001B1226" w:rsidRPr="00A4338B" w:rsidRDefault="001B1226" w:rsidP="001346F1">
            <w:pPr>
              <w:pStyle w:val="NormalLeft"/>
              <w:rPr>
                <w:lang w:val="en-GB"/>
              </w:rPr>
            </w:pPr>
            <w:del w:id="1462" w:author="Author">
              <w:r w:rsidRPr="00A4338B" w:rsidDel="0057188F">
                <w:rPr>
                  <w:lang w:val="en-GB"/>
                </w:rPr>
                <w:delText>nSCR for intangible assets risk according to the information reported in this template</w:delText>
              </w:r>
            </w:del>
          </w:p>
        </w:tc>
      </w:tr>
    </w:tbl>
    <w:p w14:paraId="72FAFA46" w14:textId="6365CD5B" w:rsidR="001B1226" w:rsidRPr="00A4338B" w:rsidDel="00D421DD" w:rsidRDefault="001B1226" w:rsidP="001B1226">
      <w:pPr>
        <w:rPr>
          <w:del w:id="1463" w:author="Author"/>
          <w:lang w:val="en-GB"/>
        </w:rPr>
      </w:pPr>
    </w:p>
    <w:p w14:paraId="216031AA" w14:textId="0CB212AD" w:rsidR="001B1226" w:rsidRPr="00A4338B" w:rsidDel="00D421DD" w:rsidRDefault="001B1226" w:rsidP="001B1226">
      <w:pPr>
        <w:pStyle w:val="Tiret0"/>
        <w:numPr>
          <w:ilvl w:val="0"/>
          <w:numId w:val="14"/>
        </w:numPr>
        <w:ind w:left="851" w:hanging="851"/>
        <w:rPr>
          <w:del w:id="1464" w:author="Author"/>
          <w:lang w:val="en-GB"/>
        </w:rPr>
      </w:pPr>
      <w:del w:id="1465" w:author="Author">
        <w:r w:rsidRPr="00A4338B" w:rsidDel="00D421DD">
          <w:rPr>
            <w:lang w:val="en-GB"/>
          </w:rPr>
          <w:delText>Multiplication of this ‘q factor’ by the nSCR of each relevant risk module (i.e. market risk, counterparty default risk, life underwriting risk, health underwriting risk and non–life underw</w:delText>
        </w:r>
      </w:del>
      <w:ins w:id="1466" w:author="Author">
        <w:r w:rsidR="005064E5" w:rsidRPr="00A4338B">
          <w:rPr>
            <w:lang w:val="en-GB"/>
          </w:rPr>
          <w:tab/>
        </w:r>
      </w:ins>
      <w:del w:id="1467" w:author="Author">
        <w:r w:rsidRPr="00A4338B" w:rsidDel="00D421DD">
          <w:rPr>
            <w:lang w:val="en-GB"/>
          </w:rPr>
          <w:delText>riting risk)</w:delText>
        </w:r>
      </w:del>
    </w:p>
    <w:p w14:paraId="025DFF55" w14:textId="1721105D" w:rsidR="001B1226" w:rsidRPr="00A4338B" w:rsidDel="00D421DD" w:rsidRDefault="001B1226" w:rsidP="001B1226">
      <w:pPr>
        <w:rPr>
          <w:del w:id="1468" w:author="Author"/>
          <w:lang w:val="en-GB"/>
        </w:rPr>
      </w:pPr>
      <w:del w:id="1469" w:author="Author">
        <w:r w:rsidRPr="00A4338B" w:rsidDel="00D421DD">
          <w:rPr>
            <w:lang w:val="en-GB"/>
          </w:rPr>
          <w:delText>For group reporting the following specific requirements shall be met:</w:delText>
        </w:r>
      </w:del>
    </w:p>
    <w:p w14:paraId="6B1918AC" w14:textId="3854C48E" w:rsidR="001B1226" w:rsidRPr="00A4338B" w:rsidDel="00D421DD" w:rsidRDefault="001B1226" w:rsidP="001B1226">
      <w:pPr>
        <w:pStyle w:val="Point0"/>
        <w:rPr>
          <w:del w:id="1470" w:author="Author"/>
          <w:lang w:val="en-GB"/>
        </w:rPr>
      </w:pPr>
      <w:del w:id="1471" w:author="Author">
        <w:r w:rsidRPr="00A4338B" w:rsidDel="00D421DD">
          <w:rPr>
            <w:lang w:val="en-GB"/>
          </w:rPr>
          <w:tab/>
          <w:delText>c)</w:delText>
        </w:r>
        <w:r w:rsidRPr="00A4338B" w:rsidDel="00D421DD">
          <w:rPr>
            <w:lang w:val="en-GB"/>
          </w:rPr>
          <w:tab/>
          <w:delText>The information until R0470 is applicable when method 1 as defined in Article 230 of Directive 2009/138/EC is used, either exclusively or in combination with method 2 as defined in Article 233 of Directive 2009/138/EC;</w:delText>
        </w:r>
      </w:del>
    </w:p>
    <w:p w14:paraId="3CD4728D" w14:textId="13ADBCA2" w:rsidR="001B1226" w:rsidRPr="00A4338B" w:rsidDel="00D421DD" w:rsidRDefault="001B1226" w:rsidP="001B1226">
      <w:pPr>
        <w:pStyle w:val="Point0"/>
        <w:rPr>
          <w:del w:id="1472" w:author="Author"/>
          <w:lang w:val="en-GB"/>
        </w:rPr>
      </w:pPr>
      <w:del w:id="1473" w:author="Author">
        <w:r w:rsidRPr="00A4338B" w:rsidDel="00D421DD">
          <w:rPr>
            <w:lang w:val="en-GB"/>
          </w:rPr>
          <w:tab/>
          <w:delText>d)</w:delText>
        </w:r>
        <w:r w:rsidRPr="00A4338B" w:rsidDel="00D421DD">
          <w:rPr>
            <w:lang w:val="en-GB"/>
          </w:rPr>
          <w:tab/>
          <w:delText>When combination method is being used, the information until R0470 is to be submitted only for the part of the group calculated with method 1 as defined in Article 230 of Directive 2009/138/EC.</w:delText>
        </w:r>
      </w:del>
    </w:p>
    <w:tbl>
      <w:tblPr>
        <w:tblW w:w="9286" w:type="dxa"/>
        <w:tblLayout w:type="fixed"/>
        <w:tblLook w:val="0000" w:firstRow="0" w:lastRow="0" w:firstColumn="0" w:lastColumn="0" w:noHBand="0" w:noVBand="0"/>
      </w:tblPr>
      <w:tblGrid>
        <w:gridCol w:w="1764"/>
        <w:gridCol w:w="2322"/>
        <w:gridCol w:w="5200"/>
      </w:tblGrid>
      <w:tr w:rsidR="001B1226" w:rsidRPr="00A4338B" w14:paraId="398470DC" w14:textId="30060752" w:rsidTr="009C7767">
        <w:tc>
          <w:tcPr>
            <w:tcW w:w="1764" w:type="dxa"/>
            <w:tcBorders>
              <w:top w:val="single" w:sz="2" w:space="0" w:color="auto"/>
              <w:left w:val="single" w:sz="2" w:space="0" w:color="auto"/>
              <w:bottom w:val="single" w:sz="2" w:space="0" w:color="auto"/>
              <w:right w:val="single" w:sz="2" w:space="0" w:color="auto"/>
            </w:tcBorders>
          </w:tcPr>
          <w:p w14:paraId="3D3B6390" w14:textId="5A0DE5F9" w:rsidR="001B1226" w:rsidRPr="00A4338B" w:rsidRDefault="001B1226" w:rsidP="001346F1">
            <w:pPr>
              <w:adjustRightInd w:val="0"/>
              <w:spacing w:before="0" w:after="0"/>
              <w:jc w:val="left"/>
              <w:rPr>
                <w:lang w:val="en-GB"/>
              </w:rPr>
            </w:pPr>
          </w:p>
        </w:tc>
        <w:tc>
          <w:tcPr>
            <w:tcW w:w="2322" w:type="dxa"/>
            <w:tcBorders>
              <w:top w:val="single" w:sz="2" w:space="0" w:color="auto"/>
              <w:left w:val="single" w:sz="2" w:space="0" w:color="auto"/>
              <w:bottom w:val="single" w:sz="2" w:space="0" w:color="auto"/>
              <w:right w:val="single" w:sz="2" w:space="0" w:color="auto"/>
            </w:tcBorders>
          </w:tcPr>
          <w:p w14:paraId="2A676B13" w14:textId="02D311BD" w:rsidR="001B1226" w:rsidRPr="00A4338B" w:rsidRDefault="001B1226" w:rsidP="001346F1">
            <w:pPr>
              <w:pStyle w:val="NormalCentered"/>
              <w:rPr>
                <w:lang w:val="en-GB"/>
              </w:rPr>
            </w:pPr>
            <w:del w:id="1474" w:author="Author">
              <w:r w:rsidRPr="00A4338B" w:rsidDel="0057188F">
                <w:rPr>
                  <w:i/>
                  <w:iCs/>
                  <w:lang w:val="en-GB"/>
                </w:rPr>
                <w:delText>ITEM</w:delText>
              </w:r>
            </w:del>
          </w:p>
        </w:tc>
        <w:tc>
          <w:tcPr>
            <w:tcW w:w="5200" w:type="dxa"/>
            <w:tcBorders>
              <w:top w:val="single" w:sz="2" w:space="0" w:color="auto"/>
              <w:left w:val="single" w:sz="2" w:space="0" w:color="auto"/>
              <w:bottom w:val="single" w:sz="2" w:space="0" w:color="auto"/>
              <w:right w:val="single" w:sz="2" w:space="0" w:color="auto"/>
            </w:tcBorders>
          </w:tcPr>
          <w:p w14:paraId="5C83709F" w14:textId="404DC6DE" w:rsidR="001B1226" w:rsidRPr="00A4338B" w:rsidRDefault="001B1226" w:rsidP="001346F1">
            <w:pPr>
              <w:pStyle w:val="NormalCentered"/>
              <w:rPr>
                <w:lang w:val="en-GB"/>
              </w:rPr>
            </w:pPr>
            <w:del w:id="1475" w:author="Author">
              <w:r w:rsidRPr="00A4338B" w:rsidDel="0057188F">
                <w:rPr>
                  <w:i/>
                  <w:iCs/>
                  <w:lang w:val="en-GB"/>
                </w:rPr>
                <w:delText>INSTRUCTIONS</w:delText>
              </w:r>
            </w:del>
          </w:p>
        </w:tc>
      </w:tr>
      <w:tr w:rsidR="001B1226" w:rsidRPr="00A4338B" w14:paraId="3EA4340E" w14:textId="586F9555" w:rsidTr="009C7767">
        <w:tc>
          <w:tcPr>
            <w:tcW w:w="1764" w:type="dxa"/>
            <w:tcBorders>
              <w:top w:val="single" w:sz="2" w:space="0" w:color="auto"/>
              <w:left w:val="single" w:sz="2" w:space="0" w:color="auto"/>
              <w:bottom w:val="single" w:sz="2" w:space="0" w:color="auto"/>
              <w:right w:val="single" w:sz="2" w:space="0" w:color="auto"/>
            </w:tcBorders>
          </w:tcPr>
          <w:p w14:paraId="28EA6D62" w14:textId="3DCD292A" w:rsidR="001B1226" w:rsidRPr="00A4338B" w:rsidRDefault="001B1226" w:rsidP="001346F1">
            <w:pPr>
              <w:pStyle w:val="NormalLeft"/>
              <w:rPr>
                <w:lang w:val="en-GB"/>
              </w:rPr>
            </w:pPr>
            <w:del w:id="1476" w:author="Author">
              <w:r w:rsidRPr="00A4338B" w:rsidDel="0057188F">
                <w:rPr>
                  <w:lang w:val="en-GB"/>
                </w:rPr>
                <w:delText>Z0020</w:delText>
              </w:r>
            </w:del>
          </w:p>
        </w:tc>
        <w:tc>
          <w:tcPr>
            <w:tcW w:w="2322" w:type="dxa"/>
            <w:tcBorders>
              <w:top w:val="single" w:sz="2" w:space="0" w:color="auto"/>
              <w:left w:val="single" w:sz="2" w:space="0" w:color="auto"/>
              <w:bottom w:val="single" w:sz="2" w:space="0" w:color="auto"/>
              <w:right w:val="single" w:sz="2" w:space="0" w:color="auto"/>
            </w:tcBorders>
          </w:tcPr>
          <w:p w14:paraId="44730AB0" w14:textId="72C6558E" w:rsidR="001B1226" w:rsidRPr="00A4338B" w:rsidRDefault="001B1226" w:rsidP="001346F1">
            <w:pPr>
              <w:pStyle w:val="NormalLeft"/>
              <w:rPr>
                <w:lang w:val="en-GB"/>
              </w:rPr>
            </w:pPr>
            <w:del w:id="1477" w:author="Author">
              <w:r w:rsidRPr="00A4338B" w:rsidDel="0057188F">
                <w:rPr>
                  <w:lang w:val="en-GB"/>
                </w:rPr>
                <w:delText>Ring–fenced fund, matching adjustment portfolio or Remaining Part</w:delText>
              </w:r>
            </w:del>
          </w:p>
        </w:tc>
        <w:tc>
          <w:tcPr>
            <w:tcW w:w="5200" w:type="dxa"/>
            <w:tcBorders>
              <w:top w:val="single" w:sz="2" w:space="0" w:color="auto"/>
              <w:left w:val="single" w:sz="2" w:space="0" w:color="auto"/>
              <w:bottom w:val="single" w:sz="2" w:space="0" w:color="auto"/>
              <w:right w:val="single" w:sz="2" w:space="0" w:color="auto"/>
            </w:tcBorders>
          </w:tcPr>
          <w:p w14:paraId="0C6DE3B9" w14:textId="53F3273D" w:rsidR="001B1226" w:rsidRPr="00A4338B" w:rsidDel="0057188F" w:rsidRDefault="001B1226" w:rsidP="001346F1">
            <w:pPr>
              <w:pStyle w:val="NormalLeft"/>
              <w:rPr>
                <w:del w:id="1478" w:author="Author"/>
                <w:lang w:val="en-GB"/>
              </w:rPr>
            </w:pPr>
            <w:del w:id="1479" w:author="Author">
              <w:r w:rsidRPr="00A4338B" w:rsidDel="0057188F">
                <w:rPr>
                  <w:lang w:val="en-GB"/>
                </w:rPr>
                <w:delText>Identifies whether the reported figures are with regard to a RFF, matching adjustment portfolio or to the remaining part. One of the options in the following closed list shall be used:</w:delText>
              </w:r>
            </w:del>
          </w:p>
          <w:p w14:paraId="6EC5E541" w14:textId="3C47989D" w:rsidR="001B1226" w:rsidRPr="00A4338B" w:rsidDel="0057188F" w:rsidRDefault="001B1226" w:rsidP="001346F1">
            <w:pPr>
              <w:pStyle w:val="NormalLeft"/>
              <w:rPr>
                <w:del w:id="1480" w:author="Author"/>
                <w:lang w:val="en-GB"/>
              </w:rPr>
            </w:pPr>
            <w:del w:id="1481" w:author="Author">
              <w:r w:rsidRPr="00A4338B" w:rsidDel="0057188F">
                <w:rPr>
                  <w:lang w:val="en-GB"/>
                </w:rPr>
                <w:delText>1 — RFF/MAP</w:delText>
              </w:r>
            </w:del>
          </w:p>
          <w:p w14:paraId="38F8DF88" w14:textId="21B68984" w:rsidR="001B1226" w:rsidRPr="00A4338B" w:rsidRDefault="001B1226" w:rsidP="001346F1">
            <w:pPr>
              <w:pStyle w:val="NormalLeft"/>
              <w:rPr>
                <w:lang w:val="en-GB"/>
              </w:rPr>
            </w:pPr>
            <w:del w:id="1482" w:author="Author">
              <w:r w:rsidRPr="00A4338B" w:rsidDel="0057188F">
                <w:rPr>
                  <w:lang w:val="en-GB"/>
                </w:rPr>
                <w:delText>2 — Remaining part</w:delText>
              </w:r>
            </w:del>
          </w:p>
        </w:tc>
      </w:tr>
      <w:tr w:rsidR="001B1226" w:rsidRPr="00A4338B" w14:paraId="509E4E0D" w14:textId="1B6A8150" w:rsidTr="009C7767">
        <w:tc>
          <w:tcPr>
            <w:tcW w:w="1764" w:type="dxa"/>
            <w:tcBorders>
              <w:top w:val="single" w:sz="2" w:space="0" w:color="auto"/>
              <w:left w:val="single" w:sz="2" w:space="0" w:color="auto"/>
              <w:bottom w:val="single" w:sz="2" w:space="0" w:color="auto"/>
              <w:right w:val="single" w:sz="2" w:space="0" w:color="auto"/>
            </w:tcBorders>
          </w:tcPr>
          <w:p w14:paraId="3C6DDA26" w14:textId="2EFCD6EB" w:rsidR="001B1226" w:rsidRPr="00A4338B" w:rsidRDefault="001B1226" w:rsidP="001346F1">
            <w:pPr>
              <w:pStyle w:val="NormalLeft"/>
              <w:rPr>
                <w:lang w:val="en-GB"/>
              </w:rPr>
            </w:pPr>
            <w:del w:id="1483" w:author="Author">
              <w:r w:rsidRPr="00A4338B" w:rsidDel="0057188F">
                <w:rPr>
                  <w:lang w:val="en-GB"/>
                </w:rPr>
                <w:delText>Z0030</w:delText>
              </w:r>
            </w:del>
          </w:p>
        </w:tc>
        <w:tc>
          <w:tcPr>
            <w:tcW w:w="2322" w:type="dxa"/>
            <w:tcBorders>
              <w:top w:val="single" w:sz="2" w:space="0" w:color="auto"/>
              <w:left w:val="single" w:sz="2" w:space="0" w:color="auto"/>
              <w:bottom w:val="single" w:sz="2" w:space="0" w:color="auto"/>
              <w:right w:val="single" w:sz="2" w:space="0" w:color="auto"/>
            </w:tcBorders>
          </w:tcPr>
          <w:p w14:paraId="5D56AE35" w14:textId="2FA02D76" w:rsidR="001B1226" w:rsidRPr="00A4338B" w:rsidRDefault="001B1226" w:rsidP="001346F1">
            <w:pPr>
              <w:pStyle w:val="NormalLeft"/>
              <w:rPr>
                <w:lang w:val="en-GB"/>
              </w:rPr>
            </w:pPr>
            <w:del w:id="1484" w:author="Author">
              <w:r w:rsidRPr="00A4338B" w:rsidDel="0057188F">
                <w:rPr>
                  <w:lang w:val="en-GB"/>
                </w:rPr>
                <w:delText>Fund/Portfolio number</w:delText>
              </w:r>
            </w:del>
          </w:p>
        </w:tc>
        <w:tc>
          <w:tcPr>
            <w:tcW w:w="5200" w:type="dxa"/>
            <w:tcBorders>
              <w:top w:val="single" w:sz="2" w:space="0" w:color="auto"/>
              <w:left w:val="single" w:sz="2" w:space="0" w:color="auto"/>
              <w:bottom w:val="single" w:sz="2" w:space="0" w:color="auto"/>
              <w:right w:val="single" w:sz="2" w:space="0" w:color="auto"/>
            </w:tcBorders>
          </w:tcPr>
          <w:p w14:paraId="23640EF3" w14:textId="7A08688F" w:rsidR="001B1226" w:rsidRPr="00A4338B" w:rsidRDefault="001B1226" w:rsidP="001346F1">
            <w:pPr>
              <w:pStyle w:val="NormalLeft"/>
              <w:rPr>
                <w:lang w:val="en-GB"/>
              </w:rPr>
            </w:pPr>
            <w:del w:id="1485" w:author="Author">
              <w:r w:rsidRPr="00A4338B" w:rsidDel="0057188F">
                <w:rPr>
                  <w:lang w:val="en-GB"/>
                </w:rPr>
                <w:delText xml:space="preserve">When item Z0020 = 1, identification number for a ring fenced fund or matching adjustment portfolio. This number is attributed by the undertaking within </w:delText>
              </w:r>
              <w:r w:rsidRPr="00A4338B" w:rsidDel="0057188F">
                <w:rPr>
                  <w:lang w:val="en-GB"/>
                </w:rPr>
                <w:lastRenderedPageBreak/>
                <w:delText>the scope of group supervision and must be consistent over time and with the fund/portfolio number reported in other temp</w:delText>
              </w:r>
              <w:r w:rsidR="009C7767" w:rsidRPr="00A4338B" w:rsidDel="0057188F">
                <w:rPr>
                  <w:lang w:val="en-GB"/>
                </w:rPr>
                <w:delText>lates.</w:delText>
              </w:r>
            </w:del>
          </w:p>
        </w:tc>
      </w:tr>
      <w:tr w:rsidR="001B1226" w:rsidRPr="00A4338B" w14:paraId="3F40952B" w14:textId="2C3A5FA8" w:rsidTr="009C7767">
        <w:tc>
          <w:tcPr>
            <w:tcW w:w="1764" w:type="dxa"/>
            <w:tcBorders>
              <w:top w:val="single" w:sz="2" w:space="0" w:color="auto"/>
              <w:left w:val="single" w:sz="2" w:space="0" w:color="auto"/>
              <w:bottom w:val="single" w:sz="2" w:space="0" w:color="auto"/>
              <w:right w:val="single" w:sz="2" w:space="0" w:color="auto"/>
            </w:tcBorders>
          </w:tcPr>
          <w:p w14:paraId="64253764" w14:textId="5045E258" w:rsidR="001B1226" w:rsidRPr="00A4338B" w:rsidRDefault="001B1226" w:rsidP="001346F1">
            <w:pPr>
              <w:pStyle w:val="NormalLeft"/>
              <w:rPr>
                <w:lang w:val="en-GB"/>
              </w:rPr>
            </w:pPr>
            <w:del w:id="1486" w:author="Author">
              <w:r w:rsidRPr="00A4338B" w:rsidDel="0057188F">
                <w:rPr>
                  <w:lang w:val="en-GB"/>
                </w:rPr>
                <w:lastRenderedPageBreak/>
                <w:delText>C0010</w:delText>
              </w:r>
            </w:del>
          </w:p>
        </w:tc>
        <w:tc>
          <w:tcPr>
            <w:tcW w:w="2322" w:type="dxa"/>
            <w:tcBorders>
              <w:top w:val="single" w:sz="2" w:space="0" w:color="auto"/>
              <w:left w:val="single" w:sz="2" w:space="0" w:color="auto"/>
              <w:bottom w:val="single" w:sz="2" w:space="0" w:color="auto"/>
              <w:right w:val="single" w:sz="2" w:space="0" w:color="auto"/>
            </w:tcBorders>
          </w:tcPr>
          <w:p w14:paraId="02CADC09" w14:textId="187B6106" w:rsidR="001B1226" w:rsidRPr="00A4338B" w:rsidRDefault="001B1226" w:rsidP="001346F1">
            <w:pPr>
              <w:pStyle w:val="NormalLeft"/>
              <w:rPr>
                <w:lang w:val="en-GB"/>
              </w:rPr>
            </w:pPr>
            <w:del w:id="1487" w:author="Author">
              <w:r w:rsidRPr="00A4338B" w:rsidDel="0057188F">
                <w:rPr>
                  <w:lang w:val="en-GB"/>
                </w:rPr>
                <w:delText>Unique number of component</w:delText>
              </w:r>
            </w:del>
          </w:p>
        </w:tc>
        <w:tc>
          <w:tcPr>
            <w:tcW w:w="5200" w:type="dxa"/>
            <w:tcBorders>
              <w:top w:val="single" w:sz="2" w:space="0" w:color="auto"/>
              <w:left w:val="single" w:sz="2" w:space="0" w:color="auto"/>
              <w:bottom w:val="single" w:sz="2" w:space="0" w:color="auto"/>
              <w:right w:val="single" w:sz="2" w:space="0" w:color="auto"/>
            </w:tcBorders>
          </w:tcPr>
          <w:p w14:paraId="3B67FD8B" w14:textId="0A3F4156" w:rsidR="001B1226" w:rsidRPr="00A4338B" w:rsidDel="0057188F" w:rsidRDefault="001B1226" w:rsidP="001346F1">
            <w:pPr>
              <w:pStyle w:val="NormalLeft"/>
              <w:rPr>
                <w:del w:id="1488" w:author="Author"/>
                <w:lang w:val="en-GB"/>
              </w:rPr>
            </w:pPr>
            <w:del w:id="1489" w:author="Author">
              <w:r w:rsidRPr="00A4338B" w:rsidDel="0057188F">
                <w:rPr>
                  <w:lang w:val="en-GB"/>
                </w:rPr>
                <w:delText>Unique number of each component agreed with their national supervisory authority to identify uniquely components from their model. This number shall always be used with the appropriate component description reported in each item. Where the partial internal model allow the same split by risk module as the one in the standard formula, the following numbers of components shall be used:</w:delText>
              </w:r>
            </w:del>
          </w:p>
          <w:p w14:paraId="1F7680C9" w14:textId="7D47EC8C" w:rsidR="001B1226" w:rsidRPr="00A4338B" w:rsidDel="0057188F" w:rsidRDefault="001B1226" w:rsidP="001346F1">
            <w:pPr>
              <w:pStyle w:val="Tiret0"/>
              <w:numPr>
                <w:ilvl w:val="0"/>
                <w:numId w:val="14"/>
              </w:numPr>
              <w:ind w:left="851" w:hanging="851"/>
              <w:rPr>
                <w:del w:id="1490" w:author="Author"/>
                <w:lang w:val="en-GB"/>
              </w:rPr>
            </w:pPr>
            <w:del w:id="1491" w:author="Author">
              <w:r w:rsidRPr="00A4338B" w:rsidDel="0057188F">
                <w:rPr>
                  <w:lang w:val="en-GB"/>
                </w:rPr>
                <w:delText>1 — Market risk</w:delText>
              </w:r>
            </w:del>
          </w:p>
          <w:p w14:paraId="20376DD9" w14:textId="0B7D7CA6" w:rsidR="001B1226" w:rsidRPr="00A4338B" w:rsidDel="0057188F" w:rsidRDefault="001B1226" w:rsidP="001346F1">
            <w:pPr>
              <w:pStyle w:val="Tiret0"/>
              <w:numPr>
                <w:ilvl w:val="0"/>
                <w:numId w:val="14"/>
              </w:numPr>
              <w:ind w:left="851" w:hanging="851"/>
              <w:rPr>
                <w:del w:id="1492" w:author="Author"/>
                <w:lang w:val="en-GB"/>
              </w:rPr>
            </w:pPr>
            <w:del w:id="1493" w:author="Author">
              <w:r w:rsidRPr="00A4338B" w:rsidDel="0057188F">
                <w:rPr>
                  <w:lang w:val="en-GB"/>
                </w:rPr>
                <w:delText>2 — Counterparty default risk</w:delText>
              </w:r>
            </w:del>
          </w:p>
          <w:p w14:paraId="097DD49C" w14:textId="3CDD48FD" w:rsidR="001B1226" w:rsidRPr="00A4338B" w:rsidDel="0057188F" w:rsidRDefault="001B1226" w:rsidP="001346F1">
            <w:pPr>
              <w:pStyle w:val="Tiret0"/>
              <w:numPr>
                <w:ilvl w:val="0"/>
                <w:numId w:val="14"/>
              </w:numPr>
              <w:ind w:left="851" w:hanging="851"/>
              <w:rPr>
                <w:del w:id="1494" w:author="Author"/>
                <w:lang w:val="en-GB"/>
              </w:rPr>
            </w:pPr>
            <w:del w:id="1495" w:author="Author">
              <w:r w:rsidRPr="00A4338B" w:rsidDel="0057188F">
                <w:rPr>
                  <w:lang w:val="en-GB"/>
                </w:rPr>
                <w:delText>3 — Life underwriting risk</w:delText>
              </w:r>
            </w:del>
          </w:p>
          <w:p w14:paraId="3B520FAE" w14:textId="644FA37B" w:rsidR="001B1226" w:rsidRPr="00A4338B" w:rsidDel="0057188F" w:rsidRDefault="001B1226" w:rsidP="001346F1">
            <w:pPr>
              <w:pStyle w:val="Tiret0"/>
              <w:numPr>
                <w:ilvl w:val="0"/>
                <w:numId w:val="14"/>
              </w:numPr>
              <w:ind w:left="851" w:hanging="851"/>
              <w:rPr>
                <w:del w:id="1496" w:author="Author"/>
                <w:lang w:val="en-GB"/>
              </w:rPr>
            </w:pPr>
            <w:del w:id="1497" w:author="Author">
              <w:r w:rsidRPr="00A4338B" w:rsidDel="0057188F">
                <w:rPr>
                  <w:lang w:val="en-GB"/>
                </w:rPr>
                <w:delText>4 — Health underwriting risk</w:delText>
              </w:r>
            </w:del>
          </w:p>
          <w:p w14:paraId="56306A17" w14:textId="49DD31DF" w:rsidR="001B1226" w:rsidRPr="00A4338B" w:rsidDel="0057188F" w:rsidRDefault="001B1226" w:rsidP="001346F1">
            <w:pPr>
              <w:pStyle w:val="Tiret0"/>
              <w:numPr>
                <w:ilvl w:val="0"/>
                <w:numId w:val="14"/>
              </w:numPr>
              <w:ind w:left="851" w:hanging="851"/>
              <w:rPr>
                <w:del w:id="1498" w:author="Author"/>
                <w:lang w:val="en-GB"/>
              </w:rPr>
            </w:pPr>
            <w:del w:id="1499" w:author="Author">
              <w:r w:rsidRPr="00A4338B" w:rsidDel="0057188F">
                <w:rPr>
                  <w:lang w:val="en-GB"/>
                </w:rPr>
                <w:delText>5 — Non–life underwriting risk</w:delText>
              </w:r>
            </w:del>
          </w:p>
          <w:p w14:paraId="1A62D311" w14:textId="335FD035" w:rsidR="001B1226" w:rsidRPr="00A4338B" w:rsidDel="0057188F" w:rsidRDefault="001B1226" w:rsidP="001346F1">
            <w:pPr>
              <w:pStyle w:val="Tiret0"/>
              <w:numPr>
                <w:ilvl w:val="0"/>
                <w:numId w:val="14"/>
              </w:numPr>
              <w:ind w:left="851" w:hanging="851"/>
              <w:rPr>
                <w:del w:id="1500" w:author="Author"/>
                <w:lang w:val="en-GB"/>
              </w:rPr>
            </w:pPr>
            <w:del w:id="1501" w:author="Author">
              <w:r w:rsidRPr="00A4338B" w:rsidDel="0057188F">
                <w:rPr>
                  <w:lang w:val="en-GB"/>
                </w:rPr>
                <w:delText>6 — Intangible asset risk</w:delText>
              </w:r>
            </w:del>
          </w:p>
          <w:p w14:paraId="5C47FD6E" w14:textId="463D8AEC" w:rsidR="001B1226" w:rsidRPr="00A4338B" w:rsidDel="0057188F" w:rsidRDefault="001B1226" w:rsidP="001346F1">
            <w:pPr>
              <w:pStyle w:val="Tiret0"/>
              <w:numPr>
                <w:ilvl w:val="0"/>
                <w:numId w:val="14"/>
              </w:numPr>
              <w:ind w:left="851" w:hanging="851"/>
              <w:rPr>
                <w:del w:id="1502" w:author="Author"/>
                <w:lang w:val="en-GB"/>
              </w:rPr>
            </w:pPr>
            <w:del w:id="1503" w:author="Author">
              <w:r w:rsidRPr="00A4338B" w:rsidDel="0057188F">
                <w:rPr>
                  <w:lang w:val="en-GB"/>
                </w:rPr>
                <w:delText>7 — Operational risk</w:delText>
              </w:r>
            </w:del>
          </w:p>
          <w:p w14:paraId="50D23F06" w14:textId="2FC7A548" w:rsidR="001B1226" w:rsidRPr="00A4338B" w:rsidDel="0057188F" w:rsidRDefault="001B1226" w:rsidP="001346F1">
            <w:pPr>
              <w:pStyle w:val="Tiret0"/>
              <w:numPr>
                <w:ilvl w:val="0"/>
                <w:numId w:val="14"/>
              </w:numPr>
              <w:ind w:left="851" w:hanging="851"/>
              <w:rPr>
                <w:del w:id="1504" w:author="Author"/>
                <w:lang w:val="en-GB"/>
              </w:rPr>
            </w:pPr>
            <w:del w:id="1505" w:author="Author">
              <w:r w:rsidRPr="00A4338B" w:rsidDel="0057188F">
                <w:rPr>
                  <w:lang w:val="en-GB"/>
                </w:rPr>
                <w:delText>8 — LAC Technical Provisions (negative amount)</w:delText>
              </w:r>
            </w:del>
          </w:p>
          <w:p w14:paraId="2CC8AFC2" w14:textId="03F7C9CE" w:rsidR="001B1226" w:rsidRPr="00A4338B" w:rsidDel="0057188F" w:rsidRDefault="001B1226" w:rsidP="001346F1">
            <w:pPr>
              <w:pStyle w:val="Tiret0"/>
              <w:numPr>
                <w:ilvl w:val="0"/>
                <w:numId w:val="14"/>
              </w:numPr>
              <w:ind w:left="851" w:hanging="851"/>
              <w:rPr>
                <w:del w:id="1506" w:author="Author"/>
                <w:lang w:val="en-GB"/>
              </w:rPr>
            </w:pPr>
            <w:del w:id="1507" w:author="Author">
              <w:r w:rsidRPr="00A4338B" w:rsidDel="0057188F">
                <w:rPr>
                  <w:lang w:val="en-GB"/>
                </w:rPr>
                <w:delText>9 — LAC Deferred Taxes (negative amount)</w:delText>
              </w:r>
            </w:del>
          </w:p>
          <w:p w14:paraId="2A0B7281" w14:textId="763721F9" w:rsidR="001B1226" w:rsidRPr="00A4338B" w:rsidDel="0057188F" w:rsidRDefault="001B1226" w:rsidP="001346F1">
            <w:pPr>
              <w:pStyle w:val="NormalLeft"/>
              <w:rPr>
                <w:del w:id="1508" w:author="Author"/>
                <w:lang w:val="en-GB"/>
              </w:rPr>
            </w:pPr>
            <w:del w:id="1509" w:author="Author">
              <w:r w:rsidRPr="00A4338B" w:rsidDel="0057188F">
                <w:rPr>
                  <w:lang w:val="en-GB"/>
                </w:rPr>
                <w:delText>Where standard formula risk modules cannot be reported, groups shall attribute a number to each component different from 1 to 7.</w:delText>
              </w:r>
            </w:del>
          </w:p>
          <w:p w14:paraId="14348E37" w14:textId="15527C68" w:rsidR="001B1226" w:rsidRPr="00A4338B" w:rsidRDefault="001B1226" w:rsidP="001346F1">
            <w:pPr>
              <w:pStyle w:val="NormalLeft"/>
              <w:rPr>
                <w:lang w:val="en-GB"/>
              </w:rPr>
            </w:pPr>
            <w:del w:id="1510" w:author="Author">
              <w:r w:rsidRPr="00A4338B" w:rsidDel="0057188F">
                <w:rPr>
                  <w:lang w:val="en-GB"/>
                </w:rPr>
                <w:delText>This number shall always be used with the appropriate component description reported in each item C0020. The numbers of the components shall be kept consistent over time.</w:delText>
              </w:r>
            </w:del>
          </w:p>
        </w:tc>
      </w:tr>
      <w:tr w:rsidR="001B1226" w:rsidRPr="00A4338B" w14:paraId="57331C59" w14:textId="23636AFB" w:rsidTr="009C7767">
        <w:tc>
          <w:tcPr>
            <w:tcW w:w="1764" w:type="dxa"/>
            <w:tcBorders>
              <w:top w:val="single" w:sz="2" w:space="0" w:color="auto"/>
              <w:left w:val="single" w:sz="2" w:space="0" w:color="auto"/>
              <w:bottom w:val="single" w:sz="2" w:space="0" w:color="auto"/>
              <w:right w:val="single" w:sz="2" w:space="0" w:color="auto"/>
            </w:tcBorders>
          </w:tcPr>
          <w:p w14:paraId="2BA76D83" w14:textId="76760130" w:rsidR="001B1226" w:rsidRPr="00A4338B" w:rsidRDefault="001B1226" w:rsidP="001346F1">
            <w:pPr>
              <w:pStyle w:val="NormalLeft"/>
              <w:rPr>
                <w:lang w:val="en-GB"/>
              </w:rPr>
            </w:pPr>
            <w:del w:id="1511" w:author="Author">
              <w:r w:rsidRPr="00A4338B" w:rsidDel="0057188F">
                <w:rPr>
                  <w:lang w:val="en-GB"/>
                </w:rPr>
                <w:delText>C0020</w:delText>
              </w:r>
            </w:del>
          </w:p>
        </w:tc>
        <w:tc>
          <w:tcPr>
            <w:tcW w:w="2322" w:type="dxa"/>
            <w:tcBorders>
              <w:top w:val="single" w:sz="2" w:space="0" w:color="auto"/>
              <w:left w:val="single" w:sz="2" w:space="0" w:color="auto"/>
              <w:bottom w:val="single" w:sz="2" w:space="0" w:color="auto"/>
              <w:right w:val="single" w:sz="2" w:space="0" w:color="auto"/>
            </w:tcBorders>
          </w:tcPr>
          <w:p w14:paraId="5120FABA" w14:textId="26FA96C0" w:rsidR="001B1226" w:rsidRPr="00A4338B" w:rsidRDefault="001B1226" w:rsidP="001346F1">
            <w:pPr>
              <w:pStyle w:val="NormalLeft"/>
              <w:rPr>
                <w:lang w:val="en-GB"/>
              </w:rPr>
            </w:pPr>
            <w:del w:id="1512" w:author="Author">
              <w:r w:rsidRPr="00A4338B" w:rsidDel="0057188F">
                <w:rPr>
                  <w:lang w:val="en-GB"/>
                </w:rPr>
                <w:delText>Components description</w:delText>
              </w:r>
            </w:del>
          </w:p>
        </w:tc>
        <w:tc>
          <w:tcPr>
            <w:tcW w:w="5200" w:type="dxa"/>
            <w:tcBorders>
              <w:top w:val="single" w:sz="2" w:space="0" w:color="auto"/>
              <w:left w:val="single" w:sz="2" w:space="0" w:color="auto"/>
              <w:bottom w:val="single" w:sz="2" w:space="0" w:color="auto"/>
              <w:right w:val="single" w:sz="2" w:space="0" w:color="auto"/>
            </w:tcBorders>
          </w:tcPr>
          <w:p w14:paraId="793F9DFD" w14:textId="35B9636B" w:rsidR="001B1226" w:rsidRPr="00A4338B" w:rsidDel="0057188F" w:rsidRDefault="001B1226" w:rsidP="001346F1">
            <w:pPr>
              <w:pStyle w:val="NormalLeft"/>
              <w:rPr>
                <w:del w:id="1513" w:author="Author"/>
                <w:lang w:val="en-GB"/>
              </w:rPr>
            </w:pPr>
            <w:del w:id="1514" w:author="Author">
              <w:r w:rsidRPr="00A4338B" w:rsidDel="0057188F">
                <w:rPr>
                  <w:lang w:val="en-GB"/>
                </w:rPr>
                <w:delText>Identification, using free text, of each of the components that can be identified by the group. These components shall be aligned with standard formula risk modules if possible according to the partial internal model. Each component shall be identified using a separate entry. Groups shall identify and report components consistently across different reporting periods, unless there has been some change to the internal model affecting the categories.</w:delText>
              </w:r>
            </w:del>
          </w:p>
          <w:p w14:paraId="189CECBF" w14:textId="2427D3F1" w:rsidR="001B1226" w:rsidRPr="00A4338B" w:rsidRDefault="001B1226" w:rsidP="001346F1">
            <w:pPr>
              <w:pStyle w:val="NormalLeft"/>
              <w:rPr>
                <w:lang w:val="en-GB"/>
              </w:rPr>
            </w:pPr>
            <w:del w:id="1515" w:author="Author">
              <w:r w:rsidRPr="00A4338B" w:rsidDel="0057188F">
                <w:rPr>
                  <w:lang w:val="en-GB"/>
                </w:rPr>
                <w:lastRenderedPageBreak/>
                <w:delText>Loss–absorbing capacity of technical provisions and/or deferred taxes not embedded within components shall be reported as separated components.</w:delText>
              </w:r>
            </w:del>
          </w:p>
        </w:tc>
      </w:tr>
      <w:tr w:rsidR="001B1226" w:rsidRPr="00A4338B" w14:paraId="47AA9429" w14:textId="1E77AC61" w:rsidTr="009C7767">
        <w:tc>
          <w:tcPr>
            <w:tcW w:w="1764" w:type="dxa"/>
            <w:tcBorders>
              <w:top w:val="single" w:sz="2" w:space="0" w:color="auto"/>
              <w:left w:val="single" w:sz="2" w:space="0" w:color="auto"/>
              <w:bottom w:val="single" w:sz="2" w:space="0" w:color="auto"/>
              <w:right w:val="single" w:sz="2" w:space="0" w:color="auto"/>
            </w:tcBorders>
          </w:tcPr>
          <w:p w14:paraId="5ED36EAD" w14:textId="533FF56F" w:rsidR="001B1226" w:rsidRPr="00A4338B" w:rsidRDefault="001B1226" w:rsidP="001346F1">
            <w:pPr>
              <w:pStyle w:val="NormalLeft"/>
              <w:rPr>
                <w:lang w:val="en-GB"/>
              </w:rPr>
            </w:pPr>
            <w:del w:id="1516" w:author="Author">
              <w:r w:rsidRPr="00A4338B" w:rsidDel="0057188F">
                <w:rPr>
                  <w:lang w:val="en-GB"/>
                </w:rPr>
                <w:lastRenderedPageBreak/>
                <w:delText>C0030</w:delText>
              </w:r>
            </w:del>
          </w:p>
        </w:tc>
        <w:tc>
          <w:tcPr>
            <w:tcW w:w="2322" w:type="dxa"/>
            <w:tcBorders>
              <w:top w:val="single" w:sz="2" w:space="0" w:color="auto"/>
              <w:left w:val="single" w:sz="2" w:space="0" w:color="auto"/>
              <w:bottom w:val="single" w:sz="2" w:space="0" w:color="auto"/>
              <w:right w:val="single" w:sz="2" w:space="0" w:color="auto"/>
            </w:tcBorders>
          </w:tcPr>
          <w:p w14:paraId="7049D5B6" w14:textId="04087367" w:rsidR="001B1226" w:rsidRPr="00A4338B" w:rsidRDefault="001B1226" w:rsidP="001346F1">
            <w:pPr>
              <w:pStyle w:val="NormalLeft"/>
              <w:rPr>
                <w:lang w:val="en-GB"/>
              </w:rPr>
            </w:pPr>
            <w:del w:id="1517" w:author="Author">
              <w:r w:rsidRPr="00A4338B" w:rsidDel="0057188F">
                <w:rPr>
                  <w:lang w:val="en-GB"/>
                </w:rPr>
                <w:delText>Calculation of the Solvency Capital Requirement</w:delText>
              </w:r>
            </w:del>
          </w:p>
        </w:tc>
        <w:tc>
          <w:tcPr>
            <w:tcW w:w="5200" w:type="dxa"/>
            <w:tcBorders>
              <w:top w:val="single" w:sz="2" w:space="0" w:color="auto"/>
              <w:left w:val="single" w:sz="2" w:space="0" w:color="auto"/>
              <w:bottom w:val="single" w:sz="2" w:space="0" w:color="auto"/>
              <w:right w:val="single" w:sz="2" w:space="0" w:color="auto"/>
            </w:tcBorders>
          </w:tcPr>
          <w:p w14:paraId="5B98926A" w14:textId="2131C905" w:rsidR="001B1226" w:rsidRPr="00A4338B" w:rsidDel="0057188F" w:rsidRDefault="001B1226" w:rsidP="001346F1">
            <w:pPr>
              <w:pStyle w:val="NormalLeft"/>
              <w:rPr>
                <w:del w:id="1518" w:author="Author"/>
                <w:lang w:val="en-GB"/>
              </w:rPr>
            </w:pPr>
            <w:del w:id="1519" w:author="Author">
              <w:r w:rsidRPr="00A4338B" w:rsidDel="0057188F">
                <w:rPr>
                  <w:lang w:val="en-GB"/>
                </w:rPr>
                <w:delText>Amount of the capital charge for each component regardless of the method of calculation (either standard formula or partial internal model), after the adjustments for loss–absorbing capacity of technical provision and/or deferred taxes when they are embedded in the component calculation.</w:delText>
              </w:r>
            </w:del>
          </w:p>
          <w:p w14:paraId="0735CA8C" w14:textId="0DF98077" w:rsidR="001B1226" w:rsidRPr="00A4338B" w:rsidDel="0057188F" w:rsidRDefault="001B1226" w:rsidP="001346F1">
            <w:pPr>
              <w:pStyle w:val="NormalLeft"/>
              <w:rPr>
                <w:del w:id="1520" w:author="Author"/>
                <w:lang w:val="en-GB"/>
              </w:rPr>
            </w:pPr>
          </w:p>
          <w:p w14:paraId="35A80EC3" w14:textId="2AE5ED24" w:rsidR="001B1226" w:rsidRPr="00A4338B" w:rsidDel="0057188F" w:rsidRDefault="001B1226" w:rsidP="001346F1">
            <w:pPr>
              <w:pStyle w:val="NormalLeft"/>
              <w:rPr>
                <w:del w:id="1521" w:author="Author"/>
                <w:lang w:val="en-GB"/>
              </w:rPr>
            </w:pPr>
            <w:del w:id="1522" w:author="Author">
              <w:r w:rsidRPr="00A4338B" w:rsidDel="0057188F">
                <w:rPr>
                  <w:lang w:val="en-GB"/>
                </w:rPr>
                <w:delText>For the components Loss absorbing capacity of technical provisions and/or deferred taxes when reported as a separate component it shall be the amount of the loss–absorbing capacity (these amounts shall be reported as negative values)</w:delText>
              </w:r>
            </w:del>
          </w:p>
          <w:p w14:paraId="0B4B27A2" w14:textId="385BC4AF" w:rsidR="001B1226" w:rsidRPr="00A4338B" w:rsidDel="0057188F" w:rsidRDefault="001B1226" w:rsidP="001346F1">
            <w:pPr>
              <w:pStyle w:val="NormalLeft"/>
              <w:rPr>
                <w:del w:id="1523" w:author="Author"/>
                <w:lang w:val="en-GB"/>
              </w:rPr>
            </w:pPr>
            <w:del w:id="1524" w:author="Author">
              <w:r w:rsidRPr="00A4338B" w:rsidDel="0057188F">
                <w:rPr>
                  <w:lang w:val="en-GB"/>
                </w:rPr>
                <w:delText>For components calculated using the standard formula this cell represents the gross nSCR. For components calculated using the partial internal model, this represents the value considering the future management actions which are embedded in the calculation, but not those which are modelled as a separate component.</w:delText>
              </w:r>
            </w:del>
          </w:p>
          <w:p w14:paraId="5D3C2EB1" w14:textId="7FDBEAF2" w:rsidR="001B1226" w:rsidRPr="00A4338B" w:rsidDel="0057188F" w:rsidRDefault="001B1226" w:rsidP="001346F1">
            <w:pPr>
              <w:pStyle w:val="NormalLeft"/>
              <w:rPr>
                <w:del w:id="1525" w:author="Author"/>
                <w:lang w:val="en-GB"/>
              </w:rPr>
            </w:pPr>
            <w:del w:id="1526" w:author="Author">
              <w:r w:rsidRPr="00A4338B" w:rsidDel="0057188F">
                <w:rPr>
                  <w:lang w:val="en-GB"/>
                </w:rPr>
                <w:delText>This amount shall fully consider diversification effects according to Article 304 of Directive 2009/138/EC where applicable where applicable.</w:delText>
              </w:r>
            </w:del>
          </w:p>
          <w:p w14:paraId="68D82905" w14:textId="201FEE5F" w:rsidR="001B1226" w:rsidRPr="00A4338B" w:rsidRDefault="001B1226" w:rsidP="001346F1">
            <w:pPr>
              <w:pStyle w:val="NormalLeft"/>
              <w:rPr>
                <w:lang w:val="en-GB"/>
              </w:rPr>
            </w:pPr>
            <w:del w:id="1527" w:author="Author">
              <w:r w:rsidRPr="00A4338B" w:rsidDel="0057188F">
                <w:rPr>
                  <w:lang w:val="en-GB"/>
                </w:rPr>
                <w:delText>When applicable, this cell does not include the allocation of the adjustment due to the aggregation of the nSCR of the RFF/MAP at entity level.</w:delText>
              </w:r>
            </w:del>
          </w:p>
        </w:tc>
      </w:tr>
      <w:tr w:rsidR="001B1226" w:rsidRPr="00A4338B" w14:paraId="540B98AF" w14:textId="48EC2712" w:rsidTr="009C7767">
        <w:tc>
          <w:tcPr>
            <w:tcW w:w="1764" w:type="dxa"/>
            <w:tcBorders>
              <w:top w:val="single" w:sz="2" w:space="0" w:color="auto"/>
              <w:left w:val="single" w:sz="2" w:space="0" w:color="auto"/>
              <w:bottom w:val="single" w:sz="2" w:space="0" w:color="auto"/>
              <w:right w:val="single" w:sz="2" w:space="0" w:color="auto"/>
            </w:tcBorders>
          </w:tcPr>
          <w:p w14:paraId="7602BF95" w14:textId="458F8765" w:rsidR="001B1226" w:rsidRPr="00A4338B" w:rsidRDefault="001B1226" w:rsidP="001346F1">
            <w:pPr>
              <w:pStyle w:val="NormalLeft"/>
              <w:rPr>
                <w:lang w:val="en-GB"/>
              </w:rPr>
            </w:pPr>
            <w:del w:id="1528" w:author="Author">
              <w:r w:rsidRPr="00A4338B" w:rsidDel="0057188F">
                <w:rPr>
                  <w:lang w:val="en-GB"/>
                </w:rPr>
                <w:delText>C0050</w:delText>
              </w:r>
            </w:del>
          </w:p>
        </w:tc>
        <w:tc>
          <w:tcPr>
            <w:tcW w:w="2322" w:type="dxa"/>
            <w:tcBorders>
              <w:top w:val="single" w:sz="2" w:space="0" w:color="auto"/>
              <w:left w:val="single" w:sz="2" w:space="0" w:color="auto"/>
              <w:bottom w:val="single" w:sz="2" w:space="0" w:color="auto"/>
              <w:right w:val="single" w:sz="2" w:space="0" w:color="auto"/>
            </w:tcBorders>
          </w:tcPr>
          <w:p w14:paraId="627CBD66" w14:textId="0B75E99B" w:rsidR="001B1226" w:rsidRPr="00A4338B" w:rsidRDefault="001B1226" w:rsidP="001346F1">
            <w:pPr>
              <w:pStyle w:val="NormalLeft"/>
              <w:rPr>
                <w:lang w:val="en-GB"/>
              </w:rPr>
            </w:pPr>
            <w:del w:id="1529" w:author="Author">
              <w:r w:rsidRPr="00A4338B" w:rsidDel="0057188F">
                <w:rPr>
                  <w:lang w:val="en-GB"/>
                </w:rPr>
                <w:delText>Allocation from adjustments due to RFF and Matching adjustment portfolios</w:delText>
              </w:r>
            </w:del>
          </w:p>
        </w:tc>
        <w:tc>
          <w:tcPr>
            <w:tcW w:w="5200" w:type="dxa"/>
            <w:tcBorders>
              <w:top w:val="single" w:sz="2" w:space="0" w:color="auto"/>
              <w:left w:val="single" w:sz="2" w:space="0" w:color="auto"/>
              <w:bottom w:val="single" w:sz="2" w:space="0" w:color="auto"/>
              <w:right w:val="single" w:sz="2" w:space="0" w:color="auto"/>
            </w:tcBorders>
          </w:tcPr>
          <w:p w14:paraId="667ADF13" w14:textId="64CEF44C" w:rsidR="001B1226" w:rsidRPr="00A4338B" w:rsidDel="0057188F" w:rsidRDefault="001B1226" w:rsidP="001346F1">
            <w:pPr>
              <w:pStyle w:val="NormalLeft"/>
              <w:rPr>
                <w:del w:id="1530" w:author="Author"/>
                <w:lang w:val="en-GB"/>
              </w:rPr>
            </w:pPr>
            <w:del w:id="1531" w:author="Author">
              <w:r w:rsidRPr="00A4338B" w:rsidDel="0057188F">
                <w:rPr>
                  <w:lang w:val="en-GB"/>
                </w:rPr>
                <w:delText>Where applicable, part of the adjustment allocated to each risk module according to the procedure described in the general comments.</w:delText>
              </w:r>
            </w:del>
          </w:p>
          <w:p w14:paraId="12CCC0C2" w14:textId="727EF47A" w:rsidR="001B1226" w:rsidRPr="00A4338B" w:rsidRDefault="001B1226" w:rsidP="001346F1">
            <w:pPr>
              <w:pStyle w:val="NormalLeft"/>
              <w:rPr>
                <w:lang w:val="en-GB"/>
              </w:rPr>
            </w:pPr>
            <w:del w:id="1532" w:author="Author">
              <w:r w:rsidRPr="00A4338B" w:rsidDel="0057188F">
                <w:rPr>
                  <w:lang w:val="en-GB"/>
                </w:rPr>
                <w:delText>This amount shall be positive.</w:delText>
              </w:r>
            </w:del>
          </w:p>
        </w:tc>
      </w:tr>
      <w:tr w:rsidR="001B1226" w:rsidRPr="00A4338B" w14:paraId="6ADC4C7B" w14:textId="04A890F9" w:rsidTr="009C7767">
        <w:tc>
          <w:tcPr>
            <w:tcW w:w="1764" w:type="dxa"/>
            <w:tcBorders>
              <w:top w:val="single" w:sz="2" w:space="0" w:color="auto"/>
              <w:left w:val="single" w:sz="2" w:space="0" w:color="auto"/>
              <w:bottom w:val="single" w:sz="2" w:space="0" w:color="auto"/>
              <w:right w:val="single" w:sz="2" w:space="0" w:color="auto"/>
            </w:tcBorders>
          </w:tcPr>
          <w:p w14:paraId="5BED52FB" w14:textId="2FB60708" w:rsidR="001B1226" w:rsidRPr="00A4338B" w:rsidRDefault="001B1226" w:rsidP="001346F1">
            <w:pPr>
              <w:pStyle w:val="NormalLeft"/>
              <w:rPr>
                <w:lang w:val="en-GB"/>
              </w:rPr>
            </w:pPr>
            <w:del w:id="1533" w:author="Author">
              <w:r w:rsidRPr="00A4338B" w:rsidDel="0057188F">
                <w:rPr>
                  <w:lang w:val="en-GB"/>
                </w:rPr>
                <w:delText>C0060</w:delText>
              </w:r>
            </w:del>
          </w:p>
        </w:tc>
        <w:tc>
          <w:tcPr>
            <w:tcW w:w="2322" w:type="dxa"/>
            <w:tcBorders>
              <w:top w:val="single" w:sz="2" w:space="0" w:color="auto"/>
              <w:left w:val="single" w:sz="2" w:space="0" w:color="auto"/>
              <w:bottom w:val="single" w:sz="2" w:space="0" w:color="auto"/>
              <w:right w:val="single" w:sz="2" w:space="0" w:color="auto"/>
            </w:tcBorders>
          </w:tcPr>
          <w:p w14:paraId="3A95461E" w14:textId="2B2E711C" w:rsidR="001B1226" w:rsidRPr="00A4338B" w:rsidRDefault="001B1226" w:rsidP="001346F1">
            <w:pPr>
              <w:pStyle w:val="NormalLeft"/>
              <w:rPr>
                <w:lang w:val="en-GB"/>
              </w:rPr>
            </w:pPr>
            <w:del w:id="1534" w:author="Author">
              <w:r w:rsidRPr="00A4338B" w:rsidDel="0057188F">
                <w:rPr>
                  <w:lang w:val="en-GB"/>
                </w:rPr>
                <w:delText>Consideration of the future management actions regarding technical provisions and/or deferred taxes</w:delText>
              </w:r>
            </w:del>
          </w:p>
        </w:tc>
        <w:tc>
          <w:tcPr>
            <w:tcW w:w="5200" w:type="dxa"/>
            <w:tcBorders>
              <w:top w:val="single" w:sz="2" w:space="0" w:color="auto"/>
              <w:left w:val="single" w:sz="2" w:space="0" w:color="auto"/>
              <w:bottom w:val="single" w:sz="2" w:space="0" w:color="auto"/>
              <w:right w:val="single" w:sz="2" w:space="0" w:color="auto"/>
            </w:tcBorders>
          </w:tcPr>
          <w:p w14:paraId="0BAFCC10" w14:textId="4F0382B4" w:rsidR="001B1226" w:rsidRPr="00A4338B" w:rsidDel="0057188F" w:rsidRDefault="001B1226" w:rsidP="001346F1">
            <w:pPr>
              <w:pStyle w:val="NormalLeft"/>
              <w:rPr>
                <w:del w:id="1535" w:author="Author"/>
                <w:lang w:val="en-GB"/>
              </w:rPr>
            </w:pPr>
            <w:del w:id="1536" w:author="Author">
              <w:r w:rsidRPr="00A4338B" w:rsidDel="0057188F">
                <w:rPr>
                  <w:lang w:val="en-GB"/>
                </w:rPr>
                <w:delText>To identify if the future management actions relating to the loss absorbing capacity of technical provisions and/or deferred taxes are embedded in the calculation, the following closed list of options shall be used:</w:delText>
              </w:r>
            </w:del>
          </w:p>
          <w:p w14:paraId="72342926" w14:textId="78369665" w:rsidR="001B1226" w:rsidRPr="00A4338B" w:rsidDel="0057188F" w:rsidRDefault="001B1226" w:rsidP="001346F1">
            <w:pPr>
              <w:pStyle w:val="NormalLeft"/>
              <w:rPr>
                <w:del w:id="1537" w:author="Author"/>
                <w:lang w:val="en-GB"/>
              </w:rPr>
            </w:pPr>
            <w:del w:id="1538" w:author="Author">
              <w:r w:rsidRPr="00A4338B" w:rsidDel="0057188F">
                <w:rPr>
                  <w:lang w:val="en-GB"/>
                </w:rPr>
                <w:delText>1 — Future management actions regarding the loss–absorbing capacity of technical provisions embedded within the component</w:delText>
              </w:r>
            </w:del>
          </w:p>
          <w:p w14:paraId="561B7E81" w14:textId="38E83B91" w:rsidR="001B1226" w:rsidRPr="00A4338B" w:rsidDel="0057188F" w:rsidRDefault="001B1226" w:rsidP="001346F1">
            <w:pPr>
              <w:pStyle w:val="NormalLeft"/>
              <w:rPr>
                <w:del w:id="1539" w:author="Author"/>
                <w:lang w:val="en-GB"/>
              </w:rPr>
            </w:pPr>
            <w:del w:id="1540" w:author="Author">
              <w:r w:rsidRPr="00A4338B" w:rsidDel="0057188F">
                <w:rPr>
                  <w:lang w:val="en-GB"/>
                </w:rPr>
                <w:lastRenderedPageBreak/>
                <w:delText>2 — Future management actions regarding the loss–absorbing capacity of deferred taxes embedded within the component</w:delText>
              </w:r>
            </w:del>
          </w:p>
          <w:p w14:paraId="77D103AF" w14:textId="3E271D2D" w:rsidR="001B1226" w:rsidRPr="00A4338B" w:rsidDel="0057188F" w:rsidRDefault="001B1226" w:rsidP="001346F1">
            <w:pPr>
              <w:pStyle w:val="NormalLeft"/>
              <w:rPr>
                <w:del w:id="1541" w:author="Author"/>
                <w:lang w:val="en-GB"/>
              </w:rPr>
            </w:pPr>
            <w:del w:id="1542" w:author="Author">
              <w:r w:rsidRPr="00A4338B" w:rsidDel="0057188F">
                <w:rPr>
                  <w:lang w:val="en-GB"/>
                </w:rPr>
                <w:delText>3 — Future management actions regarding the loss–absorbing capacity of technical provisions and deferred taxes embedded within the component</w:delText>
              </w:r>
            </w:del>
          </w:p>
          <w:p w14:paraId="28875533" w14:textId="7D9729E0" w:rsidR="001B1226" w:rsidRPr="00A4338B" w:rsidRDefault="001B1226" w:rsidP="001346F1">
            <w:pPr>
              <w:pStyle w:val="NormalLeft"/>
              <w:rPr>
                <w:lang w:val="en-GB"/>
              </w:rPr>
            </w:pPr>
            <w:del w:id="1543" w:author="Author">
              <w:r w:rsidRPr="00A4338B" w:rsidDel="0057188F">
                <w:rPr>
                  <w:lang w:val="en-GB"/>
                </w:rPr>
                <w:delText>4 — No embedded consideration of future management actions.</w:delText>
              </w:r>
            </w:del>
          </w:p>
        </w:tc>
      </w:tr>
      <w:tr w:rsidR="001B1226" w:rsidRPr="00A4338B" w14:paraId="4995CF3C" w14:textId="5E6A5A69" w:rsidTr="009C7767">
        <w:tc>
          <w:tcPr>
            <w:tcW w:w="1764" w:type="dxa"/>
            <w:tcBorders>
              <w:top w:val="single" w:sz="2" w:space="0" w:color="auto"/>
              <w:left w:val="single" w:sz="2" w:space="0" w:color="auto"/>
              <w:bottom w:val="single" w:sz="2" w:space="0" w:color="auto"/>
              <w:right w:val="single" w:sz="2" w:space="0" w:color="auto"/>
            </w:tcBorders>
          </w:tcPr>
          <w:p w14:paraId="206F0B6A" w14:textId="14C10121" w:rsidR="001B1226" w:rsidRPr="00A4338B" w:rsidRDefault="001B1226" w:rsidP="001346F1">
            <w:pPr>
              <w:pStyle w:val="NormalLeft"/>
              <w:rPr>
                <w:lang w:val="en-GB"/>
              </w:rPr>
            </w:pPr>
            <w:del w:id="1544" w:author="Author">
              <w:r w:rsidRPr="00A4338B" w:rsidDel="0057188F">
                <w:rPr>
                  <w:lang w:val="en-GB"/>
                </w:rPr>
                <w:lastRenderedPageBreak/>
                <w:delText>C0070</w:delText>
              </w:r>
            </w:del>
          </w:p>
        </w:tc>
        <w:tc>
          <w:tcPr>
            <w:tcW w:w="2322" w:type="dxa"/>
            <w:tcBorders>
              <w:top w:val="single" w:sz="2" w:space="0" w:color="auto"/>
              <w:left w:val="single" w:sz="2" w:space="0" w:color="auto"/>
              <w:bottom w:val="single" w:sz="2" w:space="0" w:color="auto"/>
              <w:right w:val="single" w:sz="2" w:space="0" w:color="auto"/>
            </w:tcBorders>
          </w:tcPr>
          <w:p w14:paraId="5F159761" w14:textId="0B27E676" w:rsidR="001B1226" w:rsidRPr="00A4338B" w:rsidRDefault="001B1226" w:rsidP="001346F1">
            <w:pPr>
              <w:pStyle w:val="NormalLeft"/>
              <w:rPr>
                <w:lang w:val="en-GB"/>
              </w:rPr>
            </w:pPr>
            <w:del w:id="1545" w:author="Author">
              <w:r w:rsidRPr="00A4338B" w:rsidDel="0057188F">
                <w:rPr>
                  <w:lang w:val="en-GB"/>
                </w:rPr>
                <w:delText>Amount modelled</w:delText>
              </w:r>
            </w:del>
          </w:p>
        </w:tc>
        <w:tc>
          <w:tcPr>
            <w:tcW w:w="5200" w:type="dxa"/>
            <w:tcBorders>
              <w:top w:val="single" w:sz="2" w:space="0" w:color="auto"/>
              <w:left w:val="single" w:sz="2" w:space="0" w:color="auto"/>
              <w:bottom w:val="single" w:sz="2" w:space="0" w:color="auto"/>
              <w:right w:val="single" w:sz="2" w:space="0" w:color="auto"/>
            </w:tcBorders>
          </w:tcPr>
          <w:p w14:paraId="5A5D5514" w14:textId="3233E012" w:rsidR="001B1226" w:rsidRPr="00A4338B" w:rsidRDefault="001B1226" w:rsidP="009C7767">
            <w:pPr>
              <w:pStyle w:val="NormalLeft"/>
              <w:rPr>
                <w:lang w:val="en-GB"/>
              </w:rPr>
            </w:pPr>
            <w:del w:id="1546" w:author="Author">
              <w:r w:rsidRPr="00A4338B" w:rsidDel="0057188F">
                <w:rPr>
                  <w:lang w:val="en-GB"/>
                </w:rPr>
                <w:delText>For each component this cell represents the amount calculated according to the partial internal model. Therefore, the amount calculated with the Standard Formula shall be the difference between the amounts reported in C0030 and C0070. </w:delText>
              </w:r>
              <w:r w:rsidR="009C7767" w:rsidRPr="00A4338B" w:rsidDel="0057188F">
                <w:rPr>
                  <w:lang w:val="en-GB"/>
                </w:rPr>
                <w:delText xml:space="preserve"> </w:delText>
              </w:r>
            </w:del>
          </w:p>
        </w:tc>
      </w:tr>
      <w:tr w:rsidR="001B1226" w:rsidRPr="00A4338B" w14:paraId="177F59CD" w14:textId="6F162778" w:rsidTr="009C7767">
        <w:tc>
          <w:tcPr>
            <w:tcW w:w="1764" w:type="dxa"/>
            <w:tcBorders>
              <w:top w:val="single" w:sz="2" w:space="0" w:color="auto"/>
              <w:left w:val="single" w:sz="2" w:space="0" w:color="auto"/>
              <w:bottom w:val="single" w:sz="2" w:space="0" w:color="auto"/>
              <w:right w:val="single" w:sz="2" w:space="0" w:color="auto"/>
            </w:tcBorders>
          </w:tcPr>
          <w:p w14:paraId="133C0B03" w14:textId="1504DABE" w:rsidR="001B1226" w:rsidRPr="00A4338B" w:rsidRDefault="001B1226" w:rsidP="001346F1">
            <w:pPr>
              <w:pStyle w:val="NormalLeft"/>
              <w:rPr>
                <w:lang w:val="en-GB"/>
              </w:rPr>
            </w:pPr>
            <w:del w:id="1547" w:author="Author">
              <w:r w:rsidRPr="00A4338B" w:rsidDel="0057188F">
                <w:rPr>
                  <w:lang w:val="en-GB"/>
                </w:rPr>
                <w:delText>R0110/C0100</w:delText>
              </w:r>
            </w:del>
          </w:p>
        </w:tc>
        <w:tc>
          <w:tcPr>
            <w:tcW w:w="2322" w:type="dxa"/>
            <w:tcBorders>
              <w:top w:val="single" w:sz="2" w:space="0" w:color="auto"/>
              <w:left w:val="single" w:sz="2" w:space="0" w:color="auto"/>
              <w:bottom w:val="single" w:sz="2" w:space="0" w:color="auto"/>
              <w:right w:val="single" w:sz="2" w:space="0" w:color="auto"/>
            </w:tcBorders>
          </w:tcPr>
          <w:p w14:paraId="017F403F" w14:textId="1A06E17B" w:rsidR="001B1226" w:rsidRPr="00A4338B" w:rsidRDefault="001B1226" w:rsidP="001346F1">
            <w:pPr>
              <w:pStyle w:val="NormalLeft"/>
              <w:rPr>
                <w:lang w:val="en-GB"/>
              </w:rPr>
            </w:pPr>
            <w:del w:id="1548" w:author="Author">
              <w:r w:rsidRPr="00A4338B" w:rsidDel="0057188F">
                <w:rPr>
                  <w:lang w:val="en-GB"/>
                </w:rPr>
                <w:delText>Total of undiversified components</w:delText>
              </w:r>
            </w:del>
          </w:p>
        </w:tc>
        <w:tc>
          <w:tcPr>
            <w:tcW w:w="5200" w:type="dxa"/>
            <w:tcBorders>
              <w:top w:val="single" w:sz="2" w:space="0" w:color="auto"/>
              <w:left w:val="single" w:sz="2" w:space="0" w:color="auto"/>
              <w:bottom w:val="single" w:sz="2" w:space="0" w:color="auto"/>
              <w:right w:val="single" w:sz="2" w:space="0" w:color="auto"/>
            </w:tcBorders>
          </w:tcPr>
          <w:p w14:paraId="09D04F50" w14:textId="4B5514AC" w:rsidR="001B1226" w:rsidRPr="00A4338B" w:rsidRDefault="001B1226" w:rsidP="001346F1">
            <w:pPr>
              <w:pStyle w:val="NormalLeft"/>
              <w:rPr>
                <w:lang w:val="en-GB"/>
              </w:rPr>
            </w:pPr>
            <w:del w:id="1549" w:author="Author">
              <w:r w:rsidRPr="00A4338B" w:rsidDel="0057188F">
                <w:rPr>
                  <w:lang w:val="en-GB"/>
                </w:rPr>
                <w:delText>Sum of all components.</w:delText>
              </w:r>
            </w:del>
          </w:p>
        </w:tc>
      </w:tr>
      <w:tr w:rsidR="001B1226" w:rsidRPr="00A4338B" w14:paraId="587A35D6" w14:textId="6DE193B2" w:rsidTr="009C7767">
        <w:tc>
          <w:tcPr>
            <w:tcW w:w="1764" w:type="dxa"/>
            <w:tcBorders>
              <w:top w:val="single" w:sz="2" w:space="0" w:color="auto"/>
              <w:left w:val="single" w:sz="2" w:space="0" w:color="auto"/>
              <w:bottom w:val="single" w:sz="2" w:space="0" w:color="auto"/>
              <w:right w:val="single" w:sz="2" w:space="0" w:color="auto"/>
            </w:tcBorders>
          </w:tcPr>
          <w:p w14:paraId="0BA4D31F" w14:textId="420A4507" w:rsidR="001B1226" w:rsidRPr="00A4338B" w:rsidRDefault="001B1226" w:rsidP="001346F1">
            <w:pPr>
              <w:pStyle w:val="NormalLeft"/>
              <w:rPr>
                <w:lang w:val="en-GB"/>
              </w:rPr>
            </w:pPr>
            <w:del w:id="1550" w:author="Author">
              <w:r w:rsidRPr="00A4338B" w:rsidDel="0057188F">
                <w:rPr>
                  <w:lang w:val="en-GB"/>
                </w:rPr>
                <w:delText>R0060/C0100</w:delText>
              </w:r>
            </w:del>
          </w:p>
        </w:tc>
        <w:tc>
          <w:tcPr>
            <w:tcW w:w="2322" w:type="dxa"/>
            <w:tcBorders>
              <w:top w:val="single" w:sz="2" w:space="0" w:color="auto"/>
              <w:left w:val="single" w:sz="2" w:space="0" w:color="auto"/>
              <w:bottom w:val="single" w:sz="2" w:space="0" w:color="auto"/>
              <w:right w:val="single" w:sz="2" w:space="0" w:color="auto"/>
            </w:tcBorders>
          </w:tcPr>
          <w:p w14:paraId="4D440C96" w14:textId="7A58F70A" w:rsidR="001B1226" w:rsidRPr="00A4338B" w:rsidRDefault="001B1226" w:rsidP="001346F1">
            <w:pPr>
              <w:pStyle w:val="NormalLeft"/>
              <w:rPr>
                <w:lang w:val="en-GB"/>
              </w:rPr>
            </w:pPr>
            <w:del w:id="1551" w:author="Author">
              <w:r w:rsidRPr="00A4338B" w:rsidDel="0057188F">
                <w:rPr>
                  <w:lang w:val="en-GB"/>
                </w:rPr>
                <w:delText>Diversification</w:delText>
              </w:r>
            </w:del>
          </w:p>
        </w:tc>
        <w:tc>
          <w:tcPr>
            <w:tcW w:w="5200" w:type="dxa"/>
            <w:tcBorders>
              <w:top w:val="single" w:sz="2" w:space="0" w:color="auto"/>
              <w:left w:val="single" w:sz="2" w:space="0" w:color="auto"/>
              <w:bottom w:val="single" w:sz="2" w:space="0" w:color="auto"/>
              <w:right w:val="single" w:sz="2" w:space="0" w:color="auto"/>
            </w:tcBorders>
          </w:tcPr>
          <w:p w14:paraId="46A3C127" w14:textId="25D22397" w:rsidR="001B1226" w:rsidRPr="00A4338B" w:rsidDel="0057188F" w:rsidRDefault="001B1226" w:rsidP="001346F1">
            <w:pPr>
              <w:pStyle w:val="NormalLeft"/>
              <w:rPr>
                <w:del w:id="1552" w:author="Author"/>
                <w:lang w:val="en-GB"/>
              </w:rPr>
            </w:pPr>
            <w:del w:id="1553" w:author="Author">
              <w:r w:rsidRPr="00A4338B" w:rsidDel="0057188F">
                <w:rPr>
                  <w:lang w:val="en-GB"/>
                </w:rPr>
                <w:delText>The total amount of the diversification among components reported in C0030.</w:delText>
              </w:r>
            </w:del>
          </w:p>
          <w:p w14:paraId="1335D17C" w14:textId="2A9A1244" w:rsidR="001B1226" w:rsidRPr="00A4338B" w:rsidDel="0057188F" w:rsidRDefault="001B1226" w:rsidP="001346F1">
            <w:pPr>
              <w:pStyle w:val="NormalLeft"/>
              <w:rPr>
                <w:del w:id="1554" w:author="Author"/>
                <w:lang w:val="en-GB"/>
              </w:rPr>
            </w:pPr>
            <w:del w:id="1555" w:author="Author">
              <w:r w:rsidRPr="00A4338B" w:rsidDel="0057188F">
                <w:rPr>
                  <w:lang w:val="en-GB"/>
                </w:rPr>
                <w:delText>This amount does not include diversification effects inside each component, which shall be embedded in the values reported in C0030.</w:delText>
              </w:r>
            </w:del>
          </w:p>
          <w:p w14:paraId="12B22D22" w14:textId="73BB7A8A" w:rsidR="001B1226" w:rsidRPr="00A4338B" w:rsidRDefault="001B1226" w:rsidP="001346F1">
            <w:pPr>
              <w:pStyle w:val="NormalLeft"/>
              <w:rPr>
                <w:lang w:val="en-GB"/>
              </w:rPr>
            </w:pPr>
            <w:del w:id="1556" w:author="Author">
              <w:r w:rsidRPr="00A4338B" w:rsidDel="0057188F">
                <w:rPr>
                  <w:lang w:val="en-GB"/>
                </w:rPr>
                <w:delText>This amount shall be reported as negative value.</w:delText>
              </w:r>
            </w:del>
          </w:p>
        </w:tc>
      </w:tr>
      <w:tr w:rsidR="001B1226" w:rsidRPr="00A4338B" w14:paraId="45FCA48A" w14:textId="72AF4F35" w:rsidTr="009C7767">
        <w:tc>
          <w:tcPr>
            <w:tcW w:w="1764" w:type="dxa"/>
            <w:tcBorders>
              <w:top w:val="single" w:sz="2" w:space="0" w:color="auto"/>
              <w:left w:val="single" w:sz="2" w:space="0" w:color="auto"/>
              <w:bottom w:val="single" w:sz="2" w:space="0" w:color="auto"/>
              <w:right w:val="single" w:sz="2" w:space="0" w:color="auto"/>
            </w:tcBorders>
          </w:tcPr>
          <w:p w14:paraId="63702D54" w14:textId="06D92BCC" w:rsidR="001B1226" w:rsidRPr="00A4338B" w:rsidRDefault="001B1226" w:rsidP="001346F1">
            <w:pPr>
              <w:pStyle w:val="NormalLeft"/>
              <w:rPr>
                <w:lang w:val="en-GB"/>
              </w:rPr>
            </w:pPr>
            <w:del w:id="1557" w:author="Author">
              <w:r w:rsidRPr="00A4338B" w:rsidDel="0057188F">
                <w:rPr>
                  <w:lang w:val="en-GB"/>
                </w:rPr>
                <w:delText>R0120/C0100</w:delText>
              </w:r>
            </w:del>
          </w:p>
        </w:tc>
        <w:tc>
          <w:tcPr>
            <w:tcW w:w="2322" w:type="dxa"/>
            <w:tcBorders>
              <w:top w:val="single" w:sz="2" w:space="0" w:color="auto"/>
              <w:left w:val="single" w:sz="2" w:space="0" w:color="auto"/>
              <w:bottom w:val="single" w:sz="2" w:space="0" w:color="auto"/>
              <w:right w:val="single" w:sz="2" w:space="0" w:color="auto"/>
            </w:tcBorders>
          </w:tcPr>
          <w:p w14:paraId="6187E081" w14:textId="538A973F" w:rsidR="001B1226" w:rsidRPr="00A4338B" w:rsidRDefault="001B1226" w:rsidP="001346F1">
            <w:pPr>
              <w:pStyle w:val="NormalLeft"/>
              <w:rPr>
                <w:lang w:val="en-GB"/>
              </w:rPr>
            </w:pPr>
            <w:del w:id="1558" w:author="Author">
              <w:r w:rsidRPr="00A4338B" w:rsidDel="0057188F">
                <w:rPr>
                  <w:lang w:val="en-GB"/>
                </w:rPr>
                <w:delText>Adjustment due to RFF/MAP nSCR aggregation</w:delText>
              </w:r>
            </w:del>
          </w:p>
        </w:tc>
        <w:tc>
          <w:tcPr>
            <w:tcW w:w="5200" w:type="dxa"/>
            <w:tcBorders>
              <w:top w:val="single" w:sz="2" w:space="0" w:color="auto"/>
              <w:left w:val="single" w:sz="2" w:space="0" w:color="auto"/>
              <w:bottom w:val="single" w:sz="2" w:space="0" w:color="auto"/>
              <w:right w:val="single" w:sz="2" w:space="0" w:color="auto"/>
            </w:tcBorders>
          </w:tcPr>
          <w:p w14:paraId="34BCB1C5" w14:textId="6661DDE5" w:rsidR="001B1226" w:rsidRPr="00A4338B" w:rsidRDefault="001B1226" w:rsidP="001346F1">
            <w:pPr>
              <w:pStyle w:val="NormalLeft"/>
              <w:rPr>
                <w:lang w:val="en-GB"/>
              </w:rPr>
            </w:pPr>
            <w:del w:id="1559" w:author="Author">
              <w:r w:rsidRPr="00A4338B" w:rsidDel="0057188F">
                <w:rPr>
                  <w:lang w:val="en-GB"/>
                </w:rPr>
                <w:delText>When applicable, adjustment to correct the bias on SCR calculation due to aggregation of RFF/MAP nSCR at risk module level.</w:delText>
              </w:r>
            </w:del>
          </w:p>
        </w:tc>
      </w:tr>
      <w:tr w:rsidR="001B1226" w:rsidRPr="00A4338B" w14:paraId="360291DC" w14:textId="1B4F0C22" w:rsidTr="009C7767">
        <w:tc>
          <w:tcPr>
            <w:tcW w:w="1764" w:type="dxa"/>
            <w:tcBorders>
              <w:top w:val="single" w:sz="2" w:space="0" w:color="auto"/>
              <w:left w:val="single" w:sz="2" w:space="0" w:color="auto"/>
              <w:bottom w:val="single" w:sz="2" w:space="0" w:color="auto"/>
              <w:right w:val="single" w:sz="2" w:space="0" w:color="auto"/>
            </w:tcBorders>
          </w:tcPr>
          <w:p w14:paraId="08411109" w14:textId="72DFA59E" w:rsidR="001B1226" w:rsidRPr="00A4338B" w:rsidRDefault="001B1226" w:rsidP="001346F1">
            <w:pPr>
              <w:pStyle w:val="NormalLeft"/>
              <w:rPr>
                <w:lang w:val="en-GB"/>
              </w:rPr>
            </w:pPr>
            <w:del w:id="1560" w:author="Author">
              <w:r w:rsidRPr="00A4338B" w:rsidDel="0057188F">
                <w:rPr>
                  <w:lang w:val="en-GB"/>
                </w:rPr>
                <w:delText>R0160/C0100</w:delText>
              </w:r>
            </w:del>
          </w:p>
        </w:tc>
        <w:tc>
          <w:tcPr>
            <w:tcW w:w="2322" w:type="dxa"/>
            <w:tcBorders>
              <w:top w:val="single" w:sz="2" w:space="0" w:color="auto"/>
              <w:left w:val="single" w:sz="2" w:space="0" w:color="auto"/>
              <w:bottom w:val="single" w:sz="2" w:space="0" w:color="auto"/>
              <w:right w:val="single" w:sz="2" w:space="0" w:color="auto"/>
            </w:tcBorders>
          </w:tcPr>
          <w:p w14:paraId="43374403" w14:textId="32EE1670" w:rsidR="001B1226" w:rsidRPr="00A4338B" w:rsidRDefault="001B1226" w:rsidP="001346F1">
            <w:pPr>
              <w:pStyle w:val="NormalLeft"/>
              <w:rPr>
                <w:lang w:val="en-GB"/>
              </w:rPr>
            </w:pPr>
            <w:del w:id="1561" w:author="Author">
              <w:r w:rsidRPr="00A4338B" w:rsidDel="0057188F">
                <w:rPr>
                  <w:lang w:val="en-GB"/>
                </w:rPr>
                <w:delText>Capital requirement for business operated in accordance with Art. 4 of Directive 2003/41/EC</w:delText>
              </w:r>
            </w:del>
          </w:p>
        </w:tc>
        <w:tc>
          <w:tcPr>
            <w:tcW w:w="5200" w:type="dxa"/>
            <w:tcBorders>
              <w:top w:val="single" w:sz="2" w:space="0" w:color="auto"/>
              <w:left w:val="single" w:sz="2" w:space="0" w:color="auto"/>
              <w:bottom w:val="single" w:sz="2" w:space="0" w:color="auto"/>
              <w:right w:val="single" w:sz="2" w:space="0" w:color="auto"/>
            </w:tcBorders>
          </w:tcPr>
          <w:p w14:paraId="3A38F457" w14:textId="7957A8A7" w:rsidR="001B1226" w:rsidRPr="00A4338B" w:rsidRDefault="001B1226" w:rsidP="001346F1">
            <w:pPr>
              <w:pStyle w:val="NormalLeft"/>
              <w:rPr>
                <w:lang w:val="en-GB"/>
              </w:rPr>
            </w:pPr>
            <w:del w:id="1562" w:author="Author">
              <w:r w:rsidRPr="00A4338B" w:rsidDel="0057188F">
                <w:rPr>
                  <w:lang w:val="en-GB"/>
                </w:rPr>
                <w:delText>Amount of the capital requirement, calculated according to the rules stated in article 17 of Directive 2003/41/EC, for ring–fenced funds relating to pension business operated under article 4 of Directive 2003/41/EC to which transitional measures are applied. This item is to be reported only during the transitional period.</w:delText>
              </w:r>
            </w:del>
          </w:p>
        </w:tc>
      </w:tr>
      <w:tr w:rsidR="001B1226" w:rsidRPr="00A4338B" w14:paraId="2D78B10F" w14:textId="39189492" w:rsidTr="009C7767">
        <w:tc>
          <w:tcPr>
            <w:tcW w:w="1764" w:type="dxa"/>
            <w:tcBorders>
              <w:top w:val="single" w:sz="2" w:space="0" w:color="auto"/>
              <w:left w:val="single" w:sz="2" w:space="0" w:color="auto"/>
              <w:bottom w:val="single" w:sz="2" w:space="0" w:color="auto"/>
              <w:right w:val="single" w:sz="2" w:space="0" w:color="auto"/>
            </w:tcBorders>
          </w:tcPr>
          <w:p w14:paraId="1BA2801D" w14:textId="4D84E3C4" w:rsidR="001B1226" w:rsidRPr="00A4338B" w:rsidRDefault="001B1226" w:rsidP="001346F1">
            <w:pPr>
              <w:pStyle w:val="NormalLeft"/>
              <w:rPr>
                <w:lang w:val="en-GB"/>
              </w:rPr>
            </w:pPr>
            <w:del w:id="1563" w:author="Author">
              <w:r w:rsidRPr="00A4338B" w:rsidDel="0057188F">
                <w:rPr>
                  <w:lang w:val="en-GB"/>
                </w:rPr>
                <w:delText>R0200/C00100</w:delText>
              </w:r>
            </w:del>
          </w:p>
        </w:tc>
        <w:tc>
          <w:tcPr>
            <w:tcW w:w="2322" w:type="dxa"/>
            <w:tcBorders>
              <w:top w:val="single" w:sz="2" w:space="0" w:color="auto"/>
              <w:left w:val="single" w:sz="2" w:space="0" w:color="auto"/>
              <w:bottom w:val="single" w:sz="2" w:space="0" w:color="auto"/>
              <w:right w:val="single" w:sz="2" w:space="0" w:color="auto"/>
            </w:tcBorders>
          </w:tcPr>
          <w:p w14:paraId="44198E2F" w14:textId="535A6296" w:rsidR="001B1226" w:rsidRPr="00A4338B" w:rsidRDefault="001B1226" w:rsidP="001346F1">
            <w:pPr>
              <w:pStyle w:val="NormalLeft"/>
              <w:rPr>
                <w:lang w:val="en-GB"/>
              </w:rPr>
            </w:pPr>
            <w:del w:id="1564" w:author="Author">
              <w:r w:rsidRPr="00A4338B" w:rsidDel="0057188F">
                <w:rPr>
                  <w:lang w:val="en-GB"/>
                </w:rPr>
                <w:delText>Solvency capital requirement, excluding capital add–ons</w:delText>
              </w:r>
            </w:del>
          </w:p>
        </w:tc>
        <w:tc>
          <w:tcPr>
            <w:tcW w:w="5200" w:type="dxa"/>
            <w:tcBorders>
              <w:top w:val="single" w:sz="2" w:space="0" w:color="auto"/>
              <w:left w:val="single" w:sz="2" w:space="0" w:color="auto"/>
              <w:bottom w:val="single" w:sz="2" w:space="0" w:color="auto"/>
              <w:right w:val="single" w:sz="2" w:space="0" w:color="auto"/>
            </w:tcBorders>
          </w:tcPr>
          <w:p w14:paraId="23707D03" w14:textId="08E1A3ED" w:rsidR="001B1226" w:rsidRPr="00A4338B" w:rsidRDefault="001B1226" w:rsidP="001346F1">
            <w:pPr>
              <w:pStyle w:val="NormalLeft"/>
              <w:rPr>
                <w:lang w:val="en-GB"/>
              </w:rPr>
            </w:pPr>
            <w:del w:id="1565" w:author="Author">
              <w:r w:rsidRPr="00A4338B" w:rsidDel="0057188F">
                <w:rPr>
                  <w:lang w:val="en-GB"/>
                </w:rPr>
                <w:delText>Amount of the total diversified SCR before any capital add–on.</w:delText>
              </w:r>
            </w:del>
          </w:p>
        </w:tc>
      </w:tr>
      <w:tr w:rsidR="001B1226" w:rsidRPr="00A4338B" w14:paraId="26FCE905" w14:textId="45229B1D" w:rsidTr="009C7767">
        <w:tc>
          <w:tcPr>
            <w:tcW w:w="1764" w:type="dxa"/>
            <w:tcBorders>
              <w:top w:val="single" w:sz="2" w:space="0" w:color="auto"/>
              <w:left w:val="single" w:sz="2" w:space="0" w:color="auto"/>
              <w:bottom w:val="single" w:sz="2" w:space="0" w:color="auto"/>
              <w:right w:val="single" w:sz="2" w:space="0" w:color="auto"/>
            </w:tcBorders>
          </w:tcPr>
          <w:p w14:paraId="0A2D658B" w14:textId="2C487611" w:rsidR="001B1226" w:rsidRPr="00A4338B" w:rsidRDefault="001B1226" w:rsidP="001346F1">
            <w:pPr>
              <w:pStyle w:val="NormalLeft"/>
              <w:rPr>
                <w:lang w:val="en-GB"/>
              </w:rPr>
            </w:pPr>
            <w:del w:id="1566" w:author="Author">
              <w:r w:rsidRPr="00A4338B" w:rsidDel="0057188F">
                <w:rPr>
                  <w:lang w:val="en-GB"/>
                </w:rPr>
                <w:delText>R0210/C0100</w:delText>
              </w:r>
            </w:del>
          </w:p>
        </w:tc>
        <w:tc>
          <w:tcPr>
            <w:tcW w:w="2322" w:type="dxa"/>
            <w:tcBorders>
              <w:top w:val="single" w:sz="2" w:space="0" w:color="auto"/>
              <w:left w:val="single" w:sz="2" w:space="0" w:color="auto"/>
              <w:bottom w:val="single" w:sz="2" w:space="0" w:color="auto"/>
              <w:right w:val="single" w:sz="2" w:space="0" w:color="auto"/>
            </w:tcBorders>
          </w:tcPr>
          <w:p w14:paraId="0A9D37DA" w14:textId="4EFF1EAB" w:rsidR="001B1226" w:rsidRPr="00A4338B" w:rsidRDefault="001B1226" w:rsidP="001346F1">
            <w:pPr>
              <w:pStyle w:val="NormalLeft"/>
              <w:rPr>
                <w:lang w:val="en-GB"/>
              </w:rPr>
            </w:pPr>
            <w:del w:id="1567" w:author="Author">
              <w:r w:rsidRPr="00A4338B" w:rsidDel="0057188F">
                <w:rPr>
                  <w:lang w:val="en-GB"/>
                </w:rPr>
                <w:delText>Capital add–ons already set</w:delText>
              </w:r>
            </w:del>
          </w:p>
        </w:tc>
        <w:tc>
          <w:tcPr>
            <w:tcW w:w="5200" w:type="dxa"/>
            <w:tcBorders>
              <w:top w:val="single" w:sz="2" w:space="0" w:color="auto"/>
              <w:left w:val="single" w:sz="2" w:space="0" w:color="auto"/>
              <w:bottom w:val="single" w:sz="2" w:space="0" w:color="auto"/>
              <w:right w:val="single" w:sz="2" w:space="0" w:color="auto"/>
            </w:tcBorders>
          </w:tcPr>
          <w:p w14:paraId="4C745C11" w14:textId="14CB1C08" w:rsidR="001B1226" w:rsidRPr="00A4338B" w:rsidRDefault="001B1226" w:rsidP="001346F1">
            <w:pPr>
              <w:pStyle w:val="NormalLeft"/>
              <w:rPr>
                <w:lang w:val="en-GB"/>
              </w:rPr>
            </w:pPr>
            <w:del w:id="1568" w:author="Author">
              <w:r w:rsidRPr="00A4338B" w:rsidDel="0057188F">
                <w:rPr>
                  <w:lang w:val="en-GB"/>
                </w:rPr>
                <w:delText>Amount of capital add–ons that had been set at the reporting reference date. It will not include capital add–ons set between that date and the submission of the data to the supervisory authority, nor any set after the submission of the data.</w:delText>
              </w:r>
            </w:del>
          </w:p>
        </w:tc>
      </w:tr>
      <w:tr w:rsidR="001B1226" w:rsidRPr="00A4338B" w14:paraId="34FF8EFC" w14:textId="64BB182B" w:rsidTr="009C7767">
        <w:tc>
          <w:tcPr>
            <w:tcW w:w="1764" w:type="dxa"/>
            <w:tcBorders>
              <w:top w:val="single" w:sz="2" w:space="0" w:color="auto"/>
              <w:left w:val="single" w:sz="2" w:space="0" w:color="auto"/>
              <w:bottom w:val="single" w:sz="2" w:space="0" w:color="auto"/>
              <w:right w:val="single" w:sz="2" w:space="0" w:color="auto"/>
            </w:tcBorders>
          </w:tcPr>
          <w:p w14:paraId="4F842D6C" w14:textId="069DAABF" w:rsidR="001B1226" w:rsidRPr="00A4338B" w:rsidRDefault="001B1226" w:rsidP="001346F1">
            <w:pPr>
              <w:pStyle w:val="NormalLeft"/>
              <w:rPr>
                <w:lang w:val="en-GB"/>
              </w:rPr>
            </w:pPr>
            <w:del w:id="1569" w:author="Author">
              <w:r w:rsidRPr="00A4338B" w:rsidDel="0057188F">
                <w:rPr>
                  <w:lang w:val="en-GB"/>
                </w:rPr>
                <w:lastRenderedPageBreak/>
                <w:delText>R0220/C0100</w:delText>
              </w:r>
            </w:del>
          </w:p>
        </w:tc>
        <w:tc>
          <w:tcPr>
            <w:tcW w:w="2322" w:type="dxa"/>
            <w:tcBorders>
              <w:top w:val="single" w:sz="2" w:space="0" w:color="auto"/>
              <w:left w:val="single" w:sz="2" w:space="0" w:color="auto"/>
              <w:bottom w:val="single" w:sz="2" w:space="0" w:color="auto"/>
              <w:right w:val="single" w:sz="2" w:space="0" w:color="auto"/>
            </w:tcBorders>
          </w:tcPr>
          <w:p w14:paraId="1CCF6273" w14:textId="6FFE3755" w:rsidR="001B1226" w:rsidRPr="00A4338B" w:rsidRDefault="001B1226" w:rsidP="001346F1">
            <w:pPr>
              <w:pStyle w:val="NormalLeft"/>
              <w:rPr>
                <w:lang w:val="en-GB"/>
              </w:rPr>
            </w:pPr>
            <w:del w:id="1570" w:author="Author">
              <w:r w:rsidRPr="00A4338B" w:rsidDel="0057188F">
                <w:rPr>
                  <w:lang w:val="en-GB"/>
                </w:rPr>
                <w:delText>Solvency capital requirement for undertakings under consolidated method</w:delText>
              </w:r>
            </w:del>
          </w:p>
        </w:tc>
        <w:tc>
          <w:tcPr>
            <w:tcW w:w="5200" w:type="dxa"/>
            <w:tcBorders>
              <w:top w:val="single" w:sz="2" w:space="0" w:color="auto"/>
              <w:left w:val="single" w:sz="2" w:space="0" w:color="auto"/>
              <w:bottom w:val="single" w:sz="2" w:space="0" w:color="auto"/>
              <w:right w:val="single" w:sz="2" w:space="0" w:color="auto"/>
            </w:tcBorders>
          </w:tcPr>
          <w:p w14:paraId="5B00A3ED" w14:textId="032E88C6" w:rsidR="001B1226" w:rsidRPr="00A4338B" w:rsidDel="0057188F" w:rsidRDefault="001B1226" w:rsidP="001346F1">
            <w:pPr>
              <w:pStyle w:val="NormalLeft"/>
              <w:rPr>
                <w:del w:id="1571" w:author="Author"/>
                <w:lang w:val="en-GB"/>
              </w:rPr>
            </w:pPr>
            <w:del w:id="1572" w:author="Author">
              <w:r w:rsidRPr="00A4338B" w:rsidDel="0057188F">
                <w:rPr>
                  <w:lang w:val="en-GB"/>
                </w:rPr>
                <w:delText>Amount of the Solvency Capital Requirement for undertakings under method 1 as defined in Article 230 of Directive 2009/138/EC.</w:delText>
              </w:r>
            </w:del>
          </w:p>
          <w:p w14:paraId="429DA63F" w14:textId="1FE0A427" w:rsidR="001B1226" w:rsidRPr="00A4338B" w:rsidRDefault="001B1226" w:rsidP="009C7767">
            <w:pPr>
              <w:pStyle w:val="NormalLeft"/>
              <w:rPr>
                <w:lang w:val="en-GB"/>
              </w:rPr>
            </w:pPr>
            <w:del w:id="1573" w:author="Author">
              <w:r w:rsidRPr="00A4338B" w:rsidDel="0057188F">
                <w:rPr>
                  <w:lang w:val="en-GB"/>
                </w:rPr>
                <w:delText>It shall include all components of the consolidated SCR (R0200 + R0210), including capital requirements of undertakings from other financial sectors (R0500), capital requirement for non-controlled participation requirements (R0540) and capital requirement for residual undertakings (R0550). </w:delText>
              </w:r>
              <w:r w:rsidR="009C7767" w:rsidRPr="00A4338B" w:rsidDel="0057188F">
                <w:rPr>
                  <w:lang w:val="en-GB"/>
                </w:rPr>
                <w:delText xml:space="preserve"> </w:delText>
              </w:r>
            </w:del>
          </w:p>
        </w:tc>
      </w:tr>
      <w:tr w:rsidR="001B1226" w:rsidRPr="00A4338B" w14:paraId="2E705FE3" w14:textId="0437D689" w:rsidTr="009C7767">
        <w:tc>
          <w:tcPr>
            <w:tcW w:w="1764" w:type="dxa"/>
            <w:tcBorders>
              <w:top w:val="single" w:sz="2" w:space="0" w:color="auto"/>
              <w:left w:val="single" w:sz="2" w:space="0" w:color="auto"/>
              <w:bottom w:val="single" w:sz="2" w:space="0" w:color="auto"/>
              <w:right w:val="single" w:sz="2" w:space="0" w:color="auto"/>
            </w:tcBorders>
          </w:tcPr>
          <w:p w14:paraId="66A2F76F" w14:textId="69AC2665" w:rsidR="001B1226" w:rsidRPr="00A4338B" w:rsidRDefault="001B1226" w:rsidP="001346F1">
            <w:pPr>
              <w:pStyle w:val="NormalCentered"/>
              <w:rPr>
                <w:lang w:val="en-GB"/>
              </w:rPr>
            </w:pPr>
            <w:del w:id="1574" w:author="Author">
              <w:r w:rsidRPr="00A4338B" w:rsidDel="0057188F">
                <w:rPr>
                  <w:i/>
                  <w:iCs/>
                  <w:lang w:val="en-GB"/>
                </w:rPr>
                <w:delText>Other information on SCR</w:delText>
              </w:r>
            </w:del>
          </w:p>
        </w:tc>
        <w:tc>
          <w:tcPr>
            <w:tcW w:w="2322" w:type="dxa"/>
            <w:tcBorders>
              <w:top w:val="single" w:sz="2" w:space="0" w:color="auto"/>
              <w:left w:val="single" w:sz="2" w:space="0" w:color="auto"/>
              <w:bottom w:val="single" w:sz="2" w:space="0" w:color="auto"/>
              <w:right w:val="single" w:sz="2" w:space="0" w:color="auto"/>
            </w:tcBorders>
          </w:tcPr>
          <w:p w14:paraId="14FB5E34" w14:textId="60BE16FA" w:rsidR="001B1226" w:rsidRPr="00A4338B" w:rsidRDefault="001B1226" w:rsidP="001346F1">
            <w:pPr>
              <w:pStyle w:val="NormalCentered"/>
              <w:rPr>
                <w:lang w:val="en-GB"/>
              </w:rPr>
            </w:pPr>
          </w:p>
        </w:tc>
        <w:tc>
          <w:tcPr>
            <w:tcW w:w="5200" w:type="dxa"/>
            <w:tcBorders>
              <w:top w:val="single" w:sz="2" w:space="0" w:color="auto"/>
              <w:left w:val="single" w:sz="2" w:space="0" w:color="auto"/>
              <w:bottom w:val="single" w:sz="2" w:space="0" w:color="auto"/>
              <w:right w:val="single" w:sz="2" w:space="0" w:color="auto"/>
            </w:tcBorders>
          </w:tcPr>
          <w:p w14:paraId="0A59B48E" w14:textId="00ABF4E4" w:rsidR="001B1226" w:rsidRPr="00A4338B" w:rsidRDefault="001B1226" w:rsidP="001346F1">
            <w:pPr>
              <w:pStyle w:val="NormalCentered"/>
              <w:rPr>
                <w:lang w:val="en-GB"/>
              </w:rPr>
            </w:pPr>
          </w:p>
        </w:tc>
      </w:tr>
      <w:tr w:rsidR="001B1226" w:rsidRPr="00A4338B" w14:paraId="2A7896CA" w14:textId="30371E04" w:rsidTr="009C7767">
        <w:tc>
          <w:tcPr>
            <w:tcW w:w="1764" w:type="dxa"/>
            <w:tcBorders>
              <w:top w:val="single" w:sz="2" w:space="0" w:color="auto"/>
              <w:left w:val="single" w:sz="2" w:space="0" w:color="auto"/>
              <w:bottom w:val="single" w:sz="2" w:space="0" w:color="auto"/>
              <w:right w:val="single" w:sz="2" w:space="0" w:color="auto"/>
            </w:tcBorders>
          </w:tcPr>
          <w:p w14:paraId="281B5910" w14:textId="5D9D681A" w:rsidR="001B1226" w:rsidRPr="00A4338B" w:rsidRDefault="001B1226" w:rsidP="001346F1">
            <w:pPr>
              <w:pStyle w:val="NormalLeft"/>
              <w:rPr>
                <w:lang w:val="en-GB"/>
              </w:rPr>
            </w:pPr>
            <w:del w:id="1575" w:author="Author">
              <w:r w:rsidRPr="00A4338B" w:rsidDel="0057188F">
                <w:rPr>
                  <w:lang w:val="en-GB"/>
                </w:rPr>
                <w:delText>R0300/C0100</w:delText>
              </w:r>
            </w:del>
          </w:p>
        </w:tc>
        <w:tc>
          <w:tcPr>
            <w:tcW w:w="2322" w:type="dxa"/>
            <w:tcBorders>
              <w:top w:val="single" w:sz="2" w:space="0" w:color="auto"/>
              <w:left w:val="single" w:sz="2" w:space="0" w:color="auto"/>
              <w:bottom w:val="single" w:sz="2" w:space="0" w:color="auto"/>
              <w:right w:val="single" w:sz="2" w:space="0" w:color="auto"/>
            </w:tcBorders>
          </w:tcPr>
          <w:p w14:paraId="3C348D3C" w14:textId="0F52268B" w:rsidR="001B1226" w:rsidRPr="00A4338B" w:rsidRDefault="001B1226" w:rsidP="001346F1">
            <w:pPr>
              <w:pStyle w:val="NormalLeft"/>
              <w:rPr>
                <w:lang w:val="en-GB"/>
              </w:rPr>
            </w:pPr>
            <w:del w:id="1576" w:author="Author">
              <w:r w:rsidRPr="00A4338B" w:rsidDel="0057188F">
                <w:rPr>
                  <w:lang w:val="en-GB"/>
                </w:rPr>
                <w:delText>Amount/Estimate of the overall loss–absorbing capacity of technical provisions</w:delText>
              </w:r>
            </w:del>
          </w:p>
        </w:tc>
        <w:tc>
          <w:tcPr>
            <w:tcW w:w="5200" w:type="dxa"/>
            <w:tcBorders>
              <w:top w:val="single" w:sz="2" w:space="0" w:color="auto"/>
              <w:left w:val="single" w:sz="2" w:space="0" w:color="auto"/>
              <w:bottom w:val="single" w:sz="2" w:space="0" w:color="auto"/>
              <w:right w:val="single" w:sz="2" w:space="0" w:color="auto"/>
            </w:tcBorders>
          </w:tcPr>
          <w:p w14:paraId="471B0925" w14:textId="0797E1D0" w:rsidR="001B1226" w:rsidRPr="00A4338B" w:rsidDel="0057188F" w:rsidRDefault="001B1226" w:rsidP="001346F1">
            <w:pPr>
              <w:pStyle w:val="NormalLeft"/>
              <w:rPr>
                <w:del w:id="1577" w:author="Author"/>
                <w:lang w:val="en-GB"/>
              </w:rPr>
            </w:pPr>
            <w:del w:id="1578" w:author="Author">
              <w:r w:rsidRPr="00A4338B" w:rsidDel="0057188F">
                <w:rPr>
                  <w:lang w:val="en-GB"/>
                </w:rPr>
                <w:delText>Amount/Estimate of the overall adjustment for loss–absorbing capacity of technical provisions, including the part embedded in the components and the part reported as a single component.</w:delText>
              </w:r>
            </w:del>
          </w:p>
          <w:p w14:paraId="733A9BD1" w14:textId="09ACB9B7" w:rsidR="001B1226" w:rsidRPr="00A4338B" w:rsidRDefault="001B1226" w:rsidP="009C7767">
            <w:pPr>
              <w:pStyle w:val="NormalLeft"/>
              <w:rPr>
                <w:lang w:val="en-GB"/>
              </w:rPr>
            </w:pPr>
            <w:del w:id="1579" w:author="Author">
              <w:r w:rsidRPr="00A4338B" w:rsidDel="0057188F">
                <w:rPr>
                  <w:lang w:val="en-GB"/>
                </w:rPr>
                <w:delText>This amount shall be negative. </w:delText>
              </w:r>
              <w:r w:rsidR="009C7767" w:rsidRPr="00A4338B" w:rsidDel="0057188F">
                <w:rPr>
                  <w:lang w:val="en-GB"/>
                </w:rPr>
                <w:delText xml:space="preserve"> </w:delText>
              </w:r>
            </w:del>
          </w:p>
        </w:tc>
      </w:tr>
      <w:tr w:rsidR="001B1226" w:rsidRPr="00A4338B" w14:paraId="12DC58EC" w14:textId="102DF8FE" w:rsidTr="009C7767">
        <w:tc>
          <w:tcPr>
            <w:tcW w:w="1764" w:type="dxa"/>
            <w:tcBorders>
              <w:top w:val="single" w:sz="2" w:space="0" w:color="auto"/>
              <w:left w:val="single" w:sz="2" w:space="0" w:color="auto"/>
              <w:bottom w:val="single" w:sz="2" w:space="0" w:color="auto"/>
              <w:right w:val="single" w:sz="2" w:space="0" w:color="auto"/>
            </w:tcBorders>
          </w:tcPr>
          <w:p w14:paraId="6F3D9294" w14:textId="330D2527" w:rsidR="001B1226" w:rsidRPr="00A4338B" w:rsidRDefault="001B1226" w:rsidP="001346F1">
            <w:pPr>
              <w:pStyle w:val="NormalLeft"/>
              <w:rPr>
                <w:lang w:val="en-GB"/>
              </w:rPr>
            </w:pPr>
            <w:del w:id="1580" w:author="Author">
              <w:r w:rsidRPr="00A4338B" w:rsidDel="0057188F">
                <w:rPr>
                  <w:lang w:val="en-GB"/>
                </w:rPr>
                <w:delText>R0310/C0100</w:delText>
              </w:r>
            </w:del>
          </w:p>
        </w:tc>
        <w:tc>
          <w:tcPr>
            <w:tcW w:w="2322" w:type="dxa"/>
            <w:tcBorders>
              <w:top w:val="single" w:sz="2" w:space="0" w:color="auto"/>
              <w:left w:val="single" w:sz="2" w:space="0" w:color="auto"/>
              <w:bottom w:val="single" w:sz="2" w:space="0" w:color="auto"/>
              <w:right w:val="single" w:sz="2" w:space="0" w:color="auto"/>
            </w:tcBorders>
          </w:tcPr>
          <w:p w14:paraId="282D37BF" w14:textId="3BC9429C" w:rsidR="001B1226" w:rsidRPr="00A4338B" w:rsidRDefault="001B1226" w:rsidP="001346F1">
            <w:pPr>
              <w:pStyle w:val="NormalLeft"/>
              <w:rPr>
                <w:lang w:val="en-GB"/>
              </w:rPr>
            </w:pPr>
            <w:del w:id="1581" w:author="Author">
              <w:r w:rsidRPr="00A4338B" w:rsidDel="0057188F">
                <w:rPr>
                  <w:lang w:val="en-GB"/>
                </w:rPr>
                <w:delText>Amount/Estimate of the loss absorbing capacity for deferred taxes</w:delText>
              </w:r>
            </w:del>
          </w:p>
        </w:tc>
        <w:tc>
          <w:tcPr>
            <w:tcW w:w="5200" w:type="dxa"/>
            <w:tcBorders>
              <w:top w:val="single" w:sz="2" w:space="0" w:color="auto"/>
              <w:left w:val="single" w:sz="2" w:space="0" w:color="auto"/>
              <w:bottom w:val="single" w:sz="2" w:space="0" w:color="auto"/>
              <w:right w:val="single" w:sz="2" w:space="0" w:color="auto"/>
            </w:tcBorders>
          </w:tcPr>
          <w:p w14:paraId="69C05727" w14:textId="3F2CFBEB" w:rsidR="001B1226" w:rsidRPr="00A4338B" w:rsidRDefault="001B1226" w:rsidP="001346F1">
            <w:pPr>
              <w:pStyle w:val="NormalLeft"/>
              <w:rPr>
                <w:lang w:val="en-GB"/>
              </w:rPr>
            </w:pPr>
            <w:del w:id="1582" w:author="Author">
              <w:r w:rsidRPr="00A4338B" w:rsidDel="0057188F">
                <w:rPr>
                  <w:lang w:val="en-GB"/>
                </w:rPr>
                <w:delText>Amount/Estimate of the overall adjustment for loss–absorbing capacity for deferred taxes, including the part embedded in the components and the part reported as a single component.</w:delText>
              </w:r>
            </w:del>
          </w:p>
        </w:tc>
      </w:tr>
      <w:tr w:rsidR="001B1226" w:rsidRPr="00A4338B" w14:paraId="1850BF01" w14:textId="74835FA5" w:rsidTr="009C7767">
        <w:tc>
          <w:tcPr>
            <w:tcW w:w="1764" w:type="dxa"/>
            <w:tcBorders>
              <w:top w:val="single" w:sz="2" w:space="0" w:color="auto"/>
              <w:left w:val="single" w:sz="2" w:space="0" w:color="auto"/>
              <w:bottom w:val="single" w:sz="2" w:space="0" w:color="auto"/>
              <w:right w:val="single" w:sz="2" w:space="0" w:color="auto"/>
            </w:tcBorders>
          </w:tcPr>
          <w:p w14:paraId="2A4C22D6" w14:textId="6E526097" w:rsidR="001B1226" w:rsidRPr="00A4338B" w:rsidRDefault="001B1226" w:rsidP="001346F1">
            <w:pPr>
              <w:pStyle w:val="NormalLeft"/>
              <w:rPr>
                <w:lang w:val="en-GB"/>
              </w:rPr>
            </w:pPr>
            <w:del w:id="1583" w:author="Author">
              <w:r w:rsidRPr="00A4338B" w:rsidDel="0057188F">
                <w:rPr>
                  <w:lang w:val="en-GB"/>
                </w:rPr>
                <w:delText>R0400/C0100</w:delText>
              </w:r>
            </w:del>
          </w:p>
        </w:tc>
        <w:tc>
          <w:tcPr>
            <w:tcW w:w="2322" w:type="dxa"/>
            <w:tcBorders>
              <w:top w:val="single" w:sz="2" w:space="0" w:color="auto"/>
              <w:left w:val="single" w:sz="2" w:space="0" w:color="auto"/>
              <w:bottom w:val="single" w:sz="2" w:space="0" w:color="auto"/>
              <w:right w:val="single" w:sz="2" w:space="0" w:color="auto"/>
            </w:tcBorders>
          </w:tcPr>
          <w:p w14:paraId="45E1420F" w14:textId="1951B325" w:rsidR="001B1226" w:rsidRPr="00A4338B" w:rsidRDefault="001B1226" w:rsidP="001346F1">
            <w:pPr>
              <w:pStyle w:val="NormalLeft"/>
              <w:rPr>
                <w:lang w:val="en-GB"/>
              </w:rPr>
            </w:pPr>
            <w:del w:id="1584" w:author="Author">
              <w:r w:rsidRPr="00A4338B" w:rsidDel="0057188F">
                <w:rPr>
                  <w:lang w:val="en-GB"/>
                </w:rPr>
                <w:delText>Capital requirement for duration–based equity risk sub–module</w:delText>
              </w:r>
            </w:del>
          </w:p>
        </w:tc>
        <w:tc>
          <w:tcPr>
            <w:tcW w:w="5200" w:type="dxa"/>
            <w:tcBorders>
              <w:top w:val="single" w:sz="2" w:space="0" w:color="auto"/>
              <w:left w:val="single" w:sz="2" w:space="0" w:color="auto"/>
              <w:bottom w:val="single" w:sz="2" w:space="0" w:color="auto"/>
              <w:right w:val="single" w:sz="2" w:space="0" w:color="auto"/>
            </w:tcBorders>
          </w:tcPr>
          <w:p w14:paraId="6DB01CE0" w14:textId="1A5711C7" w:rsidR="001B1226" w:rsidRPr="00A4338B" w:rsidRDefault="001B1226" w:rsidP="001346F1">
            <w:pPr>
              <w:pStyle w:val="NormalLeft"/>
              <w:rPr>
                <w:lang w:val="en-GB"/>
              </w:rPr>
            </w:pPr>
            <w:del w:id="1585" w:author="Author">
              <w:r w:rsidRPr="00A4338B" w:rsidDel="0057188F">
                <w:rPr>
                  <w:lang w:val="en-GB"/>
                </w:rPr>
                <w:delText>Amount of the capital requirement for duration–based equity risk sub–module.</w:delText>
              </w:r>
            </w:del>
          </w:p>
        </w:tc>
      </w:tr>
      <w:tr w:rsidR="001B1226" w:rsidRPr="00A4338B" w14:paraId="5793FCAF" w14:textId="19236477" w:rsidTr="009C7767">
        <w:tc>
          <w:tcPr>
            <w:tcW w:w="1764" w:type="dxa"/>
            <w:tcBorders>
              <w:top w:val="single" w:sz="2" w:space="0" w:color="auto"/>
              <w:left w:val="single" w:sz="2" w:space="0" w:color="auto"/>
              <w:bottom w:val="single" w:sz="2" w:space="0" w:color="auto"/>
              <w:right w:val="single" w:sz="2" w:space="0" w:color="auto"/>
            </w:tcBorders>
          </w:tcPr>
          <w:p w14:paraId="6CBC4621" w14:textId="1AB943B3" w:rsidR="001B1226" w:rsidRPr="00A4338B" w:rsidRDefault="001B1226" w:rsidP="001346F1">
            <w:pPr>
              <w:pStyle w:val="NormalLeft"/>
              <w:rPr>
                <w:lang w:val="en-GB"/>
              </w:rPr>
            </w:pPr>
            <w:del w:id="1586" w:author="Author">
              <w:r w:rsidRPr="00A4338B" w:rsidDel="0057188F">
                <w:rPr>
                  <w:lang w:val="en-GB"/>
                </w:rPr>
                <w:delText>R0410/C0100</w:delText>
              </w:r>
            </w:del>
          </w:p>
        </w:tc>
        <w:tc>
          <w:tcPr>
            <w:tcW w:w="2322" w:type="dxa"/>
            <w:tcBorders>
              <w:top w:val="single" w:sz="2" w:space="0" w:color="auto"/>
              <w:left w:val="single" w:sz="2" w:space="0" w:color="auto"/>
              <w:bottom w:val="single" w:sz="2" w:space="0" w:color="auto"/>
              <w:right w:val="single" w:sz="2" w:space="0" w:color="auto"/>
            </w:tcBorders>
          </w:tcPr>
          <w:p w14:paraId="0DDB45BF" w14:textId="7F3E791D" w:rsidR="001B1226" w:rsidRPr="00A4338B" w:rsidRDefault="001B1226" w:rsidP="001346F1">
            <w:pPr>
              <w:pStyle w:val="NormalLeft"/>
              <w:rPr>
                <w:lang w:val="en-GB"/>
              </w:rPr>
            </w:pPr>
            <w:del w:id="1587" w:author="Author">
              <w:r w:rsidRPr="00A4338B" w:rsidDel="0057188F">
                <w:rPr>
                  <w:lang w:val="en-GB"/>
                </w:rPr>
                <w:delText>Total amount of notional Solvency Capital Requirements for remaining part</w:delText>
              </w:r>
            </w:del>
          </w:p>
        </w:tc>
        <w:tc>
          <w:tcPr>
            <w:tcW w:w="5200" w:type="dxa"/>
            <w:tcBorders>
              <w:top w:val="single" w:sz="2" w:space="0" w:color="auto"/>
              <w:left w:val="single" w:sz="2" w:space="0" w:color="auto"/>
              <w:bottom w:val="single" w:sz="2" w:space="0" w:color="auto"/>
              <w:right w:val="single" w:sz="2" w:space="0" w:color="auto"/>
            </w:tcBorders>
          </w:tcPr>
          <w:p w14:paraId="300F5747" w14:textId="69506C00" w:rsidR="001B1226" w:rsidRPr="00A4338B" w:rsidRDefault="001B1226" w:rsidP="001346F1">
            <w:pPr>
              <w:pStyle w:val="NormalLeft"/>
              <w:rPr>
                <w:lang w:val="en-GB"/>
              </w:rPr>
            </w:pPr>
            <w:del w:id="1588" w:author="Author">
              <w:r w:rsidRPr="00A4338B" w:rsidDel="0057188F">
                <w:rPr>
                  <w:lang w:val="en-GB"/>
                </w:rPr>
                <w:delText>Amount of the notional SCRs of remaining part when group has RFF.</w:delText>
              </w:r>
            </w:del>
          </w:p>
        </w:tc>
      </w:tr>
      <w:tr w:rsidR="001B1226" w:rsidRPr="00A4338B" w14:paraId="230BCC53" w14:textId="3FA09A74" w:rsidTr="009C7767">
        <w:tc>
          <w:tcPr>
            <w:tcW w:w="1764" w:type="dxa"/>
            <w:tcBorders>
              <w:top w:val="single" w:sz="2" w:space="0" w:color="auto"/>
              <w:left w:val="single" w:sz="2" w:space="0" w:color="auto"/>
              <w:bottom w:val="single" w:sz="2" w:space="0" w:color="auto"/>
              <w:right w:val="single" w:sz="2" w:space="0" w:color="auto"/>
            </w:tcBorders>
          </w:tcPr>
          <w:p w14:paraId="6351A0C3" w14:textId="591F65C1" w:rsidR="001B1226" w:rsidRPr="00A4338B" w:rsidRDefault="001B1226" w:rsidP="001346F1">
            <w:pPr>
              <w:pStyle w:val="NormalLeft"/>
              <w:rPr>
                <w:lang w:val="en-GB"/>
              </w:rPr>
            </w:pPr>
            <w:del w:id="1589" w:author="Author">
              <w:r w:rsidRPr="00A4338B" w:rsidDel="0057188F">
                <w:rPr>
                  <w:lang w:val="en-GB"/>
                </w:rPr>
                <w:delText>R0420/C0100</w:delText>
              </w:r>
            </w:del>
          </w:p>
        </w:tc>
        <w:tc>
          <w:tcPr>
            <w:tcW w:w="2322" w:type="dxa"/>
            <w:tcBorders>
              <w:top w:val="single" w:sz="2" w:space="0" w:color="auto"/>
              <w:left w:val="single" w:sz="2" w:space="0" w:color="auto"/>
              <w:bottom w:val="single" w:sz="2" w:space="0" w:color="auto"/>
              <w:right w:val="single" w:sz="2" w:space="0" w:color="auto"/>
            </w:tcBorders>
          </w:tcPr>
          <w:p w14:paraId="4D9134DA" w14:textId="43A2D703" w:rsidR="001B1226" w:rsidRPr="00A4338B" w:rsidRDefault="001B1226" w:rsidP="001346F1">
            <w:pPr>
              <w:pStyle w:val="NormalLeft"/>
              <w:rPr>
                <w:lang w:val="en-GB"/>
              </w:rPr>
            </w:pPr>
            <w:del w:id="1590" w:author="Author">
              <w:r w:rsidRPr="00A4338B" w:rsidDel="0057188F">
                <w:rPr>
                  <w:lang w:val="en-GB"/>
                </w:rPr>
                <w:delText>Total amount of Notional Solvency Capital Requirements for ring fenced funds</w:delText>
              </w:r>
            </w:del>
          </w:p>
        </w:tc>
        <w:tc>
          <w:tcPr>
            <w:tcW w:w="5200" w:type="dxa"/>
            <w:tcBorders>
              <w:top w:val="single" w:sz="2" w:space="0" w:color="auto"/>
              <w:left w:val="single" w:sz="2" w:space="0" w:color="auto"/>
              <w:bottom w:val="single" w:sz="2" w:space="0" w:color="auto"/>
              <w:right w:val="single" w:sz="2" w:space="0" w:color="auto"/>
            </w:tcBorders>
          </w:tcPr>
          <w:p w14:paraId="56A56B22" w14:textId="17E191CB" w:rsidR="001B1226" w:rsidRPr="00A4338B" w:rsidRDefault="001B1226" w:rsidP="001346F1">
            <w:pPr>
              <w:pStyle w:val="NormalLeft"/>
              <w:rPr>
                <w:lang w:val="en-GB"/>
              </w:rPr>
            </w:pPr>
            <w:del w:id="1591" w:author="Author">
              <w:r w:rsidRPr="00A4338B" w:rsidDel="0057188F">
                <w:rPr>
                  <w:lang w:val="en-GB"/>
                </w:rPr>
                <w:delText>Amount of the sum of notional SCRs of all ring–fenced funds when group has RFF (other than those related to business operated in accordance with Article 4 of Directive 2003/41/EC (transitional)).</w:delText>
              </w:r>
            </w:del>
          </w:p>
        </w:tc>
      </w:tr>
      <w:tr w:rsidR="001B1226" w:rsidRPr="00A4338B" w14:paraId="3B439E73" w14:textId="4FEA8788" w:rsidTr="009C7767">
        <w:tc>
          <w:tcPr>
            <w:tcW w:w="1764" w:type="dxa"/>
            <w:tcBorders>
              <w:top w:val="single" w:sz="2" w:space="0" w:color="auto"/>
              <w:left w:val="single" w:sz="2" w:space="0" w:color="auto"/>
              <w:bottom w:val="single" w:sz="2" w:space="0" w:color="auto"/>
              <w:right w:val="single" w:sz="2" w:space="0" w:color="auto"/>
            </w:tcBorders>
          </w:tcPr>
          <w:p w14:paraId="16AA3EE2" w14:textId="19A1CA03" w:rsidR="001B1226" w:rsidRPr="00A4338B" w:rsidRDefault="001B1226" w:rsidP="001346F1">
            <w:pPr>
              <w:pStyle w:val="NormalLeft"/>
              <w:rPr>
                <w:lang w:val="en-GB"/>
              </w:rPr>
            </w:pPr>
            <w:del w:id="1592" w:author="Author">
              <w:r w:rsidRPr="00A4338B" w:rsidDel="0057188F">
                <w:rPr>
                  <w:lang w:val="en-GB"/>
                </w:rPr>
                <w:delText>R0430/C0100</w:delText>
              </w:r>
            </w:del>
          </w:p>
        </w:tc>
        <w:tc>
          <w:tcPr>
            <w:tcW w:w="2322" w:type="dxa"/>
            <w:tcBorders>
              <w:top w:val="single" w:sz="2" w:space="0" w:color="auto"/>
              <w:left w:val="single" w:sz="2" w:space="0" w:color="auto"/>
              <w:bottom w:val="single" w:sz="2" w:space="0" w:color="auto"/>
              <w:right w:val="single" w:sz="2" w:space="0" w:color="auto"/>
            </w:tcBorders>
          </w:tcPr>
          <w:p w14:paraId="1C3B1675" w14:textId="4DF0600E" w:rsidR="001B1226" w:rsidRPr="00A4338B" w:rsidRDefault="001B1226" w:rsidP="001346F1">
            <w:pPr>
              <w:pStyle w:val="NormalLeft"/>
              <w:rPr>
                <w:lang w:val="en-GB"/>
              </w:rPr>
            </w:pPr>
            <w:del w:id="1593" w:author="Author">
              <w:r w:rsidRPr="00A4338B" w:rsidDel="0057188F">
                <w:rPr>
                  <w:lang w:val="en-GB"/>
                </w:rPr>
                <w:delText>Total amount of Notional Solvency Capital Requirements for matching adjustment portfolios</w:delText>
              </w:r>
            </w:del>
          </w:p>
        </w:tc>
        <w:tc>
          <w:tcPr>
            <w:tcW w:w="5200" w:type="dxa"/>
            <w:tcBorders>
              <w:top w:val="single" w:sz="2" w:space="0" w:color="auto"/>
              <w:left w:val="single" w:sz="2" w:space="0" w:color="auto"/>
              <w:bottom w:val="single" w:sz="2" w:space="0" w:color="auto"/>
              <w:right w:val="single" w:sz="2" w:space="0" w:color="auto"/>
            </w:tcBorders>
          </w:tcPr>
          <w:p w14:paraId="21D93C61" w14:textId="0E811D5F" w:rsidR="001B1226" w:rsidRPr="00A4338B" w:rsidDel="0057188F" w:rsidRDefault="001B1226" w:rsidP="001346F1">
            <w:pPr>
              <w:pStyle w:val="NormalLeft"/>
              <w:rPr>
                <w:del w:id="1594" w:author="Author"/>
                <w:lang w:val="en-GB"/>
              </w:rPr>
            </w:pPr>
            <w:del w:id="1595" w:author="Author">
              <w:r w:rsidRPr="00A4338B" w:rsidDel="0057188F">
                <w:rPr>
                  <w:lang w:val="en-GB"/>
                </w:rPr>
                <w:delText>Amount of the sum of notional SCRs of all matching adjustment portfolios</w:delText>
              </w:r>
            </w:del>
          </w:p>
          <w:p w14:paraId="25EE1FB8" w14:textId="0A50844E" w:rsidR="001B1226" w:rsidRPr="00A4338B" w:rsidRDefault="001B1226" w:rsidP="001346F1">
            <w:pPr>
              <w:pStyle w:val="NormalLeft"/>
              <w:rPr>
                <w:lang w:val="en-GB"/>
              </w:rPr>
            </w:pPr>
            <w:del w:id="1596" w:author="Author">
              <w:r w:rsidRPr="00A4338B" w:rsidDel="0057188F">
                <w:rPr>
                  <w:lang w:val="en-GB"/>
                </w:rPr>
                <w:delText>This item does not have to be reported when reporting SCR calculation at RFF or matching adjustment portfolio level.</w:delText>
              </w:r>
            </w:del>
          </w:p>
        </w:tc>
      </w:tr>
      <w:tr w:rsidR="001B1226" w:rsidRPr="00A4338B" w14:paraId="3C1C0189" w14:textId="12C64E0B" w:rsidTr="009C7767">
        <w:tc>
          <w:tcPr>
            <w:tcW w:w="1764" w:type="dxa"/>
            <w:tcBorders>
              <w:top w:val="single" w:sz="2" w:space="0" w:color="auto"/>
              <w:left w:val="single" w:sz="2" w:space="0" w:color="auto"/>
              <w:bottom w:val="single" w:sz="2" w:space="0" w:color="auto"/>
              <w:right w:val="single" w:sz="2" w:space="0" w:color="auto"/>
            </w:tcBorders>
          </w:tcPr>
          <w:p w14:paraId="2C227BFE" w14:textId="69157F6A" w:rsidR="001B1226" w:rsidRPr="00A4338B" w:rsidRDefault="001B1226" w:rsidP="001346F1">
            <w:pPr>
              <w:pStyle w:val="NormalLeft"/>
              <w:rPr>
                <w:lang w:val="en-GB"/>
              </w:rPr>
            </w:pPr>
            <w:del w:id="1597" w:author="Author">
              <w:r w:rsidRPr="00A4338B" w:rsidDel="0057188F">
                <w:rPr>
                  <w:lang w:val="en-GB"/>
                </w:rPr>
                <w:lastRenderedPageBreak/>
                <w:delText>R0440/C0100</w:delText>
              </w:r>
            </w:del>
          </w:p>
        </w:tc>
        <w:tc>
          <w:tcPr>
            <w:tcW w:w="2322" w:type="dxa"/>
            <w:tcBorders>
              <w:top w:val="single" w:sz="2" w:space="0" w:color="auto"/>
              <w:left w:val="single" w:sz="2" w:space="0" w:color="auto"/>
              <w:bottom w:val="single" w:sz="2" w:space="0" w:color="auto"/>
              <w:right w:val="single" w:sz="2" w:space="0" w:color="auto"/>
            </w:tcBorders>
          </w:tcPr>
          <w:p w14:paraId="41FB8D6D" w14:textId="2E2C0055" w:rsidR="001B1226" w:rsidRPr="00A4338B" w:rsidRDefault="001B1226" w:rsidP="001346F1">
            <w:pPr>
              <w:pStyle w:val="NormalLeft"/>
              <w:rPr>
                <w:lang w:val="en-GB"/>
              </w:rPr>
            </w:pPr>
            <w:del w:id="1598" w:author="Author">
              <w:r w:rsidRPr="00A4338B" w:rsidDel="0057188F">
                <w:rPr>
                  <w:lang w:val="en-GB"/>
                </w:rPr>
                <w:delText>Diversification effects due to RFF nSCR aggregation for article 304</w:delText>
              </w:r>
            </w:del>
          </w:p>
        </w:tc>
        <w:tc>
          <w:tcPr>
            <w:tcW w:w="5200" w:type="dxa"/>
            <w:tcBorders>
              <w:top w:val="single" w:sz="2" w:space="0" w:color="auto"/>
              <w:left w:val="single" w:sz="2" w:space="0" w:color="auto"/>
              <w:bottom w:val="single" w:sz="2" w:space="0" w:color="auto"/>
              <w:right w:val="single" w:sz="2" w:space="0" w:color="auto"/>
            </w:tcBorders>
          </w:tcPr>
          <w:p w14:paraId="6A6D5361" w14:textId="2FFD3A40" w:rsidR="001B1226" w:rsidRPr="00A4338B" w:rsidDel="0057188F" w:rsidRDefault="001B1226" w:rsidP="001346F1">
            <w:pPr>
              <w:pStyle w:val="NormalLeft"/>
              <w:rPr>
                <w:del w:id="1599" w:author="Author"/>
                <w:lang w:val="en-GB"/>
              </w:rPr>
            </w:pPr>
            <w:del w:id="1600" w:author="Author">
              <w:r w:rsidRPr="00A4338B" w:rsidDel="0057188F">
                <w:rPr>
                  <w:lang w:val="en-GB"/>
                </w:rPr>
                <w:delText>Amount of the adjustment for a diversification effect between ring fenced funds under Article 304 of Directive 2009/138/EC and the remaining part where applicable.</w:delText>
              </w:r>
            </w:del>
          </w:p>
          <w:p w14:paraId="7F24A6B2" w14:textId="20B08005" w:rsidR="001B1226" w:rsidRPr="00A4338B" w:rsidRDefault="001B1226" w:rsidP="001346F1">
            <w:pPr>
              <w:pStyle w:val="NormalLeft"/>
              <w:rPr>
                <w:lang w:val="en-GB"/>
              </w:rPr>
            </w:pPr>
            <w:del w:id="1601" w:author="Author">
              <w:r w:rsidRPr="00A4338B" w:rsidDel="0057188F">
                <w:rPr>
                  <w:lang w:val="en-GB"/>
                </w:rPr>
                <w:delText>It shall be equal to the difference between the sum of the nSCR for each RFF/MAP/RP and the SCR reported in R0200/C0100.</w:delText>
              </w:r>
            </w:del>
          </w:p>
        </w:tc>
      </w:tr>
      <w:tr w:rsidR="001B1226" w:rsidRPr="00A4338B" w14:paraId="782FB962" w14:textId="56B41845" w:rsidTr="009C7767">
        <w:tc>
          <w:tcPr>
            <w:tcW w:w="1764" w:type="dxa"/>
            <w:tcBorders>
              <w:top w:val="single" w:sz="2" w:space="0" w:color="auto"/>
              <w:left w:val="single" w:sz="2" w:space="0" w:color="auto"/>
              <w:bottom w:val="single" w:sz="2" w:space="0" w:color="auto"/>
              <w:right w:val="single" w:sz="2" w:space="0" w:color="auto"/>
            </w:tcBorders>
          </w:tcPr>
          <w:p w14:paraId="1973BCD0" w14:textId="26008CB1" w:rsidR="001B1226" w:rsidRPr="00A4338B" w:rsidRDefault="001B1226" w:rsidP="001346F1">
            <w:pPr>
              <w:pStyle w:val="NormalLeft"/>
              <w:rPr>
                <w:lang w:val="en-GB"/>
              </w:rPr>
            </w:pPr>
            <w:del w:id="1602" w:author="Author">
              <w:r w:rsidRPr="00A4338B" w:rsidDel="0057188F">
                <w:rPr>
                  <w:lang w:val="en-GB"/>
                </w:rPr>
                <w:delText>R0450/C0100</w:delText>
              </w:r>
            </w:del>
          </w:p>
        </w:tc>
        <w:tc>
          <w:tcPr>
            <w:tcW w:w="2322" w:type="dxa"/>
            <w:tcBorders>
              <w:top w:val="single" w:sz="2" w:space="0" w:color="auto"/>
              <w:left w:val="single" w:sz="2" w:space="0" w:color="auto"/>
              <w:bottom w:val="single" w:sz="2" w:space="0" w:color="auto"/>
              <w:right w:val="single" w:sz="2" w:space="0" w:color="auto"/>
            </w:tcBorders>
          </w:tcPr>
          <w:p w14:paraId="081F3B74" w14:textId="343ED52C" w:rsidR="001B1226" w:rsidRPr="00A4338B" w:rsidRDefault="001B1226" w:rsidP="001346F1">
            <w:pPr>
              <w:pStyle w:val="NormalLeft"/>
              <w:rPr>
                <w:lang w:val="en-GB"/>
              </w:rPr>
            </w:pPr>
            <w:del w:id="1603" w:author="Author">
              <w:r w:rsidRPr="00A4338B" w:rsidDel="0057188F">
                <w:rPr>
                  <w:lang w:val="en-GB"/>
                </w:rPr>
                <w:delText>Method used to calculate the adjustment due to RFF nSCR aggregation</w:delText>
              </w:r>
            </w:del>
          </w:p>
        </w:tc>
        <w:tc>
          <w:tcPr>
            <w:tcW w:w="5200" w:type="dxa"/>
            <w:tcBorders>
              <w:top w:val="single" w:sz="2" w:space="0" w:color="auto"/>
              <w:left w:val="single" w:sz="2" w:space="0" w:color="auto"/>
              <w:bottom w:val="single" w:sz="2" w:space="0" w:color="auto"/>
              <w:right w:val="single" w:sz="2" w:space="0" w:color="auto"/>
            </w:tcBorders>
          </w:tcPr>
          <w:p w14:paraId="313873FC" w14:textId="5BCB1758" w:rsidR="001B1226" w:rsidRPr="00A4338B" w:rsidDel="0057188F" w:rsidRDefault="001B1226" w:rsidP="001346F1">
            <w:pPr>
              <w:pStyle w:val="NormalLeft"/>
              <w:rPr>
                <w:del w:id="1604" w:author="Author"/>
                <w:lang w:val="en-GB"/>
              </w:rPr>
            </w:pPr>
            <w:del w:id="1605" w:author="Author">
              <w:r w:rsidRPr="00A4338B" w:rsidDel="0057188F">
                <w:rPr>
                  <w:lang w:val="en-GB"/>
                </w:rPr>
                <w:delText>Method used to calculate the adjustment due to RFF nSCR aggregation. One of the following option shall be used:</w:delText>
              </w:r>
            </w:del>
          </w:p>
          <w:p w14:paraId="5DC64FC7" w14:textId="00387EE8" w:rsidR="001B1226" w:rsidRPr="00A4338B" w:rsidDel="0057188F" w:rsidRDefault="001B1226" w:rsidP="001346F1">
            <w:pPr>
              <w:pStyle w:val="NormalLeft"/>
              <w:rPr>
                <w:del w:id="1606" w:author="Author"/>
                <w:lang w:val="en-GB"/>
              </w:rPr>
            </w:pPr>
            <w:del w:id="1607" w:author="Author">
              <w:r w:rsidRPr="00A4338B" w:rsidDel="0057188F">
                <w:rPr>
                  <w:lang w:val="en-GB"/>
                </w:rPr>
                <w:delText>1 — Full recalculation</w:delText>
              </w:r>
            </w:del>
          </w:p>
          <w:p w14:paraId="1BEF7F34" w14:textId="675F7095" w:rsidR="001B1226" w:rsidRPr="00A4338B" w:rsidDel="0057188F" w:rsidRDefault="001B1226" w:rsidP="001346F1">
            <w:pPr>
              <w:pStyle w:val="NormalLeft"/>
              <w:rPr>
                <w:del w:id="1608" w:author="Author"/>
                <w:lang w:val="en-GB"/>
              </w:rPr>
            </w:pPr>
            <w:del w:id="1609" w:author="Author">
              <w:r w:rsidRPr="00A4338B" w:rsidDel="0057188F">
                <w:rPr>
                  <w:lang w:val="en-GB"/>
                </w:rPr>
                <w:delText>2 — Simplification at risk sub–module level</w:delText>
              </w:r>
            </w:del>
          </w:p>
          <w:p w14:paraId="4DEFB5AC" w14:textId="4A70CD7A" w:rsidR="001B1226" w:rsidRPr="00A4338B" w:rsidDel="0057188F" w:rsidRDefault="001B1226" w:rsidP="001346F1">
            <w:pPr>
              <w:pStyle w:val="NormalLeft"/>
              <w:rPr>
                <w:del w:id="1610" w:author="Author"/>
                <w:lang w:val="en-GB"/>
              </w:rPr>
            </w:pPr>
            <w:del w:id="1611" w:author="Author">
              <w:r w:rsidRPr="00A4338B" w:rsidDel="0057188F">
                <w:rPr>
                  <w:lang w:val="en-GB"/>
                </w:rPr>
                <w:delText>3 — Simplification at risk module level</w:delText>
              </w:r>
            </w:del>
          </w:p>
          <w:p w14:paraId="001961C7" w14:textId="43A86AED" w:rsidR="001B1226" w:rsidRPr="00A4338B" w:rsidDel="0057188F" w:rsidRDefault="001B1226" w:rsidP="001346F1">
            <w:pPr>
              <w:pStyle w:val="NormalLeft"/>
              <w:rPr>
                <w:del w:id="1612" w:author="Author"/>
                <w:lang w:val="en-GB"/>
              </w:rPr>
            </w:pPr>
            <w:del w:id="1613" w:author="Author">
              <w:r w:rsidRPr="00A4338B" w:rsidDel="0057188F">
                <w:rPr>
                  <w:lang w:val="en-GB"/>
                </w:rPr>
                <w:delText>4 — No adjustment</w:delText>
              </w:r>
            </w:del>
          </w:p>
          <w:p w14:paraId="68C8BE0C" w14:textId="2F1ADA8B" w:rsidR="001B1226" w:rsidRPr="00A4338B" w:rsidRDefault="001B1226" w:rsidP="001346F1">
            <w:pPr>
              <w:pStyle w:val="NormalLeft"/>
              <w:rPr>
                <w:lang w:val="en-GB"/>
              </w:rPr>
            </w:pPr>
            <w:del w:id="1614" w:author="Author">
              <w:r w:rsidRPr="00A4338B" w:rsidDel="0057188F">
                <w:rPr>
                  <w:lang w:val="en-GB"/>
                </w:rPr>
                <w:delText>When the group has no RFF (or have only RFF under Article 304 of Directive 2009/138/EC) it shall select option 4.</w:delText>
              </w:r>
            </w:del>
          </w:p>
        </w:tc>
      </w:tr>
      <w:tr w:rsidR="001B1226" w:rsidRPr="00A4338B" w14:paraId="3C3D7F2F" w14:textId="5010F42C" w:rsidTr="009C7767">
        <w:tc>
          <w:tcPr>
            <w:tcW w:w="1764" w:type="dxa"/>
            <w:tcBorders>
              <w:top w:val="single" w:sz="2" w:space="0" w:color="auto"/>
              <w:left w:val="single" w:sz="2" w:space="0" w:color="auto"/>
              <w:bottom w:val="single" w:sz="2" w:space="0" w:color="auto"/>
              <w:right w:val="single" w:sz="2" w:space="0" w:color="auto"/>
            </w:tcBorders>
          </w:tcPr>
          <w:p w14:paraId="59E7E913" w14:textId="4DDCB972" w:rsidR="001B1226" w:rsidRPr="00A4338B" w:rsidRDefault="001B1226" w:rsidP="001346F1">
            <w:pPr>
              <w:pStyle w:val="NormalLeft"/>
              <w:rPr>
                <w:lang w:val="en-GB"/>
              </w:rPr>
            </w:pPr>
            <w:del w:id="1615" w:author="Author">
              <w:r w:rsidRPr="00A4338B" w:rsidDel="0057188F">
                <w:rPr>
                  <w:lang w:val="en-GB"/>
                </w:rPr>
                <w:delText>R0460/C0100</w:delText>
              </w:r>
            </w:del>
          </w:p>
        </w:tc>
        <w:tc>
          <w:tcPr>
            <w:tcW w:w="2322" w:type="dxa"/>
            <w:tcBorders>
              <w:top w:val="single" w:sz="2" w:space="0" w:color="auto"/>
              <w:left w:val="single" w:sz="2" w:space="0" w:color="auto"/>
              <w:bottom w:val="single" w:sz="2" w:space="0" w:color="auto"/>
              <w:right w:val="single" w:sz="2" w:space="0" w:color="auto"/>
            </w:tcBorders>
          </w:tcPr>
          <w:p w14:paraId="30E55D23" w14:textId="153FDBB7" w:rsidR="001B1226" w:rsidRPr="00A4338B" w:rsidRDefault="001B1226" w:rsidP="001346F1">
            <w:pPr>
              <w:pStyle w:val="NormalLeft"/>
              <w:rPr>
                <w:lang w:val="en-GB"/>
              </w:rPr>
            </w:pPr>
            <w:del w:id="1616" w:author="Author">
              <w:r w:rsidRPr="00A4338B" w:rsidDel="0057188F">
                <w:rPr>
                  <w:lang w:val="en-GB"/>
                </w:rPr>
                <w:delText>Net future discretionary benefits</w:delText>
              </w:r>
            </w:del>
          </w:p>
        </w:tc>
        <w:tc>
          <w:tcPr>
            <w:tcW w:w="5200" w:type="dxa"/>
            <w:tcBorders>
              <w:top w:val="single" w:sz="2" w:space="0" w:color="auto"/>
              <w:left w:val="single" w:sz="2" w:space="0" w:color="auto"/>
              <w:bottom w:val="single" w:sz="2" w:space="0" w:color="auto"/>
              <w:right w:val="single" w:sz="2" w:space="0" w:color="auto"/>
            </w:tcBorders>
          </w:tcPr>
          <w:p w14:paraId="6A32DC62" w14:textId="7E0EB4ED" w:rsidR="001B1226" w:rsidRPr="00A4338B" w:rsidRDefault="001B1226" w:rsidP="001346F1">
            <w:pPr>
              <w:pStyle w:val="NormalLeft"/>
              <w:rPr>
                <w:lang w:val="en-GB"/>
              </w:rPr>
            </w:pPr>
            <w:del w:id="1617" w:author="Author">
              <w:r w:rsidRPr="00A4338B" w:rsidDel="0057188F">
                <w:rPr>
                  <w:lang w:val="en-GB"/>
                </w:rPr>
                <w:delText>Amount of technical provisions without risk margin in relation to future discretionary benefits net of reinsurance</w:delText>
              </w:r>
            </w:del>
          </w:p>
        </w:tc>
      </w:tr>
      <w:tr w:rsidR="001B1226" w:rsidRPr="00A4338B" w14:paraId="650F04EB" w14:textId="2B985A15" w:rsidTr="009C7767">
        <w:tc>
          <w:tcPr>
            <w:tcW w:w="1764" w:type="dxa"/>
            <w:tcBorders>
              <w:top w:val="single" w:sz="2" w:space="0" w:color="auto"/>
              <w:left w:val="single" w:sz="2" w:space="0" w:color="auto"/>
              <w:bottom w:val="single" w:sz="2" w:space="0" w:color="auto"/>
              <w:right w:val="single" w:sz="2" w:space="0" w:color="auto"/>
            </w:tcBorders>
          </w:tcPr>
          <w:p w14:paraId="1E44F0EA" w14:textId="6CF97F60" w:rsidR="001B1226" w:rsidRPr="00A4338B" w:rsidRDefault="001B1226" w:rsidP="001346F1">
            <w:pPr>
              <w:pStyle w:val="NormalLeft"/>
              <w:rPr>
                <w:lang w:val="en-GB"/>
              </w:rPr>
            </w:pPr>
            <w:del w:id="1618" w:author="Author">
              <w:r w:rsidRPr="00A4338B" w:rsidDel="0057188F">
                <w:rPr>
                  <w:lang w:val="en-GB"/>
                </w:rPr>
                <w:delText>R0470/C0100</w:delText>
              </w:r>
            </w:del>
          </w:p>
        </w:tc>
        <w:tc>
          <w:tcPr>
            <w:tcW w:w="2322" w:type="dxa"/>
            <w:tcBorders>
              <w:top w:val="single" w:sz="2" w:space="0" w:color="auto"/>
              <w:left w:val="single" w:sz="2" w:space="0" w:color="auto"/>
              <w:bottom w:val="single" w:sz="2" w:space="0" w:color="auto"/>
              <w:right w:val="single" w:sz="2" w:space="0" w:color="auto"/>
            </w:tcBorders>
          </w:tcPr>
          <w:p w14:paraId="55DAF562" w14:textId="41D6EAC6" w:rsidR="001B1226" w:rsidRPr="00A4338B" w:rsidRDefault="001B1226" w:rsidP="001346F1">
            <w:pPr>
              <w:pStyle w:val="NormalLeft"/>
              <w:rPr>
                <w:lang w:val="en-GB"/>
              </w:rPr>
            </w:pPr>
            <w:del w:id="1619" w:author="Author">
              <w:r w:rsidRPr="00A4338B" w:rsidDel="0057188F">
                <w:rPr>
                  <w:lang w:val="en-GB"/>
                </w:rPr>
                <w:delText>Minimum consolidated group solvency capital requirement</w:delText>
              </w:r>
            </w:del>
          </w:p>
        </w:tc>
        <w:tc>
          <w:tcPr>
            <w:tcW w:w="5200" w:type="dxa"/>
            <w:tcBorders>
              <w:top w:val="single" w:sz="2" w:space="0" w:color="auto"/>
              <w:left w:val="single" w:sz="2" w:space="0" w:color="auto"/>
              <w:bottom w:val="single" w:sz="2" w:space="0" w:color="auto"/>
              <w:right w:val="single" w:sz="2" w:space="0" w:color="auto"/>
            </w:tcBorders>
          </w:tcPr>
          <w:p w14:paraId="4C04892B" w14:textId="0591B4EF" w:rsidR="001B1226" w:rsidRPr="00A4338B" w:rsidRDefault="001B1226" w:rsidP="001346F1">
            <w:pPr>
              <w:pStyle w:val="NormalLeft"/>
              <w:rPr>
                <w:lang w:val="en-GB"/>
              </w:rPr>
            </w:pPr>
            <w:del w:id="1620" w:author="Author">
              <w:r w:rsidRPr="00A4338B" w:rsidDel="0057188F">
                <w:rPr>
                  <w:lang w:val="en-GB"/>
                </w:rPr>
                <w:delText>Amount of the minimum consolidated group Solvency Capital Requirement as stated in article 230 of Directive 2009/138/EC. This item is applicable to group reporting only.</w:delText>
              </w:r>
            </w:del>
          </w:p>
        </w:tc>
      </w:tr>
      <w:tr w:rsidR="001B1226" w:rsidRPr="00A4338B" w14:paraId="527DEBFB" w14:textId="7EAE457F" w:rsidTr="009C7767">
        <w:tc>
          <w:tcPr>
            <w:tcW w:w="1764" w:type="dxa"/>
            <w:tcBorders>
              <w:top w:val="single" w:sz="2" w:space="0" w:color="auto"/>
              <w:left w:val="single" w:sz="2" w:space="0" w:color="auto"/>
              <w:bottom w:val="single" w:sz="2" w:space="0" w:color="auto"/>
              <w:right w:val="single" w:sz="2" w:space="0" w:color="auto"/>
            </w:tcBorders>
          </w:tcPr>
          <w:p w14:paraId="0C3CA475" w14:textId="6519B46A" w:rsidR="001B1226" w:rsidRPr="00A4338B" w:rsidRDefault="001B1226" w:rsidP="001346F1">
            <w:pPr>
              <w:pStyle w:val="NormalLeft"/>
              <w:rPr>
                <w:lang w:val="en-GB"/>
              </w:rPr>
            </w:pPr>
            <w:del w:id="1621" w:author="Author">
              <w:r w:rsidRPr="00A4338B" w:rsidDel="0057188F">
                <w:rPr>
                  <w:lang w:val="en-GB"/>
                </w:rPr>
                <w:delText>R0500/C0100</w:delText>
              </w:r>
            </w:del>
          </w:p>
        </w:tc>
        <w:tc>
          <w:tcPr>
            <w:tcW w:w="2322" w:type="dxa"/>
            <w:tcBorders>
              <w:top w:val="single" w:sz="2" w:space="0" w:color="auto"/>
              <w:left w:val="single" w:sz="2" w:space="0" w:color="auto"/>
              <w:bottom w:val="single" w:sz="2" w:space="0" w:color="auto"/>
              <w:right w:val="single" w:sz="2" w:space="0" w:color="auto"/>
            </w:tcBorders>
          </w:tcPr>
          <w:p w14:paraId="0D7DE45D" w14:textId="78BF7C8A" w:rsidR="001B1226" w:rsidRPr="00A4338B" w:rsidRDefault="001B1226" w:rsidP="001346F1">
            <w:pPr>
              <w:pStyle w:val="NormalLeft"/>
              <w:rPr>
                <w:lang w:val="en-GB"/>
              </w:rPr>
            </w:pPr>
            <w:del w:id="1622" w:author="Author">
              <w:r w:rsidRPr="00A4338B" w:rsidDel="0057188F">
                <w:rPr>
                  <w:lang w:val="en-GB"/>
                </w:rPr>
                <w:delText>Capital requirement for other financial sectors (Non–insurance capital requirements)</w:delText>
              </w:r>
            </w:del>
          </w:p>
        </w:tc>
        <w:tc>
          <w:tcPr>
            <w:tcW w:w="5200" w:type="dxa"/>
            <w:tcBorders>
              <w:top w:val="single" w:sz="2" w:space="0" w:color="auto"/>
              <w:left w:val="single" w:sz="2" w:space="0" w:color="auto"/>
              <w:bottom w:val="single" w:sz="2" w:space="0" w:color="auto"/>
              <w:right w:val="single" w:sz="2" w:space="0" w:color="auto"/>
            </w:tcBorders>
          </w:tcPr>
          <w:p w14:paraId="31AE7EAE" w14:textId="052943F3" w:rsidR="001B1226" w:rsidRPr="00A4338B" w:rsidDel="0057188F" w:rsidRDefault="001B1226" w:rsidP="001346F1">
            <w:pPr>
              <w:pStyle w:val="NormalLeft"/>
              <w:rPr>
                <w:del w:id="1623" w:author="Author"/>
                <w:lang w:val="en-GB"/>
              </w:rPr>
            </w:pPr>
            <w:del w:id="1624" w:author="Author">
              <w:r w:rsidRPr="00A4338B" w:rsidDel="0057188F">
                <w:rPr>
                  <w:lang w:val="en-GB"/>
                </w:rPr>
                <w:delText>Amount of capital requirement for other financial sectors.</w:delText>
              </w:r>
            </w:del>
          </w:p>
          <w:p w14:paraId="0E3EAA36" w14:textId="26D4AD45" w:rsidR="001B1226" w:rsidRPr="00A4338B" w:rsidDel="0057188F" w:rsidRDefault="001B1226" w:rsidP="001346F1">
            <w:pPr>
              <w:pStyle w:val="NormalLeft"/>
              <w:rPr>
                <w:del w:id="1625" w:author="Author"/>
                <w:lang w:val="en-GB"/>
              </w:rPr>
            </w:pPr>
            <w:del w:id="1626" w:author="Author">
              <w:r w:rsidRPr="00A4338B" w:rsidDel="0057188F">
                <w:rPr>
                  <w:lang w:val="en-GB"/>
                </w:rPr>
                <w:delText>R0500 is expected to be equal to the sum of R0510, R0520 and R0530. </w:delText>
              </w:r>
              <w:r w:rsidR="009C7767" w:rsidRPr="00A4338B" w:rsidDel="0057188F">
                <w:rPr>
                  <w:lang w:val="en-GB"/>
                </w:rPr>
                <w:delText xml:space="preserve"> </w:delText>
              </w:r>
            </w:del>
          </w:p>
          <w:p w14:paraId="15149AA8" w14:textId="74BEF9FD" w:rsidR="001B1226" w:rsidRPr="00A4338B" w:rsidRDefault="001B1226" w:rsidP="001346F1">
            <w:pPr>
              <w:pStyle w:val="NormalLeft"/>
              <w:rPr>
                <w:lang w:val="en-GB"/>
              </w:rPr>
            </w:pPr>
            <w:del w:id="1627" w:author="Author">
              <w:r w:rsidRPr="00A4338B" w:rsidDel="0057188F">
                <w:rPr>
                  <w:lang w:val="en-GB"/>
                </w:rPr>
                <w:delText>This item is only applicable to group reporting where the group includes an undertaking which is subject to non–insurance capital requirements, such as a bank, and is the capital requirement calculated in accordance with the appropriate requirements.</w:delText>
              </w:r>
            </w:del>
          </w:p>
        </w:tc>
      </w:tr>
      <w:tr w:rsidR="001B1226" w:rsidRPr="00A4338B" w14:paraId="609C2B8B" w14:textId="3BDF5924" w:rsidTr="009C7767">
        <w:tc>
          <w:tcPr>
            <w:tcW w:w="1764" w:type="dxa"/>
            <w:tcBorders>
              <w:top w:val="single" w:sz="2" w:space="0" w:color="auto"/>
              <w:left w:val="single" w:sz="2" w:space="0" w:color="auto"/>
              <w:bottom w:val="single" w:sz="2" w:space="0" w:color="auto"/>
              <w:right w:val="single" w:sz="2" w:space="0" w:color="auto"/>
            </w:tcBorders>
          </w:tcPr>
          <w:p w14:paraId="43D2EAED" w14:textId="2A519768" w:rsidR="001B1226" w:rsidRPr="00A4338B" w:rsidRDefault="001B1226" w:rsidP="001346F1">
            <w:pPr>
              <w:pStyle w:val="NormalLeft"/>
              <w:rPr>
                <w:lang w:val="en-GB"/>
              </w:rPr>
            </w:pPr>
            <w:del w:id="1628" w:author="Author">
              <w:r w:rsidRPr="00A4338B" w:rsidDel="0057188F">
                <w:rPr>
                  <w:lang w:val="en-GB"/>
                </w:rPr>
                <w:delText>R0510/C0100</w:delText>
              </w:r>
            </w:del>
          </w:p>
        </w:tc>
        <w:tc>
          <w:tcPr>
            <w:tcW w:w="2322" w:type="dxa"/>
            <w:tcBorders>
              <w:top w:val="single" w:sz="2" w:space="0" w:color="auto"/>
              <w:left w:val="single" w:sz="2" w:space="0" w:color="auto"/>
              <w:bottom w:val="single" w:sz="2" w:space="0" w:color="auto"/>
              <w:right w:val="single" w:sz="2" w:space="0" w:color="auto"/>
            </w:tcBorders>
          </w:tcPr>
          <w:p w14:paraId="0D8B71C6" w14:textId="5E742F90" w:rsidR="001B1226" w:rsidRPr="00A4338B" w:rsidRDefault="001B1226" w:rsidP="001346F1">
            <w:pPr>
              <w:pStyle w:val="NormalLeft"/>
              <w:rPr>
                <w:lang w:val="en-GB"/>
              </w:rPr>
            </w:pPr>
            <w:del w:id="1629" w:author="Author">
              <w:r w:rsidRPr="00A4338B" w:rsidDel="0057188F">
                <w:rPr>
                  <w:lang w:val="en-GB"/>
                </w:rPr>
                <w:delText xml:space="preserve">Capital requirement for other financial sectors (Non–insurance capital requirements) — Credit institutions, investment firms and </w:delText>
              </w:r>
              <w:r w:rsidRPr="00A4338B" w:rsidDel="0057188F">
                <w:rPr>
                  <w:lang w:val="en-GB"/>
                </w:rPr>
                <w:lastRenderedPageBreak/>
                <w:delText>financial institutions, alternative investment funds managers, UCITS management companies</w:delText>
              </w:r>
            </w:del>
          </w:p>
        </w:tc>
        <w:tc>
          <w:tcPr>
            <w:tcW w:w="5200" w:type="dxa"/>
            <w:tcBorders>
              <w:top w:val="single" w:sz="2" w:space="0" w:color="auto"/>
              <w:left w:val="single" w:sz="2" w:space="0" w:color="auto"/>
              <w:bottom w:val="single" w:sz="2" w:space="0" w:color="auto"/>
              <w:right w:val="single" w:sz="2" w:space="0" w:color="auto"/>
            </w:tcBorders>
          </w:tcPr>
          <w:p w14:paraId="39986D15" w14:textId="6208AB08" w:rsidR="001B1226" w:rsidRPr="00A4338B" w:rsidDel="0057188F" w:rsidRDefault="001B1226" w:rsidP="001346F1">
            <w:pPr>
              <w:pStyle w:val="NormalLeft"/>
              <w:rPr>
                <w:del w:id="1630" w:author="Author"/>
                <w:lang w:val="en-GB"/>
              </w:rPr>
            </w:pPr>
            <w:del w:id="1631" w:author="Author">
              <w:r w:rsidRPr="00A4338B" w:rsidDel="0057188F">
                <w:rPr>
                  <w:lang w:val="en-GB"/>
                </w:rPr>
                <w:lastRenderedPageBreak/>
                <w:delText>Amount of capital requirement for credit institutions, investment firms and financial institutions.</w:delText>
              </w:r>
            </w:del>
          </w:p>
          <w:p w14:paraId="279D824A" w14:textId="7FE9F903" w:rsidR="001B1226" w:rsidRPr="00A4338B" w:rsidRDefault="001B1226" w:rsidP="001346F1">
            <w:pPr>
              <w:pStyle w:val="NormalLeft"/>
              <w:rPr>
                <w:lang w:val="en-GB"/>
              </w:rPr>
            </w:pPr>
            <w:del w:id="1632" w:author="Author">
              <w:r w:rsidRPr="00A4338B" w:rsidDel="0057188F">
                <w:rPr>
                  <w:lang w:val="en-GB"/>
                </w:rPr>
                <w:delText xml:space="preserve">This item is only applicable to group reporting where the group includes undertakings which are credit institutions, investment firms and financial </w:delText>
              </w:r>
              <w:r w:rsidRPr="00A4338B" w:rsidDel="0057188F">
                <w:rPr>
                  <w:lang w:val="en-GB"/>
                </w:rPr>
                <w:lastRenderedPageBreak/>
                <w:delText>institutions, alternative investment funds managers, UCITS management companies and they are subject to capital requirements, calculated in accordance with the relevant sectoral rules.</w:delText>
              </w:r>
            </w:del>
          </w:p>
        </w:tc>
      </w:tr>
      <w:tr w:rsidR="001B1226" w:rsidRPr="00A4338B" w14:paraId="1C723E3F" w14:textId="1FA46573" w:rsidTr="009C7767">
        <w:tc>
          <w:tcPr>
            <w:tcW w:w="1764" w:type="dxa"/>
            <w:tcBorders>
              <w:top w:val="single" w:sz="2" w:space="0" w:color="auto"/>
              <w:left w:val="single" w:sz="2" w:space="0" w:color="auto"/>
              <w:bottom w:val="single" w:sz="2" w:space="0" w:color="auto"/>
              <w:right w:val="single" w:sz="2" w:space="0" w:color="auto"/>
            </w:tcBorders>
          </w:tcPr>
          <w:p w14:paraId="623F6B74" w14:textId="612A6CC4" w:rsidR="001B1226" w:rsidRPr="00A4338B" w:rsidRDefault="001B1226" w:rsidP="001346F1">
            <w:pPr>
              <w:pStyle w:val="NormalLeft"/>
              <w:rPr>
                <w:lang w:val="en-GB"/>
              </w:rPr>
            </w:pPr>
            <w:del w:id="1633" w:author="Author">
              <w:r w:rsidRPr="00A4338B" w:rsidDel="0057188F">
                <w:rPr>
                  <w:lang w:val="en-GB"/>
                </w:rPr>
                <w:lastRenderedPageBreak/>
                <w:delText>R0520/C0100</w:delText>
              </w:r>
            </w:del>
          </w:p>
        </w:tc>
        <w:tc>
          <w:tcPr>
            <w:tcW w:w="2322" w:type="dxa"/>
            <w:tcBorders>
              <w:top w:val="single" w:sz="2" w:space="0" w:color="auto"/>
              <w:left w:val="single" w:sz="2" w:space="0" w:color="auto"/>
              <w:bottom w:val="single" w:sz="2" w:space="0" w:color="auto"/>
              <w:right w:val="single" w:sz="2" w:space="0" w:color="auto"/>
            </w:tcBorders>
          </w:tcPr>
          <w:p w14:paraId="360A39ED" w14:textId="7F0E42ED" w:rsidR="001B1226" w:rsidRPr="00A4338B" w:rsidRDefault="001B1226" w:rsidP="001346F1">
            <w:pPr>
              <w:pStyle w:val="NormalLeft"/>
              <w:rPr>
                <w:lang w:val="en-GB"/>
              </w:rPr>
            </w:pPr>
            <w:del w:id="1634" w:author="Author">
              <w:r w:rsidRPr="00A4338B" w:rsidDel="0057188F">
                <w:rPr>
                  <w:lang w:val="en-GB"/>
                </w:rPr>
                <w:delText>Capital requirement for other financial sectors (Non–insurance capital requirements) — Institutions for occupational retirement provisions</w:delText>
              </w:r>
            </w:del>
          </w:p>
        </w:tc>
        <w:tc>
          <w:tcPr>
            <w:tcW w:w="5200" w:type="dxa"/>
            <w:tcBorders>
              <w:top w:val="single" w:sz="2" w:space="0" w:color="auto"/>
              <w:left w:val="single" w:sz="2" w:space="0" w:color="auto"/>
              <w:bottom w:val="single" w:sz="2" w:space="0" w:color="auto"/>
              <w:right w:val="single" w:sz="2" w:space="0" w:color="auto"/>
            </w:tcBorders>
          </w:tcPr>
          <w:p w14:paraId="415D0B72" w14:textId="71594595" w:rsidR="001B1226" w:rsidRPr="00A4338B" w:rsidDel="0057188F" w:rsidRDefault="001B1226" w:rsidP="001346F1">
            <w:pPr>
              <w:pStyle w:val="NormalLeft"/>
              <w:rPr>
                <w:del w:id="1635" w:author="Author"/>
                <w:lang w:val="en-GB"/>
              </w:rPr>
            </w:pPr>
            <w:del w:id="1636" w:author="Author">
              <w:r w:rsidRPr="00A4338B" w:rsidDel="0057188F">
                <w:rPr>
                  <w:lang w:val="en-GB"/>
                </w:rPr>
                <w:delText>Amount of capital requirement for institutions for occupational retirement provisions.</w:delText>
              </w:r>
            </w:del>
          </w:p>
          <w:p w14:paraId="298CDFCB" w14:textId="13CEC953" w:rsidR="001B1226" w:rsidRPr="00A4338B" w:rsidRDefault="001B1226" w:rsidP="001346F1">
            <w:pPr>
              <w:pStyle w:val="NormalLeft"/>
              <w:rPr>
                <w:lang w:val="en-GB"/>
              </w:rPr>
            </w:pPr>
            <w:del w:id="1637" w:author="Author">
              <w:r w:rsidRPr="00A4338B" w:rsidDel="0057188F">
                <w:rPr>
                  <w:lang w:val="en-GB"/>
                </w:rPr>
                <w:delText>This item is only applicable to group reporting where the group includes undertaking which are institutions for occupational retirement provision and subject to non–insurance capital requirements calculated in accordance with the relevant sectoral rules.</w:delText>
              </w:r>
            </w:del>
          </w:p>
        </w:tc>
      </w:tr>
      <w:tr w:rsidR="001B1226" w:rsidRPr="00A4338B" w14:paraId="054B3EC9" w14:textId="3752225E" w:rsidTr="009C7767">
        <w:tc>
          <w:tcPr>
            <w:tcW w:w="1764" w:type="dxa"/>
            <w:tcBorders>
              <w:top w:val="single" w:sz="2" w:space="0" w:color="auto"/>
              <w:left w:val="single" w:sz="2" w:space="0" w:color="auto"/>
              <w:bottom w:val="single" w:sz="2" w:space="0" w:color="auto"/>
              <w:right w:val="single" w:sz="2" w:space="0" w:color="auto"/>
            </w:tcBorders>
          </w:tcPr>
          <w:p w14:paraId="65CAC602" w14:textId="4CF34D13" w:rsidR="001B1226" w:rsidRPr="00A4338B" w:rsidRDefault="001B1226" w:rsidP="001346F1">
            <w:pPr>
              <w:pStyle w:val="NormalLeft"/>
              <w:rPr>
                <w:lang w:val="en-GB"/>
              </w:rPr>
            </w:pPr>
            <w:del w:id="1638" w:author="Author">
              <w:r w:rsidRPr="00A4338B" w:rsidDel="0057188F">
                <w:rPr>
                  <w:lang w:val="en-GB"/>
                </w:rPr>
                <w:delText>R0530/C0100</w:delText>
              </w:r>
            </w:del>
          </w:p>
        </w:tc>
        <w:tc>
          <w:tcPr>
            <w:tcW w:w="2322" w:type="dxa"/>
            <w:tcBorders>
              <w:top w:val="single" w:sz="2" w:space="0" w:color="auto"/>
              <w:left w:val="single" w:sz="2" w:space="0" w:color="auto"/>
              <w:bottom w:val="single" w:sz="2" w:space="0" w:color="auto"/>
              <w:right w:val="single" w:sz="2" w:space="0" w:color="auto"/>
            </w:tcBorders>
          </w:tcPr>
          <w:p w14:paraId="2F1B33BD" w14:textId="5F4DF66B" w:rsidR="001B1226" w:rsidRPr="00A4338B" w:rsidRDefault="001B1226" w:rsidP="001346F1">
            <w:pPr>
              <w:pStyle w:val="NormalLeft"/>
              <w:rPr>
                <w:lang w:val="en-GB"/>
              </w:rPr>
            </w:pPr>
            <w:del w:id="1639" w:author="Author">
              <w:r w:rsidRPr="00A4338B" w:rsidDel="0057188F">
                <w:rPr>
                  <w:lang w:val="en-GB"/>
                </w:rPr>
                <w:delText>Capital requirement for other financial sectors (Non–insurance capital requirements) — Capital requirement for non–regulated entities carrying out financial activities</w:delText>
              </w:r>
            </w:del>
          </w:p>
        </w:tc>
        <w:tc>
          <w:tcPr>
            <w:tcW w:w="5200" w:type="dxa"/>
            <w:tcBorders>
              <w:top w:val="single" w:sz="2" w:space="0" w:color="auto"/>
              <w:left w:val="single" w:sz="2" w:space="0" w:color="auto"/>
              <w:bottom w:val="single" w:sz="2" w:space="0" w:color="auto"/>
              <w:right w:val="single" w:sz="2" w:space="0" w:color="auto"/>
            </w:tcBorders>
          </w:tcPr>
          <w:p w14:paraId="419C9A8C" w14:textId="0EA9F58D" w:rsidR="001B1226" w:rsidRPr="00A4338B" w:rsidDel="0057188F" w:rsidRDefault="001B1226" w:rsidP="001346F1">
            <w:pPr>
              <w:pStyle w:val="NormalLeft"/>
              <w:rPr>
                <w:del w:id="1640" w:author="Author"/>
                <w:lang w:val="en-GB"/>
              </w:rPr>
            </w:pPr>
            <w:del w:id="1641" w:author="Author">
              <w:r w:rsidRPr="00A4338B" w:rsidDel="0057188F">
                <w:rPr>
                  <w:lang w:val="en-GB"/>
                </w:rPr>
                <w:delText>Amount of capital requirement for non–regulated entities carrying out financial activities. This figure represents a notional solvency requirement, calculated if the relevant sectoral rules were to be applied.</w:delText>
              </w:r>
            </w:del>
          </w:p>
          <w:p w14:paraId="2FE1D23D" w14:textId="44F3FD6C" w:rsidR="001B1226" w:rsidRPr="00A4338B" w:rsidRDefault="001B1226" w:rsidP="001346F1">
            <w:pPr>
              <w:pStyle w:val="NormalLeft"/>
              <w:rPr>
                <w:lang w:val="en-GB"/>
              </w:rPr>
            </w:pPr>
            <w:del w:id="1642" w:author="Author">
              <w:r w:rsidRPr="00A4338B" w:rsidDel="0057188F">
                <w:rPr>
                  <w:lang w:val="en-GB"/>
                </w:rPr>
                <w:delText>This item is only applicable to group reporting where the group includes undertakings which are non–regulated entities carrying out financial activities.</w:delText>
              </w:r>
            </w:del>
          </w:p>
        </w:tc>
      </w:tr>
      <w:tr w:rsidR="001B1226" w:rsidRPr="00A4338B" w14:paraId="33CB7784" w14:textId="4F088F38" w:rsidTr="009C7767">
        <w:tc>
          <w:tcPr>
            <w:tcW w:w="1764" w:type="dxa"/>
            <w:tcBorders>
              <w:top w:val="single" w:sz="2" w:space="0" w:color="auto"/>
              <w:left w:val="single" w:sz="2" w:space="0" w:color="auto"/>
              <w:bottom w:val="single" w:sz="2" w:space="0" w:color="auto"/>
              <w:right w:val="single" w:sz="2" w:space="0" w:color="auto"/>
            </w:tcBorders>
          </w:tcPr>
          <w:p w14:paraId="32B46994" w14:textId="4F161381" w:rsidR="001B1226" w:rsidRPr="00A4338B" w:rsidRDefault="001B1226" w:rsidP="001346F1">
            <w:pPr>
              <w:pStyle w:val="NormalLeft"/>
              <w:rPr>
                <w:lang w:val="en-GB"/>
              </w:rPr>
            </w:pPr>
            <w:del w:id="1643" w:author="Author">
              <w:r w:rsidRPr="00A4338B" w:rsidDel="0057188F">
                <w:rPr>
                  <w:lang w:val="en-GB"/>
                </w:rPr>
                <w:delText>R0540/C0100</w:delText>
              </w:r>
            </w:del>
          </w:p>
        </w:tc>
        <w:tc>
          <w:tcPr>
            <w:tcW w:w="2322" w:type="dxa"/>
            <w:tcBorders>
              <w:top w:val="single" w:sz="2" w:space="0" w:color="auto"/>
              <w:left w:val="single" w:sz="2" w:space="0" w:color="auto"/>
              <w:bottom w:val="single" w:sz="2" w:space="0" w:color="auto"/>
              <w:right w:val="single" w:sz="2" w:space="0" w:color="auto"/>
            </w:tcBorders>
          </w:tcPr>
          <w:p w14:paraId="4E433452" w14:textId="19B1A510" w:rsidR="001B1226" w:rsidRPr="00A4338B" w:rsidRDefault="001B1226" w:rsidP="001346F1">
            <w:pPr>
              <w:pStyle w:val="NormalLeft"/>
              <w:rPr>
                <w:lang w:val="en-GB"/>
              </w:rPr>
            </w:pPr>
            <w:del w:id="1644" w:author="Author">
              <w:r w:rsidRPr="00A4338B" w:rsidDel="0057188F">
                <w:rPr>
                  <w:lang w:val="en-GB"/>
                </w:rPr>
                <w:delText>Capital requirement for non–controlled participation requirements</w:delText>
              </w:r>
            </w:del>
          </w:p>
        </w:tc>
        <w:tc>
          <w:tcPr>
            <w:tcW w:w="5200" w:type="dxa"/>
            <w:tcBorders>
              <w:top w:val="single" w:sz="2" w:space="0" w:color="auto"/>
              <w:left w:val="single" w:sz="2" w:space="0" w:color="auto"/>
              <w:bottom w:val="single" w:sz="2" w:space="0" w:color="auto"/>
              <w:right w:val="single" w:sz="2" w:space="0" w:color="auto"/>
            </w:tcBorders>
          </w:tcPr>
          <w:p w14:paraId="033B1AAA" w14:textId="5FAD609C" w:rsidR="001B1226" w:rsidRPr="00A4338B" w:rsidDel="0057188F" w:rsidRDefault="001B1226" w:rsidP="001346F1">
            <w:pPr>
              <w:pStyle w:val="NormalLeft"/>
              <w:rPr>
                <w:del w:id="1645" w:author="Author"/>
                <w:lang w:val="en-GB"/>
              </w:rPr>
            </w:pPr>
            <w:del w:id="1646" w:author="Author">
              <w:r w:rsidRPr="00A4338B" w:rsidDel="0057188F">
                <w:rPr>
                  <w:lang w:val="en-GB"/>
                </w:rPr>
                <w:delText>Amount of the proportional share of the Solvency Capital Requirements of the related insurance and reinsurance undertakings and insurance holding companies which are not subsidiaries.</w:delText>
              </w:r>
            </w:del>
          </w:p>
          <w:p w14:paraId="0D7A9C51" w14:textId="19602D2C" w:rsidR="001B1226" w:rsidRPr="00A4338B" w:rsidRDefault="001B1226" w:rsidP="001346F1">
            <w:pPr>
              <w:pStyle w:val="NormalLeft"/>
              <w:rPr>
                <w:lang w:val="en-GB"/>
              </w:rPr>
            </w:pPr>
            <w:del w:id="1647" w:author="Author">
              <w:r w:rsidRPr="00A4338B" w:rsidDel="0057188F">
                <w:rPr>
                  <w:lang w:val="en-GB"/>
                </w:rPr>
                <w:delText>This item is only applicable to group reporting and corresponds, for those entities which are not subsidiaries, to the capital requirement calculated in accordance with Solvency 2.</w:delText>
              </w:r>
            </w:del>
          </w:p>
        </w:tc>
      </w:tr>
      <w:tr w:rsidR="001B1226" w:rsidRPr="00A4338B" w14:paraId="48896C86" w14:textId="4050E3A5" w:rsidTr="009C7767">
        <w:tc>
          <w:tcPr>
            <w:tcW w:w="1764" w:type="dxa"/>
            <w:tcBorders>
              <w:top w:val="single" w:sz="2" w:space="0" w:color="auto"/>
              <w:left w:val="single" w:sz="2" w:space="0" w:color="auto"/>
              <w:bottom w:val="single" w:sz="2" w:space="0" w:color="auto"/>
              <w:right w:val="single" w:sz="2" w:space="0" w:color="auto"/>
            </w:tcBorders>
          </w:tcPr>
          <w:p w14:paraId="1FB4D441" w14:textId="224DC7FD" w:rsidR="001B1226" w:rsidRPr="00A4338B" w:rsidRDefault="001B1226" w:rsidP="001346F1">
            <w:pPr>
              <w:pStyle w:val="NormalLeft"/>
              <w:rPr>
                <w:lang w:val="en-GB"/>
              </w:rPr>
            </w:pPr>
            <w:del w:id="1648" w:author="Author">
              <w:r w:rsidRPr="00A4338B" w:rsidDel="0057188F">
                <w:rPr>
                  <w:lang w:val="en-GB"/>
                </w:rPr>
                <w:delText>R0550/C0100</w:delText>
              </w:r>
            </w:del>
          </w:p>
        </w:tc>
        <w:tc>
          <w:tcPr>
            <w:tcW w:w="2322" w:type="dxa"/>
            <w:tcBorders>
              <w:top w:val="single" w:sz="2" w:space="0" w:color="auto"/>
              <w:left w:val="single" w:sz="2" w:space="0" w:color="auto"/>
              <w:bottom w:val="single" w:sz="2" w:space="0" w:color="auto"/>
              <w:right w:val="single" w:sz="2" w:space="0" w:color="auto"/>
            </w:tcBorders>
          </w:tcPr>
          <w:p w14:paraId="773F7828" w14:textId="4EC62387" w:rsidR="001B1226" w:rsidRPr="00A4338B" w:rsidRDefault="001B1226" w:rsidP="001346F1">
            <w:pPr>
              <w:pStyle w:val="NormalLeft"/>
              <w:rPr>
                <w:lang w:val="en-GB"/>
              </w:rPr>
            </w:pPr>
            <w:del w:id="1649" w:author="Author">
              <w:r w:rsidRPr="00A4338B" w:rsidDel="0057188F">
                <w:rPr>
                  <w:lang w:val="en-GB"/>
                </w:rPr>
                <w:delText>Capital requirement for residual undertakings</w:delText>
              </w:r>
            </w:del>
          </w:p>
        </w:tc>
        <w:tc>
          <w:tcPr>
            <w:tcW w:w="5200" w:type="dxa"/>
            <w:tcBorders>
              <w:top w:val="single" w:sz="2" w:space="0" w:color="auto"/>
              <w:left w:val="single" w:sz="2" w:space="0" w:color="auto"/>
              <w:bottom w:val="single" w:sz="2" w:space="0" w:color="auto"/>
              <w:right w:val="single" w:sz="2" w:space="0" w:color="auto"/>
            </w:tcBorders>
          </w:tcPr>
          <w:p w14:paraId="58F19FB9" w14:textId="1CF71AA6" w:rsidR="001B1226" w:rsidRPr="00A4338B" w:rsidRDefault="001B1226" w:rsidP="001346F1">
            <w:pPr>
              <w:pStyle w:val="NormalLeft"/>
              <w:rPr>
                <w:lang w:val="en-GB"/>
              </w:rPr>
            </w:pPr>
            <w:del w:id="1650" w:author="Author">
              <w:r w:rsidRPr="00A4338B" w:rsidDel="0057188F">
                <w:rPr>
                  <w:lang w:val="en-GB"/>
                </w:rPr>
                <w:delText>Amount determined in accordance with Article 336 (1) (d) of Delegated Regulation (EU) 2015/35.</w:delText>
              </w:r>
            </w:del>
          </w:p>
        </w:tc>
      </w:tr>
      <w:tr w:rsidR="001B1226" w:rsidRPr="00A4338B" w14:paraId="460EC531" w14:textId="58B8B2E4" w:rsidTr="009C7767">
        <w:tc>
          <w:tcPr>
            <w:tcW w:w="1764" w:type="dxa"/>
            <w:tcBorders>
              <w:top w:val="single" w:sz="2" w:space="0" w:color="auto"/>
              <w:left w:val="single" w:sz="2" w:space="0" w:color="auto"/>
              <w:bottom w:val="single" w:sz="2" w:space="0" w:color="auto"/>
              <w:right w:val="single" w:sz="2" w:space="0" w:color="auto"/>
            </w:tcBorders>
          </w:tcPr>
          <w:p w14:paraId="5B15353B" w14:textId="3373F105" w:rsidR="001B1226" w:rsidRPr="00A4338B" w:rsidRDefault="001B1226" w:rsidP="001346F1">
            <w:pPr>
              <w:pStyle w:val="NormalLeft"/>
              <w:rPr>
                <w:lang w:val="en-GB"/>
              </w:rPr>
            </w:pPr>
            <w:del w:id="1651" w:author="Author">
              <w:r w:rsidRPr="00A4338B" w:rsidDel="0057188F">
                <w:rPr>
                  <w:lang w:val="en-GB"/>
                </w:rPr>
                <w:delText>R0560/C0100</w:delText>
              </w:r>
            </w:del>
          </w:p>
        </w:tc>
        <w:tc>
          <w:tcPr>
            <w:tcW w:w="2322" w:type="dxa"/>
            <w:tcBorders>
              <w:top w:val="single" w:sz="2" w:space="0" w:color="auto"/>
              <w:left w:val="single" w:sz="2" w:space="0" w:color="auto"/>
              <w:bottom w:val="single" w:sz="2" w:space="0" w:color="auto"/>
              <w:right w:val="single" w:sz="2" w:space="0" w:color="auto"/>
            </w:tcBorders>
          </w:tcPr>
          <w:p w14:paraId="57A80F7E" w14:textId="40C07C78" w:rsidR="001B1226" w:rsidRPr="00A4338B" w:rsidRDefault="001B1226" w:rsidP="001346F1">
            <w:pPr>
              <w:pStyle w:val="NormalLeft"/>
              <w:rPr>
                <w:lang w:val="en-GB"/>
              </w:rPr>
            </w:pPr>
            <w:del w:id="1652" w:author="Author">
              <w:r w:rsidRPr="00A4338B" w:rsidDel="0057188F">
                <w:rPr>
                  <w:lang w:val="en-GB"/>
                </w:rPr>
                <w:delText>SCR for undertakings included via D and A</w:delText>
              </w:r>
            </w:del>
          </w:p>
        </w:tc>
        <w:tc>
          <w:tcPr>
            <w:tcW w:w="5200" w:type="dxa"/>
            <w:tcBorders>
              <w:top w:val="single" w:sz="2" w:space="0" w:color="auto"/>
              <w:left w:val="single" w:sz="2" w:space="0" w:color="auto"/>
              <w:bottom w:val="single" w:sz="2" w:space="0" w:color="auto"/>
              <w:right w:val="single" w:sz="2" w:space="0" w:color="auto"/>
            </w:tcBorders>
          </w:tcPr>
          <w:p w14:paraId="656746AA" w14:textId="55BFF901" w:rsidR="001B1226" w:rsidRPr="00A4338B" w:rsidRDefault="001B1226" w:rsidP="001346F1">
            <w:pPr>
              <w:pStyle w:val="NormalLeft"/>
              <w:rPr>
                <w:lang w:val="en-GB"/>
              </w:rPr>
            </w:pPr>
            <w:del w:id="1653" w:author="Author">
              <w:r w:rsidRPr="00A4338B" w:rsidDel="0057188F">
                <w:rPr>
                  <w:lang w:val="en-GB"/>
                </w:rPr>
                <w:delText>Amount of the Solvency Capital Requirement for undertakings included under method 2 as defined in Article 233 of Directive 2009/138/EC when the combination of methods is used.</w:delText>
              </w:r>
            </w:del>
          </w:p>
        </w:tc>
      </w:tr>
      <w:tr w:rsidR="001B1226" w:rsidRPr="00A4338B" w14:paraId="115C1729" w14:textId="7CB937E1" w:rsidTr="009C7767">
        <w:tc>
          <w:tcPr>
            <w:tcW w:w="1764" w:type="dxa"/>
            <w:tcBorders>
              <w:top w:val="single" w:sz="2" w:space="0" w:color="auto"/>
              <w:left w:val="single" w:sz="2" w:space="0" w:color="auto"/>
              <w:bottom w:val="single" w:sz="2" w:space="0" w:color="auto"/>
              <w:right w:val="single" w:sz="2" w:space="0" w:color="auto"/>
            </w:tcBorders>
          </w:tcPr>
          <w:p w14:paraId="3FAFD60C" w14:textId="44C67AA3" w:rsidR="001B1226" w:rsidRPr="00A4338B" w:rsidRDefault="001B1226" w:rsidP="001346F1">
            <w:pPr>
              <w:pStyle w:val="NormalLeft"/>
              <w:rPr>
                <w:lang w:val="en-GB"/>
              </w:rPr>
            </w:pPr>
            <w:del w:id="1654" w:author="Author">
              <w:r w:rsidRPr="00A4338B" w:rsidDel="0057188F">
                <w:rPr>
                  <w:lang w:val="en-GB"/>
                </w:rPr>
                <w:delText>R0570/C0100</w:delText>
              </w:r>
            </w:del>
          </w:p>
        </w:tc>
        <w:tc>
          <w:tcPr>
            <w:tcW w:w="2322" w:type="dxa"/>
            <w:tcBorders>
              <w:top w:val="single" w:sz="2" w:space="0" w:color="auto"/>
              <w:left w:val="single" w:sz="2" w:space="0" w:color="auto"/>
              <w:bottom w:val="single" w:sz="2" w:space="0" w:color="auto"/>
              <w:right w:val="single" w:sz="2" w:space="0" w:color="auto"/>
            </w:tcBorders>
          </w:tcPr>
          <w:p w14:paraId="57B35DC1" w14:textId="2B4658B9" w:rsidR="001B1226" w:rsidRPr="00A4338B" w:rsidRDefault="001B1226" w:rsidP="001346F1">
            <w:pPr>
              <w:pStyle w:val="NormalLeft"/>
              <w:rPr>
                <w:lang w:val="en-GB"/>
              </w:rPr>
            </w:pPr>
            <w:del w:id="1655" w:author="Author">
              <w:r w:rsidRPr="00A4338B" w:rsidDel="0057188F">
                <w:rPr>
                  <w:lang w:val="en-GB"/>
                </w:rPr>
                <w:delText>Solvency capital requirement</w:delText>
              </w:r>
            </w:del>
          </w:p>
        </w:tc>
        <w:tc>
          <w:tcPr>
            <w:tcW w:w="5200" w:type="dxa"/>
            <w:tcBorders>
              <w:top w:val="single" w:sz="2" w:space="0" w:color="auto"/>
              <w:left w:val="single" w:sz="2" w:space="0" w:color="auto"/>
              <w:bottom w:val="single" w:sz="2" w:space="0" w:color="auto"/>
              <w:right w:val="single" w:sz="2" w:space="0" w:color="auto"/>
            </w:tcBorders>
          </w:tcPr>
          <w:p w14:paraId="17209553" w14:textId="3F468949" w:rsidR="001B1226" w:rsidRPr="00A4338B" w:rsidDel="0057188F" w:rsidRDefault="001B1226" w:rsidP="001346F1">
            <w:pPr>
              <w:pStyle w:val="NormalLeft"/>
              <w:rPr>
                <w:del w:id="1656" w:author="Author"/>
                <w:lang w:val="en-GB"/>
              </w:rPr>
            </w:pPr>
            <w:del w:id="1657" w:author="Author">
              <w:r w:rsidRPr="00A4338B" w:rsidDel="0057188F">
                <w:rPr>
                  <w:lang w:val="en-GB"/>
                </w:rPr>
                <w:delText>Overall SCR for all undertakings regardless of the method used.</w:delText>
              </w:r>
            </w:del>
          </w:p>
          <w:p w14:paraId="580D4D52" w14:textId="582C019A" w:rsidR="001B1226" w:rsidRPr="00A4338B" w:rsidRDefault="001B1226" w:rsidP="009C7767">
            <w:pPr>
              <w:pStyle w:val="NormalLeft"/>
              <w:rPr>
                <w:lang w:val="en-GB"/>
              </w:rPr>
            </w:pPr>
            <w:del w:id="1658" w:author="Author">
              <w:r w:rsidRPr="00A4338B" w:rsidDel="0057188F">
                <w:rPr>
                  <w:lang w:val="en-GB"/>
                </w:rPr>
                <w:lastRenderedPageBreak/>
                <w:delText>The total solvency capital requirement is expected to be equal to the sum of R0220 and R0560. </w:delText>
              </w:r>
              <w:r w:rsidR="009C7767" w:rsidRPr="00A4338B" w:rsidDel="0057188F">
                <w:rPr>
                  <w:lang w:val="en-GB"/>
                </w:rPr>
                <w:delText xml:space="preserve"> </w:delText>
              </w:r>
            </w:del>
          </w:p>
        </w:tc>
      </w:tr>
    </w:tbl>
    <w:p w14:paraId="14F1479B" w14:textId="68A1B8A2" w:rsidR="001B1226" w:rsidRPr="00A4338B" w:rsidDel="00D421DD" w:rsidRDefault="001B1226" w:rsidP="001B1226">
      <w:pPr>
        <w:rPr>
          <w:del w:id="1659" w:author="Author"/>
          <w:lang w:val="en-GB"/>
        </w:rPr>
      </w:pPr>
    </w:p>
    <w:p w14:paraId="0754B245" w14:textId="519F48A8" w:rsidR="001B1226" w:rsidRPr="00A4338B" w:rsidDel="00D421DD" w:rsidRDefault="001B1226" w:rsidP="001B1226">
      <w:pPr>
        <w:pStyle w:val="ManualHeading2"/>
        <w:numPr>
          <w:ilvl w:val="0"/>
          <w:numId w:val="0"/>
        </w:numPr>
        <w:ind w:left="851" w:hanging="851"/>
        <w:rPr>
          <w:del w:id="1660" w:author="Author"/>
          <w:lang w:val="en-GB"/>
        </w:rPr>
      </w:pPr>
      <w:del w:id="1661" w:author="Author">
        <w:r w:rsidRPr="00A4338B" w:rsidDel="00D421DD">
          <w:rPr>
            <w:i/>
            <w:lang w:val="en-GB"/>
          </w:rPr>
          <w:delText>S.25.03 — Solvency Capital Requirement — for groups using full internal model</w:delText>
        </w:r>
      </w:del>
    </w:p>
    <w:p w14:paraId="5747B3F1" w14:textId="05029CB4" w:rsidR="001B1226" w:rsidRPr="00A4338B" w:rsidDel="00D421DD" w:rsidRDefault="001B1226" w:rsidP="001B1226">
      <w:pPr>
        <w:rPr>
          <w:del w:id="1662" w:author="Author"/>
          <w:lang w:val="en-GB"/>
        </w:rPr>
      </w:pPr>
      <w:del w:id="1663" w:author="Author">
        <w:r w:rsidRPr="00A4338B" w:rsidDel="00D421DD">
          <w:rPr>
            <w:i/>
            <w:lang w:val="en-GB"/>
          </w:rPr>
          <w:delText>General comments:</w:delText>
        </w:r>
      </w:del>
    </w:p>
    <w:p w14:paraId="74CF0B33" w14:textId="2AA8507D" w:rsidR="001B1226" w:rsidRPr="00A4338B" w:rsidDel="00D421DD" w:rsidRDefault="001B1226" w:rsidP="001B1226">
      <w:pPr>
        <w:rPr>
          <w:del w:id="1664" w:author="Author"/>
          <w:lang w:val="en-GB"/>
        </w:rPr>
      </w:pPr>
      <w:del w:id="1665" w:author="Author">
        <w:r w:rsidRPr="00A4338B" w:rsidDel="00D421DD">
          <w:rPr>
            <w:lang w:val="en-GB"/>
          </w:rPr>
          <w:delText>This section relates to opening and annual submission of information for groups, ring fenced–funds, matching adjustment portfolios and remaining part.</w:delText>
        </w:r>
      </w:del>
    </w:p>
    <w:p w14:paraId="45ED9DE3" w14:textId="130A6649" w:rsidR="001B1226" w:rsidRPr="00A4338B" w:rsidDel="00D421DD" w:rsidRDefault="001B1226" w:rsidP="001B1226">
      <w:pPr>
        <w:rPr>
          <w:del w:id="1666" w:author="Author"/>
          <w:lang w:val="en-GB"/>
        </w:rPr>
      </w:pPr>
      <w:del w:id="1667" w:author="Author">
        <w:r w:rsidRPr="00A4338B" w:rsidDel="00D421DD">
          <w:rPr>
            <w:lang w:val="en-GB"/>
          </w:rPr>
          <w:delText>The components to be reported shall be agreed between national supervisory authorities and groups.</w:delText>
        </w:r>
      </w:del>
    </w:p>
    <w:p w14:paraId="47CED8C5" w14:textId="57204C58" w:rsidR="001B1226" w:rsidRPr="00A4338B" w:rsidDel="00D421DD" w:rsidRDefault="001B1226" w:rsidP="001B1226">
      <w:pPr>
        <w:rPr>
          <w:del w:id="1668" w:author="Author"/>
          <w:lang w:val="en-GB"/>
        </w:rPr>
      </w:pPr>
      <w:del w:id="1669" w:author="Author">
        <w:r w:rsidRPr="00A4338B" w:rsidDel="00D421DD">
          <w:rPr>
            <w:lang w:val="en-GB"/>
          </w:rPr>
          <w:delText>Template SR.25.03 has to be filled in for each ring–fenced fund (RFF), each matching adjustment portfolio (MAP) and for the remaining part for every group under a full internal model. However, where a RFF/MAP includes a MAP/RFF embedded, the fund should be treated as different funds. This template shall be reported for all sub–funds of a material RFF/MAP as identified in the second table of S.01.03.</w:delText>
        </w:r>
      </w:del>
    </w:p>
    <w:p w14:paraId="655EC618" w14:textId="554CCD05" w:rsidR="001B1226" w:rsidRPr="00A4338B" w:rsidDel="00D421DD" w:rsidRDefault="001B1226" w:rsidP="001B1226">
      <w:pPr>
        <w:rPr>
          <w:del w:id="1670" w:author="Author"/>
          <w:lang w:val="en-GB"/>
        </w:rPr>
      </w:pPr>
      <w:del w:id="1671" w:author="Author">
        <w:r w:rsidRPr="00A4338B" w:rsidDel="00D421DD">
          <w:rPr>
            <w:lang w:val="en-GB"/>
          </w:rPr>
          <w:delText>Template SR.25.03 is only applicable in relation to RFF/MAP from undertakings consolidated according to Article 335, paragraph 1, (a) and (c) of Delegated Regulation (EU) 2015/35, when method 1 (Accounting consolidation–based method) is used, either exclusively or in combination with method 2 (Deduction and aggregation method).</w:delText>
        </w:r>
      </w:del>
    </w:p>
    <w:p w14:paraId="7FE28053" w14:textId="1A58C1EE" w:rsidR="001B1226" w:rsidRPr="00A4338B" w:rsidDel="00D421DD" w:rsidRDefault="001B1226" w:rsidP="001B1226">
      <w:pPr>
        <w:rPr>
          <w:del w:id="1672" w:author="Author"/>
          <w:lang w:val="en-GB"/>
        </w:rPr>
      </w:pPr>
      <w:del w:id="1673" w:author="Author">
        <w:r w:rsidRPr="00A4338B" w:rsidDel="00D421DD">
          <w:rPr>
            <w:lang w:val="en-GB"/>
          </w:rPr>
          <w:delText>For group reporting the following specific requirements shall be met:</w:delText>
        </w:r>
      </w:del>
    </w:p>
    <w:p w14:paraId="2F61E8CA" w14:textId="613E1E05" w:rsidR="001B1226" w:rsidRPr="00A4338B" w:rsidDel="00D421DD" w:rsidRDefault="001B1226" w:rsidP="001B1226">
      <w:pPr>
        <w:pStyle w:val="Point0"/>
        <w:rPr>
          <w:del w:id="1674" w:author="Author"/>
          <w:lang w:val="en-GB"/>
        </w:rPr>
      </w:pPr>
      <w:del w:id="1675" w:author="Author">
        <w:r w:rsidRPr="00A4338B" w:rsidDel="00D421DD">
          <w:rPr>
            <w:lang w:val="en-GB"/>
          </w:rPr>
          <w:tab/>
          <w:delText>e)</w:delText>
        </w:r>
        <w:r w:rsidRPr="00A4338B" w:rsidDel="00D421DD">
          <w:rPr>
            <w:lang w:val="en-GB"/>
          </w:rPr>
          <w:tab/>
          <w:delText>The information until R0470 is applicable when method 1 as defined in Article 230 of Directive 2009/138/EC is used, either exclusively or in combination with method 2 as defined in Article 233 of Directive 2009/138/EC;</w:delText>
        </w:r>
      </w:del>
    </w:p>
    <w:p w14:paraId="5A2C51F1" w14:textId="049ED7ED" w:rsidR="001B1226" w:rsidRPr="00A4338B" w:rsidDel="00D421DD" w:rsidRDefault="001B1226" w:rsidP="001B1226">
      <w:pPr>
        <w:pStyle w:val="Point0"/>
        <w:rPr>
          <w:del w:id="1676" w:author="Author"/>
          <w:lang w:val="en-GB"/>
        </w:rPr>
      </w:pPr>
      <w:del w:id="1677" w:author="Author">
        <w:r w:rsidRPr="00A4338B" w:rsidDel="00D421DD">
          <w:rPr>
            <w:lang w:val="en-GB"/>
          </w:rPr>
          <w:tab/>
          <w:delText>f)</w:delText>
        </w:r>
        <w:r w:rsidRPr="00A4338B" w:rsidDel="00D421DD">
          <w:rPr>
            <w:lang w:val="en-GB"/>
          </w:rPr>
          <w:tab/>
          <w:delText>When combination method is being used, the information until R0470 is to be submitted only for the part of the group calculated with method 1 as defined in Article 230 of Directive 2009/138/EC.</w:delText>
        </w:r>
      </w:del>
    </w:p>
    <w:tbl>
      <w:tblPr>
        <w:tblW w:w="0" w:type="auto"/>
        <w:tblLayout w:type="fixed"/>
        <w:tblLook w:val="0000" w:firstRow="0" w:lastRow="0" w:firstColumn="0" w:lastColumn="0" w:noHBand="0" w:noVBand="0"/>
      </w:tblPr>
      <w:tblGrid>
        <w:gridCol w:w="1671"/>
        <w:gridCol w:w="2879"/>
        <w:gridCol w:w="4736"/>
      </w:tblGrid>
      <w:tr w:rsidR="001B1226" w:rsidRPr="00A4338B" w14:paraId="1D507650" w14:textId="623C7988" w:rsidTr="001346F1">
        <w:tc>
          <w:tcPr>
            <w:tcW w:w="1671" w:type="dxa"/>
            <w:tcBorders>
              <w:top w:val="single" w:sz="2" w:space="0" w:color="auto"/>
              <w:left w:val="single" w:sz="2" w:space="0" w:color="auto"/>
              <w:bottom w:val="single" w:sz="2" w:space="0" w:color="auto"/>
              <w:right w:val="single" w:sz="2" w:space="0" w:color="auto"/>
            </w:tcBorders>
          </w:tcPr>
          <w:p w14:paraId="71506C1B" w14:textId="04DEAB36" w:rsidR="001B1226" w:rsidRPr="00A4338B" w:rsidRDefault="001B1226" w:rsidP="001346F1">
            <w:pPr>
              <w:adjustRightInd w:val="0"/>
              <w:spacing w:before="0" w:after="0"/>
              <w:jc w:val="left"/>
              <w:rPr>
                <w:lang w:val="en-GB"/>
              </w:rPr>
            </w:pPr>
          </w:p>
        </w:tc>
        <w:tc>
          <w:tcPr>
            <w:tcW w:w="2879" w:type="dxa"/>
            <w:tcBorders>
              <w:top w:val="single" w:sz="2" w:space="0" w:color="auto"/>
              <w:left w:val="single" w:sz="2" w:space="0" w:color="auto"/>
              <w:bottom w:val="single" w:sz="2" w:space="0" w:color="auto"/>
              <w:right w:val="single" w:sz="2" w:space="0" w:color="auto"/>
            </w:tcBorders>
          </w:tcPr>
          <w:p w14:paraId="355034AE" w14:textId="72F812F6" w:rsidR="001B1226" w:rsidRPr="00A4338B" w:rsidRDefault="001B1226" w:rsidP="001346F1">
            <w:pPr>
              <w:pStyle w:val="NormalCentered"/>
              <w:rPr>
                <w:lang w:val="en-GB"/>
              </w:rPr>
            </w:pPr>
            <w:del w:id="1678" w:author="Author">
              <w:r w:rsidRPr="00A4338B" w:rsidDel="00906014">
                <w:rPr>
                  <w:i/>
                  <w:iCs/>
                  <w:lang w:val="en-GB"/>
                </w:rPr>
                <w:delText>ITEM</w:delText>
              </w:r>
            </w:del>
          </w:p>
        </w:tc>
        <w:tc>
          <w:tcPr>
            <w:tcW w:w="4736" w:type="dxa"/>
            <w:tcBorders>
              <w:top w:val="single" w:sz="2" w:space="0" w:color="auto"/>
              <w:left w:val="single" w:sz="2" w:space="0" w:color="auto"/>
              <w:bottom w:val="single" w:sz="2" w:space="0" w:color="auto"/>
              <w:right w:val="single" w:sz="2" w:space="0" w:color="auto"/>
            </w:tcBorders>
          </w:tcPr>
          <w:p w14:paraId="6101CE33" w14:textId="53801024" w:rsidR="001B1226" w:rsidRPr="00A4338B" w:rsidRDefault="001B1226" w:rsidP="001346F1">
            <w:pPr>
              <w:pStyle w:val="NormalCentered"/>
              <w:rPr>
                <w:lang w:val="en-GB"/>
              </w:rPr>
            </w:pPr>
            <w:del w:id="1679" w:author="Author">
              <w:r w:rsidRPr="00A4338B" w:rsidDel="00906014">
                <w:rPr>
                  <w:i/>
                  <w:iCs/>
                  <w:lang w:val="en-GB"/>
                </w:rPr>
                <w:delText>INSTRUCTIONS</w:delText>
              </w:r>
            </w:del>
          </w:p>
        </w:tc>
      </w:tr>
      <w:tr w:rsidR="001B1226" w:rsidRPr="00A4338B" w14:paraId="55C5AB65" w14:textId="22BC8E44" w:rsidTr="001346F1">
        <w:tc>
          <w:tcPr>
            <w:tcW w:w="1671" w:type="dxa"/>
            <w:tcBorders>
              <w:top w:val="single" w:sz="2" w:space="0" w:color="auto"/>
              <w:left w:val="single" w:sz="2" w:space="0" w:color="auto"/>
              <w:bottom w:val="single" w:sz="2" w:space="0" w:color="auto"/>
              <w:right w:val="single" w:sz="2" w:space="0" w:color="auto"/>
            </w:tcBorders>
          </w:tcPr>
          <w:p w14:paraId="32D7913D" w14:textId="50EDE773" w:rsidR="001B1226" w:rsidRPr="00A4338B" w:rsidRDefault="001B1226" w:rsidP="001346F1">
            <w:pPr>
              <w:pStyle w:val="NormalLeft"/>
              <w:rPr>
                <w:lang w:val="en-GB"/>
              </w:rPr>
            </w:pPr>
            <w:del w:id="1680" w:author="Author">
              <w:r w:rsidRPr="00A4338B" w:rsidDel="00906014">
                <w:rPr>
                  <w:lang w:val="en-GB"/>
                </w:rPr>
                <w:delText>Z0020</w:delText>
              </w:r>
            </w:del>
          </w:p>
        </w:tc>
        <w:tc>
          <w:tcPr>
            <w:tcW w:w="2879" w:type="dxa"/>
            <w:tcBorders>
              <w:top w:val="single" w:sz="2" w:space="0" w:color="auto"/>
              <w:left w:val="single" w:sz="2" w:space="0" w:color="auto"/>
              <w:bottom w:val="single" w:sz="2" w:space="0" w:color="auto"/>
              <w:right w:val="single" w:sz="2" w:space="0" w:color="auto"/>
            </w:tcBorders>
          </w:tcPr>
          <w:p w14:paraId="12EB9127" w14:textId="42B26588" w:rsidR="001B1226" w:rsidRPr="00A4338B" w:rsidRDefault="001B1226" w:rsidP="001346F1">
            <w:pPr>
              <w:pStyle w:val="NormalLeft"/>
              <w:rPr>
                <w:lang w:val="en-GB"/>
              </w:rPr>
            </w:pPr>
            <w:del w:id="1681" w:author="Author">
              <w:r w:rsidRPr="00A4338B" w:rsidDel="00906014">
                <w:rPr>
                  <w:lang w:val="en-GB"/>
                </w:rPr>
                <w:delText>Ring–fenced fund, matching adjustment portfolio or Remaining Part</w:delText>
              </w:r>
            </w:del>
          </w:p>
        </w:tc>
        <w:tc>
          <w:tcPr>
            <w:tcW w:w="4736" w:type="dxa"/>
            <w:tcBorders>
              <w:top w:val="single" w:sz="2" w:space="0" w:color="auto"/>
              <w:left w:val="single" w:sz="2" w:space="0" w:color="auto"/>
              <w:bottom w:val="single" w:sz="2" w:space="0" w:color="auto"/>
              <w:right w:val="single" w:sz="2" w:space="0" w:color="auto"/>
            </w:tcBorders>
          </w:tcPr>
          <w:p w14:paraId="722C3D49" w14:textId="62770923" w:rsidR="001B1226" w:rsidRPr="00A4338B" w:rsidDel="00906014" w:rsidRDefault="001B1226" w:rsidP="001346F1">
            <w:pPr>
              <w:pStyle w:val="NormalLeft"/>
              <w:rPr>
                <w:del w:id="1682" w:author="Author"/>
                <w:lang w:val="en-GB"/>
              </w:rPr>
            </w:pPr>
            <w:del w:id="1683" w:author="Author">
              <w:r w:rsidRPr="00A4338B" w:rsidDel="00906014">
                <w:rPr>
                  <w:lang w:val="en-GB"/>
                </w:rPr>
                <w:delText>Identifies whether the reported figures are with regard to a RFF, matching adjustment portfolio or to the remaining part. One of the options in the following closed list shall be used:</w:delText>
              </w:r>
            </w:del>
          </w:p>
          <w:p w14:paraId="26381B99" w14:textId="0C427584" w:rsidR="001B1226" w:rsidRPr="00A4338B" w:rsidDel="00906014" w:rsidRDefault="001B1226" w:rsidP="001346F1">
            <w:pPr>
              <w:pStyle w:val="NormalLeft"/>
              <w:rPr>
                <w:del w:id="1684" w:author="Author"/>
                <w:lang w:val="en-GB"/>
              </w:rPr>
            </w:pPr>
            <w:del w:id="1685" w:author="Author">
              <w:r w:rsidRPr="00A4338B" w:rsidDel="00906014">
                <w:rPr>
                  <w:lang w:val="en-GB"/>
                </w:rPr>
                <w:delText>1 — RFF/MAP</w:delText>
              </w:r>
            </w:del>
          </w:p>
          <w:p w14:paraId="51877CA5" w14:textId="6CA2F588" w:rsidR="001B1226" w:rsidRPr="00A4338B" w:rsidRDefault="001B1226" w:rsidP="001346F1">
            <w:pPr>
              <w:pStyle w:val="NormalLeft"/>
              <w:rPr>
                <w:lang w:val="en-GB"/>
              </w:rPr>
            </w:pPr>
            <w:del w:id="1686" w:author="Author">
              <w:r w:rsidRPr="00A4338B" w:rsidDel="00906014">
                <w:rPr>
                  <w:lang w:val="en-GB"/>
                </w:rPr>
                <w:delText>2 — Remaining part</w:delText>
              </w:r>
            </w:del>
          </w:p>
        </w:tc>
      </w:tr>
      <w:tr w:rsidR="001B1226" w:rsidRPr="00A4338B" w14:paraId="1E85239B" w14:textId="00D3EC0F" w:rsidTr="001346F1">
        <w:tc>
          <w:tcPr>
            <w:tcW w:w="1671" w:type="dxa"/>
            <w:tcBorders>
              <w:top w:val="single" w:sz="2" w:space="0" w:color="auto"/>
              <w:left w:val="single" w:sz="2" w:space="0" w:color="auto"/>
              <w:bottom w:val="single" w:sz="2" w:space="0" w:color="auto"/>
              <w:right w:val="single" w:sz="2" w:space="0" w:color="auto"/>
            </w:tcBorders>
          </w:tcPr>
          <w:p w14:paraId="1B4D1949" w14:textId="53C9AF84" w:rsidR="001B1226" w:rsidRPr="00A4338B" w:rsidRDefault="001B1226" w:rsidP="001346F1">
            <w:pPr>
              <w:pStyle w:val="NormalLeft"/>
              <w:rPr>
                <w:lang w:val="en-GB"/>
              </w:rPr>
            </w:pPr>
            <w:del w:id="1687" w:author="Author">
              <w:r w:rsidRPr="00A4338B" w:rsidDel="00906014">
                <w:rPr>
                  <w:lang w:val="en-GB"/>
                </w:rPr>
                <w:delText>Z0030</w:delText>
              </w:r>
            </w:del>
          </w:p>
        </w:tc>
        <w:tc>
          <w:tcPr>
            <w:tcW w:w="2879" w:type="dxa"/>
            <w:tcBorders>
              <w:top w:val="single" w:sz="2" w:space="0" w:color="auto"/>
              <w:left w:val="single" w:sz="2" w:space="0" w:color="auto"/>
              <w:bottom w:val="single" w:sz="2" w:space="0" w:color="auto"/>
              <w:right w:val="single" w:sz="2" w:space="0" w:color="auto"/>
            </w:tcBorders>
          </w:tcPr>
          <w:p w14:paraId="77CFC5F4" w14:textId="243D03DB" w:rsidR="001B1226" w:rsidRPr="00A4338B" w:rsidRDefault="001B1226" w:rsidP="001346F1">
            <w:pPr>
              <w:pStyle w:val="NormalLeft"/>
              <w:rPr>
                <w:lang w:val="en-GB"/>
              </w:rPr>
            </w:pPr>
            <w:del w:id="1688" w:author="Author">
              <w:r w:rsidRPr="00A4338B" w:rsidDel="00906014">
                <w:rPr>
                  <w:lang w:val="en-GB"/>
                </w:rPr>
                <w:delText>Fund/Portfolio number</w:delText>
              </w:r>
            </w:del>
          </w:p>
        </w:tc>
        <w:tc>
          <w:tcPr>
            <w:tcW w:w="4736" w:type="dxa"/>
            <w:tcBorders>
              <w:top w:val="single" w:sz="2" w:space="0" w:color="auto"/>
              <w:left w:val="single" w:sz="2" w:space="0" w:color="auto"/>
              <w:bottom w:val="single" w:sz="2" w:space="0" w:color="auto"/>
              <w:right w:val="single" w:sz="2" w:space="0" w:color="auto"/>
            </w:tcBorders>
          </w:tcPr>
          <w:p w14:paraId="4A579F3F" w14:textId="74741455" w:rsidR="001B1226" w:rsidRPr="00A4338B" w:rsidRDefault="001B1226" w:rsidP="001346F1">
            <w:pPr>
              <w:pStyle w:val="NormalLeft"/>
              <w:rPr>
                <w:lang w:val="en-GB"/>
              </w:rPr>
            </w:pPr>
            <w:del w:id="1689" w:author="Author">
              <w:r w:rsidRPr="00A4338B" w:rsidDel="00906014">
                <w:rPr>
                  <w:lang w:val="en-GB"/>
                </w:rPr>
                <w:delText>When item Z0020 = 1, identification number for a ring fenced fund or matching adjustment portfolio. This number is attributed by the group and must be consistent over time and with the fund/portfolio number reported in other templates.</w:delText>
              </w:r>
            </w:del>
          </w:p>
        </w:tc>
      </w:tr>
      <w:tr w:rsidR="001B1226" w:rsidRPr="00A4338B" w14:paraId="65F4FCC5" w14:textId="2E2242C5" w:rsidTr="001346F1">
        <w:tc>
          <w:tcPr>
            <w:tcW w:w="1671" w:type="dxa"/>
            <w:tcBorders>
              <w:top w:val="single" w:sz="2" w:space="0" w:color="auto"/>
              <w:left w:val="single" w:sz="2" w:space="0" w:color="auto"/>
              <w:bottom w:val="single" w:sz="2" w:space="0" w:color="auto"/>
              <w:right w:val="single" w:sz="2" w:space="0" w:color="auto"/>
            </w:tcBorders>
          </w:tcPr>
          <w:p w14:paraId="74B3C47A" w14:textId="28AD3886" w:rsidR="001B1226" w:rsidRPr="00A4338B" w:rsidRDefault="001B1226" w:rsidP="001346F1">
            <w:pPr>
              <w:pStyle w:val="NormalLeft"/>
              <w:rPr>
                <w:lang w:val="en-GB"/>
              </w:rPr>
            </w:pPr>
            <w:del w:id="1690" w:author="Author">
              <w:r w:rsidRPr="00A4338B" w:rsidDel="00906014">
                <w:rPr>
                  <w:lang w:val="en-GB"/>
                </w:rPr>
                <w:lastRenderedPageBreak/>
                <w:delText>C0010</w:delText>
              </w:r>
            </w:del>
          </w:p>
        </w:tc>
        <w:tc>
          <w:tcPr>
            <w:tcW w:w="2879" w:type="dxa"/>
            <w:tcBorders>
              <w:top w:val="single" w:sz="2" w:space="0" w:color="auto"/>
              <w:left w:val="single" w:sz="2" w:space="0" w:color="auto"/>
              <w:bottom w:val="single" w:sz="2" w:space="0" w:color="auto"/>
              <w:right w:val="single" w:sz="2" w:space="0" w:color="auto"/>
            </w:tcBorders>
          </w:tcPr>
          <w:p w14:paraId="2F856DFD" w14:textId="6A570D7C" w:rsidR="001B1226" w:rsidRPr="00A4338B" w:rsidRDefault="001B1226" w:rsidP="001346F1">
            <w:pPr>
              <w:pStyle w:val="NormalLeft"/>
              <w:rPr>
                <w:lang w:val="en-GB"/>
              </w:rPr>
            </w:pPr>
            <w:del w:id="1691" w:author="Author">
              <w:r w:rsidRPr="00A4338B" w:rsidDel="00906014">
                <w:rPr>
                  <w:lang w:val="en-GB"/>
                </w:rPr>
                <w:delText>Unique number of component</w:delText>
              </w:r>
            </w:del>
          </w:p>
        </w:tc>
        <w:tc>
          <w:tcPr>
            <w:tcW w:w="4736" w:type="dxa"/>
            <w:tcBorders>
              <w:top w:val="single" w:sz="2" w:space="0" w:color="auto"/>
              <w:left w:val="single" w:sz="2" w:space="0" w:color="auto"/>
              <w:bottom w:val="single" w:sz="2" w:space="0" w:color="auto"/>
              <w:right w:val="single" w:sz="2" w:space="0" w:color="auto"/>
            </w:tcBorders>
          </w:tcPr>
          <w:p w14:paraId="2CD94B84" w14:textId="5BF0C492" w:rsidR="001B1226" w:rsidRPr="00A4338B" w:rsidDel="00906014" w:rsidRDefault="001B1226" w:rsidP="001346F1">
            <w:pPr>
              <w:pStyle w:val="NormalLeft"/>
              <w:rPr>
                <w:del w:id="1692" w:author="Author"/>
                <w:lang w:val="en-GB"/>
              </w:rPr>
            </w:pPr>
            <w:del w:id="1693" w:author="Author">
              <w:r w:rsidRPr="00A4338B" w:rsidDel="00906014">
                <w:rPr>
                  <w:lang w:val="en-GB"/>
                </w:rPr>
                <w:delText>Unique number of each component of the full internal model, agreed with their national supervisory authority to identify uniquely components from their model. This number shall always be used with the appropriate component description reported in each item C0020.</w:delText>
              </w:r>
            </w:del>
          </w:p>
          <w:p w14:paraId="2732E12B" w14:textId="4AD862E7" w:rsidR="001B1226" w:rsidRPr="00A4338B" w:rsidRDefault="001B1226" w:rsidP="001346F1">
            <w:pPr>
              <w:pStyle w:val="NormalLeft"/>
              <w:rPr>
                <w:lang w:val="en-GB"/>
              </w:rPr>
            </w:pPr>
            <w:del w:id="1694" w:author="Author">
              <w:r w:rsidRPr="00A4338B" w:rsidDel="00906014">
                <w:rPr>
                  <w:lang w:val="en-GB"/>
                </w:rPr>
                <w:delText>The numbers of the components shall be kept consistent over time.</w:delText>
              </w:r>
            </w:del>
          </w:p>
        </w:tc>
      </w:tr>
      <w:tr w:rsidR="001B1226" w:rsidRPr="00A4338B" w14:paraId="4EC12523" w14:textId="47ED5CDC" w:rsidTr="001346F1">
        <w:tc>
          <w:tcPr>
            <w:tcW w:w="1671" w:type="dxa"/>
            <w:tcBorders>
              <w:top w:val="single" w:sz="2" w:space="0" w:color="auto"/>
              <w:left w:val="single" w:sz="2" w:space="0" w:color="auto"/>
              <w:bottom w:val="single" w:sz="2" w:space="0" w:color="auto"/>
              <w:right w:val="single" w:sz="2" w:space="0" w:color="auto"/>
            </w:tcBorders>
          </w:tcPr>
          <w:p w14:paraId="0291FCB8" w14:textId="0A9ED3A3" w:rsidR="001B1226" w:rsidRPr="00A4338B" w:rsidRDefault="001B1226" w:rsidP="001346F1">
            <w:pPr>
              <w:pStyle w:val="NormalLeft"/>
              <w:rPr>
                <w:lang w:val="en-GB"/>
              </w:rPr>
            </w:pPr>
            <w:del w:id="1695" w:author="Author">
              <w:r w:rsidRPr="00A4338B" w:rsidDel="00906014">
                <w:rPr>
                  <w:lang w:val="en-GB"/>
                </w:rPr>
                <w:delText>C0020</w:delText>
              </w:r>
            </w:del>
          </w:p>
        </w:tc>
        <w:tc>
          <w:tcPr>
            <w:tcW w:w="2879" w:type="dxa"/>
            <w:tcBorders>
              <w:top w:val="single" w:sz="2" w:space="0" w:color="auto"/>
              <w:left w:val="single" w:sz="2" w:space="0" w:color="auto"/>
              <w:bottom w:val="single" w:sz="2" w:space="0" w:color="auto"/>
              <w:right w:val="single" w:sz="2" w:space="0" w:color="auto"/>
            </w:tcBorders>
          </w:tcPr>
          <w:p w14:paraId="3598C894" w14:textId="36F25B21" w:rsidR="001B1226" w:rsidRPr="00A4338B" w:rsidRDefault="001B1226" w:rsidP="001346F1">
            <w:pPr>
              <w:pStyle w:val="NormalLeft"/>
              <w:rPr>
                <w:lang w:val="en-GB"/>
              </w:rPr>
            </w:pPr>
            <w:del w:id="1696" w:author="Author">
              <w:r w:rsidRPr="00A4338B" w:rsidDel="00906014">
                <w:rPr>
                  <w:lang w:val="en-GB"/>
                </w:rPr>
                <w:delText>Components description</w:delText>
              </w:r>
            </w:del>
          </w:p>
        </w:tc>
        <w:tc>
          <w:tcPr>
            <w:tcW w:w="4736" w:type="dxa"/>
            <w:tcBorders>
              <w:top w:val="single" w:sz="2" w:space="0" w:color="auto"/>
              <w:left w:val="single" w:sz="2" w:space="0" w:color="auto"/>
              <w:bottom w:val="single" w:sz="2" w:space="0" w:color="auto"/>
              <w:right w:val="single" w:sz="2" w:space="0" w:color="auto"/>
            </w:tcBorders>
          </w:tcPr>
          <w:p w14:paraId="4153B647" w14:textId="48FEE80C" w:rsidR="001B1226" w:rsidRPr="00A4338B" w:rsidDel="00906014" w:rsidRDefault="001B1226" w:rsidP="001346F1">
            <w:pPr>
              <w:pStyle w:val="NormalLeft"/>
              <w:rPr>
                <w:del w:id="1697" w:author="Author"/>
                <w:lang w:val="en-GB"/>
              </w:rPr>
            </w:pPr>
            <w:del w:id="1698" w:author="Author">
              <w:r w:rsidRPr="00A4338B" w:rsidDel="00906014">
                <w:rPr>
                  <w:lang w:val="en-GB"/>
                </w:rPr>
                <w:delText>Identification, using free text, of each of the components that can be identified by the undertaking within the full internal model. These components may not exactly align with the risks defined for the standard formula. Each component shall be identified using a separate entry. Groups shall identify and report components consistently across different reporting periods, unless there has been some change to internal model affecting the categories.</w:delText>
              </w:r>
            </w:del>
          </w:p>
          <w:p w14:paraId="43848A79" w14:textId="7618F816" w:rsidR="001B1226" w:rsidRPr="00A4338B" w:rsidRDefault="001B1226" w:rsidP="001346F1">
            <w:pPr>
              <w:pStyle w:val="NormalLeft"/>
              <w:rPr>
                <w:lang w:val="en-GB"/>
              </w:rPr>
            </w:pPr>
            <w:del w:id="1699" w:author="Author">
              <w:r w:rsidRPr="00A4338B" w:rsidDel="00906014">
                <w:rPr>
                  <w:lang w:val="en-GB"/>
                </w:rPr>
                <w:delText>Loss–absorbing capacity of technical provisions and/or deferred taxes modelled but not within components shall be reported as separated components.</w:delText>
              </w:r>
            </w:del>
          </w:p>
        </w:tc>
      </w:tr>
      <w:tr w:rsidR="001B1226" w:rsidRPr="00A4338B" w14:paraId="5BD3F7B2" w14:textId="6FE68B8E" w:rsidTr="001346F1">
        <w:tc>
          <w:tcPr>
            <w:tcW w:w="1671" w:type="dxa"/>
            <w:tcBorders>
              <w:top w:val="single" w:sz="2" w:space="0" w:color="auto"/>
              <w:left w:val="single" w:sz="2" w:space="0" w:color="auto"/>
              <w:bottom w:val="single" w:sz="2" w:space="0" w:color="auto"/>
              <w:right w:val="single" w:sz="2" w:space="0" w:color="auto"/>
            </w:tcBorders>
          </w:tcPr>
          <w:p w14:paraId="62BAA01B" w14:textId="350FB09D" w:rsidR="001B1226" w:rsidRPr="00A4338B" w:rsidRDefault="001B1226" w:rsidP="001346F1">
            <w:pPr>
              <w:pStyle w:val="NormalLeft"/>
              <w:rPr>
                <w:lang w:val="en-GB"/>
              </w:rPr>
            </w:pPr>
            <w:del w:id="1700" w:author="Author">
              <w:r w:rsidRPr="00A4338B" w:rsidDel="00906014">
                <w:rPr>
                  <w:lang w:val="en-GB"/>
                </w:rPr>
                <w:delText>C0030</w:delText>
              </w:r>
            </w:del>
          </w:p>
        </w:tc>
        <w:tc>
          <w:tcPr>
            <w:tcW w:w="2879" w:type="dxa"/>
            <w:tcBorders>
              <w:top w:val="single" w:sz="2" w:space="0" w:color="auto"/>
              <w:left w:val="single" w:sz="2" w:space="0" w:color="auto"/>
              <w:bottom w:val="single" w:sz="2" w:space="0" w:color="auto"/>
              <w:right w:val="single" w:sz="2" w:space="0" w:color="auto"/>
            </w:tcBorders>
          </w:tcPr>
          <w:p w14:paraId="2C9D1755" w14:textId="42F1106B" w:rsidR="001B1226" w:rsidRPr="00A4338B" w:rsidRDefault="001B1226" w:rsidP="001346F1">
            <w:pPr>
              <w:pStyle w:val="NormalLeft"/>
              <w:rPr>
                <w:lang w:val="en-GB"/>
              </w:rPr>
            </w:pPr>
            <w:del w:id="1701" w:author="Author">
              <w:r w:rsidRPr="00A4338B" w:rsidDel="00906014">
                <w:rPr>
                  <w:lang w:val="en-GB"/>
                </w:rPr>
                <w:delText>Calculation of the Solvency Capital Requirement</w:delText>
              </w:r>
            </w:del>
          </w:p>
        </w:tc>
        <w:tc>
          <w:tcPr>
            <w:tcW w:w="4736" w:type="dxa"/>
            <w:tcBorders>
              <w:top w:val="single" w:sz="2" w:space="0" w:color="auto"/>
              <w:left w:val="single" w:sz="2" w:space="0" w:color="auto"/>
              <w:bottom w:val="single" w:sz="2" w:space="0" w:color="auto"/>
              <w:right w:val="single" w:sz="2" w:space="0" w:color="auto"/>
            </w:tcBorders>
          </w:tcPr>
          <w:p w14:paraId="2194E475" w14:textId="5E3F7E5A" w:rsidR="001B1226" w:rsidRPr="00A4338B" w:rsidDel="00906014" w:rsidRDefault="001B1226" w:rsidP="001346F1">
            <w:pPr>
              <w:pStyle w:val="NormalLeft"/>
              <w:rPr>
                <w:del w:id="1702" w:author="Author"/>
                <w:lang w:val="en-GB"/>
              </w:rPr>
            </w:pPr>
            <w:del w:id="1703" w:author="Author">
              <w:r w:rsidRPr="00A4338B" w:rsidDel="00906014">
                <w:rPr>
                  <w:lang w:val="en-GB"/>
                </w:rPr>
                <w:delText>Amount of the net capital charge for each component, after the adjustments for the future management actions relating to technical provision and/or deferred taxes when applicable, calculated by the full internal model on an undiversified basis, to the extent that these adjustments are modelled within components.</w:delText>
              </w:r>
            </w:del>
          </w:p>
          <w:p w14:paraId="680D2867" w14:textId="44DF3B41" w:rsidR="001B1226" w:rsidRPr="00A4338B" w:rsidRDefault="001B1226" w:rsidP="001346F1">
            <w:pPr>
              <w:pStyle w:val="NormalLeft"/>
              <w:rPr>
                <w:lang w:val="en-GB"/>
              </w:rPr>
            </w:pPr>
            <w:del w:id="1704" w:author="Author">
              <w:r w:rsidRPr="00A4338B" w:rsidDel="00906014">
                <w:rPr>
                  <w:lang w:val="en-GB"/>
                </w:rPr>
                <w:delText>Loss absorbing capacity of technical provisions and/or deferred taxes modelled but not within components shall be reported as negative values.</w:delText>
              </w:r>
            </w:del>
          </w:p>
        </w:tc>
      </w:tr>
      <w:tr w:rsidR="001B1226" w:rsidRPr="00A4338B" w14:paraId="07B81309" w14:textId="0743C65A" w:rsidTr="001346F1">
        <w:tc>
          <w:tcPr>
            <w:tcW w:w="1671" w:type="dxa"/>
            <w:tcBorders>
              <w:top w:val="single" w:sz="2" w:space="0" w:color="auto"/>
              <w:left w:val="single" w:sz="2" w:space="0" w:color="auto"/>
              <w:bottom w:val="single" w:sz="2" w:space="0" w:color="auto"/>
              <w:right w:val="single" w:sz="2" w:space="0" w:color="auto"/>
            </w:tcBorders>
          </w:tcPr>
          <w:p w14:paraId="6DD2404D" w14:textId="0BA9502A" w:rsidR="001B1226" w:rsidRPr="00A4338B" w:rsidRDefault="001B1226" w:rsidP="001346F1">
            <w:pPr>
              <w:pStyle w:val="NormalLeft"/>
              <w:rPr>
                <w:lang w:val="en-GB"/>
              </w:rPr>
            </w:pPr>
            <w:del w:id="1705" w:author="Author">
              <w:r w:rsidRPr="00A4338B" w:rsidDel="00906014">
                <w:rPr>
                  <w:lang w:val="en-GB"/>
                </w:rPr>
                <w:delText>C0060</w:delText>
              </w:r>
            </w:del>
          </w:p>
        </w:tc>
        <w:tc>
          <w:tcPr>
            <w:tcW w:w="2879" w:type="dxa"/>
            <w:tcBorders>
              <w:top w:val="single" w:sz="2" w:space="0" w:color="auto"/>
              <w:left w:val="single" w:sz="2" w:space="0" w:color="auto"/>
              <w:bottom w:val="single" w:sz="2" w:space="0" w:color="auto"/>
              <w:right w:val="single" w:sz="2" w:space="0" w:color="auto"/>
            </w:tcBorders>
          </w:tcPr>
          <w:p w14:paraId="35F9C59B" w14:textId="2DAAC737" w:rsidR="001B1226" w:rsidRPr="00A4338B" w:rsidRDefault="001B1226" w:rsidP="001346F1">
            <w:pPr>
              <w:pStyle w:val="NormalLeft"/>
              <w:rPr>
                <w:lang w:val="en-GB"/>
              </w:rPr>
            </w:pPr>
            <w:del w:id="1706" w:author="Author">
              <w:r w:rsidRPr="00A4338B" w:rsidDel="00906014">
                <w:rPr>
                  <w:lang w:val="en-GB"/>
                </w:rPr>
                <w:delText>Consideration of the future management actions regarding technical provisions and/or deferred taxes</w:delText>
              </w:r>
            </w:del>
          </w:p>
        </w:tc>
        <w:tc>
          <w:tcPr>
            <w:tcW w:w="4736" w:type="dxa"/>
            <w:tcBorders>
              <w:top w:val="single" w:sz="2" w:space="0" w:color="auto"/>
              <w:left w:val="single" w:sz="2" w:space="0" w:color="auto"/>
              <w:bottom w:val="single" w:sz="2" w:space="0" w:color="auto"/>
              <w:right w:val="single" w:sz="2" w:space="0" w:color="auto"/>
            </w:tcBorders>
          </w:tcPr>
          <w:p w14:paraId="4A1E9A0F" w14:textId="1AC3237B" w:rsidR="001B1226" w:rsidRPr="00A4338B" w:rsidDel="00906014" w:rsidRDefault="001B1226" w:rsidP="001346F1">
            <w:pPr>
              <w:pStyle w:val="NormalLeft"/>
              <w:rPr>
                <w:del w:id="1707" w:author="Author"/>
                <w:lang w:val="en-GB"/>
              </w:rPr>
            </w:pPr>
            <w:del w:id="1708" w:author="Author">
              <w:r w:rsidRPr="00A4338B" w:rsidDel="00906014">
                <w:rPr>
                  <w:lang w:val="en-GB"/>
                </w:rPr>
                <w:delText>To identify if the future management actions relating to the loss absorbing capacity of technical provisions and/or deferred taxes are embedded in the calculation, the following closed list of options shall be used:</w:delText>
              </w:r>
            </w:del>
          </w:p>
          <w:p w14:paraId="1309079F" w14:textId="05D857B3" w:rsidR="001B1226" w:rsidRPr="00A4338B" w:rsidDel="00906014" w:rsidRDefault="001B1226" w:rsidP="001346F1">
            <w:pPr>
              <w:pStyle w:val="NormalLeft"/>
              <w:rPr>
                <w:del w:id="1709" w:author="Author"/>
                <w:lang w:val="en-GB"/>
              </w:rPr>
            </w:pPr>
            <w:del w:id="1710" w:author="Author">
              <w:r w:rsidRPr="00A4338B" w:rsidDel="00906014">
                <w:rPr>
                  <w:lang w:val="en-GB"/>
                </w:rPr>
                <w:lastRenderedPageBreak/>
                <w:delText>1 — Future management actions regarding the loss–absorbing capacity of technical provisions embedded within the component</w:delText>
              </w:r>
            </w:del>
          </w:p>
          <w:p w14:paraId="5C760DE4" w14:textId="0CD0968D" w:rsidR="001B1226" w:rsidRPr="00A4338B" w:rsidDel="00906014" w:rsidRDefault="001B1226" w:rsidP="001346F1">
            <w:pPr>
              <w:pStyle w:val="NormalLeft"/>
              <w:rPr>
                <w:del w:id="1711" w:author="Author"/>
                <w:lang w:val="en-GB"/>
              </w:rPr>
            </w:pPr>
            <w:del w:id="1712" w:author="Author">
              <w:r w:rsidRPr="00A4338B" w:rsidDel="00906014">
                <w:rPr>
                  <w:lang w:val="en-GB"/>
                </w:rPr>
                <w:delText>2 — Future management actions regarding the loss–absorbing capacity of deferred taxes embedded within the component</w:delText>
              </w:r>
            </w:del>
          </w:p>
          <w:p w14:paraId="37FFC755" w14:textId="7827E4C5" w:rsidR="001B1226" w:rsidRPr="00A4338B" w:rsidDel="00906014" w:rsidRDefault="001B1226" w:rsidP="001346F1">
            <w:pPr>
              <w:pStyle w:val="NormalLeft"/>
              <w:rPr>
                <w:del w:id="1713" w:author="Author"/>
                <w:lang w:val="en-GB"/>
              </w:rPr>
            </w:pPr>
            <w:del w:id="1714" w:author="Author">
              <w:r w:rsidRPr="00A4338B" w:rsidDel="00906014">
                <w:rPr>
                  <w:lang w:val="en-GB"/>
                </w:rPr>
                <w:delText>3 — Future management actions regarding the loss–absorbing capacity of technical provisions and deferred taxes embedded within the component</w:delText>
              </w:r>
            </w:del>
          </w:p>
          <w:p w14:paraId="6A8EEA1C" w14:textId="2D804A2F" w:rsidR="001B1226" w:rsidRPr="00A4338B" w:rsidRDefault="001B1226" w:rsidP="001346F1">
            <w:pPr>
              <w:pStyle w:val="NormalLeft"/>
              <w:rPr>
                <w:lang w:val="en-GB"/>
              </w:rPr>
            </w:pPr>
            <w:del w:id="1715" w:author="Author">
              <w:r w:rsidRPr="00A4338B" w:rsidDel="00906014">
                <w:rPr>
                  <w:lang w:val="en-GB"/>
                </w:rPr>
                <w:delText>4 — No embedded consideration of future management actions.</w:delText>
              </w:r>
            </w:del>
          </w:p>
        </w:tc>
      </w:tr>
      <w:tr w:rsidR="001B1226" w:rsidRPr="00A4338B" w14:paraId="413351DF" w14:textId="3057B856" w:rsidTr="001346F1">
        <w:tc>
          <w:tcPr>
            <w:tcW w:w="1671" w:type="dxa"/>
            <w:tcBorders>
              <w:top w:val="single" w:sz="2" w:space="0" w:color="auto"/>
              <w:left w:val="single" w:sz="2" w:space="0" w:color="auto"/>
              <w:bottom w:val="single" w:sz="2" w:space="0" w:color="auto"/>
              <w:right w:val="single" w:sz="2" w:space="0" w:color="auto"/>
            </w:tcBorders>
          </w:tcPr>
          <w:p w14:paraId="3BBEF219" w14:textId="7B8C3736" w:rsidR="001B1226" w:rsidRPr="00A4338B" w:rsidRDefault="001B1226" w:rsidP="001346F1">
            <w:pPr>
              <w:pStyle w:val="NormalLeft"/>
              <w:rPr>
                <w:lang w:val="en-GB"/>
              </w:rPr>
            </w:pPr>
            <w:del w:id="1716" w:author="Author">
              <w:r w:rsidRPr="00A4338B" w:rsidDel="00906014">
                <w:rPr>
                  <w:lang w:val="en-GB"/>
                </w:rPr>
                <w:lastRenderedPageBreak/>
                <w:delText>R0110/C0100</w:delText>
              </w:r>
            </w:del>
          </w:p>
        </w:tc>
        <w:tc>
          <w:tcPr>
            <w:tcW w:w="2879" w:type="dxa"/>
            <w:tcBorders>
              <w:top w:val="single" w:sz="2" w:space="0" w:color="auto"/>
              <w:left w:val="single" w:sz="2" w:space="0" w:color="auto"/>
              <w:bottom w:val="single" w:sz="2" w:space="0" w:color="auto"/>
              <w:right w:val="single" w:sz="2" w:space="0" w:color="auto"/>
            </w:tcBorders>
          </w:tcPr>
          <w:p w14:paraId="275A7AE8" w14:textId="1DF92EFC" w:rsidR="001B1226" w:rsidRPr="00A4338B" w:rsidRDefault="001B1226" w:rsidP="001346F1">
            <w:pPr>
              <w:pStyle w:val="NormalLeft"/>
              <w:rPr>
                <w:lang w:val="en-GB"/>
              </w:rPr>
            </w:pPr>
            <w:del w:id="1717" w:author="Author">
              <w:r w:rsidRPr="00A4338B" w:rsidDel="00906014">
                <w:rPr>
                  <w:lang w:val="en-GB"/>
                </w:rPr>
                <w:delText>Total of undiversified components</w:delText>
              </w:r>
            </w:del>
          </w:p>
        </w:tc>
        <w:tc>
          <w:tcPr>
            <w:tcW w:w="4736" w:type="dxa"/>
            <w:tcBorders>
              <w:top w:val="single" w:sz="2" w:space="0" w:color="auto"/>
              <w:left w:val="single" w:sz="2" w:space="0" w:color="auto"/>
              <w:bottom w:val="single" w:sz="2" w:space="0" w:color="auto"/>
              <w:right w:val="single" w:sz="2" w:space="0" w:color="auto"/>
            </w:tcBorders>
          </w:tcPr>
          <w:p w14:paraId="5529D73E" w14:textId="79752429" w:rsidR="001B1226" w:rsidRPr="00A4338B" w:rsidRDefault="001B1226" w:rsidP="001346F1">
            <w:pPr>
              <w:pStyle w:val="NormalLeft"/>
              <w:rPr>
                <w:lang w:val="en-GB"/>
              </w:rPr>
            </w:pPr>
            <w:del w:id="1718" w:author="Author">
              <w:r w:rsidRPr="00A4338B" w:rsidDel="00906014">
                <w:rPr>
                  <w:lang w:val="en-GB"/>
                </w:rPr>
                <w:delText>Sum of all components.</w:delText>
              </w:r>
            </w:del>
          </w:p>
        </w:tc>
      </w:tr>
      <w:tr w:rsidR="001B1226" w:rsidRPr="00A4338B" w14:paraId="75A62E7A" w14:textId="7B3F638E" w:rsidTr="001346F1">
        <w:tc>
          <w:tcPr>
            <w:tcW w:w="1671" w:type="dxa"/>
            <w:tcBorders>
              <w:top w:val="single" w:sz="2" w:space="0" w:color="auto"/>
              <w:left w:val="single" w:sz="2" w:space="0" w:color="auto"/>
              <w:bottom w:val="single" w:sz="2" w:space="0" w:color="auto"/>
              <w:right w:val="single" w:sz="2" w:space="0" w:color="auto"/>
            </w:tcBorders>
          </w:tcPr>
          <w:p w14:paraId="68D8A483" w14:textId="68F1DB1B" w:rsidR="001B1226" w:rsidRPr="00A4338B" w:rsidRDefault="001B1226" w:rsidP="001346F1">
            <w:pPr>
              <w:pStyle w:val="NormalLeft"/>
              <w:rPr>
                <w:lang w:val="en-GB"/>
              </w:rPr>
            </w:pPr>
            <w:del w:id="1719" w:author="Author">
              <w:r w:rsidRPr="00A4338B" w:rsidDel="00906014">
                <w:rPr>
                  <w:lang w:val="en-GB"/>
                </w:rPr>
                <w:delText>R0060/C0100</w:delText>
              </w:r>
            </w:del>
          </w:p>
        </w:tc>
        <w:tc>
          <w:tcPr>
            <w:tcW w:w="2879" w:type="dxa"/>
            <w:tcBorders>
              <w:top w:val="single" w:sz="2" w:space="0" w:color="auto"/>
              <w:left w:val="single" w:sz="2" w:space="0" w:color="auto"/>
              <w:bottom w:val="single" w:sz="2" w:space="0" w:color="auto"/>
              <w:right w:val="single" w:sz="2" w:space="0" w:color="auto"/>
            </w:tcBorders>
          </w:tcPr>
          <w:p w14:paraId="5A2C20E3" w14:textId="2FC9BA03" w:rsidR="001B1226" w:rsidRPr="00A4338B" w:rsidRDefault="001B1226" w:rsidP="001346F1">
            <w:pPr>
              <w:pStyle w:val="NormalLeft"/>
              <w:rPr>
                <w:lang w:val="en-GB"/>
              </w:rPr>
            </w:pPr>
            <w:del w:id="1720" w:author="Author">
              <w:r w:rsidRPr="00A4338B" w:rsidDel="00906014">
                <w:rPr>
                  <w:lang w:val="en-GB"/>
                </w:rPr>
                <w:delText>Diversification</w:delText>
              </w:r>
            </w:del>
          </w:p>
        </w:tc>
        <w:tc>
          <w:tcPr>
            <w:tcW w:w="4736" w:type="dxa"/>
            <w:tcBorders>
              <w:top w:val="single" w:sz="2" w:space="0" w:color="auto"/>
              <w:left w:val="single" w:sz="2" w:space="0" w:color="auto"/>
              <w:bottom w:val="single" w:sz="2" w:space="0" w:color="auto"/>
              <w:right w:val="single" w:sz="2" w:space="0" w:color="auto"/>
            </w:tcBorders>
          </w:tcPr>
          <w:p w14:paraId="69F6827F" w14:textId="67992808" w:rsidR="001B1226" w:rsidRPr="00A4338B" w:rsidDel="00906014" w:rsidRDefault="001B1226" w:rsidP="001346F1">
            <w:pPr>
              <w:pStyle w:val="NormalLeft"/>
              <w:rPr>
                <w:del w:id="1721" w:author="Author"/>
                <w:lang w:val="en-GB"/>
              </w:rPr>
            </w:pPr>
            <w:del w:id="1722" w:author="Author">
              <w:r w:rsidRPr="00A4338B" w:rsidDel="00906014">
                <w:rPr>
                  <w:lang w:val="en-GB"/>
                </w:rPr>
                <w:delText>The total amount of the diversification among components reported in C0030 calculated using the full internal model.</w:delText>
              </w:r>
            </w:del>
          </w:p>
          <w:p w14:paraId="30F940C4" w14:textId="4C32373E" w:rsidR="001B1226" w:rsidRPr="00A4338B" w:rsidDel="00906014" w:rsidRDefault="001B1226" w:rsidP="001346F1">
            <w:pPr>
              <w:pStyle w:val="NormalLeft"/>
              <w:rPr>
                <w:del w:id="1723" w:author="Author"/>
                <w:lang w:val="en-GB"/>
              </w:rPr>
            </w:pPr>
            <w:del w:id="1724" w:author="Author">
              <w:r w:rsidRPr="00A4338B" w:rsidDel="00906014">
                <w:rPr>
                  <w:lang w:val="en-GB"/>
                </w:rPr>
                <w:delText>This amount does not include diversification effects inside each component, which shall be embedded in the values reported in C0030.</w:delText>
              </w:r>
            </w:del>
          </w:p>
          <w:p w14:paraId="653677FE" w14:textId="28751C41" w:rsidR="001B1226" w:rsidRPr="00A4338B" w:rsidRDefault="001B1226" w:rsidP="001346F1">
            <w:pPr>
              <w:pStyle w:val="NormalLeft"/>
              <w:rPr>
                <w:lang w:val="en-GB"/>
              </w:rPr>
            </w:pPr>
            <w:del w:id="1725" w:author="Author">
              <w:r w:rsidRPr="00A4338B" w:rsidDel="00906014">
                <w:rPr>
                  <w:lang w:val="en-GB"/>
                </w:rPr>
                <w:delText>This amount shall be negative.</w:delText>
              </w:r>
            </w:del>
          </w:p>
        </w:tc>
      </w:tr>
      <w:tr w:rsidR="001B1226" w:rsidRPr="00A4338B" w14:paraId="1AD6F078" w14:textId="174EAF1B" w:rsidTr="001346F1">
        <w:tc>
          <w:tcPr>
            <w:tcW w:w="1671" w:type="dxa"/>
            <w:tcBorders>
              <w:top w:val="single" w:sz="2" w:space="0" w:color="auto"/>
              <w:left w:val="single" w:sz="2" w:space="0" w:color="auto"/>
              <w:bottom w:val="single" w:sz="2" w:space="0" w:color="auto"/>
              <w:right w:val="single" w:sz="2" w:space="0" w:color="auto"/>
            </w:tcBorders>
          </w:tcPr>
          <w:p w14:paraId="0351EB0C" w14:textId="7132292E" w:rsidR="001B1226" w:rsidRPr="00A4338B" w:rsidRDefault="001B1226" w:rsidP="001346F1">
            <w:pPr>
              <w:pStyle w:val="NormalLeft"/>
              <w:rPr>
                <w:lang w:val="en-GB"/>
              </w:rPr>
            </w:pPr>
            <w:del w:id="1726" w:author="Author">
              <w:r w:rsidRPr="00A4338B" w:rsidDel="00906014">
                <w:rPr>
                  <w:lang w:val="en-GB"/>
                </w:rPr>
                <w:delText>R0160/C0100</w:delText>
              </w:r>
            </w:del>
          </w:p>
        </w:tc>
        <w:tc>
          <w:tcPr>
            <w:tcW w:w="2879" w:type="dxa"/>
            <w:tcBorders>
              <w:top w:val="single" w:sz="2" w:space="0" w:color="auto"/>
              <w:left w:val="single" w:sz="2" w:space="0" w:color="auto"/>
              <w:bottom w:val="single" w:sz="2" w:space="0" w:color="auto"/>
              <w:right w:val="single" w:sz="2" w:space="0" w:color="auto"/>
            </w:tcBorders>
          </w:tcPr>
          <w:p w14:paraId="78B2CE0C" w14:textId="17068BE9" w:rsidR="001B1226" w:rsidRPr="00A4338B" w:rsidRDefault="001B1226" w:rsidP="001346F1">
            <w:pPr>
              <w:pStyle w:val="NormalLeft"/>
              <w:rPr>
                <w:lang w:val="en-GB"/>
              </w:rPr>
            </w:pPr>
            <w:del w:id="1727" w:author="Author">
              <w:r w:rsidRPr="00A4338B" w:rsidDel="00906014">
                <w:rPr>
                  <w:lang w:val="en-GB"/>
                </w:rPr>
                <w:delText>Capital requirement for business operated in accordance with Art. 4 of Directive 2003/41/EC</w:delText>
              </w:r>
            </w:del>
          </w:p>
        </w:tc>
        <w:tc>
          <w:tcPr>
            <w:tcW w:w="4736" w:type="dxa"/>
            <w:tcBorders>
              <w:top w:val="single" w:sz="2" w:space="0" w:color="auto"/>
              <w:left w:val="single" w:sz="2" w:space="0" w:color="auto"/>
              <w:bottom w:val="single" w:sz="2" w:space="0" w:color="auto"/>
              <w:right w:val="single" w:sz="2" w:space="0" w:color="auto"/>
            </w:tcBorders>
          </w:tcPr>
          <w:p w14:paraId="7E97A662" w14:textId="4EDD3351" w:rsidR="001B1226" w:rsidRPr="00A4338B" w:rsidRDefault="001B1226" w:rsidP="001346F1">
            <w:pPr>
              <w:pStyle w:val="NormalLeft"/>
              <w:rPr>
                <w:lang w:val="en-GB"/>
              </w:rPr>
            </w:pPr>
            <w:del w:id="1728" w:author="Author">
              <w:r w:rsidRPr="00A4338B" w:rsidDel="00906014">
                <w:rPr>
                  <w:lang w:val="en-GB"/>
                </w:rPr>
                <w:delText>Amount of the capital requirement, calculated according to the rules stated in article 17 of Directive 2003/41/EC, for ring–fenced funds relating to pension business operated under article 4 of Directive 2003/41/EC to which transitional measures are applied. This item is to be reported only during the transitional period.</w:delText>
              </w:r>
            </w:del>
          </w:p>
        </w:tc>
      </w:tr>
      <w:tr w:rsidR="001B1226" w:rsidRPr="00A4338B" w14:paraId="622DF666" w14:textId="066EF7A2" w:rsidTr="001346F1">
        <w:tc>
          <w:tcPr>
            <w:tcW w:w="1671" w:type="dxa"/>
            <w:tcBorders>
              <w:top w:val="single" w:sz="2" w:space="0" w:color="auto"/>
              <w:left w:val="single" w:sz="2" w:space="0" w:color="auto"/>
              <w:bottom w:val="single" w:sz="2" w:space="0" w:color="auto"/>
              <w:right w:val="single" w:sz="2" w:space="0" w:color="auto"/>
            </w:tcBorders>
          </w:tcPr>
          <w:p w14:paraId="42D3F09A" w14:textId="68C36A4E" w:rsidR="001B1226" w:rsidRPr="00A4338B" w:rsidRDefault="001B1226" w:rsidP="001346F1">
            <w:pPr>
              <w:pStyle w:val="NormalLeft"/>
              <w:rPr>
                <w:lang w:val="en-GB"/>
              </w:rPr>
            </w:pPr>
            <w:del w:id="1729" w:author="Author">
              <w:r w:rsidRPr="00A4338B" w:rsidDel="00906014">
                <w:rPr>
                  <w:lang w:val="en-GB"/>
                </w:rPr>
                <w:delText>R0200/C0100</w:delText>
              </w:r>
            </w:del>
          </w:p>
        </w:tc>
        <w:tc>
          <w:tcPr>
            <w:tcW w:w="2879" w:type="dxa"/>
            <w:tcBorders>
              <w:top w:val="single" w:sz="2" w:space="0" w:color="auto"/>
              <w:left w:val="single" w:sz="2" w:space="0" w:color="auto"/>
              <w:bottom w:val="single" w:sz="2" w:space="0" w:color="auto"/>
              <w:right w:val="single" w:sz="2" w:space="0" w:color="auto"/>
            </w:tcBorders>
          </w:tcPr>
          <w:p w14:paraId="57C228F3" w14:textId="3A7655B9" w:rsidR="001B1226" w:rsidRPr="00A4338B" w:rsidRDefault="001B1226" w:rsidP="001346F1">
            <w:pPr>
              <w:pStyle w:val="NormalLeft"/>
              <w:rPr>
                <w:lang w:val="en-GB"/>
              </w:rPr>
            </w:pPr>
            <w:del w:id="1730" w:author="Author">
              <w:r w:rsidRPr="00A4338B" w:rsidDel="00906014">
                <w:rPr>
                  <w:lang w:val="en-GB"/>
                </w:rPr>
                <w:delText>Solvency capital requirement, excluding capital add–on</w:delText>
              </w:r>
            </w:del>
          </w:p>
        </w:tc>
        <w:tc>
          <w:tcPr>
            <w:tcW w:w="4736" w:type="dxa"/>
            <w:tcBorders>
              <w:top w:val="single" w:sz="2" w:space="0" w:color="auto"/>
              <w:left w:val="single" w:sz="2" w:space="0" w:color="auto"/>
              <w:bottom w:val="single" w:sz="2" w:space="0" w:color="auto"/>
              <w:right w:val="single" w:sz="2" w:space="0" w:color="auto"/>
            </w:tcBorders>
          </w:tcPr>
          <w:p w14:paraId="4EA9C66C" w14:textId="2C62CB1D" w:rsidR="001B1226" w:rsidRPr="00A4338B" w:rsidRDefault="001B1226" w:rsidP="001346F1">
            <w:pPr>
              <w:pStyle w:val="NormalLeft"/>
              <w:rPr>
                <w:lang w:val="en-GB"/>
              </w:rPr>
            </w:pPr>
            <w:del w:id="1731" w:author="Author">
              <w:r w:rsidRPr="00A4338B" w:rsidDel="00906014">
                <w:rPr>
                  <w:lang w:val="en-GB"/>
                </w:rPr>
                <w:delText>Amount of the total diversified SCR before any capital add–on.</w:delText>
              </w:r>
            </w:del>
          </w:p>
        </w:tc>
      </w:tr>
      <w:tr w:rsidR="001B1226" w:rsidRPr="00A4338B" w14:paraId="3E7C17E4" w14:textId="73FBE513" w:rsidTr="001346F1">
        <w:tc>
          <w:tcPr>
            <w:tcW w:w="1671" w:type="dxa"/>
            <w:tcBorders>
              <w:top w:val="single" w:sz="2" w:space="0" w:color="auto"/>
              <w:left w:val="single" w:sz="2" w:space="0" w:color="auto"/>
              <w:bottom w:val="single" w:sz="2" w:space="0" w:color="auto"/>
              <w:right w:val="single" w:sz="2" w:space="0" w:color="auto"/>
            </w:tcBorders>
          </w:tcPr>
          <w:p w14:paraId="185286BE" w14:textId="15698287" w:rsidR="001B1226" w:rsidRPr="00A4338B" w:rsidRDefault="001B1226" w:rsidP="001346F1">
            <w:pPr>
              <w:pStyle w:val="NormalLeft"/>
              <w:rPr>
                <w:lang w:val="en-GB"/>
              </w:rPr>
            </w:pPr>
            <w:del w:id="1732" w:author="Author">
              <w:r w:rsidRPr="00A4338B" w:rsidDel="00906014">
                <w:rPr>
                  <w:lang w:val="en-GB"/>
                </w:rPr>
                <w:delText>R0210/C0100</w:delText>
              </w:r>
            </w:del>
          </w:p>
        </w:tc>
        <w:tc>
          <w:tcPr>
            <w:tcW w:w="2879" w:type="dxa"/>
            <w:tcBorders>
              <w:top w:val="single" w:sz="2" w:space="0" w:color="auto"/>
              <w:left w:val="single" w:sz="2" w:space="0" w:color="auto"/>
              <w:bottom w:val="single" w:sz="2" w:space="0" w:color="auto"/>
              <w:right w:val="single" w:sz="2" w:space="0" w:color="auto"/>
            </w:tcBorders>
          </w:tcPr>
          <w:p w14:paraId="3107D8C7" w14:textId="1DCB257A" w:rsidR="001B1226" w:rsidRPr="00A4338B" w:rsidRDefault="001B1226" w:rsidP="001346F1">
            <w:pPr>
              <w:pStyle w:val="NormalLeft"/>
              <w:rPr>
                <w:lang w:val="en-GB"/>
              </w:rPr>
            </w:pPr>
            <w:del w:id="1733" w:author="Author">
              <w:r w:rsidRPr="00A4338B" w:rsidDel="00906014">
                <w:rPr>
                  <w:lang w:val="en-GB"/>
                </w:rPr>
                <w:delText>Capital add–ons already set</w:delText>
              </w:r>
            </w:del>
          </w:p>
        </w:tc>
        <w:tc>
          <w:tcPr>
            <w:tcW w:w="4736" w:type="dxa"/>
            <w:tcBorders>
              <w:top w:val="single" w:sz="2" w:space="0" w:color="auto"/>
              <w:left w:val="single" w:sz="2" w:space="0" w:color="auto"/>
              <w:bottom w:val="single" w:sz="2" w:space="0" w:color="auto"/>
              <w:right w:val="single" w:sz="2" w:space="0" w:color="auto"/>
            </w:tcBorders>
          </w:tcPr>
          <w:p w14:paraId="15141526" w14:textId="3529C083" w:rsidR="001B1226" w:rsidRPr="00A4338B" w:rsidRDefault="001B1226" w:rsidP="001346F1">
            <w:pPr>
              <w:pStyle w:val="NormalLeft"/>
              <w:rPr>
                <w:lang w:val="en-GB"/>
              </w:rPr>
            </w:pPr>
            <w:del w:id="1734" w:author="Author">
              <w:r w:rsidRPr="00A4338B" w:rsidDel="00906014">
                <w:rPr>
                  <w:lang w:val="en-GB"/>
                </w:rPr>
                <w:delText>Amount of capital add–on that had been set at the reporting reference date. It will not include capital add–ons set between that date and the submission of the data to the supervisory authority, nor any set after the submission of the data.</w:delText>
              </w:r>
            </w:del>
          </w:p>
        </w:tc>
      </w:tr>
      <w:tr w:rsidR="001B1226" w:rsidRPr="00A4338B" w14:paraId="4CC21B31" w14:textId="74298B06" w:rsidTr="001346F1">
        <w:tc>
          <w:tcPr>
            <w:tcW w:w="1671" w:type="dxa"/>
            <w:tcBorders>
              <w:top w:val="single" w:sz="2" w:space="0" w:color="auto"/>
              <w:left w:val="single" w:sz="2" w:space="0" w:color="auto"/>
              <w:bottom w:val="single" w:sz="2" w:space="0" w:color="auto"/>
              <w:right w:val="single" w:sz="2" w:space="0" w:color="auto"/>
            </w:tcBorders>
          </w:tcPr>
          <w:p w14:paraId="39AD4B70" w14:textId="16D29664" w:rsidR="001B1226" w:rsidRPr="00A4338B" w:rsidRDefault="001B1226" w:rsidP="001346F1">
            <w:pPr>
              <w:pStyle w:val="NormalLeft"/>
              <w:rPr>
                <w:lang w:val="en-GB"/>
              </w:rPr>
            </w:pPr>
            <w:del w:id="1735" w:author="Author">
              <w:r w:rsidRPr="00A4338B" w:rsidDel="00906014">
                <w:rPr>
                  <w:lang w:val="en-GB"/>
                </w:rPr>
                <w:delText>R0220/C0100</w:delText>
              </w:r>
            </w:del>
          </w:p>
        </w:tc>
        <w:tc>
          <w:tcPr>
            <w:tcW w:w="2879" w:type="dxa"/>
            <w:tcBorders>
              <w:top w:val="single" w:sz="2" w:space="0" w:color="auto"/>
              <w:left w:val="single" w:sz="2" w:space="0" w:color="auto"/>
              <w:bottom w:val="single" w:sz="2" w:space="0" w:color="auto"/>
              <w:right w:val="single" w:sz="2" w:space="0" w:color="auto"/>
            </w:tcBorders>
          </w:tcPr>
          <w:p w14:paraId="4833D7B6" w14:textId="0EE58957" w:rsidR="001B1226" w:rsidRPr="00A4338B" w:rsidRDefault="001B1226" w:rsidP="001346F1">
            <w:pPr>
              <w:pStyle w:val="NormalLeft"/>
              <w:rPr>
                <w:lang w:val="en-GB"/>
              </w:rPr>
            </w:pPr>
            <w:del w:id="1736" w:author="Author">
              <w:r w:rsidRPr="00A4338B" w:rsidDel="00906014">
                <w:rPr>
                  <w:lang w:val="en-GB"/>
                </w:rPr>
                <w:delText>Solvency capital requirement</w:delText>
              </w:r>
            </w:del>
          </w:p>
        </w:tc>
        <w:tc>
          <w:tcPr>
            <w:tcW w:w="4736" w:type="dxa"/>
            <w:tcBorders>
              <w:top w:val="single" w:sz="2" w:space="0" w:color="auto"/>
              <w:left w:val="single" w:sz="2" w:space="0" w:color="auto"/>
              <w:bottom w:val="single" w:sz="2" w:space="0" w:color="auto"/>
              <w:right w:val="single" w:sz="2" w:space="0" w:color="auto"/>
            </w:tcBorders>
          </w:tcPr>
          <w:p w14:paraId="07E73AA9" w14:textId="0BC13A48" w:rsidR="001B1226" w:rsidRPr="00A4338B" w:rsidRDefault="001B1226" w:rsidP="001346F1">
            <w:pPr>
              <w:pStyle w:val="NormalLeft"/>
              <w:rPr>
                <w:lang w:val="en-GB"/>
              </w:rPr>
            </w:pPr>
            <w:del w:id="1737" w:author="Author">
              <w:r w:rsidRPr="00A4338B" w:rsidDel="00906014">
                <w:rPr>
                  <w:lang w:val="en-GB"/>
                </w:rPr>
                <w:delText>Amount of total SCR calculated using full internal model.</w:delText>
              </w:r>
            </w:del>
          </w:p>
        </w:tc>
      </w:tr>
      <w:tr w:rsidR="001B1226" w:rsidRPr="00A4338B" w14:paraId="23A66A33" w14:textId="46C10E6B" w:rsidTr="001346F1">
        <w:tc>
          <w:tcPr>
            <w:tcW w:w="1671" w:type="dxa"/>
            <w:tcBorders>
              <w:top w:val="single" w:sz="2" w:space="0" w:color="auto"/>
              <w:left w:val="single" w:sz="2" w:space="0" w:color="auto"/>
              <w:bottom w:val="single" w:sz="2" w:space="0" w:color="auto"/>
              <w:right w:val="single" w:sz="2" w:space="0" w:color="auto"/>
            </w:tcBorders>
          </w:tcPr>
          <w:p w14:paraId="4D9A10AD" w14:textId="27E02E41" w:rsidR="001B1226" w:rsidRPr="00A4338B" w:rsidRDefault="001B1226" w:rsidP="001346F1">
            <w:pPr>
              <w:pStyle w:val="NormalCentered"/>
              <w:rPr>
                <w:lang w:val="en-GB"/>
              </w:rPr>
            </w:pPr>
            <w:del w:id="1738" w:author="Author">
              <w:r w:rsidRPr="00A4338B" w:rsidDel="00906014">
                <w:rPr>
                  <w:i/>
                  <w:iCs/>
                  <w:lang w:val="en-GB"/>
                </w:rPr>
                <w:lastRenderedPageBreak/>
                <w:delText>Other information on SCR</w:delText>
              </w:r>
            </w:del>
          </w:p>
        </w:tc>
        <w:tc>
          <w:tcPr>
            <w:tcW w:w="2879" w:type="dxa"/>
            <w:tcBorders>
              <w:top w:val="single" w:sz="2" w:space="0" w:color="auto"/>
              <w:left w:val="single" w:sz="2" w:space="0" w:color="auto"/>
              <w:bottom w:val="single" w:sz="2" w:space="0" w:color="auto"/>
              <w:right w:val="single" w:sz="2" w:space="0" w:color="auto"/>
            </w:tcBorders>
          </w:tcPr>
          <w:p w14:paraId="2A7E8993" w14:textId="44BCB1CE" w:rsidR="001B1226" w:rsidRPr="00A4338B" w:rsidRDefault="001B1226" w:rsidP="001346F1">
            <w:pPr>
              <w:pStyle w:val="NormalCentered"/>
              <w:rPr>
                <w:lang w:val="en-GB"/>
              </w:rPr>
            </w:pPr>
          </w:p>
        </w:tc>
        <w:tc>
          <w:tcPr>
            <w:tcW w:w="4736" w:type="dxa"/>
            <w:tcBorders>
              <w:top w:val="single" w:sz="2" w:space="0" w:color="auto"/>
              <w:left w:val="single" w:sz="2" w:space="0" w:color="auto"/>
              <w:bottom w:val="single" w:sz="2" w:space="0" w:color="auto"/>
              <w:right w:val="single" w:sz="2" w:space="0" w:color="auto"/>
            </w:tcBorders>
          </w:tcPr>
          <w:p w14:paraId="5370A63E" w14:textId="3CF4D0A4" w:rsidR="001B1226" w:rsidRPr="00A4338B" w:rsidRDefault="001B1226" w:rsidP="001346F1">
            <w:pPr>
              <w:pStyle w:val="NormalCentered"/>
              <w:rPr>
                <w:lang w:val="en-GB"/>
              </w:rPr>
            </w:pPr>
          </w:p>
        </w:tc>
      </w:tr>
      <w:tr w:rsidR="001B1226" w:rsidRPr="00A4338B" w14:paraId="12DF6468" w14:textId="6B3B4B87" w:rsidTr="001346F1">
        <w:tc>
          <w:tcPr>
            <w:tcW w:w="1671" w:type="dxa"/>
            <w:tcBorders>
              <w:top w:val="single" w:sz="2" w:space="0" w:color="auto"/>
              <w:left w:val="single" w:sz="2" w:space="0" w:color="auto"/>
              <w:bottom w:val="single" w:sz="2" w:space="0" w:color="auto"/>
              <w:right w:val="single" w:sz="2" w:space="0" w:color="auto"/>
            </w:tcBorders>
          </w:tcPr>
          <w:p w14:paraId="4244D98E" w14:textId="794CA23D" w:rsidR="001B1226" w:rsidRPr="00A4338B" w:rsidRDefault="001B1226" w:rsidP="001346F1">
            <w:pPr>
              <w:pStyle w:val="NormalLeft"/>
              <w:rPr>
                <w:lang w:val="en-GB"/>
              </w:rPr>
            </w:pPr>
            <w:del w:id="1739" w:author="Author">
              <w:r w:rsidRPr="00A4338B" w:rsidDel="00906014">
                <w:rPr>
                  <w:lang w:val="en-GB"/>
                </w:rPr>
                <w:delText>R0300/C0100</w:delText>
              </w:r>
            </w:del>
          </w:p>
        </w:tc>
        <w:tc>
          <w:tcPr>
            <w:tcW w:w="2879" w:type="dxa"/>
            <w:tcBorders>
              <w:top w:val="single" w:sz="2" w:space="0" w:color="auto"/>
              <w:left w:val="single" w:sz="2" w:space="0" w:color="auto"/>
              <w:bottom w:val="single" w:sz="2" w:space="0" w:color="auto"/>
              <w:right w:val="single" w:sz="2" w:space="0" w:color="auto"/>
            </w:tcBorders>
          </w:tcPr>
          <w:p w14:paraId="665AEACF" w14:textId="3DEAF1D7" w:rsidR="001B1226" w:rsidRPr="00A4338B" w:rsidRDefault="001B1226" w:rsidP="001346F1">
            <w:pPr>
              <w:pStyle w:val="NormalLeft"/>
              <w:rPr>
                <w:lang w:val="en-GB"/>
              </w:rPr>
            </w:pPr>
            <w:del w:id="1740" w:author="Author">
              <w:r w:rsidRPr="00A4338B" w:rsidDel="00906014">
                <w:rPr>
                  <w:lang w:val="en-GB"/>
                </w:rPr>
                <w:delText>Amount/estimate of the overall loss–absorbing capacity of technical provisions</w:delText>
              </w:r>
            </w:del>
          </w:p>
        </w:tc>
        <w:tc>
          <w:tcPr>
            <w:tcW w:w="4736" w:type="dxa"/>
            <w:tcBorders>
              <w:top w:val="single" w:sz="2" w:space="0" w:color="auto"/>
              <w:left w:val="single" w:sz="2" w:space="0" w:color="auto"/>
              <w:bottom w:val="single" w:sz="2" w:space="0" w:color="auto"/>
              <w:right w:val="single" w:sz="2" w:space="0" w:color="auto"/>
            </w:tcBorders>
          </w:tcPr>
          <w:p w14:paraId="48EEF951" w14:textId="5E5B48BB" w:rsidR="001B1226" w:rsidRPr="00A4338B" w:rsidRDefault="001B1226" w:rsidP="001346F1">
            <w:pPr>
              <w:pStyle w:val="NormalLeft"/>
              <w:rPr>
                <w:lang w:val="en-GB"/>
              </w:rPr>
            </w:pPr>
            <w:del w:id="1741" w:author="Author">
              <w:r w:rsidRPr="00A4338B" w:rsidDel="00906014">
                <w:rPr>
                  <w:lang w:val="en-GB"/>
                </w:rPr>
                <w:delText>Amount/Estimate of the overall adjustment for loss–absorbing capacity of technical provisions, including the part embedded in each component and the part reported as a single component.</w:delText>
              </w:r>
            </w:del>
          </w:p>
        </w:tc>
      </w:tr>
      <w:tr w:rsidR="001B1226" w:rsidRPr="00A4338B" w14:paraId="6FFE50F3" w14:textId="61D4E969" w:rsidTr="001346F1">
        <w:tc>
          <w:tcPr>
            <w:tcW w:w="1671" w:type="dxa"/>
            <w:tcBorders>
              <w:top w:val="single" w:sz="2" w:space="0" w:color="auto"/>
              <w:left w:val="single" w:sz="2" w:space="0" w:color="auto"/>
              <w:bottom w:val="single" w:sz="2" w:space="0" w:color="auto"/>
              <w:right w:val="single" w:sz="2" w:space="0" w:color="auto"/>
            </w:tcBorders>
          </w:tcPr>
          <w:p w14:paraId="1F1BA44D" w14:textId="7B72EEFD" w:rsidR="001B1226" w:rsidRPr="00A4338B" w:rsidRDefault="001B1226" w:rsidP="001346F1">
            <w:pPr>
              <w:pStyle w:val="NormalLeft"/>
              <w:rPr>
                <w:lang w:val="en-GB"/>
              </w:rPr>
            </w:pPr>
            <w:del w:id="1742" w:author="Author">
              <w:r w:rsidRPr="00A4338B" w:rsidDel="00906014">
                <w:rPr>
                  <w:lang w:val="en-GB"/>
                </w:rPr>
                <w:delText>R0310/C0100</w:delText>
              </w:r>
            </w:del>
          </w:p>
        </w:tc>
        <w:tc>
          <w:tcPr>
            <w:tcW w:w="2879" w:type="dxa"/>
            <w:tcBorders>
              <w:top w:val="single" w:sz="2" w:space="0" w:color="auto"/>
              <w:left w:val="single" w:sz="2" w:space="0" w:color="auto"/>
              <w:bottom w:val="single" w:sz="2" w:space="0" w:color="auto"/>
              <w:right w:val="single" w:sz="2" w:space="0" w:color="auto"/>
            </w:tcBorders>
          </w:tcPr>
          <w:p w14:paraId="027AF27F" w14:textId="68FE3638" w:rsidR="001B1226" w:rsidRPr="00A4338B" w:rsidRDefault="001B1226" w:rsidP="001346F1">
            <w:pPr>
              <w:pStyle w:val="NormalLeft"/>
              <w:rPr>
                <w:lang w:val="en-GB"/>
              </w:rPr>
            </w:pPr>
            <w:del w:id="1743" w:author="Author">
              <w:r w:rsidRPr="00A4338B" w:rsidDel="00906014">
                <w:rPr>
                  <w:lang w:val="en-GB"/>
                </w:rPr>
                <w:delText>Amount/estimate of the overall loss–absorbing capacity of deferred taxes</w:delText>
              </w:r>
            </w:del>
          </w:p>
        </w:tc>
        <w:tc>
          <w:tcPr>
            <w:tcW w:w="4736" w:type="dxa"/>
            <w:tcBorders>
              <w:top w:val="single" w:sz="2" w:space="0" w:color="auto"/>
              <w:left w:val="single" w:sz="2" w:space="0" w:color="auto"/>
              <w:bottom w:val="single" w:sz="2" w:space="0" w:color="auto"/>
              <w:right w:val="single" w:sz="2" w:space="0" w:color="auto"/>
            </w:tcBorders>
          </w:tcPr>
          <w:p w14:paraId="41B5A16B" w14:textId="0BF8F5E6" w:rsidR="001B1226" w:rsidRPr="00A4338B" w:rsidRDefault="001B1226" w:rsidP="001346F1">
            <w:pPr>
              <w:pStyle w:val="NormalLeft"/>
              <w:rPr>
                <w:lang w:val="en-GB"/>
              </w:rPr>
            </w:pPr>
            <w:del w:id="1744" w:author="Author">
              <w:r w:rsidRPr="00A4338B" w:rsidDel="00906014">
                <w:rPr>
                  <w:lang w:val="en-GB"/>
                </w:rPr>
                <w:delText>Amount/Estimate of the overall adjustment for loss–absorbing capacity for deferred taxes, including the part embedded in each component and the part reported as a single component.</w:delText>
              </w:r>
            </w:del>
          </w:p>
        </w:tc>
      </w:tr>
      <w:tr w:rsidR="001B1226" w:rsidRPr="00A4338B" w14:paraId="24011ED8" w14:textId="122306B5" w:rsidTr="001346F1">
        <w:tc>
          <w:tcPr>
            <w:tcW w:w="1671" w:type="dxa"/>
            <w:tcBorders>
              <w:top w:val="single" w:sz="2" w:space="0" w:color="auto"/>
              <w:left w:val="single" w:sz="2" w:space="0" w:color="auto"/>
              <w:bottom w:val="single" w:sz="2" w:space="0" w:color="auto"/>
              <w:right w:val="single" w:sz="2" w:space="0" w:color="auto"/>
            </w:tcBorders>
          </w:tcPr>
          <w:p w14:paraId="0A746B46" w14:textId="130AA495" w:rsidR="001B1226" w:rsidRPr="00A4338B" w:rsidRDefault="001B1226" w:rsidP="001346F1">
            <w:pPr>
              <w:pStyle w:val="NormalLeft"/>
              <w:rPr>
                <w:lang w:val="en-GB"/>
              </w:rPr>
            </w:pPr>
            <w:del w:id="1745" w:author="Author">
              <w:r w:rsidRPr="00A4338B" w:rsidDel="00906014">
                <w:rPr>
                  <w:lang w:val="en-GB"/>
                </w:rPr>
                <w:delText>R0410/C0100</w:delText>
              </w:r>
            </w:del>
          </w:p>
        </w:tc>
        <w:tc>
          <w:tcPr>
            <w:tcW w:w="2879" w:type="dxa"/>
            <w:tcBorders>
              <w:top w:val="single" w:sz="2" w:space="0" w:color="auto"/>
              <w:left w:val="single" w:sz="2" w:space="0" w:color="auto"/>
              <w:bottom w:val="single" w:sz="2" w:space="0" w:color="auto"/>
              <w:right w:val="single" w:sz="2" w:space="0" w:color="auto"/>
            </w:tcBorders>
          </w:tcPr>
          <w:p w14:paraId="2F440C9C" w14:textId="60ACF368" w:rsidR="001B1226" w:rsidRPr="00A4338B" w:rsidRDefault="001B1226" w:rsidP="001346F1">
            <w:pPr>
              <w:pStyle w:val="NormalLeft"/>
              <w:rPr>
                <w:lang w:val="en-GB"/>
              </w:rPr>
            </w:pPr>
            <w:del w:id="1746" w:author="Author">
              <w:r w:rsidRPr="00A4338B" w:rsidDel="00906014">
                <w:rPr>
                  <w:lang w:val="en-GB"/>
                </w:rPr>
                <w:delText>Total amount of notional Solvency Capital Requirements for remaining part</w:delText>
              </w:r>
            </w:del>
          </w:p>
        </w:tc>
        <w:tc>
          <w:tcPr>
            <w:tcW w:w="4736" w:type="dxa"/>
            <w:tcBorders>
              <w:top w:val="single" w:sz="2" w:space="0" w:color="auto"/>
              <w:left w:val="single" w:sz="2" w:space="0" w:color="auto"/>
              <w:bottom w:val="single" w:sz="2" w:space="0" w:color="auto"/>
              <w:right w:val="single" w:sz="2" w:space="0" w:color="auto"/>
            </w:tcBorders>
          </w:tcPr>
          <w:p w14:paraId="60A48EA4" w14:textId="0347484A" w:rsidR="001B1226" w:rsidRPr="00A4338B" w:rsidRDefault="001B1226" w:rsidP="001346F1">
            <w:pPr>
              <w:pStyle w:val="NormalLeft"/>
              <w:rPr>
                <w:lang w:val="en-GB"/>
              </w:rPr>
            </w:pPr>
            <w:del w:id="1747" w:author="Author">
              <w:r w:rsidRPr="00A4338B" w:rsidDel="00906014">
                <w:rPr>
                  <w:lang w:val="en-GB"/>
                </w:rPr>
                <w:delText>Amount of the notional SCRs of remaining part when group has RFF.</w:delText>
              </w:r>
            </w:del>
          </w:p>
        </w:tc>
      </w:tr>
      <w:tr w:rsidR="001B1226" w:rsidRPr="00A4338B" w14:paraId="125C0F1C" w14:textId="3FB8C108" w:rsidTr="001346F1">
        <w:tc>
          <w:tcPr>
            <w:tcW w:w="1671" w:type="dxa"/>
            <w:tcBorders>
              <w:top w:val="single" w:sz="2" w:space="0" w:color="auto"/>
              <w:left w:val="single" w:sz="2" w:space="0" w:color="auto"/>
              <w:bottom w:val="single" w:sz="2" w:space="0" w:color="auto"/>
              <w:right w:val="single" w:sz="2" w:space="0" w:color="auto"/>
            </w:tcBorders>
          </w:tcPr>
          <w:p w14:paraId="5A090235" w14:textId="09723BAD" w:rsidR="001B1226" w:rsidRPr="00A4338B" w:rsidRDefault="001B1226" w:rsidP="001346F1">
            <w:pPr>
              <w:pStyle w:val="NormalLeft"/>
              <w:rPr>
                <w:lang w:val="en-GB"/>
              </w:rPr>
            </w:pPr>
            <w:del w:id="1748" w:author="Author">
              <w:r w:rsidRPr="00A4338B" w:rsidDel="00906014">
                <w:rPr>
                  <w:lang w:val="en-GB"/>
                </w:rPr>
                <w:delText>R0420/C0100</w:delText>
              </w:r>
            </w:del>
          </w:p>
        </w:tc>
        <w:tc>
          <w:tcPr>
            <w:tcW w:w="2879" w:type="dxa"/>
            <w:tcBorders>
              <w:top w:val="single" w:sz="2" w:space="0" w:color="auto"/>
              <w:left w:val="single" w:sz="2" w:space="0" w:color="auto"/>
              <w:bottom w:val="single" w:sz="2" w:space="0" w:color="auto"/>
              <w:right w:val="single" w:sz="2" w:space="0" w:color="auto"/>
            </w:tcBorders>
          </w:tcPr>
          <w:p w14:paraId="26A69EDF" w14:textId="6017BB1D" w:rsidR="001B1226" w:rsidRPr="00A4338B" w:rsidRDefault="001B1226" w:rsidP="001346F1">
            <w:pPr>
              <w:pStyle w:val="NormalLeft"/>
              <w:rPr>
                <w:lang w:val="en-GB"/>
              </w:rPr>
            </w:pPr>
            <w:del w:id="1749" w:author="Author">
              <w:r w:rsidRPr="00A4338B" w:rsidDel="00906014">
                <w:rPr>
                  <w:lang w:val="en-GB"/>
                </w:rPr>
                <w:delText>Total amount of Notional Solvency Capital Requirements for ring fenced funds</w:delText>
              </w:r>
            </w:del>
          </w:p>
        </w:tc>
        <w:tc>
          <w:tcPr>
            <w:tcW w:w="4736" w:type="dxa"/>
            <w:tcBorders>
              <w:top w:val="single" w:sz="2" w:space="0" w:color="auto"/>
              <w:left w:val="single" w:sz="2" w:space="0" w:color="auto"/>
              <w:bottom w:val="single" w:sz="2" w:space="0" w:color="auto"/>
              <w:right w:val="single" w:sz="2" w:space="0" w:color="auto"/>
            </w:tcBorders>
          </w:tcPr>
          <w:p w14:paraId="61298EE7" w14:textId="57C5F368" w:rsidR="001B1226" w:rsidRPr="00A4338B" w:rsidRDefault="001B1226" w:rsidP="001346F1">
            <w:pPr>
              <w:pStyle w:val="NormalLeft"/>
              <w:rPr>
                <w:lang w:val="en-GB"/>
              </w:rPr>
            </w:pPr>
            <w:del w:id="1750" w:author="Author">
              <w:r w:rsidRPr="00A4338B" w:rsidDel="00906014">
                <w:rPr>
                  <w:lang w:val="en-GB"/>
                </w:rPr>
                <w:delText>Amount of the sum of notional SCRs of all ring–fenced funds when group has RFF (other than those related to business operated in accordance with article 4 of Directive 2003/41/EC (transitional)).</w:delText>
              </w:r>
            </w:del>
          </w:p>
        </w:tc>
      </w:tr>
      <w:tr w:rsidR="001B1226" w:rsidRPr="00A4338B" w14:paraId="67969C97" w14:textId="41BFD876" w:rsidTr="001346F1">
        <w:tc>
          <w:tcPr>
            <w:tcW w:w="1671" w:type="dxa"/>
            <w:tcBorders>
              <w:top w:val="single" w:sz="2" w:space="0" w:color="auto"/>
              <w:left w:val="single" w:sz="2" w:space="0" w:color="auto"/>
              <w:bottom w:val="single" w:sz="2" w:space="0" w:color="auto"/>
              <w:right w:val="single" w:sz="2" w:space="0" w:color="auto"/>
            </w:tcBorders>
          </w:tcPr>
          <w:p w14:paraId="70BC5AD1" w14:textId="347678AB" w:rsidR="001B1226" w:rsidRPr="00A4338B" w:rsidRDefault="001B1226" w:rsidP="001346F1">
            <w:pPr>
              <w:pStyle w:val="NormalLeft"/>
              <w:rPr>
                <w:lang w:val="en-GB"/>
              </w:rPr>
            </w:pPr>
            <w:del w:id="1751" w:author="Author">
              <w:r w:rsidRPr="00A4338B" w:rsidDel="00906014">
                <w:rPr>
                  <w:lang w:val="en-GB"/>
                </w:rPr>
                <w:delText>R0430/C0100</w:delText>
              </w:r>
            </w:del>
          </w:p>
        </w:tc>
        <w:tc>
          <w:tcPr>
            <w:tcW w:w="2879" w:type="dxa"/>
            <w:tcBorders>
              <w:top w:val="single" w:sz="2" w:space="0" w:color="auto"/>
              <w:left w:val="single" w:sz="2" w:space="0" w:color="auto"/>
              <w:bottom w:val="single" w:sz="2" w:space="0" w:color="auto"/>
              <w:right w:val="single" w:sz="2" w:space="0" w:color="auto"/>
            </w:tcBorders>
          </w:tcPr>
          <w:p w14:paraId="04F5063B" w14:textId="373CD9A6" w:rsidR="001B1226" w:rsidRPr="00A4338B" w:rsidRDefault="001B1226" w:rsidP="001346F1">
            <w:pPr>
              <w:pStyle w:val="NormalLeft"/>
              <w:rPr>
                <w:lang w:val="en-GB"/>
              </w:rPr>
            </w:pPr>
            <w:del w:id="1752" w:author="Author">
              <w:r w:rsidRPr="00A4338B" w:rsidDel="00906014">
                <w:rPr>
                  <w:lang w:val="en-GB"/>
                </w:rPr>
                <w:delText>Total amount of Notional Solvency Capital Requirements for matching adjustment portfolios</w:delText>
              </w:r>
            </w:del>
          </w:p>
        </w:tc>
        <w:tc>
          <w:tcPr>
            <w:tcW w:w="4736" w:type="dxa"/>
            <w:tcBorders>
              <w:top w:val="single" w:sz="2" w:space="0" w:color="auto"/>
              <w:left w:val="single" w:sz="2" w:space="0" w:color="auto"/>
              <w:bottom w:val="single" w:sz="2" w:space="0" w:color="auto"/>
              <w:right w:val="single" w:sz="2" w:space="0" w:color="auto"/>
            </w:tcBorders>
          </w:tcPr>
          <w:p w14:paraId="46FCB41D" w14:textId="7E682426" w:rsidR="001B1226" w:rsidRPr="00A4338B" w:rsidRDefault="001B1226" w:rsidP="001346F1">
            <w:pPr>
              <w:pStyle w:val="NormalLeft"/>
              <w:rPr>
                <w:lang w:val="en-GB"/>
              </w:rPr>
            </w:pPr>
            <w:del w:id="1753" w:author="Author">
              <w:r w:rsidRPr="00A4338B" w:rsidDel="00906014">
                <w:rPr>
                  <w:lang w:val="en-GB"/>
                </w:rPr>
                <w:delText>Amount of the sum of notional SCRs of all matching adjustment portfolios.</w:delText>
              </w:r>
            </w:del>
          </w:p>
        </w:tc>
      </w:tr>
      <w:tr w:rsidR="001B1226" w:rsidRPr="00A4338B" w14:paraId="6AEB86B2" w14:textId="5C6B89A1" w:rsidTr="001346F1">
        <w:tc>
          <w:tcPr>
            <w:tcW w:w="1671" w:type="dxa"/>
            <w:tcBorders>
              <w:top w:val="single" w:sz="2" w:space="0" w:color="auto"/>
              <w:left w:val="single" w:sz="2" w:space="0" w:color="auto"/>
              <w:bottom w:val="single" w:sz="2" w:space="0" w:color="auto"/>
              <w:right w:val="single" w:sz="2" w:space="0" w:color="auto"/>
            </w:tcBorders>
          </w:tcPr>
          <w:p w14:paraId="180247D1" w14:textId="535AAC35" w:rsidR="001B1226" w:rsidRPr="00A4338B" w:rsidRDefault="001B1226" w:rsidP="001346F1">
            <w:pPr>
              <w:pStyle w:val="NormalLeft"/>
              <w:rPr>
                <w:lang w:val="en-GB"/>
              </w:rPr>
            </w:pPr>
            <w:del w:id="1754" w:author="Author">
              <w:r w:rsidRPr="00A4338B" w:rsidDel="00906014">
                <w:rPr>
                  <w:lang w:val="en-GB"/>
                </w:rPr>
                <w:delText>R0440/C0100</w:delText>
              </w:r>
            </w:del>
          </w:p>
        </w:tc>
        <w:tc>
          <w:tcPr>
            <w:tcW w:w="2879" w:type="dxa"/>
            <w:tcBorders>
              <w:top w:val="single" w:sz="2" w:space="0" w:color="auto"/>
              <w:left w:val="single" w:sz="2" w:space="0" w:color="auto"/>
              <w:bottom w:val="single" w:sz="2" w:space="0" w:color="auto"/>
              <w:right w:val="single" w:sz="2" w:space="0" w:color="auto"/>
            </w:tcBorders>
          </w:tcPr>
          <w:p w14:paraId="2A89D32D" w14:textId="5663F27E" w:rsidR="001B1226" w:rsidRPr="00A4338B" w:rsidRDefault="001B1226" w:rsidP="001346F1">
            <w:pPr>
              <w:pStyle w:val="NormalLeft"/>
              <w:rPr>
                <w:lang w:val="en-GB"/>
              </w:rPr>
            </w:pPr>
            <w:del w:id="1755" w:author="Author">
              <w:r w:rsidRPr="00A4338B" w:rsidDel="00906014">
                <w:rPr>
                  <w:lang w:val="en-GB"/>
                </w:rPr>
                <w:delText>Diversification effects due to RFF nSCR aggregation for Article 304</w:delText>
              </w:r>
            </w:del>
          </w:p>
        </w:tc>
        <w:tc>
          <w:tcPr>
            <w:tcW w:w="4736" w:type="dxa"/>
            <w:tcBorders>
              <w:top w:val="single" w:sz="2" w:space="0" w:color="auto"/>
              <w:left w:val="single" w:sz="2" w:space="0" w:color="auto"/>
              <w:bottom w:val="single" w:sz="2" w:space="0" w:color="auto"/>
              <w:right w:val="single" w:sz="2" w:space="0" w:color="auto"/>
            </w:tcBorders>
          </w:tcPr>
          <w:p w14:paraId="04772C4F" w14:textId="59B02AB9" w:rsidR="001B1226" w:rsidRPr="00A4338B" w:rsidRDefault="001B1226" w:rsidP="001346F1">
            <w:pPr>
              <w:pStyle w:val="NormalLeft"/>
              <w:rPr>
                <w:lang w:val="en-GB"/>
              </w:rPr>
            </w:pPr>
            <w:del w:id="1756" w:author="Author">
              <w:r w:rsidRPr="00A4338B" w:rsidDel="00906014">
                <w:rPr>
                  <w:lang w:val="en-GB"/>
                </w:rPr>
                <w:delText>Amount of the adjustment for a diversification effect between ring fenced funds under Article 304 of Directive 2009/138/EC and remaining part where applicable.</w:delText>
              </w:r>
            </w:del>
          </w:p>
        </w:tc>
      </w:tr>
      <w:tr w:rsidR="001B1226" w:rsidRPr="00A4338B" w14:paraId="5E6541E8" w14:textId="1DA68175" w:rsidTr="001346F1">
        <w:tc>
          <w:tcPr>
            <w:tcW w:w="1671" w:type="dxa"/>
            <w:tcBorders>
              <w:top w:val="single" w:sz="2" w:space="0" w:color="auto"/>
              <w:left w:val="single" w:sz="2" w:space="0" w:color="auto"/>
              <w:bottom w:val="single" w:sz="2" w:space="0" w:color="auto"/>
              <w:right w:val="single" w:sz="2" w:space="0" w:color="auto"/>
            </w:tcBorders>
          </w:tcPr>
          <w:p w14:paraId="689B5D1D" w14:textId="46F7B183" w:rsidR="001B1226" w:rsidRPr="00A4338B" w:rsidRDefault="001B1226" w:rsidP="001346F1">
            <w:pPr>
              <w:pStyle w:val="NormalLeft"/>
              <w:rPr>
                <w:lang w:val="en-GB"/>
              </w:rPr>
            </w:pPr>
            <w:del w:id="1757" w:author="Author">
              <w:r w:rsidRPr="00A4338B" w:rsidDel="00906014">
                <w:rPr>
                  <w:lang w:val="en-GB"/>
                </w:rPr>
                <w:delText>R0460/C0100</w:delText>
              </w:r>
            </w:del>
          </w:p>
        </w:tc>
        <w:tc>
          <w:tcPr>
            <w:tcW w:w="2879" w:type="dxa"/>
            <w:tcBorders>
              <w:top w:val="single" w:sz="2" w:space="0" w:color="auto"/>
              <w:left w:val="single" w:sz="2" w:space="0" w:color="auto"/>
              <w:bottom w:val="single" w:sz="2" w:space="0" w:color="auto"/>
              <w:right w:val="single" w:sz="2" w:space="0" w:color="auto"/>
            </w:tcBorders>
          </w:tcPr>
          <w:p w14:paraId="2B500484" w14:textId="3D9CE486" w:rsidR="001B1226" w:rsidRPr="00A4338B" w:rsidRDefault="001B1226" w:rsidP="001346F1">
            <w:pPr>
              <w:pStyle w:val="NormalLeft"/>
              <w:rPr>
                <w:lang w:val="en-GB"/>
              </w:rPr>
            </w:pPr>
            <w:del w:id="1758" w:author="Author">
              <w:r w:rsidRPr="00A4338B" w:rsidDel="00906014">
                <w:rPr>
                  <w:lang w:val="en-GB"/>
                </w:rPr>
                <w:delText>Net future discretionary benefits</w:delText>
              </w:r>
            </w:del>
          </w:p>
        </w:tc>
        <w:tc>
          <w:tcPr>
            <w:tcW w:w="4736" w:type="dxa"/>
            <w:tcBorders>
              <w:top w:val="single" w:sz="2" w:space="0" w:color="auto"/>
              <w:left w:val="single" w:sz="2" w:space="0" w:color="auto"/>
              <w:bottom w:val="single" w:sz="2" w:space="0" w:color="auto"/>
              <w:right w:val="single" w:sz="2" w:space="0" w:color="auto"/>
            </w:tcBorders>
          </w:tcPr>
          <w:p w14:paraId="37CA13C5" w14:textId="588D3E53" w:rsidR="001B1226" w:rsidRPr="00A4338B" w:rsidRDefault="001B1226" w:rsidP="001346F1">
            <w:pPr>
              <w:pStyle w:val="NormalLeft"/>
              <w:rPr>
                <w:lang w:val="en-GB"/>
              </w:rPr>
            </w:pPr>
            <w:del w:id="1759" w:author="Author">
              <w:r w:rsidRPr="00A4338B" w:rsidDel="00906014">
                <w:rPr>
                  <w:lang w:val="en-GB"/>
                </w:rPr>
                <w:delText>Amount of technical provisions without risk margin in relation to future discretionary benefits net of reinsurance</w:delText>
              </w:r>
            </w:del>
          </w:p>
        </w:tc>
      </w:tr>
      <w:tr w:rsidR="001B1226" w:rsidRPr="00A4338B" w14:paraId="23A70769" w14:textId="3E707DC7" w:rsidTr="001346F1">
        <w:tc>
          <w:tcPr>
            <w:tcW w:w="1671" w:type="dxa"/>
            <w:tcBorders>
              <w:top w:val="single" w:sz="2" w:space="0" w:color="auto"/>
              <w:left w:val="single" w:sz="2" w:space="0" w:color="auto"/>
              <w:bottom w:val="single" w:sz="2" w:space="0" w:color="auto"/>
              <w:right w:val="single" w:sz="2" w:space="0" w:color="auto"/>
            </w:tcBorders>
          </w:tcPr>
          <w:p w14:paraId="6D9E5D36" w14:textId="6A5EA784" w:rsidR="001B1226" w:rsidRPr="00A4338B" w:rsidRDefault="001B1226" w:rsidP="001346F1">
            <w:pPr>
              <w:pStyle w:val="NormalLeft"/>
              <w:rPr>
                <w:lang w:val="en-GB"/>
              </w:rPr>
            </w:pPr>
            <w:del w:id="1760" w:author="Author">
              <w:r w:rsidRPr="00A4338B" w:rsidDel="00906014">
                <w:rPr>
                  <w:lang w:val="en-GB"/>
                </w:rPr>
                <w:delText>R0470/C0100</w:delText>
              </w:r>
            </w:del>
          </w:p>
        </w:tc>
        <w:tc>
          <w:tcPr>
            <w:tcW w:w="2879" w:type="dxa"/>
            <w:tcBorders>
              <w:top w:val="single" w:sz="2" w:space="0" w:color="auto"/>
              <w:left w:val="single" w:sz="2" w:space="0" w:color="auto"/>
              <w:bottom w:val="single" w:sz="2" w:space="0" w:color="auto"/>
              <w:right w:val="single" w:sz="2" w:space="0" w:color="auto"/>
            </w:tcBorders>
          </w:tcPr>
          <w:p w14:paraId="6F6ACB16" w14:textId="6BEFD22B" w:rsidR="001B1226" w:rsidRPr="00A4338B" w:rsidRDefault="001B1226" w:rsidP="001346F1">
            <w:pPr>
              <w:pStyle w:val="NormalLeft"/>
              <w:rPr>
                <w:lang w:val="en-GB"/>
              </w:rPr>
            </w:pPr>
            <w:del w:id="1761" w:author="Author">
              <w:r w:rsidRPr="00A4338B" w:rsidDel="00906014">
                <w:rPr>
                  <w:lang w:val="en-GB"/>
                </w:rPr>
                <w:delText>Minimum consolidated group solvency capital requirement</w:delText>
              </w:r>
            </w:del>
          </w:p>
        </w:tc>
        <w:tc>
          <w:tcPr>
            <w:tcW w:w="4736" w:type="dxa"/>
            <w:tcBorders>
              <w:top w:val="single" w:sz="2" w:space="0" w:color="auto"/>
              <w:left w:val="single" w:sz="2" w:space="0" w:color="auto"/>
              <w:bottom w:val="single" w:sz="2" w:space="0" w:color="auto"/>
              <w:right w:val="single" w:sz="2" w:space="0" w:color="auto"/>
            </w:tcBorders>
          </w:tcPr>
          <w:p w14:paraId="6EFE0F8A" w14:textId="6AC3931E" w:rsidR="001B1226" w:rsidRPr="00A4338B" w:rsidRDefault="001B1226" w:rsidP="001346F1">
            <w:pPr>
              <w:pStyle w:val="NormalLeft"/>
              <w:rPr>
                <w:lang w:val="en-GB"/>
              </w:rPr>
            </w:pPr>
            <w:del w:id="1762" w:author="Author">
              <w:r w:rsidRPr="00A4338B" w:rsidDel="00906014">
                <w:rPr>
                  <w:lang w:val="en-GB"/>
                </w:rPr>
                <w:delText>Amount of the minimum consolidated group Solvency Capital Requirement as stated in article 230 of Directive 2009/138/EC. This item is applicable to group reporting only.</w:delText>
              </w:r>
            </w:del>
          </w:p>
        </w:tc>
      </w:tr>
      <w:tr w:rsidR="001B1226" w:rsidRPr="00A4338B" w14:paraId="3A43B72F" w14:textId="2D6F434F" w:rsidTr="001346F1">
        <w:tc>
          <w:tcPr>
            <w:tcW w:w="1671" w:type="dxa"/>
            <w:tcBorders>
              <w:top w:val="single" w:sz="2" w:space="0" w:color="auto"/>
              <w:left w:val="single" w:sz="2" w:space="0" w:color="auto"/>
              <w:bottom w:val="single" w:sz="2" w:space="0" w:color="auto"/>
              <w:right w:val="single" w:sz="2" w:space="0" w:color="auto"/>
            </w:tcBorders>
          </w:tcPr>
          <w:p w14:paraId="59D41EBC" w14:textId="095681C6" w:rsidR="001B1226" w:rsidRPr="00A4338B" w:rsidRDefault="001B1226" w:rsidP="001346F1">
            <w:pPr>
              <w:pStyle w:val="NormalLeft"/>
              <w:rPr>
                <w:lang w:val="en-GB"/>
              </w:rPr>
            </w:pPr>
            <w:del w:id="1763" w:author="Author">
              <w:r w:rsidRPr="00A4338B" w:rsidDel="00906014">
                <w:rPr>
                  <w:lang w:val="en-GB"/>
                </w:rPr>
                <w:delText>R0500/C0100</w:delText>
              </w:r>
            </w:del>
          </w:p>
        </w:tc>
        <w:tc>
          <w:tcPr>
            <w:tcW w:w="2879" w:type="dxa"/>
            <w:tcBorders>
              <w:top w:val="single" w:sz="2" w:space="0" w:color="auto"/>
              <w:left w:val="single" w:sz="2" w:space="0" w:color="auto"/>
              <w:bottom w:val="single" w:sz="2" w:space="0" w:color="auto"/>
              <w:right w:val="single" w:sz="2" w:space="0" w:color="auto"/>
            </w:tcBorders>
          </w:tcPr>
          <w:p w14:paraId="39ABF919" w14:textId="554669D2" w:rsidR="001B1226" w:rsidRPr="00A4338B" w:rsidRDefault="001B1226" w:rsidP="001346F1">
            <w:pPr>
              <w:pStyle w:val="NormalLeft"/>
              <w:rPr>
                <w:lang w:val="en-GB"/>
              </w:rPr>
            </w:pPr>
            <w:del w:id="1764" w:author="Author">
              <w:r w:rsidRPr="00A4338B" w:rsidDel="00906014">
                <w:rPr>
                  <w:lang w:val="en-GB"/>
                </w:rPr>
                <w:delText xml:space="preserve">Capital requirement for other financial sectors </w:delText>
              </w:r>
              <w:r w:rsidRPr="00A4338B" w:rsidDel="00906014">
                <w:rPr>
                  <w:lang w:val="en-GB"/>
                </w:rPr>
                <w:lastRenderedPageBreak/>
                <w:delText>(Non–insurance capital requirements)</w:delText>
              </w:r>
            </w:del>
          </w:p>
        </w:tc>
        <w:tc>
          <w:tcPr>
            <w:tcW w:w="4736" w:type="dxa"/>
            <w:tcBorders>
              <w:top w:val="single" w:sz="2" w:space="0" w:color="auto"/>
              <w:left w:val="single" w:sz="2" w:space="0" w:color="auto"/>
              <w:bottom w:val="single" w:sz="2" w:space="0" w:color="auto"/>
              <w:right w:val="single" w:sz="2" w:space="0" w:color="auto"/>
            </w:tcBorders>
          </w:tcPr>
          <w:p w14:paraId="15801604" w14:textId="4FC3B42C" w:rsidR="001B1226" w:rsidRPr="00A4338B" w:rsidDel="00906014" w:rsidRDefault="001B1226" w:rsidP="001346F1">
            <w:pPr>
              <w:pStyle w:val="NormalLeft"/>
              <w:rPr>
                <w:del w:id="1765" w:author="Author"/>
                <w:lang w:val="en-GB"/>
              </w:rPr>
            </w:pPr>
            <w:del w:id="1766" w:author="Author">
              <w:r w:rsidRPr="00A4338B" w:rsidDel="00906014">
                <w:rPr>
                  <w:lang w:val="en-GB"/>
                </w:rPr>
                <w:lastRenderedPageBreak/>
                <w:delText>Amount of capital requirement for other financial sectors.</w:delText>
              </w:r>
            </w:del>
          </w:p>
          <w:p w14:paraId="6DD95A70" w14:textId="0127F7B4" w:rsidR="001B1226" w:rsidRPr="00A4338B" w:rsidDel="00906014" w:rsidRDefault="001B1226" w:rsidP="001346F1">
            <w:pPr>
              <w:pStyle w:val="NormalLeft"/>
              <w:rPr>
                <w:del w:id="1767" w:author="Author"/>
                <w:lang w:val="en-GB"/>
              </w:rPr>
            </w:pPr>
            <w:del w:id="1768" w:author="Author">
              <w:r w:rsidRPr="00A4338B" w:rsidDel="00906014">
                <w:rPr>
                  <w:lang w:val="en-GB"/>
                </w:rPr>
                <w:lastRenderedPageBreak/>
                <w:delText>R0500 is expected to be equal to the sum of R0510, R0520 and R0530. </w:delText>
              </w:r>
              <w:r w:rsidR="009C7767" w:rsidRPr="00A4338B" w:rsidDel="00906014">
                <w:rPr>
                  <w:lang w:val="en-GB"/>
                </w:rPr>
                <w:delText xml:space="preserve"> </w:delText>
              </w:r>
            </w:del>
          </w:p>
          <w:p w14:paraId="466F635D" w14:textId="0E93A48F" w:rsidR="001B1226" w:rsidRPr="00A4338B" w:rsidRDefault="001B1226" w:rsidP="001346F1">
            <w:pPr>
              <w:pStyle w:val="NormalLeft"/>
              <w:rPr>
                <w:lang w:val="en-GB"/>
              </w:rPr>
            </w:pPr>
            <w:del w:id="1769" w:author="Author">
              <w:r w:rsidRPr="00A4338B" w:rsidDel="00906014">
                <w:rPr>
                  <w:lang w:val="en-GB"/>
                </w:rPr>
                <w:delText>This item is only applicable to group reporting where the group includes an undertaking which is subject to non–insurance capital requirements, such as a bank, and is the capital requirement calculated in accordance with the appropriate requirements.</w:delText>
              </w:r>
            </w:del>
          </w:p>
        </w:tc>
      </w:tr>
      <w:tr w:rsidR="001B1226" w:rsidRPr="00A4338B" w14:paraId="79F5DAEA" w14:textId="3BA3D66D" w:rsidTr="001346F1">
        <w:tc>
          <w:tcPr>
            <w:tcW w:w="1671" w:type="dxa"/>
            <w:tcBorders>
              <w:top w:val="single" w:sz="2" w:space="0" w:color="auto"/>
              <w:left w:val="single" w:sz="2" w:space="0" w:color="auto"/>
              <w:bottom w:val="single" w:sz="2" w:space="0" w:color="auto"/>
              <w:right w:val="single" w:sz="2" w:space="0" w:color="auto"/>
            </w:tcBorders>
          </w:tcPr>
          <w:p w14:paraId="52D75C17" w14:textId="48FD0D31" w:rsidR="001B1226" w:rsidRPr="00A4338B" w:rsidRDefault="001B1226" w:rsidP="001346F1">
            <w:pPr>
              <w:pStyle w:val="NormalLeft"/>
              <w:rPr>
                <w:lang w:val="en-GB"/>
              </w:rPr>
            </w:pPr>
            <w:del w:id="1770" w:author="Author">
              <w:r w:rsidRPr="00A4338B" w:rsidDel="00906014">
                <w:rPr>
                  <w:lang w:val="en-GB"/>
                </w:rPr>
                <w:lastRenderedPageBreak/>
                <w:delText>R0510/C0100</w:delText>
              </w:r>
            </w:del>
          </w:p>
        </w:tc>
        <w:tc>
          <w:tcPr>
            <w:tcW w:w="2879" w:type="dxa"/>
            <w:tcBorders>
              <w:top w:val="single" w:sz="2" w:space="0" w:color="auto"/>
              <w:left w:val="single" w:sz="2" w:space="0" w:color="auto"/>
              <w:bottom w:val="single" w:sz="2" w:space="0" w:color="auto"/>
              <w:right w:val="single" w:sz="2" w:space="0" w:color="auto"/>
            </w:tcBorders>
          </w:tcPr>
          <w:p w14:paraId="2AF4CC47" w14:textId="4BB71067" w:rsidR="001B1226" w:rsidRPr="00A4338B" w:rsidRDefault="001B1226" w:rsidP="001346F1">
            <w:pPr>
              <w:pStyle w:val="NormalLeft"/>
              <w:rPr>
                <w:lang w:val="en-GB"/>
              </w:rPr>
            </w:pPr>
            <w:del w:id="1771" w:author="Author">
              <w:r w:rsidRPr="00A4338B" w:rsidDel="00906014">
                <w:rPr>
                  <w:lang w:val="en-GB"/>
                </w:rPr>
                <w:delText>Capital requirement for other financial sectors (Non–insurance capital requirements) — Credit institutions, investment firms and financial institutions, alternative investment funds managers, UCITS management companies</w:delText>
              </w:r>
            </w:del>
          </w:p>
        </w:tc>
        <w:tc>
          <w:tcPr>
            <w:tcW w:w="4736" w:type="dxa"/>
            <w:tcBorders>
              <w:top w:val="single" w:sz="2" w:space="0" w:color="auto"/>
              <w:left w:val="single" w:sz="2" w:space="0" w:color="auto"/>
              <w:bottom w:val="single" w:sz="2" w:space="0" w:color="auto"/>
              <w:right w:val="single" w:sz="2" w:space="0" w:color="auto"/>
            </w:tcBorders>
          </w:tcPr>
          <w:p w14:paraId="0C4D852E" w14:textId="2276D40A" w:rsidR="001B1226" w:rsidRPr="00A4338B" w:rsidDel="00906014" w:rsidRDefault="001B1226" w:rsidP="001346F1">
            <w:pPr>
              <w:pStyle w:val="NormalLeft"/>
              <w:rPr>
                <w:del w:id="1772" w:author="Author"/>
                <w:lang w:val="en-GB"/>
              </w:rPr>
            </w:pPr>
            <w:del w:id="1773" w:author="Author">
              <w:r w:rsidRPr="00A4338B" w:rsidDel="00906014">
                <w:rPr>
                  <w:lang w:val="en-GB"/>
                </w:rPr>
                <w:delText>Amount of capital requirement for credit institutions, investment firms and financial institutions.</w:delText>
              </w:r>
            </w:del>
          </w:p>
          <w:p w14:paraId="14FAF0D5" w14:textId="040B9746" w:rsidR="001B1226" w:rsidRPr="00A4338B" w:rsidRDefault="001B1226" w:rsidP="001346F1">
            <w:pPr>
              <w:pStyle w:val="NormalLeft"/>
              <w:rPr>
                <w:lang w:val="en-GB"/>
              </w:rPr>
            </w:pPr>
            <w:del w:id="1774" w:author="Author">
              <w:r w:rsidRPr="00A4338B" w:rsidDel="00906014">
                <w:rPr>
                  <w:lang w:val="en-GB"/>
                </w:rPr>
                <w:delText>This item is only applicable to group reporting where the group includes undertakings which are credit institutions, investment firms and financial institutions, alternative investment funds managers, UCITS management companies and they are subject to capital requirements, calculated in accordance with the relevant sectoral rules.</w:delText>
              </w:r>
            </w:del>
          </w:p>
        </w:tc>
      </w:tr>
      <w:tr w:rsidR="001B1226" w:rsidRPr="00A4338B" w14:paraId="094BADE5" w14:textId="65CFB4CB" w:rsidTr="001346F1">
        <w:tc>
          <w:tcPr>
            <w:tcW w:w="1671" w:type="dxa"/>
            <w:tcBorders>
              <w:top w:val="single" w:sz="2" w:space="0" w:color="auto"/>
              <w:left w:val="single" w:sz="2" w:space="0" w:color="auto"/>
              <w:bottom w:val="single" w:sz="2" w:space="0" w:color="auto"/>
              <w:right w:val="single" w:sz="2" w:space="0" w:color="auto"/>
            </w:tcBorders>
          </w:tcPr>
          <w:p w14:paraId="67DC4468" w14:textId="6FA2DD33" w:rsidR="001B1226" w:rsidRPr="00A4338B" w:rsidRDefault="001B1226" w:rsidP="001346F1">
            <w:pPr>
              <w:pStyle w:val="NormalLeft"/>
              <w:rPr>
                <w:lang w:val="en-GB"/>
              </w:rPr>
            </w:pPr>
            <w:del w:id="1775" w:author="Author">
              <w:r w:rsidRPr="00A4338B" w:rsidDel="00906014">
                <w:rPr>
                  <w:lang w:val="en-GB"/>
                </w:rPr>
                <w:delText>R0520/C0100</w:delText>
              </w:r>
            </w:del>
          </w:p>
        </w:tc>
        <w:tc>
          <w:tcPr>
            <w:tcW w:w="2879" w:type="dxa"/>
            <w:tcBorders>
              <w:top w:val="single" w:sz="2" w:space="0" w:color="auto"/>
              <w:left w:val="single" w:sz="2" w:space="0" w:color="auto"/>
              <w:bottom w:val="single" w:sz="2" w:space="0" w:color="auto"/>
              <w:right w:val="single" w:sz="2" w:space="0" w:color="auto"/>
            </w:tcBorders>
          </w:tcPr>
          <w:p w14:paraId="08393E4C" w14:textId="404D46D3" w:rsidR="001B1226" w:rsidRPr="00A4338B" w:rsidRDefault="001B1226" w:rsidP="001346F1">
            <w:pPr>
              <w:pStyle w:val="NormalLeft"/>
              <w:rPr>
                <w:lang w:val="en-GB"/>
              </w:rPr>
            </w:pPr>
            <w:del w:id="1776" w:author="Author">
              <w:r w:rsidRPr="00A4338B" w:rsidDel="00906014">
                <w:rPr>
                  <w:lang w:val="en-GB"/>
                </w:rPr>
                <w:delText>Capital requirement for other financial sectors (Non–insurance capital requirements) — Institutions for occupational retirement provisions</w:delText>
              </w:r>
            </w:del>
          </w:p>
        </w:tc>
        <w:tc>
          <w:tcPr>
            <w:tcW w:w="4736" w:type="dxa"/>
            <w:tcBorders>
              <w:top w:val="single" w:sz="2" w:space="0" w:color="auto"/>
              <w:left w:val="single" w:sz="2" w:space="0" w:color="auto"/>
              <w:bottom w:val="single" w:sz="2" w:space="0" w:color="auto"/>
              <w:right w:val="single" w:sz="2" w:space="0" w:color="auto"/>
            </w:tcBorders>
          </w:tcPr>
          <w:p w14:paraId="1717AE65" w14:textId="4828834C" w:rsidR="001B1226" w:rsidRPr="00A4338B" w:rsidDel="00906014" w:rsidRDefault="001B1226" w:rsidP="001346F1">
            <w:pPr>
              <w:pStyle w:val="NormalLeft"/>
              <w:rPr>
                <w:del w:id="1777" w:author="Author"/>
                <w:lang w:val="en-GB"/>
              </w:rPr>
            </w:pPr>
            <w:del w:id="1778" w:author="Author">
              <w:r w:rsidRPr="00A4338B" w:rsidDel="00906014">
                <w:rPr>
                  <w:lang w:val="en-GB"/>
                </w:rPr>
                <w:delText>Amount of capital requirement for institutions for occupational retirement provisions.</w:delText>
              </w:r>
            </w:del>
          </w:p>
          <w:p w14:paraId="028A28CB" w14:textId="5A38092C" w:rsidR="001B1226" w:rsidRPr="00A4338B" w:rsidRDefault="001B1226" w:rsidP="001346F1">
            <w:pPr>
              <w:pStyle w:val="NormalLeft"/>
              <w:rPr>
                <w:lang w:val="en-GB"/>
              </w:rPr>
            </w:pPr>
            <w:del w:id="1779" w:author="Author">
              <w:r w:rsidRPr="00A4338B" w:rsidDel="00906014">
                <w:rPr>
                  <w:lang w:val="en-GB"/>
                </w:rPr>
                <w:delText>This item is only applicable to group reporting where the group includes undertaking which are institutions for occupational retirement provision and subject to non–insurance capital requirements calculated in accordance with the relevant sectoral rules.</w:delText>
              </w:r>
            </w:del>
          </w:p>
        </w:tc>
      </w:tr>
      <w:tr w:rsidR="001B1226" w:rsidRPr="00A4338B" w14:paraId="4F3F1FF6" w14:textId="404E71A4" w:rsidTr="001346F1">
        <w:tc>
          <w:tcPr>
            <w:tcW w:w="1671" w:type="dxa"/>
            <w:tcBorders>
              <w:top w:val="single" w:sz="2" w:space="0" w:color="auto"/>
              <w:left w:val="single" w:sz="2" w:space="0" w:color="auto"/>
              <w:bottom w:val="single" w:sz="2" w:space="0" w:color="auto"/>
              <w:right w:val="single" w:sz="2" w:space="0" w:color="auto"/>
            </w:tcBorders>
          </w:tcPr>
          <w:p w14:paraId="375ADBDF" w14:textId="04AC8624" w:rsidR="001B1226" w:rsidRPr="00A4338B" w:rsidRDefault="001B1226" w:rsidP="001346F1">
            <w:pPr>
              <w:pStyle w:val="NormalLeft"/>
              <w:rPr>
                <w:lang w:val="en-GB"/>
              </w:rPr>
            </w:pPr>
            <w:del w:id="1780" w:author="Author">
              <w:r w:rsidRPr="00A4338B" w:rsidDel="00906014">
                <w:rPr>
                  <w:lang w:val="en-GB"/>
                </w:rPr>
                <w:delText>R0530/C0100</w:delText>
              </w:r>
            </w:del>
          </w:p>
        </w:tc>
        <w:tc>
          <w:tcPr>
            <w:tcW w:w="2879" w:type="dxa"/>
            <w:tcBorders>
              <w:top w:val="single" w:sz="2" w:space="0" w:color="auto"/>
              <w:left w:val="single" w:sz="2" w:space="0" w:color="auto"/>
              <w:bottom w:val="single" w:sz="2" w:space="0" w:color="auto"/>
              <w:right w:val="single" w:sz="2" w:space="0" w:color="auto"/>
            </w:tcBorders>
          </w:tcPr>
          <w:p w14:paraId="33B1D4E4" w14:textId="752417A8" w:rsidR="001B1226" w:rsidRPr="00A4338B" w:rsidRDefault="001B1226" w:rsidP="001346F1">
            <w:pPr>
              <w:pStyle w:val="NormalLeft"/>
              <w:rPr>
                <w:lang w:val="en-GB"/>
              </w:rPr>
            </w:pPr>
            <w:del w:id="1781" w:author="Author">
              <w:r w:rsidRPr="00A4338B" w:rsidDel="00906014">
                <w:rPr>
                  <w:lang w:val="en-GB"/>
                </w:rPr>
                <w:delText>Capital requirement for other financial sectors (Non–insurance capital requirements) — Capital requirement for non–regulated entities carrying out financial activities</w:delText>
              </w:r>
            </w:del>
          </w:p>
        </w:tc>
        <w:tc>
          <w:tcPr>
            <w:tcW w:w="4736" w:type="dxa"/>
            <w:tcBorders>
              <w:top w:val="single" w:sz="2" w:space="0" w:color="auto"/>
              <w:left w:val="single" w:sz="2" w:space="0" w:color="auto"/>
              <w:bottom w:val="single" w:sz="2" w:space="0" w:color="auto"/>
              <w:right w:val="single" w:sz="2" w:space="0" w:color="auto"/>
            </w:tcBorders>
          </w:tcPr>
          <w:p w14:paraId="4841060B" w14:textId="44CD4183" w:rsidR="001B1226" w:rsidRPr="00A4338B" w:rsidDel="00906014" w:rsidRDefault="001B1226" w:rsidP="001346F1">
            <w:pPr>
              <w:pStyle w:val="NormalLeft"/>
              <w:rPr>
                <w:del w:id="1782" w:author="Author"/>
                <w:lang w:val="en-GB"/>
              </w:rPr>
            </w:pPr>
            <w:del w:id="1783" w:author="Author">
              <w:r w:rsidRPr="00A4338B" w:rsidDel="00906014">
                <w:rPr>
                  <w:lang w:val="en-GB"/>
                </w:rPr>
                <w:delText>Amount of capital requirement for non–regulated entities carrying out financial activities. This figure represents a notional solvency requirement, calculated if the relevant sectoral rules were to be applied.</w:delText>
              </w:r>
            </w:del>
          </w:p>
          <w:p w14:paraId="0191BE53" w14:textId="115712AA" w:rsidR="001B1226" w:rsidRPr="00A4338B" w:rsidRDefault="001B1226" w:rsidP="001346F1">
            <w:pPr>
              <w:pStyle w:val="NormalLeft"/>
              <w:rPr>
                <w:lang w:val="en-GB"/>
              </w:rPr>
            </w:pPr>
            <w:del w:id="1784" w:author="Author">
              <w:r w:rsidRPr="00A4338B" w:rsidDel="00906014">
                <w:rPr>
                  <w:lang w:val="en-GB"/>
                </w:rPr>
                <w:delText>This item is only applicable to group reporting where the group includes undertakings which are non — regulated entities carrying out financial activities.</w:delText>
              </w:r>
            </w:del>
          </w:p>
        </w:tc>
      </w:tr>
      <w:tr w:rsidR="001B1226" w:rsidRPr="00A4338B" w14:paraId="46E9F339" w14:textId="4787A6D4" w:rsidTr="001346F1">
        <w:tc>
          <w:tcPr>
            <w:tcW w:w="1671" w:type="dxa"/>
            <w:tcBorders>
              <w:top w:val="single" w:sz="2" w:space="0" w:color="auto"/>
              <w:left w:val="single" w:sz="2" w:space="0" w:color="auto"/>
              <w:bottom w:val="single" w:sz="2" w:space="0" w:color="auto"/>
              <w:right w:val="single" w:sz="2" w:space="0" w:color="auto"/>
            </w:tcBorders>
          </w:tcPr>
          <w:p w14:paraId="43BA07D8" w14:textId="79829481" w:rsidR="001B1226" w:rsidRPr="00A4338B" w:rsidRDefault="001B1226" w:rsidP="001346F1">
            <w:pPr>
              <w:pStyle w:val="NormalLeft"/>
              <w:rPr>
                <w:lang w:val="en-GB"/>
              </w:rPr>
            </w:pPr>
            <w:del w:id="1785" w:author="Author">
              <w:r w:rsidRPr="00A4338B" w:rsidDel="00906014">
                <w:rPr>
                  <w:lang w:val="en-GB"/>
                </w:rPr>
                <w:delText>R0540/C0100</w:delText>
              </w:r>
            </w:del>
          </w:p>
        </w:tc>
        <w:tc>
          <w:tcPr>
            <w:tcW w:w="2879" w:type="dxa"/>
            <w:tcBorders>
              <w:top w:val="single" w:sz="2" w:space="0" w:color="auto"/>
              <w:left w:val="single" w:sz="2" w:space="0" w:color="auto"/>
              <w:bottom w:val="single" w:sz="2" w:space="0" w:color="auto"/>
              <w:right w:val="single" w:sz="2" w:space="0" w:color="auto"/>
            </w:tcBorders>
          </w:tcPr>
          <w:p w14:paraId="52CBC8DA" w14:textId="38AA54C3" w:rsidR="001B1226" w:rsidRPr="00A4338B" w:rsidRDefault="001B1226" w:rsidP="001346F1">
            <w:pPr>
              <w:pStyle w:val="NormalLeft"/>
              <w:rPr>
                <w:lang w:val="en-GB"/>
              </w:rPr>
            </w:pPr>
            <w:del w:id="1786" w:author="Author">
              <w:r w:rsidRPr="00A4338B" w:rsidDel="00906014">
                <w:rPr>
                  <w:lang w:val="en-GB"/>
                </w:rPr>
                <w:delText>Capital requirement for non–controlled participation requirements</w:delText>
              </w:r>
            </w:del>
          </w:p>
        </w:tc>
        <w:tc>
          <w:tcPr>
            <w:tcW w:w="4736" w:type="dxa"/>
            <w:tcBorders>
              <w:top w:val="single" w:sz="2" w:space="0" w:color="auto"/>
              <w:left w:val="single" w:sz="2" w:space="0" w:color="auto"/>
              <w:bottom w:val="single" w:sz="2" w:space="0" w:color="auto"/>
              <w:right w:val="single" w:sz="2" w:space="0" w:color="auto"/>
            </w:tcBorders>
          </w:tcPr>
          <w:p w14:paraId="6EE535CC" w14:textId="635C68FC" w:rsidR="001B1226" w:rsidRPr="00A4338B" w:rsidDel="00906014" w:rsidRDefault="001B1226" w:rsidP="001346F1">
            <w:pPr>
              <w:pStyle w:val="NormalLeft"/>
              <w:rPr>
                <w:del w:id="1787" w:author="Author"/>
                <w:lang w:val="en-GB"/>
              </w:rPr>
            </w:pPr>
            <w:del w:id="1788" w:author="Author">
              <w:r w:rsidRPr="00A4338B" w:rsidDel="00906014">
                <w:rPr>
                  <w:lang w:val="en-GB"/>
                </w:rPr>
                <w:delText>Amount of the proportional share of the Solvency Capital Requirements of the related insurance and reinsurance undertakings and insurance holding companies which are not subsidiaries.</w:delText>
              </w:r>
            </w:del>
          </w:p>
          <w:p w14:paraId="6A4DD4CF" w14:textId="555BAA8A" w:rsidR="001B1226" w:rsidRPr="00A4338B" w:rsidRDefault="001B1226" w:rsidP="001346F1">
            <w:pPr>
              <w:pStyle w:val="NormalLeft"/>
              <w:rPr>
                <w:lang w:val="en-GB"/>
              </w:rPr>
            </w:pPr>
            <w:del w:id="1789" w:author="Author">
              <w:r w:rsidRPr="00A4338B" w:rsidDel="00906014">
                <w:rPr>
                  <w:lang w:val="en-GB"/>
                </w:rPr>
                <w:lastRenderedPageBreak/>
                <w:delText>This item is only applicable to group reporting and corresponds, for those entities which are not subsidiaries, to the capital requirement calculated in accordance with Solvency 2.</w:delText>
              </w:r>
            </w:del>
          </w:p>
        </w:tc>
      </w:tr>
      <w:tr w:rsidR="001B1226" w:rsidRPr="00A4338B" w14:paraId="0D956791" w14:textId="226984AF" w:rsidTr="001346F1">
        <w:tc>
          <w:tcPr>
            <w:tcW w:w="1671" w:type="dxa"/>
            <w:tcBorders>
              <w:top w:val="single" w:sz="2" w:space="0" w:color="auto"/>
              <w:left w:val="single" w:sz="2" w:space="0" w:color="auto"/>
              <w:bottom w:val="single" w:sz="2" w:space="0" w:color="auto"/>
              <w:right w:val="single" w:sz="2" w:space="0" w:color="auto"/>
            </w:tcBorders>
          </w:tcPr>
          <w:p w14:paraId="1824AC5F" w14:textId="3539E6FD" w:rsidR="001B1226" w:rsidRPr="00A4338B" w:rsidRDefault="001B1226" w:rsidP="001346F1">
            <w:pPr>
              <w:pStyle w:val="NormalLeft"/>
              <w:rPr>
                <w:lang w:val="en-GB"/>
              </w:rPr>
            </w:pPr>
            <w:del w:id="1790" w:author="Author">
              <w:r w:rsidRPr="00A4338B" w:rsidDel="00906014">
                <w:rPr>
                  <w:lang w:val="en-GB"/>
                </w:rPr>
                <w:lastRenderedPageBreak/>
                <w:delText>R0550/C0100</w:delText>
              </w:r>
            </w:del>
          </w:p>
        </w:tc>
        <w:tc>
          <w:tcPr>
            <w:tcW w:w="2879" w:type="dxa"/>
            <w:tcBorders>
              <w:top w:val="single" w:sz="2" w:space="0" w:color="auto"/>
              <w:left w:val="single" w:sz="2" w:space="0" w:color="auto"/>
              <w:bottom w:val="single" w:sz="2" w:space="0" w:color="auto"/>
              <w:right w:val="single" w:sz="2" w:space="0" w:color="auto"/>
            </w:tcBorders>
          </w:tcPr>
          <w:p w14:paraId="51F58A1C" w14:textId="7A7352BC" w:rsidR="001B1226" w:rsidRPr="00A4338B" w:rsidRDefault="001B1226" w:rsidP="001346F1">
            <w:pPr>
              <w:pStyle w:val="NormalLeft"/>
              <w:rPr>
                <w:lang w:val="en-GB"/>
              </w:rPr>
            </w:pPr>
            <w:del w:id="1791" w:author="Author">
              <w:r w:rsidRPr="00A4338B" w:rsidDel="00906014">
                <w:rPr>
                  <w:lang w:val="en-GB"/>
                </w:rPr>
                <w:delText>Capital requirement for residual undertakings</w:delText>
              </w:r>
            </w:del>
          </w:p>
        </w:tc>
        <w:tc>
          <w:tcPr>
            <w:tcW w:w="4736" w:type="dxa"/>
            <w:tcBorders>
              <w:top w:val="single" w:sz="2" w:space="0" w:color="auto"/>
              <w:left w:val="single" w:sz="2" w:space="0" w:color="auto"/>
              <w:bottom w:val="single" w:sz="2" w:space="0" w:color="auto"/>
              <w:right w:val="single" w:sz="2" w:space="0" w:color="auto"/>
            </w:tcBorders>
          </w:tcPr>
          <w:p w14:paraId="53C02698" w14:textId="218806A3" w:rsidR="001B1226" w:rsidRPr="00A4338B" w:rsidRDefault="001B1226" w:rsidP="001346F1">
            <w:pPr>
              <w:pStyle w:val="NormalLeft"/>
              <w:rPr>
                <w:lang w:val="en-GB"/>
              </w:rPr>
            </w:pPr>
            <w:del w:id="1792" w:author="Author">
              <w:r w:rsidRPr="00A4338B" w:rsidDel="00906014">
                <w:rPr>
                  <w:lang w:val="en-GB"/>
                </w:rPr>
                <w:delText>Amount determined in accordance with Article 336 (1) (d) of Delegated Regulation (EU) 2015/35.</w:delText>
              </w:r>
            </w:del>
          </w:p>
        </w:tc>
      </w:tr>
    </w:tbl>
    <w:p w14:paraId="37B2F10E" w14:textId="250650AF" w:rsidR="001B1226" w:rsidRPr="00A4338B" w:rsidRDefault="001B1226" w:rsidP="001B1226">
      <w:pPr>
        <w:rPr>
          <w:ins w:id="1793" w:author="Author"/>
          <w:lang w:val="en-GB"/>
        </w:rPr>
      </w:pPr>
    </w:p>
    <w:p w14:paraId="7E470E6B" w14:textId="4ECAE216" w:rsidR="00D421DD" w:rsidRPr="00A4338B" w:rsidRDefault="00D421DD" w:rsidP="00D421DD">
      <w:pPr>
        <w:pStyle w:val="ManualHeading2"/>
        <w:numPr>
          <w:ilvl w:val="0"/>
          <w:numId w:val="0"/>
        </w:numPr>
        <w:ind w:left="851" w:hanging="851"/>
        <w:rPr>
          <w:ins w:id="1794" w:author="Author"/>
          <w:i/>
          <w:iCs/>
          <w:lang w:val="en-GB"/>
        </w:rPr>
      </w:pPr>
      <w:ins w:id="1795" w:author="Author">
        <w:r w:rsidRPr="00A4338B">
          <w:rPr>
            <w:i/>
            <w:iCs/>
            <w:lang w:val="en-GB"/>
          </w:rPr>
          <w:t>S.25.0</w:t>
        </w:r>
        <w:r w:rsidR="00F44AD0" w:rsidRPr="00A4338B">
          <w:rPr>
            <w:i/>
            <w:iCs/>
            <w:lang w:val="en-GB"/>
          </w:rPr>
          <w:t>5</w:t>
        </w:r>
        <w:r w:rsidRPr="00A4338B">
          <w:rPr>
            <w:i/>
            <w:iCs/>
            <w:lang w:val="en-GB"/>
          </w:rPr>
          <w:t xml:space="preserve"> – Solvency Capital Requirement - </w:t>
        </w:r>
        <w:r w:rsidR="0067301E" w:rsidRPr="00A4338B">
          <w:rPr>
            <w:i/>
            <w:iCs/>
            <w:lang w:val="en-GB"/>
          </w:rPr>
          <w:t>for groups using an internal model</w:t>
        </w:r>
        <w:r w:rsidR="0067301E" w:rsidRPr="00A4338B" w:rsidDel="0067301E">
          <w:rPr>
            <w:i/>
            <w:iCs/>
            <w:lang w:val="en-GB"/>
          </w:rPr>
          <w:t xml:space="preserve"> </w:t>
        </w:r>
        <w:r w:rsidR="00DB72D2" w:rsidRPr="00A4338B">
          <w:rPr>
            <w:i/>
            <w:iCs/>
            <w:lang w:val="en-GB"/>
          </w:rPr>
          <w:t>(partial or full)</w:t>
        </w:r>
      </w:ins>
    </w:p>
    <w:p w14:paraId="070123F3" w14:textId="77777777" w:rsidR="00D421DD" w:rsidRPr="00A4338B" w:rsidRDefault="00D421DD" w:rsidP="00D421DD">
      <w:pPr>
        <w:rPr>
          <w:ins w:id="1796" w:author="Author"/>
          <w:i/>
          <w:lang w:val="en-GB"/>
        </w:rPr>
      </w:pPr>
      <w:ins w:id="1797" w:author="Author">
        <w:r w:rsidRPr="00A4338B">
          <w:rPr>
            <w:i/>
            <w:lang w:val="en-GB"/>
          </w:rPr>
          <w:t>General comments:</w:t>
        </w:r>
      </w:ins>
    </w:p>
    <w:p w14:paraId="51CCC52B" w14:textId="77777777" w:rsidR="00D421DD" w:rsidRPr="00A4338B" w:rsidRDefault="00D421DD" w:rsidP="00D421DD">
      <w:pPr>
        <w:rPr>
          <w:ins w:id="1798" w:author="Author"/>
          <w:lang w:val="en-GB"/>
        </w:rPr>
      </w:pPr>
      <w:ins w:id="1799" w:author="Author">
        <w:r w:rsidRPr="00A4338B">
          <w:rPr>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ins>
    </w:p>
    <w:p w14:paraId="1612706F" w14:textId="27454AB6" w:rsidR="004E5303" w:rsidRPr="00A4338B" w:rsidRDefault="00D421DD" w:rsidP="00D421DD">
      <w:pPr>
        <w:rPr>
          <w:ins w:id="1800" w:author="Author"/>
          <w:lang w:val="en-GB"/>
        </w:rPr>
      </w:pPr>
      <w:ins w:id="1801" w:author="Author">
        <w:r w:rsidRPr="00A4338B">
          <w:rPr>
            <w:lang w:val="en-GB"/>
          </w:rPr>
          <w:t>This annex relates to opening and annual submission of information for</w:t>
        </w:r>
        <w:del w:id="1802" w:author="Author">
          <w:r w:rsidRPr="00A4338B" w:rsidDel="007E4EFF">
            <w:rPr>
              <w:lang w:val="en-GB"/>
            </w:rPr>
            <w:delText xml:space="preserve"> individual entities</w:delText>
          </w:r>
        </w:del>
        <w:r w:rsidR="00D77B0D" w:rsidRPr="00A4338B">
          <w:rPr>
            <w:lang w:val="en-GB"/>
          </w:rPr>
          <w:t xml:space="preserve"> </w:t>
        </w:r>
        <w:r w:rsidR="007E4EFF" w:rsidRPr="00A4338B">
          <w:rPr>
            <w:lang w:val="en-GB"/>
          </w:rPr>
          <w:t>groups</w:t>
        </w:r>
        <w:r w:rsidRPr="00A4338B">
          <w:rPr>
            <w:lang w:val="en-GB"/>
          </w:rPr>
          <w:t>, ring fenced-funds, matching adjustment portfolios and remaining part.</w:t>
        </w:r>
      </w:ins>
    </w:p>
    <w:p w14:paraId="284FF392" w14:textId="24B140DA" w:rsidR="00CB0A13" w:rsidRPr="00A4338B" w:rsidRDefault="00FB4F1F" w:rsidP="00D421DD">
      <w:pPr>
        <w:rPr>
          <w:ins w:id="1803" w:author="Author"/>
          <w:lang w:val="en-GB"/>
        </w:rPr>
      </w:pPr>
      <w:ins w:id="1804"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w:t>
        </w:r>
        <w:r>
          <w:rPr>
            <w:rFonts w:cstheme="minorHAnsi"/>
            <w:bCs/>
          </w:rPr>
          <w:t>groups</w:t>
        </w:r>
        <w:r w:rsidRPr="006D75B1">
          <w:rPr>
            <w:rFonts w:cstheme="minorHAnsi"/>
            <w:bCs/>
          </w:rPr>
          <w:t>.</w:t>
        </w:r>
        <w:del w:id="1805" w:author="Author">
          <w:r w:rsidR="00CB0A13" w:rsidRPr="00A4338B" w:rsidDel="00FB4F1F">
            <w:rPr>
              <w:bCs/>
              <w:lang w:val="en-GB"/>
            </w:rPr>
            <w:delText>Cells shall be filled if this is possible with reasonable effort to provide values as close as possible to the undertaking’s internal model.</w:delText>
          </w:r>
        </w:del>
      </w:ins>
    </w:p>
    <w:p w14:paraId="7CA06A3A" w14:textId="2EAD26A9" w:rsidR="004E5303" w:rsidRPr="00A4338B" w:rsidRDefault="004E5303" w:rsidP="00D421DD">
      <w:pPr>
        <w:rPr>
          <w:ins w:id="1806" w:author="Author"/>
          <w:lang w:val="en-GB"/>
        </w:rPr>
      </w:pPr>
      <w:ins w:id="1807" w:author="Author">
        <w:r w:rsidRPr="00A4338B">
          <w:rPr>
            <w:lang w:val="en-GB"/>
          </w:rPr>
          <w:t>The purpose of this template is to collect data on an aggregate level and show diversification benefits between separate risk modules. All values should be reported before any tax effects unless otherwise stated.</w:t>
        </w:r>
      </w:ins>
    </w:p>
    <w:p w14:paraId="743FCD7B" w14:textId="392CD6BA" w:rsidR="0065799B" w:rsidRPr="00A4338B" w:rsidDel="00CB0A13" w:rsidRDefault="00D421DD" w:rsidP="00D421DD">
      <w:pPr>
        <w:rPr>
          <w:ins w:id="1808" w:author="Author"/>
          <w:del w:id="1809" w:author="Author"/>
          <w:lang w:val="en-GB"/>
        </w:rPr>
      </w:pPr>
      <w:ins w:id="1810" w:author="Author">
        <w:del w:id="1811" w:author="Author">
          <w:r w:rsidRPr="00A4338B" w:rsidDel="00CB0A13">
            <w:rPr>
              <w:lang w:val="en-GB"/>
            </w:rPr>
            <w:delText>All components that are supported by the model structure shall be reported. The components to be reported shall be agreed between national supervisory authorities and insurance and reinsurance undertakings</w:delText>
          </w:r>
          <w:r w:rsidR="007E4EFF" w:rsidRPr="00A4338B" w:rsidDel="00CB0A13">
            <w:rPr>
              <w:lang w:val="en-GB"/>
            </w:rPr>
            <w:delText xml:space="preserve"> groups</w:delText>
          </w:r>
          <w:r w:rsidRPr="00A4338B" w:rsidDel="00CB0A13">
            <w:rPr>
              <w:lang w:val="en-GB"/>
            </w:rPr>
            <w:delText>.</w:delText>
          </w:r>
        </w:del>
      </w:ins>
    </w:p>
    <w:p w14:paraId="640FC99E" w14:textId="77777777" w:rsidR="0065799B" w:rsidRPr="00A4338B" w:rsidRDefault="0065799B" w:rsidP="0065799B">
      <w:pPr>
        <w:rPr>
          <w:ins w:id="1812" w:author="Author"/>
          <w:lang w:val="en-GB"/>
        </w:rPr>
      </w:pPr>
      <w:ins w:id="1813" w:author="Author">
        <w:r w:rsidRPr="00A4338B">
          <w:rPr>
            <w:lang w:val="en-GB"/>
          </w:rPr>
          <w:t xml:space="preserve">For group reporting the following specific requirements shall be met: </w:t>
        </w:r>
      </w:ins>
    </w:p>
    <w:p w14:paraId="4CB68B90" w14:textId="77777777" w:rsidR="0065799B" w:rsidRPr="00A4338B" w:rsidRDefault="0065799B" w:rsidP="0065799B">
      <w:pPr>
        <w:pStyle w:val="ListParagraph"/>
        <w:numPr>
          <w:ilvl w:val="0"/>
          <w:numId w:val="22"/>
        </w:numPr>
        <w:spacing w:after="160" w:line="259" w:lineRule="auto"/>
        <w:contextualSpacing/>
        <w:jc w:val="both"/>
        <w:rPr>
          <w:ins w:id="1814" w:author="Author"/>
          <w:rFonts w:ascii="Times New Roman" w:hAnsi="Times New Roman" w:cs="Times New Roman"/>
          <w:sz w:val="24"/>
          <w:szCs w:val="24"/>
        </w:rPr>
      </w:pPr>
      <w:ins w:id="1815" w:author="Author">
        <w:r w:rsidRPr="00A4338B">
          <w:rPr>
            <w:rFonts w:ascii="Times New Roman" w:hAnsi="Times New Roman" w:cs="Times New Roman"/>
            <w:sz w:val="24"/>
            <w:szCs w:val="24"/>
          </w:rPr>
          <w:t xml:space="preserve">The information until R0470 (S.25.05.04.02) is applicable when method 1 as defined in Article 230 of  </w:t>
        </w:r>
        <w:r w:rsidRPr="00A4338B">
          <w:rPr>
            <w:rFonts w:ascii="Times New Roman" w:eastAsia="Times New Roman" w:hAnsi="Times New Roman" w:cs="Times New Roman"/>
            <w:sz w:val="24"/>
            <w:szCs w:val="24"/>
            <w:lang w:eastAsia="es-ES"/>
          </w:rPr>
          <w:t>Directive 2009/138/EC</w:t>
        </w:r>
        <w:r w:rsidRPr="00A4338B">
          <w:rPr>
            <w:rFonts w:ascii="Times New Roman" w:hAnsi="Times New Roman" w:cs="Times New Roman"/>
            <w:sz w:val="24"/>
            <w:szCs w:val="24"/>
          </w:rPr>
          <w:t xml:space="preserve">  is  used,  either  exclusively  or  in  combination with method 2 as defined in Article 233 of Directive 2009/138/EC; </w:t>
        </w:r>
      </w:ins>
    </w:p>
    <w:p w14:paraId="1214F300" w14:textId="5A517135" w:rsidR="0065799B" w:rsidRPr="00A4338B" w:rsidRDefault="0065799B" w:rsidP="0065799B">
      <w:pPr>
        <w:pStyle w:val="ListParagraph"/>
        <w:numPr>
          <w:ilvl w:val="0"/>
          <w:numId w:val="22"/>
        </w:numPr>
        <w:spacing w:after="160" w:line="259" w:lineRule="auto"/>
        <w:contextualSpacing/>
        <w:jc w:val="both"/>
        <w:rPr>
          <w:ins w:id="1816" w:author="Author"/>
          <w:rFonts w:ascii="Times New Roman" w:hAnsi="Times New Roman" w:cs="Times New Roman"/>
          <w:sz w:val="24"/>
          <w:szCs w:val="24"/>
        </w:rPr>
      </w:pPr>
      <w:ins w:id="1817" w:author="Author">
        <w:r w:rsidRPr="00A4338B">
          <w:rPr>
            <w:rFonts w:ascii="Times New Roman" w:hAnsi="Times New Roman" w:cs="Times New Roman"/>
            <w:sz w:val="24"/>
            <w:szCs w:val="24"/>
          </w:rPr>
          <w:t>When  combination  method  is  being  used,  the information until R0470 (S.25.05.04.02) is  to  be submitted  only  for  the  part  of  the  group  calculated  with  method 1 as defined in Article 230 of Directive 2009/138/EC.</w:t>
        </w:r>
      </w:ins>
    </w:p>
    <w:p w14:paraId="6CB8B559" w14:textId="77777777" w:rsidR="0065799B" w:rsidRPr="00A4338B" w:rsidRDefault="0065799B" w:rsidP="00906014">
      <w:pPr>
        <w:rPr>
          <w:ins w:id="1818" w:author="Author"/>
          <w:lang w:val="en-GB"/>
        </w:rPr>
      </w:pPr>
      <w:ins w:id="1819" w:author="Author">
        <w:r w:rsidRPr="00A4338B">
          <w:rPr>
            <w:lang w:val="en-GB"/>
          </w:rPr>
          <w:t>Template SR.25.05 is only applicable in relation to RFF/MAP from undertakings consolidated according to Article 335, paragraph 1, (a) and (c) of Delegated Regulation (EU) 2015/35, when method 1 (Accounting consolidation–based method) is used, either exclusively or in combination with method 2 (Deduction and aggregation method).</w:t>
        </w:r>
      </w:ins>
    </w:p>
    <w:p w14:paraId="629DEEA9" w14:textId="53C0DA32" w:rsidR="0065799B" w:rsidRPr="00A4338B" w:rsidRDefault="0065799B" w:rsidP="00906014">
      <w:pPr>
        <w:spacing w:after="160" w:line="259" w:lineRule="auto"/>
        <w:contextualSpacing/>
        <w:rPr>
          <w:ins w:id="1820" w:author="Author"/>
          <w:sz w:val="20"/>
          <w:szCs w:val="20"/>
          <w:lang w:val="en-GB"/>
        </w:rPr>
      </w:pPr>
    </w:p>
    <w:p w14:paraId="137E8443" w14:textId="77777777" w:rsidR="008A39F3" w:rsidRPr="00A4338B" w:rsidRDefault="0065799B" w:rsidP="00D421DD">
      <w:pPr>
        <w:rPr>
          <w:ins w:id="1821" w:author="Author"/>
          <w:lang w:val="en-GB"/>
        </w:rPr>
      </w:pPr>
      <w:ins w:id="1822" w:author="Author">
        <w:r w:rsidRPr="00A4338B">
          <w:rPr>
            <w:lang w:val="en-GB"/>
          </w:rPr>
          <w:t>Partial internal model:</w:t>
        </w:r>
      </w:ins>
    </w:p>
    <w:p w14:paraId="5D38B978" w14:textId="77777777" w:rsidR="008A39F3" w:rsidRPr="00A4338B" w:rsidRDefault="008A39F3" w:rsidP="008A39F3">
      <w:pPr>
        <w:spacing w:after="0"/>
        <w:rPr>
          <w:ins w:id="1823" w:author="Author"/>
          <w:rFonts w:eastAsia="Times New Roman"/>
          <w:lang w:val="en-GB" w:eastAsia="es-ES"/>
        </w:rPr>
      </w:pPr>
      <w:ins w:id="1824" w:author="Author">
        <w:r w:rsidRPr="00A4338B">
          <w:rPr>
            <w:lang w:val="en-GB"/>
          </w:rPr>
          <w:lastRenderedPageBreak/>
          <w:t xml:space="preserve">All rows for C0010 </w:t>
        </w:r>
        <w:r w:rsidRPr="00A4338B">
          <w:rPr>
            <w:rFonts w:eastAsia="Times New Roman"/>
            <w:lang w:val="en-GB" w:eastAsia="es-ES"/>
          </w:rPr>
          <w:t>refer to the amount of the capital charge for each component regardless of the method of calculation (either standard formula or partial internal model), after the adjustments for loss-absorbing capacity of technical provision and/or deferred taxes when they are embedded in the component calculation.</w:t>
        </w:r>
      </w:ins>
    </w:p>
    <w:p w14:paraId="64301957" w14:textId="77777777" w:rsidR="008A39F3" w:rsidRPr="00A4338B" w:rsidRDefault="008A39F3" w:rsidP="008A39F3">
      <w:pPr>
        <w:spacing w:after="0"/>
        <w:rPr>
          <w:ins w:id="1825" w:author="Author"/>
          <w:rFonts w:eastAsia="Times New Roman"/>
          <w:lang w:val="en-GB" w:eastAsia="es-ES"/>
        </w:rPr>
      </w:pPr>
      <w:ins w:id="1826" w:author="Author">
        <w:r w:rsidRPr="00A4338B">
          <w:rPr>
            <w:rFonts w:eastAsia="Times New Roman"/>
            <w:lang w:val="en-GB" w:eastAsia="es-ES"/>
          </w:rPr>
          <w:t>For the components Loss absorbing capacity of technical provisions and/or deferred taxes when reported as a separate component it should be the amount of the loss-absorbing capacity (these amounts should be reported as negative values)</w:t>
        </w:r>
      </w:ins>
    </w:p>
    <w:p w14:paraId="24491C43" w14:textId="77777777" w:rsidR="008A39F3" w:rsidRPr="00A4338B" w:rsidRDefault="008A39F3" w:rsidP="008A39F3">
      <w:pPr>
        <w:spacing w:after="0"/>
        <w:rPr>
          <w:ins w:id="1827" w:author="Author"/>
          <w:rFonts w:eastAsia="Times New Roman"/>
          <w:lang w:val="en-GB" w:eastAsia="es-ES"/>
        </w:rPr>
      </w:pPr>
      <w:ins w:id="1828" w:author="Author">
        <w:r w:rsidRPr="00A4338B">
          <w:rPr>
            <w:rFonts w:eastAsia="Times New Roman"/>
            <w:lang w:val="en-GB" w:eastAsia="es-ES"/>
          </w:rPr>
          <w:t xml:space="preserve">For components calculated using the standard formula this cell represents the gross nSCR. For components calculated using the partial internal model, this represents the value considering the future management actions with are embedded in the calculation, but not whose which are modelled as a separate component. </w:t>
        </w:r>
      </w:ins>
    </w:p>
    <w:p w14:paraId="23CE0145" w14:textId="77777777" w:rsidR="008A39F3" w:rsidRPr="00A4338B" w:rsidRDefault="008A39F3" w:rsidP="008A39F3">
      <w:pPr>
        <w:spacing w:after="0"/>
        <w:rPr>
          <w:ins w:id="1829" w:author="Author"/>
          <w:rFonts w:eastAsia="Times New Roman"/>
          <w:lang w:val="en-GB" w:eastAsia="es-ES"/>
        </w:rPr>
      </w:pPr>
      <w:ins w:id="1830" w:author="Author">
        <w:r w:rsidRPr="00A4338B">
          <w:rPr>
            <w:rFonts w:eastAsia="Times New Roman"/>
            <w:lang w:val="en-GB" w:eastAsia="es-ES"/>
          </w:rPr>
          <w:t>These amounts shall fully consider diversification effects according to article 304 of Directive 2009/138/EC where applicable.</w:t>
        </w:r>
      </w:ins>
    </w:p>
    <w:p w14:paraId="30830C27" w14:textId="3113801F" w:rsidR="00D421DD" w:rsidRPr="00A4338B" w:rsidRDefault="008A39F3" w:rsidP="008A39F3">
      <w:pPr>
        <w:rPr>
          <w:ins w:id="1831" w:author="Author"/>
          <w:lang w:val="en-GB"/>
        </w:rPr>
      </w:pPr>
      <w:ins w:id="1832" w:author="Author">
        <w:r w:rsidRPr="00A4338B">
          <w:rPr>
            <w:rFonts w:eastAsia="Times New Roman"/>
            <w:lang w:val="en-GB" w:eastAsia="es-ES"/>
          </w:rPr>
          <w:t>When applicable, these cells do not include the allocation of the adjustment due to the aggregation of the nSCR of the RFF/MAP at entity level.</w:t>
        </w:r>
        <w:del w:id="1833" w:author="Author">
          <w:r w:rsidR="00D421DD" w:rsidRPr="00A4338B" w:rsidDel="0065799B">
            <w:rPr>
              <w:lang w:val="en-GB"/>
            </w:rPr>
            <w:delText xml:space="preserve"> </w:delText>
          </w:r>
        </w:del>
      </w:ins>
    </w:p>
    <w:p w14:paraId="04B62913" w14:textId="7D8BE012" w:rsidR="00E41EF2" w:rsidRPr="00A4338B" w:rsidRDefault="0065799B" w:rsidP="007E4EFF">
      <w:pPr>
        <w:rPr>
          <w:ins w:id="1834" w:author="Author"/>
          <w:lang w:val="en-GB"/>
        </w:rPr>
      </w:pPr>
      <w:ins w:id="1835" w:author="Author">
        <w:r w:rsidRPr="00A4338B">
          <w:rPr>
            <w:lang w:val="en-GB"/>
          </w:rPr>
          <w:t>Template SR.25.05 shall be reported by ring-fenced fund, matching adjustment portfolio and the remaining part for every group under a partial internal model. This includes undertakings where a partial internal model is applied to a full ring-fenced fund and/or matching adjustment portfolio while the other ring-fenced funds and/or matching adjustment portfolios are under the standard formula. This template should be reported for all sub-funds of a material RFF/MAP as identified in the second table of S.01.03.</w:t>
        </w:r>
      </w:ins>
    </w:p>
    <w:p w14:paraId="0018AA84" w14:textId="2C826E1C" w:rsidR="00D421DD" w:rsidRPr="00A4338B" w:rsidRDefault="00D421DD" w:rsidP="00D421DD">
      <w:pPr>
        <w:rPr>
          <w:ins w:id="1836" w:author="Author"/>
          <w:lang w:val="en-GB"/>
        </w:rPr>
      </w:pPr>
      <w:ins w:id="1837" w:author="Author">
        <w:r w:rsidRPr="00A4338B">
          <w:rPr>
            <w:lang w:val="en-GB"/>
          </w:rPr>
          <w:t xml:space="preserve">For those </w:t>
        </w:r>
        <w:r w:rsidR="00E41EF2" w:rsidRPr="00A4338B">
          <w:rPr>
            <w:lang w:val="en-GB"/>
          </w:rPr>
          <w:t>groups</w:t>
        </w:r>
        <w:r w:rsidRPr="00A4338B">
          <w:rPr>
            <w:lang w:val="en-GB"/>
          </w:rPr>
          <w:t xml:space="preserve"> under a partial internal model to which the adjustment due to the aggregation of the nSCR of RFF/MAP is applicable, where the entity has MAP or RFF (except those under the scope of article 304 of Directive 2009/138/EC) when reporting at the level of the whole undertaking, the nSCR at risk module level and the loss-absorbing capacity (LAC) of technical provisions and deferred taxes to be reported shall be calculated as follows:</w:t>
        </w:r>
      </w:ins>
    </w:p>
    <w:p w14:paraId="4D524B24" w14:textId="77777777" w:rsidR="00D421DD" w:rsidRPr="00A4338B" w:rsidRDefault="00D421DD" w:rsidP="00D421DD">
      <w:pPr>
        <w:pStyle w:val="ListParagraph"/>
        <w:numPr>
          <w:ilvl w:val="0"/>
          <w:numId w:val="15"/>
        </w:numPr>
        <w:spacing w:after="160" w:line="259" w:lineRule="auto"/>
        <w:contextualSpacing/>
        <w:jc w:val="both"/>
        <w:rPr>
          <w:ins w:id="1838" w:author="Author"/>
          <w:rFonts w:ascii="Times New Roman" w:hAnsi="Times New Roman" w:cs="Times New Roman"/>
          <w:sz w:val="24"/>
          <w:szCs w:val="24"/>
        </w:rPr>
      </w:pPr>
      <w:ins w:id="1839" w:author="Author">
        <w:r w:rsidRPr="00A4338B">
          <w:rPr>
            <w:rFonts w:ascii="Times New Roman" w:hAnsi="Times New Roman" w:cs="Times New Roman"/>
            <w:sz w:val="24"/>
            <w:szCs w:val="24"/>
          </w:rPr>
          <w:t>Where the undertaking applies the full adjustment due to the aggregation of the nSCR of the RFF/MAP at entity level: the nSCR is calculated as if no RFF and the LAC shall be calculated as the sum of the LAC across all RFF/MAP and remaining part;</w:t>
        </w:r>
      </w:ins>
    </w:p>
    <w:p w14:paraId="69197EF7" w14:textId="77777777" w:rsidR="00D421DD" w:rsidRPr="00A4338B" w:rsidRDefault="00D421DD" w:rsidP="00D421DD">
      <w:pPr>
        <w:pStyle w:val="ListParagraph"/>
        <w:numPr>
          <w:ilvl w:val="0"/>
          <w:numId w:val="15"/>
        </w:numPr>
        <w:spacing w:after="160" w:line="259" w:lineRule="auto"/>
        <w:contextualSpacing/>
        <w:jc w:val="both"/>
        <w:rPr>
          <w:ins w:id="1840" w:author="Author"/>
          <w:rFonts w:ascii="Times New Roman" w:hAnsi="Times New Roman" w:cs="Times New Roman"/>
          <w:sz w:val="24"/>
          <w:szCs w:val="24"/>
        </w:rPr>
      </w:pPr>
      <w:ins w:id="1841" w:author="Author">
        <w:r w:rsidRPr="00A4338B">
          <w:rPr>
            <w:rFonts w:ascii="Times New Roman" w:hAnsi="Times New Roman" w:cs="Times New Roman"/>
            <w:sz w:val="24"/>
            <w:szCs w:val="24"/>
          </w:rPr>
          <w:t xml:space="preserve">Where the undertaking applies the Simplification at risk sub-module level to aggregate the nSCR of the RFF/MAP at entity level the </w:t>
        </w:r>
        <w:del w:id="1842" w:author="Author">
          <w:r w:rsidRPr="00A4338B" w:rsidDel="00227010">
            <w:rPr>
              <w:rFonts w:ascii="Times New Roman" w:hAnsi="Times New Roman" w:cs="Times New Roman"/>
              <w:sz w:val="24"/>
              <w:szCs w:val="24"/>
            </w:rPr>
            <w:delText xml:space="preserve">the </w:delText>
          </w:r>
        </w:del>
        <w:r w:rsidRPr="00A4338B">
          <w:rPr>
            <w:rFonts w:ascii="Times New Roman" w:hAnsi="Times New Roman" w:cs="Times New Roman"/>
            <w:sz w:val="24"/>
            <w:szCs w:val="24"/>
          </w:rPr>
          <w:t>nSCR and LAC are calculated considering a direct summation at sub-module level method,</w:t>
        </w:r>
      </w:ins>
    </w:p>
    <w:p w14:paraId="1228BDDF" w14:textId="77777777" w:rsidR="00D421DD" w:rsidRPr="00A4338B" w:rsidRDefault="00D421DD" w:rsidP="00D421DD">
      <w:pPr>
        <w:pStyle w:val="ListParagraph"/>
        <w:numPr>
          <w:ilvl w:val="0"/>
          <w:numId w:val="15"/>
        </w:numPr>
        <w:spacing w:after="160" w:line="259" w:lineRule="auto"/>
        <w:contextualSpacing/>
        <w:jc w:val="both"/>
        <w:rPr>
          <w:ins w:id="1843" w:author="Author"/>
          <w:rFonts w:ascii="Times New Roman" w:hAnsi="Times New Roman" w:cs="Times New Roman"/>
          <w:sz w:val="24"/>
          <w:szCs w:val="24"/>
        </w:rPr>
      </w:pPr>
      <w:ins w:id="1844" w:author="Author">
        <w:r w:rsidRPr="00A4338B">
          <w:rPr>
            <w:rFonts w:ascii="Times New Roman" w:hAnsi="Times New Roman" w:cs="Times New Roman"/>
            <w:sz w:val="24"/>
            <w:szCs w:val="24"/>
          </w:rPr>
          <w:t>Where the undertaking applies the Simplification at risk module level to aggregate the nSCR of the RFF/MAP at entity level the nSCR and LAC are calculated considering a direct summation at module level method.</w:t>
        </w:r>
      </w:ins>
    </w:p>
    <w:p w14:paraId="4008DC51" w14:textId="072C3A95" w:rsidR="00D421DD" w:rsidRPr="00A4338B" w:rsidRDefault="00D421DD" w:rsidP="00D421DD">
      <w:pPr>
        <w:rPr>
          <w:ins w:id="1845" w:author="Author"/>
          <w:lang w:val="en-GB"/>
        </w:rPr>
      </w:pPr>
      <w:ins w:id="1846" w:author="Author">
        <w:r w:rsidRPr="00A4338B">
          <w:rPr>
            <w:lang w:val="en-GB"/>
          </w:rPr>
          <w:t>The adjustment due to the aggregation of the nSCR of the RFF/MAP at entity level</w:t>
        </w:r>
        <w:r w:rsidRPr="00A4338B" w:rsidDel="009A060D">
          <w:rPr>
            <w:lang w:val="en-GB"/>
          </w:rPr>
          <w:t xml:space="preserve"> </w:t>
        </w:r>
        <w:r w:rsidRPr="00A4338B">
          <w:rPr>
            <w:lang w:val="en-GB"/>
          </w:rPr>
          <w:t>shall be allocated (C00</w:t>
        </w:r>
        <w:del w:id="1847" w:author="Author">
          <w:r w:rsidRPr="00A4338B" w:rsidDel="00A43E41">
            <w:rPr>
              <w:lang w:val="en-GB"/>
            </w:rPr>
            <w:delText>6</w:delText>
          </w:r>
        </w:del>
        <w:r w:rsidR="00A43E41" w:rsidRPr="00A4338B">
          <w:rPr>
            <w:lang w:val="en-GB"/>
          </w:rPr>
          <w:t>5</w:t>
        </w:r>
        <w:r w:rsidRPr="00A4338B">
          <w:rPr>
            <w:lang w:val="en-GB"/>
          </w:rPr>
          <w:t>0) to the relevant risk modules (i.e. market risk, counterparty default risk, life underwriting risk, health underwriting risk and non-life underwriting risk) when calculated according to the standard formula. The amount to be allocated to each relevant risk module shall be calculated as follows:</w:t>
        </w:r>
      </w:ins>
    </w:p>
    <w:p w14:paraId="2EF8F421" w14:textId="77777777" w:rsidR="00D421DD" w:rsidRPr="00A4338B" w:rsidRDefault="00D421DD" w:rsidP="00D421DD">
      <w:pPr>
        <w:pStyle w:val="ListParagraph"/>
        <w:numPr>
          <w:ilvl w:val="0"/>
          <w:numId w:val="15"/>
        </w:numPr>
        <w:spacing w:after="160" w:line="259" w:lineRule="auto"/>
        <w:contextualSpacing/>
        <w:rPr>
          <w:ins w:id="1848" w:author="Author"/>
          <w:rFonts w:ascii="Times New Roman" w:hAnsi="Times New Roman" w:cs="Times New Roman"/>
          <w:sz w:val="24"/>
          <w:szCs w:val="24"/>
        </w:rPr>
      </w:pPr>
      <w:ins w:id="1849" w:author="Author">
        <w:r w:rsidRPr="00A4338B">
          <w:rPr>
            <w:rFonts w:ascii="Times New Roman" w:hAnsi="Times New Roman" w:cs="Times New Roman"/>
            <w:sz w:val="24"/>
            <w:szCs w:val="24"/>
          </w:rPr>
          <w:t xml:space="preserve">Calculation of “q factor” = </w:t>
        </w:r>
        <m:oMath>
          <m:f>
            <m:fPr>
              <m:ctrlPr>
                <w:rPr>
                  <w:rFonts w:ascii="Cambria Math" w:hAnsi="Cambria Math" w:cs="Times New Roman"/>
                  <w:i/>
                  <w:sz w:val="24"/>
                  <w:szCs w:val="24"/>
                </w:rPr>
              </m:ctrlPr>
            </m:fPr>
            <m:num>
              <m:r>
                <w:rPr>
                  <w:rFonts w:ascii="Cambria Math" w:hAnsi="Cambria Math" w:cs="Times New Roman"/>
                  <w:sz w:val="24"/>
                  <w:szCs w:val="24"/>
                </w:rPr>
                <m:t>adjustment</m:t>
              </m:r>
            </m:num>
            <m:den>
              <m:r>
                <w:rPr>
                  <w:rFonts w:ascii="Cambria Math" w:hAnsi="Cambria Math" w:cs="Times New Roman"/>
                  <w:sz w:val="24"/>
                  <w:szCs w:val="24"/>
                </w:rPr>
                <m:t>BSC</m:t>
              </m:r>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m:t>
                  </m:r>
                </m:sup>
              </m:sSup>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 xml:space="preserve"> nSCR</m:t>
                  </m:r>
                </m:e>
                <m:sub>
                  <m:r>
                    <w:rPr>
                      <w:rFonts w:ascii="Cambria Math" w:hAnsi="Cambria Math" w:cs="Times New Roman"/>
                      <w:sz w:val="24"/>
                      <w:szCs w:val="24"/>
                    </w:rPr>
                    <m:t>int</m:t>
                  </m:r>
                </m:sub>
              </m:sSub>
            </m:den>
          </m:f>
        </m:oMath>
        <w:r w:rsidRPr="00A4338B">
          <w:rPr>
            <w:rFonts w:ascii="Times New Roman" w:hAnsi="Times New Roman" w:cs="Times New Roman"/>
            <w:sz w:val="24"/>
            <w:szCs w:val="24"/>
          </w:rPr>
          <w:t xml:space="preserve"> , where</w:t>
        </w:r>
      </w:ins>
    </w:p>
    <w:p w14:paraId="1FBA74A0" w14:textId="77777777" w:rsidR="00D421DD" w:rsidRPr="00A4338B" w:rsidRDefault="00D421DD" w:rsidP="00D421DD">
      <w:pPr>
        <w:pStyle w:val="ListParagraph"/>
        <w:numPr>
          <w:ilvl w:val="1"/>
          <w:numId w:val="15"/>
        </w:numPr>
        <w:spacing w:after="160" w:line="259" w:lineRule="auto"/>
        <w:contextualSpacing/>
        <w:rPr>
          <w:ins w:id="1850" w:author="Author"/>
          <w:rFonts w:ascii="Times New Roman" w:hAnsi="Times New Roman" w:cs="Times New Roman"/>
          <w:sz w:val="24"/>
          <w:szCs w:val="24"/>
        </w:rPr>
      </w:pPr>
      <m:oMath>
        <m:r>
          <w:ins w:id="1851" w:author="Author">
            <w:rPr>
              <w:rFonts w:ascii="Cambria Math" w:hAnsi="Cambria Math" w:cs="Times New Roman"/>
              <w:sz w:val="24"/>
              <w:szCs w:val="24"/>
            </w:rPr>
            <w:lastRenderedPageBreak/>
            <m:t>adjustment</m:t>
          </w:ins>
        </m:r>
      </m:oMath>
      <w:ins w:id="1852" w:author="Author">
        <w:r w:rsidRPr="00A4338B">
          <w:rPr>
            <w:rFonts w:ascii="Times New Roman" w:eastAsiaTheme="minorEastAsia" w:hAnsi="Times New Roman" w:cs="Times New Roman"/>
            <w:sz w:val="24"/>
            <w:szCs w:val="24"/>
          </w:rPr>
          <w:t xml:space="preserve"> = Adjustment calculated according to one of the three methods referred above</w:t>
        </w:r>
      </w:ins>
    </w:p>
    <w:p w14:paraId="4F18E169" w14:textId="4D60F71F" w:rsidR="00D421DD" w:rsidRPr="00A4338B" w:rsidRDefault="00D421DD" w:rsidP="00D421DD">
      <w:pPr>
        <w:pStyle w:val="ListParagraph"/>
        <w:numPr>
          <w:ilvl w:val="1"/>
          <w:numId w:val="15"/>
        </w:numPr>
        <w:spacing w:after="160" w:line="259" w:lineRule="auto"/>
        <w:contextualSpacing/>
        <w:rPr>
          <w:ins w:id="1853" w:author="Author"/>
          <w:rFonts w:ascii="Times New Roman" w:hAnsi="Times New Roman" w:cs="Times New Roman"/>
          <w:sz w:val="24"/>
          <w:szCs w:val="24"/>
        </w:rPr>
      </w:pPr>
      <m:oMath>
        <m:r>
          <w:ins w:id="1854" w:author="Author">
            <w:rPr>
              <w:rFonts w:ascii="Cambria Math" w:hAnsi="Cambria Math" w:cs="Times New Roman"/>
              <w:sz w:val="24"/>
              <w:szCs w:val="24"/>
            </w:rPr>
            <m:t>BSCR'</m:t>
          </w:ins>
        </m:r>
      </m:oMath>
      <w:ins w:id="1855" w:author="Author">
        <w:r w:rsidRPr="00A4338B">
          <w:rPr>
            <w:rFonts w:ascii="Times New Roman" w:eastAsiaTheme="minorEastAsia" w:hAnsi="Times New Roman" w:cs="Times New Roman"/>
            <w:sz w:val="24"/>
            <w:szCs w:val="24"/>
          </w:rPr>
          <w:t xml:space="preserve"> = Basic solvency capital requirement calculated according </w:t>
        </w:r>
        <w:r w:rsidR="00227010" w:rsidRPr="00A4338B">
          <w:rPr>
            <w:rFonts w:ascii="Times New Roman" w:eastAsiaTheme="minorEastAsia" w:hAnsi="Times New Roman" w:cs="Times New Roman"/>
            <w:sz w:val="24"/>
            <w:szCs w:val="24"/>
          </w:rPr>
          <w:t xml:space="preserve">to </w:t>
        </w:r>
        <w:r w:rsidRPr="00A4338B">
          <w:rPr>
            <w:rFonts w:ascii="Times New Roman" w:eastAsiaTheme="minorEastAsia" w:hAnsi="Times New Roman" w:cs="Times New Roman"/>
            <w:sz w:val="24"/>
            <w:szCs w:val="24"/>
          </w:rPr>
          <w:t>the information reported in this template</w:t>
        </w:r>
      </w:ins>
    </w:p>
    <w:p w14:paraId="088C5755" w14:textId="77777777" w:rsidR="00D421DD" w:rsidRPr="00A4338B" w:rsidRDefault="00847A99" w:rsidP="00D421DD">
      <w:pPr>
        <w:pStyle w:val="ListParagraph"/>
        <w:numPr>
          <w:ilvl w:val="1"/>
          <w:numId w:val="15"/>
        </w:numPr>
        <w:spacing w:after="160" w:line="259" w:lineRule="auto"/>
        <w:contextualSpacing/>
        <w:rPr>
          <w:ins w:id="1856" w:author="Author"/>
          <w:rFonts w:ascii="Times New Roman" w:hAnsi="Times New Roman" w:cs="Times New Roman"/>
          <w:sz w:val="24"/>
          <w:szCs w:val="24"/>
        </w:rPr>
      </w:pPr>
      <m:oMath>
        <m:sSub>
          <m:sSubPr>
            <m:ctrlPr>
              <w:ins w:id="1857" w:author="Author">
                <w:rPr>
                  <w:rFonts w:ascii="Cambria Math" w:hAnsi="Cambria Math" w:cs="Times New Roman"/>
                  <w:i/>
                  <w:sz w:val="24"/>
                  <w:szCs w:val="24"/>
                </w:rPr>
              </w:ins>
            </m:ctrlPr>
          </m:sSubPr>
          <m:e>
            <m:r>
              <w:ins w:id="1858" w:author="Author">
                <w:rPr>
                  <w:rFonts w:ascii="Cambria Math" w:hAnsi="Cambria Math" w:cs="Times New Roman"/>
                  <w:sz w:val="24"/>
                  <w:szCs w:val="24"/>
                </w:rPr>
                <m:t xml:space="preserve"> nSCR</m:t>
              </w:ins>
            </m:r>
          </m:e>
          <m:sub>
            <m:r>
              <w:ins w:id="1859" w:author="Author">
                <w:rPr>
                  <w:rFonts w:ascii="Cambria Math" w:hAnsi="Cambria Math" w:cs="Times New Roman"/>
                  <w:sz w:val="24"/>
                  <w:szCs w:val="24"/>
                </w:rPr>
                <m:t>int</m:t>
              </w:ins>
            </m:r>
          </m:sub>
        </m:sSub>
      </m:oMath>
      <w:ins w:id="1860" w:author="Author">
        <w:r w:rsidR="00D421DD" w:rsidRPr="00A4338B">
          <w:rPr>
            <w:rFonts w:ascii="Times New Roman" w:eastAsiaTheme="minorEastAsia" w:hAnsi="Times New Roman" w:cs="Times New Roman"/>
            <w:sz w:val="24"/>
            <w:szCs w:val="24"/>
          </w:rPr>
          <w:t xml:space="preserve"> = nSCR for intangible assets risk according to the information reported in this template</w:t>
        </w:r>
      </w:ins>
    </w:p>
    <w:p w14:paraId="0AFF17B9" w14:textId="44AEB081" w:rsidR="00D421DD" w:rsidRPr="00A4338B" w:rsidRDefault="00D421DD" w:rsidP="00D421DD">
      <w:pPr>
        <w:pStyle w:val="ListParagraph"/>
        <w:numPr>
          <w:ilvl w:val="0"/>
          <w:numId w:val="15"/>
        </w:numPr>
        <w:spacing w:after="160" w:line="259" w:lineRule="auto"/>
        <w:contextualSpacing/>
        <w:rPr>
          <w:ins w:id="1861" w:author="Author"/>
          <w:rFonts w:ascii="Times New Roman" w:hAnsi="Times New Roman" w:cs="Times New Roman"/>
          <w:sz w:val="24"/>
          <w:szCs w:val="24"/>
        </w:rPr>
      </w:pPr>
      <w:ins w:id="1862" w:author="Author">
        <w:r w:rsidRPr="00A4338B">
          <w:rPr>
            <w:rFonts w:ascii="Times New Roman" w:hAnsi="Times New Roman" w:cs="Times New Roman"/>
            <w:sz w:val="24"/>
            <w:szCs w:val="24"/>
          </w:rPr>
          <w:t>Multiplication of this “q factor” by the nSCR of each relevant risk module (i.e. market risk, counterparty default risk, life underwriting risk, health underwriting risk and non-life underwriting risk)</w:t>
        </w:r>
      </w:ins>
    </w:p>
    <w:p w14:paraId="7CB624D8" w14:textId="36E7C3AA" w:rsidR="00971A06" w:rsidRPr="00A4338B" w:rsidDel="0065799B" w:rsidRDefault="00971A06" w:rsidP="00906014">
      <w:pPr>
        <w:pStyle w:val="ListParagraph"/>
        <w:numPr>
          <w:ilvl w:val="0"/>
          <w:numId w:val="22"/>
        </w:numPr>
        <w:spacing w:after="160" w:line="259" w:lineRule="auto"/>
        <w:contextualSpacing/>
        <w:jc w:val="both"/>
        <w:rPr>
          <w:ins w:id="1863" w:author="Author"/>
          <w:del w:id="1864" w:author="Author"/>
          <w:rFonts w:ascii="Times New Roman" w:hAnsi="Times New Roman" w:cs="Times New Roman"/>
          <w:sz w:val="20"/>
          <w:szCs w:val="20"/>
        </w:rPr>
      </w:pPr>
    </w:p>
    <w:p w14:paraId="773DBE63" w14:textId="6DDF8A5D" w:rsidR="00D421DD" w:rsidRPr="00A4338B" w:rsidRDefault="0065799B" w:rsidP="00906014">
      <w:pPr>
        <w:rPr>
          <w:ins w:id="1865" w:author="Author"/>
          <w:lang w:val="en-GB"/>
        </w:rPr>
      </w:pPr>
      <w:ins w:id="1866" w:author="Author">
        <w:r w:rsidRPr="00A4338B">
          <w:rPr>
            <w:lang w:val="en-GB"/>
          </w:rPr>
          <w:t>Full internal model</w:t>
        </w:r>
        <w:del w:id="1867" w:author="Author">
          <w:r w:rsidRPr="00A4338B" w:rsidDel="00555289">
            <w:rPr>
              <w:lang w:val="en-GB"/>
            </w:rPr>
            <w:delText> </w:delText>
          </w:r>
        </w:del>
        <w:r w:rsidRPr="00A4338B">
          <w:rPr>
            <w:lang w:val="en-GB"/>
          </w:rPr>
          <w:t>:</w:t>
        </w:r>
      </w:ins>
    </w:p>
    <w:p w14:paraId="7AAD8B87" w14:textId="2C06DA05" w:rsidR="0065799B" w:rsidRPr="00A4338B" w:rsidRDefault="0065799B" w:rsidP="0065799B">
      <w:pPr>
        <w:rPr>
          <w:ins w:id="1868" w:author="Author"/>
          <w:lang w:val="en-GB"/>
        </w:rPr>
      </w:pPr>
      <w:ins w:id="1869" w:author="Author">
        <w:r w:rsidRPr="00A4338B">
          <w:rPr>
            <w:lang w:val="en-GB"/>
          </w:rPr>
          <w:t>Template SR.25.05 has to be filled in for each ring-fenced fund (RFF), each matching adjustment portfolio (MAP) and for the remaining part for every group under a full internal model. However, where a</w:t>
        </w:r>
        <w:r w:rsidR="00227010" w:rsidRPr="00A4338B">
          <w:rPr>
            <w:lang w:val="en-GB"/>
          </w:rPr>
          <w:t>n</w:t>
        </w:r>
        <w:r w:rsidRPr="00A4338B">
          <w:rPr>
            <w:lang w:val="en-GB"/>
          </w:rPr>
          <w:t xml:space="preserve"> RFF/MAP includes a MAP/RFF embedded, the fund should be treated as different funds. This template should be reported for all sub-funds of a material RFF/MAP as identified in the second table of S.01.03.</w:t>
        </w:r>
      </w:ins>
    </w:p>
    <w:p w14:paraId="33CBF25E" w14:textId="77777777" w:rsidR="0065799B" w:rsidRPr="00A4338B" w:rsidRDefault="0065799B" w:rsidP="00906014">
      <w:pPr>
        <w:ind w:left="360"/>
        <w:rPr>
          <w:ins w:id="1870" w:author="Author"/>
          <w:lang w:val="en-GB"/>
        </w:rPr>
      </w:pP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7"/>
        <w:gridCol w:w="2386"/>
        <w:gridCol w:w="4764"/>
      </w:tblGrid>
      <w:tr w:rsidR="00D421DD" w:rsidRPr="00A4338B" w14:paraId="31203F99" w14:textId="77777777" w:rsidTr="00175CD5">
        <w:trPr>
          <w:trHeight w:val="141"/>
          <w:ins w:id="1871" w:author="Author"/>
        </w:trPr>
        <w:tc>
          <w:tcPr>
            <w:tcW w:w="1567" w:type="dxa"/>
            <w:shd w:val="clear" w:color="000000" w:fill="FFFFFF"/>
          </w:tcPr>
          <w:p w14:paraId="16BDE649" w14:textId="77777777" w:rsidR="00D421DD" w:rsidRPr="00A4338B" w:rsidRDefault="00D421DD" w:rsidP="00D421DD">
            <w:pPr>
              <w:spacing w:after="0"/>
              <w:jc w:val="center"/>
              <w:rPr>
                <w:ins w:id="1872" w:author="Author"/>
                <w:rFonts w:eastAsia="Times New Roman"/>
                <w:b/>
                <w:lang w:val="en-GB" w:eastAsia="es-ES"/>
              </w:rPr>
            </w:pPr>
          </w:p>
        </w:tc>
        <w:tc>
          <w:tcPr>
            <w:tcW w:w="2386" w:type="dxa"/>
            <w:shd w:val="clear" w:color="000000" w:fill="FFFFFF"/>
          </w:tcPr>
          <w:p w14:paraId="0E383DFD" w14:textId="77777777" w:rsidR="00D421DD" w:rsidRPr="00A4338B" w:rsidRDefault="00D421DD" w:rsidP="00D421DD">
            <w:pPr>
              <w:spacing w:after="0"/>
              <w:jc w:val="center"/>
              <w:rPr>
                <w:ins w:id="1873" w:author="Author"/>
                <w:rFonts w:eastAsia="Times New Roman"/>
                <w:b/>
                <w:lang w:val="en-GB" w:eastAsia="es-ES"/>
              </w:rPr>
            </w:pPr>
            <w:ins w:id="1874" w:author="Author">
              <w:r w:rsidRPr="00A4338B">
                <w:rPr>
                  <w:rFonts w:eastAsia="Times New Roman"/>
                  <w:b/>
                  <w:lang w:val="en-GB" w:eastAsia="es-ES"/>
                </w:rPr>
                <w:t>ITEM</w:t>
              </w:r>
            </w:ins>
          </w:p>
        </w:tc>
        <w:tc>
          <w:tcPr>
            <w:tcW w:w="4764" w:type="dxa"/>
            <w:shd w:val="clear" w:color="000000" w:fill="FFFFFF"/>
          </w:tcPr>
          <w:p w14:paraId="1EAEC09E" w14:textId="77777777" w:rsidR="00D421DD" w:rsidRPr="00A4338B" w:rsidRDefault="00D421DD" w:rsidP="00D421DD">
            <w:pPr>
              <w:spacing w:after="0"/>
              <w:jc w:val="center"/>
              <w:rPr>
                <w:ins w:id="1875" w:author="Author"/>
                <w:rFonts w:eastAsia="Times New Roman"/>
                <w:b/>
                <w:lang w:val="en-GB" w:eastAsia="es-ES"/>
              </w:rPr>
            </w:pPr>
            <w:ins w:id="1876" w:author="Author">
              <w:r w:rsidRPr="00A4338B">
                <w:rPr>
                  <w:rFonts w:eastAsia="Times New Roman"/>
                  <w:b/>
                  <w:lang w:val="en-GB" w:eastAsia="es-ES"/>
                </w:rPr>
                <w:t>INSTRUCTIONS</w:t>
              </w:r>
            </w:ins>
          </w:p>
        </w:tc>
      </w:tr>
      <w:tr w:rsidR="00D421DD" w:rsidRPr="00A4338B" w14:paraId="526232DC" w14:textId="77777777" w:rsidTr="00175CD5">
        <w:trPr>
          <w:trHeight w:val="1480"/>
          <w:ins w:id="1877" w:author="Author"/>
        </w:trPr>
        <w:tc>
          <w:tcPr>
            <w:tcW w:w="1567" w:type="dxa"/>
            <w:shd w:val="clear" w:color="000000" w:fill="FFFFFF"/>
            <w:hideMark/>
          </w:tcPr>
          <w:p w14:paraId="3D348E06" w14:textId="77777777" w:rsidR="00D421DD" w:rsidRPr="00A4338B" w:rsidRDefault="00D421DD" w:rsidP="00D421DD">
            <w:pPr>
              <w:spacing w:after="0"/>
              <w:rPr>
                <w:ins w:id="1878" w:author="Author"/>
                <w:rFonts w:eastAsia="Times New Roman"/>
                <w:lang w:val="en-GB" w:eastAsia="es-ES"/>
              </w:rPr>
            </w:pPr>
            <w:ins w:id="1879" w:author="Author">
              <w:r w:rsidRPr="00A4338B">
                <w:rPr>
                  <w:rFonts w:eastAsia="Times New Roman"/>
                  <w:lang w:val="en-GB" w:eastAsia="es-ES"/>
                </w:rPr>
                <w:t>Z0020</w:t>
              </w:r>
            </w:ins>
          </w:p>
        </w:tc>
        <w:tc>
          <w:tcPr>
            <w:tcW w:w="2386" w:type="dxa"/>
            <w:shd w:val="clear" w:color="000000" w:fill="FFFFFF"/>
            <w:hideMark/>
          </w:tcPr>
          <w:p w14:paraId="243953EC" w14:textId="77777777" w:rsidR="00D421DD" w:rsidRPr="00A4338B" w:rsidRDefault="00D421DD" w:rsidP="00D421DD">
            <w:pPr>
              <w:spacing w:after="0"/>
              <w:rPr>
                <w:ins w:id="1880" w:author="Author"/>
                <w:rFonts w:eastAsia="Times New Roman"/>
                <w:lang w:val="en-GB" w:eastAsia="es-ES"/>
              </w:rPr>
            </w:pPr>
            <w:ins w:id="1881" w:author="Author">
              <w:r w:rsidRPr="00A4338B">
                <w:rPr>
                  <w:rFonts w:eastAsia="Times New Roman"/>
                  <w:lang w:val="en-GB" w:eastAsia="es-ES"/>
                </w:rPr>
                <w:t>Ring-fenced fund, matching adjustment portfolio or Remaining Part</w:t>
              </w:r>
            </w:ins>
          </w:p>
        </w:tc>
        <w:tc>
          <w:tcPr>
            <w:tcW w:w="4764" w:type="dxa"/>
            <w:shd w:val="clear" w:color="000000" w:fill="FFFFFF"/>
            <w:hideMark/>
          </w:tcPr>
          <w:p w14:paraId="4655531C" w14:textId="77777777" w:rsidR="00D421DD" w:rsidRPr="00A4338B" w:rsidRDefault="00D421DD" w:rsidP="00D421DD">
            <w:pPr>
              <w:spacing w:after="0"/>
              <w:rPr>
                <w:ins w:id="1882" w:author="Author"/>
                <w:rFonts w:eastAsia="Times New Roman"/>
                <w:lang w:val="en-GB" w:eastAsia="es-ES"/>
              </w:rPr>
            </w:pPr>
            <w:ins w:id="1883" w:author="Author">
              <w:r w:rsidRPr="00A4338B">
                <w:rPr>
                  <w:rFonts w:eastAsia="Times New Roman"/>
                  <w:lang w:val="en-GB" w:eastAsia="es-ES"/>
                </w:rPr>
                <w:t>Identifies whether the reported figures are with regard to a RFF, matching adjustment portfolio or to the remaining part. One of the options in the following closed list shall be used:</w:t>
              </w:r>
              <w:r w:rsidRPr="00A4338B">
                <w:rPr>
                  <w:rFonts w:eastAsia="Times New Roman"/>
                  <w:lang w:val="en-GB" w:eastAsia="es-ES"/>
                </w:rPr>
                <w:br/>
                <w:t>1 – RFF/MAP</w:t>
              </w:r>
              <w:r w:rsidRPr="00A4338B" w:rsidDel="00C11F0B">
                <w:rPr>
                  <w:rFonts w:eastAsia="Times New Roman"/>
                  <w:lang w:val="en-GB" w:eastAsia="es-ES"/>
                </w:rPr>
                <w:t xml:space="preserve"> </w:t>
              </w:r>
              <w:r w:rsidRPr="00A4338B">
                <w:rPr>
                  <w:rFonts w:eastAsia="Times New Roman"/>
                  <w:lang w:val="en-GB" w:eastAsia="es-ES"/>
                </w:rPr>
                <w:br/>
                <w:t>2 – Remaining part</w:t>
              </w:r>
            </w:ins>
          </w:p>
        </w:tc>
      </w:tr>
      <w:tr w:rsidR="00D421DD" w:rsidRPr="00A4338B" w14:paraId="6F41F33A" w14:textId="77777777" w:rsidTr="00175CD5">
        <w:trPr>
          <w:trHeight w:val="465"/>
          <w:ins w:id="1884"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1C460C06" w14:textId="77777777" w:rsidR="00D421DD" w:rsidRPr="00A4338B" w:rsidRDefault="00D421DD" w:rsidP="00D421DD">
            <w:pPr>
              <w:spacing w:after="0"/>
              <w:rPr>
                <w:ins w:id="1885" w:author="Author"/>
                <w:rFonts w:eastAsia="Times New Roman"/>
                <w:lang w:val="en-GB" w:eastAsia="es-ES"/>
              </w:rPr>
            </w:pPr>
            <w:ins w:id="1886" w:author="Author">
              <w:r w:rsidRPr="00A4338B">
                <w:rPr>
                  <w:rFonts w:eastAsia="Times New Roman"/>
                  <w:lang w:val="en-GB" w:eastAsia="es-ES"/>
                </w:rPr>
                <w:t>Z0030</w:t>
              </w:r>
            </w:ins>
          </w:p>
        </w:tc>
        <w:tc>
          <w:tcPr>
            <w:tcW w:w="2386" w:type="dxa"/>
            <w:tcBorders>
              <w:top w:val="single" w:sz="4" w:space="0" w:color="auto"/>
              <w:left w:val="nil"/>
              <w:bottom w:val="single" w:sz="4" w:space="0" w:color="auto"/>
              <w:right w:val="single" w:sz="4" w:space="0" w:color="auto"/>
            </w:tcBorders>
            <w:shd w:val="clear" w:color="auto" w:fill="auto"/>
          </w:tcPr>
          <w:p w14:paraId="4647FD73" w14:textId="77777777" w:rsidR="00D421DD" w:rsidRPr="00A4338B" w:rsidRDefault="00D421DD" w:rsidP="00D421DD">
            <w:pPr>
              <w:spacing w:after="0"/>
              <w:rPr>
                <w:ins w:id="1887" w:author="Author"/>
                <w:rFonts w:eastAsia="Times New Roman"/>
                <w:lang w:val="en-GB" w:eastAsia="es-ES"/>
              </w:rPr>
            </w:pPr>
            <w:ins w:id="1888" w:author="Author">
              <w:r w:rsidRPr="00A4338B">
                <w:rPr>
                  <w:rFonts w:eastAsia="Times New Roman"/>
                  <w:lang w:val="en-GB" w:eastAsia="es-ES"/>
                </w:rPr>
                <w:t>Fund/Portfolio number</w:t>
              </w:r>
            </w:ins>
          </w:p>
        </w:tc>
        <w:tc>
          <w:tcPr>
            <w:tcW w:w="4764" w:type="dxa"/>
            <w:tcBorders>
              <w:top w:val="single" w:sz="4" w:space="0" w:color="auto"/>
              <w:left w:val="nil"/>
              <w:bottom w:val="single" w:sz="4" w:space="0" w:color="auto"/>
              <w:right w:val="single" w:sz="4" w:space="0" w:color="auto"/>
            </w:tcBorders>
            <w:shd w:val="clear" w:color="auto" w:fill="auto"/>
          </w:tcPr>
          <w:p w14:paraId="52D2F241" w14:textId="3FBB5DD2" w:rsidR="00D421DD" w:rsidRPr="00A4338B" w:rsidRDefault="00D421DD" w:rsidP="00D421DD">
            <w:pPr>
              <w:spacing w:after="0"/>
              <w:rPr>
                <w:ins w:id="1889" w:author="Author"/>
                <w:rFonts w:eastAsia="Times New Roman"/>
                <w:lang w:val="en-GB" w:eastAsia="es-ES"/>
              </w:rPr>
            </w:pPr>
            <w:ins w:id="1890" w:author="Author">
              <w:r w:rsidRPr="00A4338B">
                <w:rPr>
                  <w:rFonts w:eastAsia="Times New Roman"/>
                  <w:lang w:val="en-GB" w:eastAsia="es-ES"/>
                </w:rPr>
                <w:t xml:space="preserve">When item Z0020 = 1, identification number for a </w:t>
              </w:r>
              <w:del w:id="1891" w:author="Author">
                <w:r w:rsidRPr="00A4338B" w:rsidDel="00227010">
                  <w:rPr>
                    <w:rFonts w:eastAsia="Times New Roman"/>
                    <w:lang w:val="en-GB" w:eastAsia="es-ES"/>
                  </w:rPr>
                  <w:delText>ring fenced</w:delText>
                </w:r>
              </w:del>
              <w:r w:rsidR="00227010" w:rsidRPr="00A4338B">
                <w:rPr>
                  <w:rFonts w:eastAsia="Times New Roman"/>
                  <w:lang w:val="en-GB" w:eastAsia="es-ES"/>
                </w:rPr>
                <w:t>ring-fenced</w:t>
              </w:r>
              <w:r w:rsidRPr="00A4338B">
                <w:rPr>
                  <w:rFonts w:eastAsia="Times New Roman"/>
                  <w:lang w:val="en-GB" w:eastAsia="es-ES"/>
                </w:rPr>
                <w:t xml:space="preserve"> fund or matching adjustment portfolio. This number is attributed by the undertaking and must be consistent over time and with the fund/portfolio number reported in other templates. </w:t>
              </w:r>
            </w:ins>
          </w:p>
          <w:p w14:paraId="01A47A6A" w14:textId="77777777" w:rsidR="00D421DD" w:rsidRPr="00A4338B" w:rsidRDefault="00D421DD" w:rsidP="00D421DD">
            <w:pPr>
              <w:spacing w:after="0"/>
              <w:rPr>
                <w:ins w:id="1892" w:author="Author"/>
                <w:rFonts w:eastAsia="Times New Roman"/>
                <w:lang w:val="en-GB" w:eastAsia="es-ES"/>
              </w:rPr>
            </w:pPr>
          </w:p>
          <w:p w14:paraId="1DF8DCF9" w14:textId="77777777" w:rsidR="00D421DD" w:rsidRPr="00A4338B" w:rsidRDefault="00D421DD" w:rsidP="00D421DD">
            <w:pPr>
              <w:spacing w:after="0"/>
              <w:rPr>
                <w:ins w:id="1893" w:author="Author"/>
                <w:rFonts w:eastAsia="Times New Roman"/>
                <w:lang w:val="en-GB" w:eastAsia="es-ES"/>
              </w:rPr>
            </w:pPr>
            <w:ins w:id="1894" w:author="Author">
              <w:r w:rsidRPr="00A4338B">
                <w:rPr>
                  <w:rFonts w:eastAsia="Times New Roman"/>
                  <w:lang w:val="en-GB" w:eastAsia="es-ES"/>
                </w:rPr>
                <w:t>When item Z0020 = 2, then report “0”</w:t>
              </w:r>
            </w:ins>
          </w:p>
        </w:tc>
      </w:tr>
      <w:tr w:rsidR="00F2657F" w:rsidRPr="00A4338B" w:rsidDel="007B4D08" w14:paraId="23BE212B"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09606F63" w14:textId="085CACB3" w:rsidR="00F2657F" w:rsidRPr="00A4338B" w:rsidRDefault="00F2657F" w:rsidP="00F2657F">
            <w:pPr>
              <w:spacing w:after="0"/>
              <w:rPr>
                <w:color w:val="000000"/>
                <w:lang w:val="en-GB"/>
              </w:rPr>
            </w:pPr>
            <w:ins w:id="1895" w:author="Author">
              <w:r w:rsidRPr="00A4338B">
                <w:rPr>
                  <w:color w:val="000000"/>
                  <w:lang w:val="en-GB"/>
                </w:rPr>
                <w:t>C0010/R0020</w:t>
              </w:r>
            </w:ins>
          </w:p>
        </w:tc>
        <w:tc>
          <w:tcPr>
            <w:tcW w:w="2386" w:type="dxa"/>
            <w:tcBorders>
              <w:top w:val="single" w:sz="4" w:space="0" w:color="auto"/>
              <w:left w:val="nil"/>
              <w:bottom w:val="single" w:sz="4" w:space="0" w:color="auto"/>
              <w:right w:val="single" w:sz="4" w:space="0" w:color="auto"/>
            </w:tcBorders>
            <w:shd w:val="clear" w:color="auto" w:fill="auto"/>
          </w:tcPr>
          <w:p w14:paraId="539DEB20" w14:textId="5CD0A8B2" w:rsidR="00F2657F" w:rsidRPr="00A4338B" w:rsidRDefault="00F2657F" w:rsidP="00F2657F">
            <w:pPr>
              <w:spacing w:after="0"/>
              <w:rPr>
                <w:color w:val="000000"/>
                <w:lang w:val="en-GB"/>
              </w:rPr>
            </w:pPr>
            <w:ins w:id="1896" w:author="Author">
              <w:r w:rsidRPr="00A4338B">
                <w:rPr>
                  <w:color w:val="000000"/>
                  <w:lang w:val="en-GB"/>
                </w:rPr>
                <w:t>Total diversification</w:t>
              </w:r>
            </w:ins>
          </w:p>
        </w:tc>
        <w:tc>
          <w:tcPr>
            <w:tcW w:w="4764" w:type="dxa"/>
            <w:tcBorders>
              <w:top w:val="single" w:sz="4" w:space="0" w:color="auto"/>
              <w:left w:val="nil"/>
              <w:bottom w:val="single" w:sz="4" w:space="0" w:color="auto"/>
              <w:right w:val="single" w:sz="4" w:space="0" w:color="auto"/>
            </w:tcBorders>
            <w:shd w:val="clear" w:color="auto" w:fill="auto"/>
          </w:tcPr>
          <w:p w14:paraId="4BE48AAE" w14:textId="77777777" w:rsidR="00F2657F" w:rsidRPr="00A4338B" w:rsidRDefault="00F2657F" w:rsidP="00F2657F">
            <w:pPr>
              <w:jc w:val="left"/>
              <w:rPr>
                <w:ins w:id="1897" w:author="Author"/>
                <w:lang w:val="en-GB" w:eastAsia="es-ES"/>
              </w:rPr>
            </w:pPr>
            <w:ins w:id="1898" w:author="Author">
              <w:r w:rsidRPr="00A4338B">
                <w:rPr>
                  <w:lang w:val="en-GB" w:eastAsia="es-ES"/>
                </w:rPr>
                <w:t>Amount of the diversification effects between risk modules.</w:t>
              </w:r>
            </w:ins>
          </w:p>
          <w:p w14:paraId="6C52135F" w14:textId="35047DD9" w:rsidR="00F2657F" w:rsidRPr="00A4338B" w:rsidRDefault="00F2657F" w:rsidP="00F2657F">
            <w:pPr>
              <w:jc w:val="left"/>
              <w:rPr>
                <w:lang w:val="en-GB" w:eastAsia="es-ES"/>
              </w:rPr>
            </w:pPr>
            <w:ins w:id="1899" w:author="Author">
              <w:r w:rsidRPr="00A4338B">
                <w:rPr>
                  <w:lang w:val="en-GB" w:eastAsia="es-ES"/>
                </w:rPr>
                <w:t>This amount should be reported as a negative value</w:t>
              </w:r>
              <w:r w:rsidRPr="00A4338B">
                <w:rPr>
                  <w:bCs/>
                  <w:lang w:val="en-GB"/>
                </w:rPr>
                <w:t>.</w:t>
              </w:r>
            </w:ins>
          </w:p>
        </w:tc>
      </w:tr>
      <w:tr w:rsidR="00F2657F" w:rsidRPr="00A4338B" w:rsidDel="007B4D08" w14:paraId="0A19AA21" w14:textId="77777777" w:rsidTr="00175CD5">
        <w:trPr>
          <w:trHeight w:val="416"/>
          <w:ins w:id="1900"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30F0EB11" w14:textId="7438759A" w:rsidR="00F2657F" w:rsidRPr="00A4338B" w:rsidDel="007B4D08" w:rsidRDefault="00F2657F" w:rsidP="00F2657F">
            <w:pPr>
              <w:spacing w:after="0"/>
              <w:rPr>
                <w:ins w:id="1901" w:author="Author"/>
                <w:rFonts w:eastAsia="Times New Roman"/>
                <w:lang w:val="en-GB" w:eastAsia="es-ES"/>
              </w:rPr>
            </w:pPr>
            <w:ins w:id="1902" w:author="Author">
              <w:r w:rsidRPr="00A4338B">
                <w:rPr>
                  <w:color w:val="000000"/>
                  <w:lang w:val="en-GB"/>
                </w:rPr>
                <w:t>C0010/R0030</w:t>
              </w:r>
            </w:ins>
          </w:p>
        </w:tc>
        <w:tc>
          <w:tcPr>
            <w:tcW w:w="2386" w:type="dxa"/>
            <w:tcBorders>
              <w:top w:val="single" w:sz="4" w:space="0" w:color="auto"/>
              <w:left w:val="nil"/>
              <w:bottom w:val="single" w:sz="4" w:space="0" w:color="auto"/>
              <w:right w:val="single" w:sz="4" w:space="0" w:color="auto"/>
            </w:tcBorders>
            <w:shd w:val="clear" w:color="auto" w:fill="auto"/>
          </w:tcPr>
          <w:p w14:paraId="2576A8D8" w14:textId="1B193057" w:rsidR="00F2657F" w:rsidRPr="00A4338B" w:rsidDel="007B4D08" w:rsidRDefault="00F2657F" w:rsidP="00F2657F">
            <w:pPr>
              <w:spacing w:after="0"/>
              <w:rPr>
                <w:ins w:id="1903" w:author="Author"/>
                <w:rFonts w:eastAsia="Times New Roman"/>
                <w:lang w:val="en-GB" w:eastAsia="es-ES"/>
              </w:rPr>
            </w:pPr>
            <w:ins w:id="1904" w:author="Author">
              <w:r w:rsidRPr="00A4338B">
                <w:rPr>
                  <w:color w:val="000000"/>
                  <w:lang w:val="en-GB"/>
                </w:rPr>
                <w:t>Total diversified risk before tax</w:t>
              </w:r>
            </w:ins>
          </w:p>
        </w:tc>
        <w:tc>
          <w:tcPr>
            <w:tcW w:w="4764" w:type="dxa"/>
            <w:tcBorders>
              <w:top w:val="single" w:sz="4" w:space="0" w:color="auto"/>
              <w:left w:val="nil"/>
              <w:bottom w:val="single" w:sz="4" w:space="0" w:color="auto"/>
              <w:right w:val="single" w:sz="4" w:space="0" w:color="auto"/>
            </w:tcBorders>
            <w:shd w:val="clear" w:color="auto" w:fill="auto"/>
          </w:tcPr>
          <w:p w14:paraId="505C73DD" w14:textId="77777777" w:rsidR="00F2657F" w:rsidRPr="00A4338B" w:rsidRDefault="00F2657F" w:rsidP="00F2657F">
            <w:pPr>
              <w:jc w:val="left"/>
              <w:rPr>
                <w:ins w:id="1905" w:author="Author"/>
                <w:lang w:val="en-GB"/>
              </w:rPr>
            </w:pPr>
            <w:ins w:id="1906" w:author="Author">
              <w:r w:rsidRPr="00A4338B">
                <w:rPr>
                  <w:lang w:val="en-GB" w:eastAsia="es-ES"/>
                </w:rPr>
                <w:t>Amount of diversified capital charges before tax.</w:t>
              </w:r>
            </w:ins>
          </w:p>
          <w:p w14:paraId="05D5C56C" w14:textId="77777777" w:rsidR="00F2657F" w:rsidRPr="00A4338B" w:rsidRDefault="00F2657F" w:rsidP="00F2657F">
            <w:pPr>
              <w:jc w:val="left"/>
              <w:rPr>
                <w:ins w:id="1907" w:author="Author"/>
                <w:lang w:val="en-GB" w:eastAsia="es-ES"/>
              </w:rPr>
            </w:pPr>
            <w:ins w:id="1908" w:author="Author">
              <w:r w:rsidRPr="00A4338B">
                <w:rPr>
                  <w:lang w:val="en-GB"/>
                </w:rPr>
                <w:t>Same as S.26.08.04 C0010/R0030.</w:t>
              </w:r>
            </w:ins>
          </w:p>
          <w:p w14:paraId="54382CC0" w14:textId="4EC153CB" w:rsidR="00F2657F" w:rsidRPr="00A4338B" w:rsidDel="007B4D08" w:rsidRDefault="00F2657F" w:rsidP="00F2657F">
            <w:pPr>
              <w:spacing w:after="0"/>
              <w:rPr>
                <w:ins w:id="1909" w:author="Author"/>
                <w:rFonts w:eastAsia="Times New Roman"/>
                <w:lang w:val="en-GB" w:eastAsia="es-ES"/>
              </w:rPr>
            </w:pPr>
          </w:p>
        </w:tc>
      </w:tr>
      <w:tr w:rsidR="00F2657F" w:rsidRPr="00A4338B" w:rsidDel="007B4D08" w14:paraId="77805BE7" w14:textId="77777777" w:rsidTr="00175CD5">
        <w:trPr>
          <w:trHeight w:val="416"/>
          <w:ins w:id="1910"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26371A66" w14:textId="6E1F278E" w:rsidR="00F2657F" w:rsidRPr="00A4338B" w:rsidDel="007B4D08" w:rsidRDefault="00F2657F" w:rsidP="00F2657F">
            <w:pPr>
              <w:spacing w:after="0"/>
              <w:rPr>
                <w:ins w:id="1911" w:author="Author"/>
                <w:rFonts w:eastAsia="Times New Roman"/>
                <w:lang w:val="en-GB" w:eastAsia="es-ES"/>
              </w:rPr>
            </w:pPr>
            <w:ins w:id="1912" w:author="Author">
              <w:r w:rsidRPr="00A4338B">
                <w:rPr>
                  <w:color w:val="000000"/>
                  <w:lang w:val="en-GB"/>
                </w:rPr>
                <w:lastRenderedPageBreak/>
                <w:t>C0010/R0040</w:t>
              </w:r>
            </w:ins>
          </w:p>
        </w:tc>
        <w:tc>
          <w:tcPr>
            <w:tcW w:w="2386" w:type="dxa"/>
            <w:tcBorders>
              <w:top w:val="single" w:sz="4" w:space="0" w:color="auto"/>
              <w:left w:val="nil"/>
              <w:bottom w:val="single" w:sz="4" w:space="0" w:color="auto"/>
              <w:right w:val="single" w:sz="4" w:space="0" w:color="auto"/>
            </w:tcBorders>
            <w:shd w:val="clear" w:color="auto" w:fill="auto"/>
          </w:tcPr>
          <w:p w14:paraId="2AFC6FBB" w14:textId="7C3F7F54" w:rsidR="00F2657F" w:rsidRPr="00A4338B" w:rsidDel="007B4D08" w:rsidRDefault="00F2657F" w:rsidP="00F2657F">
            <w:pPr>
              <w:spacing w:after="0"/>
              <w:rPr>
                <w:ins w:id="1913" w:author="Author"/>
                <w:rFonts w:eastAsia="Times New Roman"/>
                <w:lang w:val="en-GB" w:eastAsia="es-ES"/>
              </w:rPr>
            </w:pPr>
            <w:ins w:id="1914" w:author="Author">
              <w:r w:rsidRPr="00A4338B">
                <w:rPr>
                  <w:color w:val="000000"/>
                  <w:lang w:val="en-GB"/>
                </w:rPr>
                <w:t>Total diversified risk after tax</w:t>
              </w:r>
            </w:ins>
          </w:p>
        </w:tc>
        <w:tc>
          <w:tcPr>
            <w:tcW w:w="4764" w:type="dxa"/>
            <w:tcBorders>
              <w:top w:val="single" w:sz="4" w:space="0" w:color="auto"/>
              <w:left w:val="nil"/>
              <w:bottom w:val="single" w:sz="4" w:space="0" w:color="auto"/>
              <w:right w:val="single" w:sz="4" w:space="0" w:color="auto"/>
            </w:tcBorders>
            <w:shd w:val="clear" w:color="auto" w:fill="auto"/>
          </w:tcPr>
          <w:p w14:paraId="22395018" w14:textId="77777777" w:rsidR="00F2657F" w:rsidRPr="00A4338B" w:rsidRDefault="00F2657F" w:rsidP="00F2657F">
            <w:pPr>
              <w:jc w:val="left"/>
              <w:rPr>
                <w:ins w:id="1915" w:author="Author"/>
                <w:lang w:val="en-GB"/>
              </w:rPr>
            </w:pPr>
            <w:ins w:id="1916" w:author="Author">
              <w:r w:rsidRPr="00A4338B">
                <w:rPr>
                  <w:lang w:val="en-GB" w:eastAsia="es-ES"/>
                </w:rPr>
                <w:t>Amount of diversified capital charges after tax.</w:t>
              </w:r>
            </w:ins>
          </w:p>
          <w:p w14:paraId="0BC26138" w14:textId="77777777" w:rsidR="00F2657F" w:rsidRPr="00A4338B" w:rsidRDefault="00F2657F" w:rsidP="00F2657F">
            <w:pPr>
              <w:jc w:val="left"/>
              <w:rPr>
                <w:ins w:id="1917" w:author="Author"/>
                <w:lang w:val="en-GB" w:eastAsia="es-ES"/>
              </w:rPr>
            </w:pPr>
            <w:ins w:id="1918" w:author="Author">
              <w:r w:rsidRPr="00A4338B">
                <w:rPr>
                  <w:lang w:val="en-GB"/>
                </w:rPr>
                <w:t>Same as S.26.08.04 C0010/R0040.</w:t>
              </w:r>
            </w:ins>
          </w:p>
          <w:p w14:paraId="31572703" w14:textId="6AB6119F" w:rsidR="00F2657F" w:rsidRPr="00A4338B" w:rsidDel="007B4D08" w:rsidRDefault="00F2657F" w:rsidP="00F2657F">
            <w:pPr>
              <w:spacing w:after="0"/>
              <w:rPr>
                <w:ins w:id="1919" w:author="Author"/>
                <w:rFonts w:eastAsia="Times New Roman"/>
                <w:lang w:val="en-GB" w:eastAsia="es-ES"/>
              </w:rPr>
            </w:pPr>
          </w:p>
        </w:tc>
      </w:tr>
      <w:tr w:rsidR="00F2657F" w:rsidRPr="00A4338B" w:rsidDel="007B4D08" w14:paraId="2D4B5D35" w14:textId="77777777" w:rsidTr="00175CD5">
        <w:trPr>
          <w:trHeight w:val="416"/>
          <w:ins w:id="1920"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002CDA84" w14:textId="22AF1AD4" w:rsidR="00F2657F" w:rsidRPr="00A4338B" w:rsidDel="007B4D08" w:rsidRDefault="00F2657F" w:rsidP="00F2657F">
            <w:pPr>
              <w:spacing w:after="0"/>
              <w:rPr>
                <w:ins w:id="1921" w:author="Author"/>
                <w:rFonts w:eastAsia="Times New Roman"/>
                <w:lang w:val="en-GB" w:eastAsia="es-ES"/>
              </w:rPr>
            </w:pPr>
            <w:ins w:id="1922" w:author="Author">
              <w:del w:id="1923" w:author="Author">
                <w:r w:rsidRPr="00A4338B" w:rsidDel="00823966">
                  <w:rPr>
                    <w:color w:val="000000"/>
                    <w:lang w:val="en-GB"/>
                  </w:rPr>
                  <w:delText>C0010/R0050</w:delText>
                </w:r>
              </w:del>
            </w:ins>
          </w:p>
        </w:tc>
        <w:tc>
          <w:tcPr>
            <w:tcW w:w="2386" w:type="dxa"/>
            <w:tcBorders>
              <w:top w:val="single" w:sz="4" w:space="0" w:color="auto"/>
              <w:left w:val="nil"/>
              <w:bottom w:val="single" w:sz="4" w:space="0" w:color="auto"/>
              <w:right w:val="single" w:sz="4" w:space="0" w:color="auto"/>
            </w:tcBorders>
            <w:shd w:val="clear" w:color="auto" w:fill="auto"/>
          </w:tcPr>
          <w:p w14:paraId="53C7AE67" w14:textId="6F54C8FA" w:rsidR="00F2657F" w:rsidRPr="00A4338B" w:rsidDel="007B4D08" w:rsidRDefault="00F2657F" w:rsidP="00F2657F">
            <w:pPr>
              <w:spacing w:after="0"/>
              <w:rPr>
                <w:ins w:id="1924" w:author="Author"/>
                <w:rFonts w:eastAsia="Times New Roman"/>
                <w:lang w:val="en-GB" w:eastAsia="es-ES"/>
              </w:rPr>
            </w:pPr>
            <w:ins w:id="1925" w:author="Author">
              <w:del w:id="1926" w:author="Author">
                <w:r w:rsidRPr="00A4338B" w:rsidDel="00823966">
                  <w:rPr>
                    <w:color w:val="000000"/>
                    <w:lang w:val="en-GB"/>
                  </w:rPr>
                  <w:delText>Loss absorbing capacity of deferred taxes</w:delText>
                </w:r>
              </w:del>
            </w:ins>
          </w:p>
        </w:tc>
        <w:tc>
          <w:tcPr>
            <w:tcW w:w="4764" w:type="dxa"/>
            <w:tcBorders>
              <w:top w:val="single" w:sz="4" w:space="0" w:color="auto"/>
              <w:left w:val="nil"/>
              <w:bottom w:val="single" w:sz="4" w:space="0" w:color="auto"/>
              <w:right w:val="single" w:sz="4" w:space="0" w:color="auto"/>
            </w:tcBorders>
            <w:shd w:val="clear" w:color="auto" w:fill="auto"/>
          </w:tcPr>
          <w:p w14:paraId="4ABF8A06" w14:textId="1EB4967D" w:rsidR="00F2657F" w:rsidRPr="00A4338B" w:rsidDel="00823966" w:rsidRDefault="00F2657F" w:rsidP="00F2657F">
            <w:pPr>
              <w:jc w:val="left"/>
              <w:rPr>
                <w:ins w:id="1927" w:author="Author"/>
                <w:del w:id="1928" w:author="Author"/>
                <w:lang w:val="en-GB" w:eastAsia="es-ES"/>
              </w:rPr>
            </w:pPr>
            <w:ins w:id="1929" w:author="Author">
              <w:del w:id="1930" w:author="Author">
                <w:r w:rsidRPr="00A4338B" w:rsidDel="00823966">
                  <w:rPr>
                    <w:lang w:val="en-GB" w:eastAsia="es-ES"/>
                  </w:rPr>
                  <w:delText>Amount of the adjustment for loss-absorbing capacity of deferred taxes.</w:delText>
                </w:r>
              </w:del>
            </w:ins>
          </w:p>
          <w:p w14:paraId="311EF38E" w14:textId="4B43017C" w:rsidR="00F2657F" w:rsidRPr="00A4338B" w:rsidDel="00823966" w:rsidRDefault="00F2657F" w:rsidP="00F2657F">
            <w:pPr>
              <w:jc w:val="left"/>
              <w:rPr>
                <w:ins w:id="1931" w:author="Author"/>
                <w:del w:id="1932" w:author="Author"/>
                <w:lang w:val="en-GB"/>
              </w:rPr>
            </w:pPr>
            <w:ins w:id="1933" w:author="Author">
              <w:del w:id="1934" w:author="Author">
                <w:r w:rsidRPr="00A4338B" w:rsidDel="00823966">
                  <w:rPr>
                    <w:lang w:val="en-GB" w:eastAsia="es-ES"/>
                  </w:rPr>
                  <w:delText>This amount should be reported as a negative value.</w:delText>
                </w:r>
              </w:del>
            </w:ins>
          </w:p>
          <w:p w14:paraId="2E7A84F4" w14:textId="649CD2ED" w:rsidR="00F2657F" w:rsidRPr="00A4338B" w:rsidDel="007B4D08" w:rsidRDefault="00F2657F" w:rsidP="00F2657F">
            <w:pPr>
              <w:spacing w:after="0"/>
              <w:rPr>
                <w:ins w:id="1935" w:author="Author"/>
                <w:rFonts w:eastAsia="Times New Roman"/>
                <w:lang w:val="en-GB" w:eastAsia="es-ES"/>
              </w:rPr>
            </w:pPr>
            <w:ins w:id="1936" w:author="Author">
              <w:del w:id="1937" w:author="Author">
                <w:r w:rsidRPr="00A4338B" w:rsidDel="00823966">
                  <w:rPr>
                    <w:lang w:val="en-GB"/>
                  </w:rPr>
                  <w:delText>Same as S.26.08.04 C0010/R0050.</w:delText>
                </w:r>
              </w:del>
            </w:ins>
          </w:p>
        </w:tc>
      </w:tr>
      <w:tr w:rsidR="00F2657F" w:rsidRPr="00A4338B" w:rsidDel="007B4D08" w14:paraId="6B586C21" w14:textId="77777777" w:rsidTr="00175CD5">
        <w:trPr>
          <w:trHeight w:val="416"/>
          <w:ins w:id="1938"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2ADAC237" w14:textId="107C78B1" w:rsidR="00F2657F" w:rsidRPr="00A4338B" w:rsidDel="007B4D08" w:rsidRDefault="00F2657F" w:rsidP="00F2657F">
            <w:pPr>
              <w:spacing w:after="0"/>
              <w:rPr>
                <w:ins w:id="1939" w:author="Author"/>
                <w:rFonts w:eastAsia="Times New Roman"/>
                <w:lang w:val="en-GB" w:eastAsia="es-ES"/>
              </w:rPr>
            </w:pPr>
            <w:ins w:id="1940" w:author="Author">
              <w:del w:id="1941" w:author="Author">
                <w:r w:rsidRPr="00A4338B" w:rsidDel="00823966">
                  <w:rPr>
                    <w:color w:val="000000"/>
                    <w:lang w:val="en-GB"/>
                  </w:rPr>
                  <w:delText>C0010/R0060</w:delText>
                </w:r>
              </w:del>
            </w:ins>
          </w:p>
        </w:tc>
        <w:tc>
          <w:tcPr>
            <w:tcW w:w="2386" w:type="dxa"/>
            <w:tcBorders>
              <w:top w:val="single" w:sz="4" w:space="0" w:color="auto"/>
              <w:left w:val="nil"/>
              <w:bottom w:val="single" w:sz="4" w:space="0" w:color="auto"/>
              <w:right w:val="single" w:sz="4" w:space="0" w:color="auto"/>
            </w:tcBorders>
            <w:shd w:val="clear" w:color="auto" w:fill="auto"/>
          </w:tcPr>
          <w:p w14:paraId="255972BA" w14:textId="00CE96D1" w:rsidR="00F2657F" w:rsidRPr="00A4338B" w:rsidDel="007B4D08" w:rsidRDefault="00F2657F" w:rsidP="00F2657F">
            <w:pPr>
              <w:spacing w:after="0"/>
              <w:rPr>
                <w:ins w:id="1942" w:author="Author"/>
                <w:rFonts w:eastAsia="Times New Roman"/>
                <w:lang w:val="en-GB" w:eastAsia="es-ES"/>
              </w:rPr>
            </w:pPr>
            <w:ins w:id="1943" w:author="Author">
              <w:del w:id="1944" w:author="Author">
                <w:r w:rsidRPr="00A4338B" w:rsidDel="00823966">
                  <w:rPr>
                    <w:color w:val="000000"/>
                    <w:lang w:val="en-GB"/>
                  </w:rPr>
                  <w:delText>Loss absorbing capacity of technical provisions</w:delText>
                </w:r>
              </w:del>
            </w:ins>
          </w:p>
        </w:tc>
        <w:tc>
          <w:tcPr>
            <w:tcW w:w="4764" w:type="dxa"/>
            <w:tcBorders>
              <w:top w:val="single" w:sz="4" w:space="0" w:color="auto"/>
              <w:left w:val="nil"/>
              <w:bottom w:val="single" w:sz="4" w:space="0" w:color="auto"/>
              <w:right w:val="single" w:sz="4" w:space="0" w:color="auto"/>
            </w:tcBorders>
            <w:shd w:val="clear" w:color="auto" w:fill="auto"/>
          </w:tcPr>
          <w:p w14:paraId="790EAED2" w14:textId="7F510C93" w:rsidR="00F2657F" w:rsidRPr="00A4338B" w:rsidDel="00823966" w:rsidRDefault="00F2657F" w:rsidP="00F2657F">
            <w:pPr>
              <w:jc w:val="left"/>
              <w:rPr>
                <w:ins w:id="1945" w:author="Author"/>
                <w:del w:id="1946" w:author="Author"/>
                <w:lang w:val="en-GB" w:eastAsia="es-ES"/>
              </w:rPr>
            </w:pPr>
            <w:ins w:id="1947" w:author="Author">
              <w:del w:id="1948" w:author="Author">
                <w:r w:rsidRPr="00A4338B" w:rsidDel="00823966">
                  <w:rPr>
                    <w:lang w:val="en-GB" w:eastAsia="es-ES"/>
                  </w:rPr>
                  <w:delText>Amount of the adjustment for loss-absorbing capacity of technical provisions.</w:delText>
                </w:r>
              </w:del>
            </w:ins>
          </w:p>
          <w:p w14:paraId="43559C95" w14:textId="609D2A09" w:rsidR="00F2657F" w:rsidRPr="00A4338B" w:rsidDel="00823966" w:rsidRDefault="00F2657F" w:rsidP="00F2657F">
            <w:pPr>
              <w:jc w:val="left"/>
              <w:rPr>
                <w:ins w:id="1949" w:author="Author"/>
                <w:del w:id="1950" w:author="Author"/>
                <w:lang w:val="en-GB"/>
              </w:rPr>
            </w:pPr>
            <w:ins w:id="1951" w:author="Author">
              <w:del w:id="1952" w:author="Author">
                <w:r w:rsidRPr="00A4338B" w:rsidDel="00823966">
                  <w:rPr>
                    <w:lang w:val="en-GB" w:eastAsia="es-ES"/>
                  </w:rPr>
                  <w:delText>This amount should be reported as a negative value.</w:delText>
                </w:r>
              </w:del>
            </w:ins>
          </w:p>
          <w:p w14:paraId="73930CA1" w14:textId="48D3CF90" w:rsidR="00F2657F" w:rsidRPr="00A4338B" w:rsidDel="007B4D08" w:rsidRDefault="00F2657F" w:rsidP="00F2657F">
            <w:pPr>
              <w:spacing w:after="0"/>
              <w:rPr>
                <w:ins w:id="1953" w:author="Author"/>
                <w:rFonts w:eastAsia="Times New Roman"/>
                <w:lang w:val="en-GB" w:eastAsia="es-ES"/>
              </w:rPr>
            </w:pPr>
            <w:ins w:id="1954" w:author="Author">
              <w:del w:id="1955" w:author="Author">
                <w:r w:rsidRPr="00A4338B" w:rsidDel="00823966">
                  <w:rPr>
                    <w:lang w:val="en-GB"/>
                  </w:rPr>
                  <w:delText>Same as S.26.08.04 C0010/R0060.</w:delText>
                </w:r>
                <w:r w:rsidRPr="00A4338B" w:rsidDel="00823966">
                  <w:rPr>
                    <w:lang w:val="en-GB" w:eastAsia="es-ES"/>
                  </w:rPr>
                  <w:delText xml:space="preserve"> </w:delText>
                </w:r>
              </w:del>
            </w:ins>
          </w:p>
        </w:tc>
      </w:tr>
      <w:tr w:rsidR="00F2657F" w:rsidRPr="00A4338B" w:rsidDel="007B4D08" w14:paraId="339A23A5" w14:textId="77777777" w:rsidTr="00175CD5">
        <w:trPr>
          <w:trHeight w:val="416"/>
          <w:ins w:id="1956"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3446BF0C" w14:textId="44E0E6E4" w:rsidR="00F2657F" w:rsidRPr="00A4338B" w:rsidRDefault="00F2657F" w:rsidP="00F2657F">
            <w:pPr>
              <w:spacing w:after="0"/>
              <w:rPr>
                <w:ins w:id="1957" w:author="Author"/>
                <w:color w:val="000000"/>
                <w:lang w:val="en-GB"/>
              </w:rPr>
            </w:pPr>
            <w:ins w:id="1958" w:author="Author">
              <w:r w:rsidRPr="00A4338B">
                <w:rPr>
                  <w:color w:val="000000"/>
                  <w:lang w:val="en-GB"/>
                </w:rPr>
                <w:t>C0010/R0070</w:t>
              </w:r>
            </w:ins>
          </w:p>
        </w:tc>
        <w:tc>
          <w:tcPr>
            <w:tcW w:w="2386" w:type="dxa"/>
            <w:tcBorders>
              <w:top w:val="single" w:sz="4" w:space="0" w:color="auto"/>
              <w:left w:val="nil"/>
              <w:bottom w:val="single" w:sz="4" w:space="0" w:color="auto"/>
              <w:right w:val="single" w:sz="4" w:space="0" w:color="auto"/>
            </w:tcBorders>
            <w:shd w:val="clear" w:color="auto" w:fill="auto"/>
          </w:tcPr>
          <w:p w14:paraId="191BFDBD" w14:textId="3972CED9" w:rsidR="00F2657F" w:rsidRPr="00A4338B" w:rsidRDefault="00F2657F" w:rsidP="00F2657F">
            <w:pPr>
              <w:spacing w:after="0"/>
              <w:rPr>
                <w:ins w:id="1959" w:author="Author"/>
                <w:color w:val="000000"/>
                <w:lang w:val="en-GB"/>
              </w:rPr>
            </w:pPr>
            <w:ins w:id="1960" w:author="Author">
              <w:r w:rsidRPr="00A4338B">
                <w:rPr>
                  <w:color w:val="000000"/>
                  <w:lang w:val="en-GB"/>
                </w:rPr>
                <w:t>Total market &amp; credit risk</w:t>
              </w:r>
            </w:ins>
          </w:p>
        </w:tc>
        <w:tc>
          <w:tcPr>
            <w:tcW w:w="4764" w:type="dxa"/>
            <w:tcBorders>
              <w:top w:val="single" w:sz="4" w:space="0" w:color="auto"/>
              <w:left w:val="nil"/>
              <w:bottom w:val="single" w:sz="4" w:space="0" w:color="auto"/>
              <w:right w:val="single" w:sz="4" w:space="0" w:color="auto"/>
            </w:tcBorders>
            <w:shd w:val="clear" w:color="auto" w:fill="auto"/>
          </w:tcPr>
          <w:p w14:paraId="3F3B47FC" w14:textId="15AE4259" w:rsidR="00F2657F" w:rsidRPr="00A4338B" w:rsidDel="0044284A" w:rsidRDefault="00F2657F" w:rsidP="00F2657F">
            <w:pPr>
              <w:pStyle w:val="Default"/>
              <w:rPr>
                <w:ins w:id="1961" w:author="Author"/>
                <w:del w:id="1962" w:author="Author"/>
                <w:rFonts w:ascii="Times New Roman" w:hAnsi="Times New Roman" w:cs="Times New Roman"/>
              </w:rPr>
            </w:pPr>
            <w:ins w:id="1963" w:author="Author">
              <w:del w:id="1964" w:author="Author">
                <w:r w:rsidRPr="00A4338B" w:rsidDel="0044284A">
                  <w:rPr>
                    <w:rFonts w:ascii="Times New Roman" w:hAnsi="Times New Roman" w:cs="Times New Roman"/>
                  </w:rPr>
                  <w:delText>Sum of the respective following values from C0020 of S.26.09.01:</w:delText>
                </w:r>
              </w:del>
            </w:ins>
          </w:p>
          <w:p w14:paraId="60457293" w14:textId="59341BA2" w:rsidR="00F2657F" w:rsidRPr="00A4338B" w:rsidDel="0044284A" w:rsidRDefault="00F2657F" w:rsidP="00F2657F">
            <w:pPr>
              <w:pStyle w:val="Default"/>
              <w:numPr>
                <w:ilvl w:val="0"/>
                <w:numId w:val="23"/>
              </w:numPr>
              <w:rPr>
                <w:ins w:id="1965" w:author="Author"/>
                <w:del w:id="1966" w:author="Author"/>
                <w:rFonts w:ascii="Times New Roman" w:hAnsi="Times New Roman" w:cs="Times New Roman"/>
              </w:rPr>
            </w:pPr>
            <w:ins w:id="1967" w:author="Author">
              <w:del w:id="1968" w:author="Author">
                <w:r w:rsidRPr="00A4338B" w:rsidDel="0044284A">
                  <w:rPr>
                    <w:rFonts w:ascii="Times New Roman" w:hAnsi="Times New Roman" w:cs="Times New Roman"/>
                  </w:rPr>
                  <w:delText>Interest rate risk diversified (R0050)</w:delText>
                </w:r>
              </w:del>
            </w:ins>
          </w:p>
          <w:p w14:paraId="63495E0C" w14:textId="3F1504BF" w:rsidR="00F2657F" w:rsidRPr="00A4338B" w:rsidDel="0044284A" w:rsidRDefault="00F2657F" w:rsidP="00F2657F">
            <w:pPr>
              <w:pStyle w:val="Default"/>
              <w:numPr>
                <w:ilvl w:val="0"/>
                <w:numId w:val="23"/>
              </w:numPr>
              <w:rPr>
                <w:ins w:id="1969" w:author="Author"/>
                <w:del w:id="1970" w:author="Author"/>
                <w:rFonts w:ascii="Times New Roman" w:hAnsi="Times New Roman" w:cs="Times New Roman"/>
              </w:rPr>
            </w:pPr>
            <w:ins w:id="1971" w:author="Author">
              <w:del w:id="1972" w:author="Author">
                <w:r w:rsidRPr="00A4338B" w:rsidDel="0044284A">
                  <w:rPr>
                    <w:rFonts w:ascii="Times New Roman" w:hAnsi="Times New Roman" w:cs="Times New Roman"/>
                  </w:rPr>
                  <w:delText>Inflation risk (R0080)</w:delText>
                </w:r>
              </w:del>
            </w:ins>
          </w:p>
          <w:p w14:paraId="10A9DABD" w14:textId="2463E6A2" w:rsidR="00F2657F" w:rsidRPr="00A4338B" w:rsidDel="0044284A" w:rsidRDefault="00F2657F" w:rsidP="00F2657F">
            <w:pPr>
              <w:pStyle w:val="Default"/>
              <w:numPr>
                <w:ilvl w:val="0"/>
                <w:numId w:val="23"/>
              </w:numPr>
              <w:rPr>
                <w:ins w:id="1973" w:author="Author"/>
                <w:del w:id="1974" w:author="Author"/>
                <w:rFonts w:ascii="Times New Roman" w:hAnsi="Times New Roman" w:cs="Times New Roman"/>
              </w:rPr>
            </w:pPr>
            <w:ins w:id="1975" w:author="Author">
              <w:del w:id="1976" w:author="Author">
                <w:r w:rsidRPr="00A4338B" w:rsidDel="0044284A">
                  <w:rPr>
                    <w:rFonts w:ascii="Times New Roman" w:hAnsi="Times New Roman" w:cs="Times New Roman"/>
                  </w:rPr>
                  <w:delText>Equity risk diversified (R0100)</w:delText>
                </w:r>
              </w:del>
            </w:ins>
          </w:p>
          <w:p w14:paraId="5F39391C" w14:textId="2793A720" w:rsidR="00F2657F" w:rsidRPr="00A4338B" w:rsidDel="0044284A" w:rsidRDefault="00F2657F" w:rsidP="00F2657F">
            <w:pPr>
              <w:pStyle w:val="Default"/>
              <w:numPr>
                <w:ilvl w:val="0"/>
                <w:numId w:val="23"/>
              </w:numPr>
              <w:rPr>
                <w:ins w:id="1977" w:author="Author"/>
                <w:del w:id="1978" w:author="Author"/>
                <w:rFonts w:ascii="Times New Roman" w:hAnsi="Times New Roman" w:cs="Times New Roman"/>
              </w:rPr>
            </w:pPr>
            <w:ins w:id="1979" w:author="Author">
              <w:del w:id="1980" w:author="Author">
                <w:r w:rsidRPr="00A4338B" w:rsidDel="0044284A">
                  <w:rPr>
                    <w:rFonts w:ascii="Times New Roman" w:hAnsi="Times New Roman" w:cs="Times New Roman"/>
                  </w:rPr>
                  <w:delText>Property risk (R0130)</w:delText>
                </w:r>
              </w:del>
            </w:ins>
          </w:p>
          <w:p w14:paraId="3150C6B5" w14:textId="667F3B08" w:rsidR="00F2657F" w:rsidRPr="00A4338B" w:rsidDel="0044284A" w:rsidRDefault="00F2657F" w:rsidP="00F2657F">
            <w:pPr>
              <w:pStyle w:val="Default"/>
              <w:numPr>
                <w:ilvl w:val="0"/>
                <w:numId w:val="23"/>
              </w:numPr>
              <w:rPr>
                <w:ins w:id="1981" w:author="Author"/>
                <w:del w:id="1982" w:author="Author"/>
                <w:rFonts w:ascii="Times New Roman" w:hAnsi="Times New Roman" w:cs="Times New Roman"/>
              </w:rPr>
            </w:pPr>
            <w:ins w:id="1983" w:author="Author">
              <w:del w:id="1984" w:author="Author">
                <w:r w:rsidRPr="00A4338B" w:rsidDel="0044284A">
                  <w:rPr>
                    <w:rFonts w:ascii="Times New Roman" w:hAnsi="Times New Roman" w:cs="Times New Roman"/>
                  </w:rPr>
                  <w:delText>Currency risk (R0140)</w:delText>
                </w:r>
              </w:del>
            </w:ins>
          </w:p>
          <w:p w14:paraId="02E3D7F0" w14:textId="3A089BE4" w:rsidR="00F2657F" w:rsidRPr="00A4338B" w:rsidDel="0044284A" w:rsidRDefault="00F2657F" w:rsidP="00F2657F">
            <w:pPr>
              <w:pStyle w:val="Default"/>
              <w:numPr>
                <w:ilvl w:val="0"/>
                <w:numId w:val="23"/>
              </w:numPr>
              <w:rPr>
                <w:ins w:id="1985" w:author="Author"/>
                <w:del w:id="1986" w:author="Author"/>
                <w:rFonts w:ascii="Times New Roman" w:hAnsi="Times New Roman" w:cs="Times New Roman"/>
              </w:rPr>
            </w:pPr>
            <w:ins w:id="1987" w:author="Author">
              <w:del w:id="1988" w:author="Author">
                <w:r w:rsidRPr="00A4338B" w:rsidDel="0044284A">
                  <w:rPr>
                    <w:rFonts w:ascii="Times New Roman" w:hAnsi="Times New Roman" w:cs="Times New Roman"/>
                  </w:rPr>
                  <w:delText>Credit risk sum (R0150)</w:delText>
                </w:r>
              </w:del>
            </w:ins>
          </w:p>
          <w:p w14:paraId="79DFBEEB" w14:textId="2E8953BA" w:rsidR="00F2657F" w:rsidRPr="00A4338B" w:rsidDel="0044284A" w:rsidRDefault="00F2657F" w:rsidP="00223E0D">
            <w:pPr>
              <w:pStyle w:val="Default"/>
              <w:numPr>
                <w:ilvl w:val="0"/>
                <w:numId w:val="23"/>
              </w:numPr>
              <w:rPr>
                <w:ins w:id="1989" w:author="Author"/>
                <w:del w:id="1990" w:author="Author"/>
              </w:rPr>
            </w:pPr>
          </w:p>
          <w:p w14:paraId="17AC2813" w14:textId="77777777" w:rsidR="00F2657F" w:rsidRPr="00A4338B" w:rsidRDefault="00F2657F" w:rsidP="00F2657F">
            <w:pPr>
              <w:jc w:val="left"/>
              <w:rPr>
                <w:ins w:id="1991" w:author="Author"/>
                <w:color w:val="000000"/>
                <w:lang w:val="en-GB"/>
              </w:rPr>
            </w:pPr>
            <w:ins w:id="1992" w:author="Author">
              <w:r w:rsidRPr="00A4338B">
                <w:rPr>
                  <w:lang w:val="en-GB"/>
                </w:rPr>
                <w:t>Same as S.26.08.04 C0010/R0070.</w:t>
              </w:r>
            </w:ins>
          </w:p>
          <w:p w14:paraId="61E1EEFC" w14:textId="66D357A3" w:rsidR="00F2657F" w:rsidRPr="00A4338B" w:rsidRDefault="00F2657F" w:rsidP="00F2657F">
            <w:pPr>
              <w:spacing w:after="0"/>
              <w:rPr>
                <w:ins w:id="1993" w:author="Author"/>
                <w:lang w:val="en-GB"/>
              </w:rPr>
            </w:pPr>
          </w:p>
        </w:tc>
      </w:tr>
      <w:tr w:rsidR="00F2657F" w:rsidRPr="00A4338B" w:rsidDel="007B4D08" w14:paraId="364B485B" w14:textId="77777777" w:rsidTr="00175CD5">
        <w:trPr>
          <w:trHeight w:val="416"/>
          <w:ins w:id="1994"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0D9B78B6" w14:textId="75BE9302" w:rsidR="00F2657F" w:rsidRPr="00A4338B" w:rsidRDefault="00F2657F" w:rsidP="00F2657F">
            <w:pPr>
              <w:spacing w:after="0"/>
              <w:rPr>
                <w:ins w:id="1995" w:author="Author"/>
                <w:color w:val="000000"/>
                <w:lang w:val="en-GB"/>
              </w:rPr>
            </w:pPr>
            <w:ins w:id="1996" w:author="Author">
              <w:r w:rsidRPr="00A4338B">
                <w:rPr>
                  <w:color w:val="000000"/>
                  <w:lang w:val="en-GB"/>
                </w:rPr>
                <w:t>C0010/R0080</w:t>
              </w:r>
            </w:ins>
          </w:p>
        </w:tc>
        <w:tc>
          <w:tcPr>
            <w:tcW w:w="2386" w:type="dxa"/>
            <w:tcBorders>
              <w:top w:val="single" w:sz="4" w:space="0" w:color="auto"/>
              <w:left w:val="nil"/>
              <w:bottom w:val="single" w:sz="4" w:space="0" w:color="auto"/>
              <w:right w:val="single" w:sz="4" w:space="0" w:color="auto"/>
            </w:tcBorders>
            <w:shd w:val="clear" w:color="auto" w:fill="auto"/>
          </w:tcPr>
          <w:p w14:paraId="2072A560" w14:textId="591A1590" w:rsidR="00F2657F" w:rsidRPr="00A4338B" w:rsidRDefault="00F2657F" w:rsidP="00F2657F">
            <w:pPr>
              <w:spacing w:after="0"/>
              <w:rPr>
                <w:ins w:id="1997" w:author="Author"/>
                <w:color w:val="000000"/>
                <w:lang w:val="en-GB"/>
              </w:rPr>
            </w:pPr>
            <w:ins w:id="1998" w:author="Author">
              <w:r w:rsidRPr="00A4338B">
                <w:rPr>
                  <w:color w:val="000000"/>
                  <w:lang w:val="en-GB"/>
                </w:rPr>
                <w:t>Market &amp; Credit risk - diversified</w:t>
              </w:r>
            </w:ins>
          </w:p>
        </w:tc>
        <w:tc>
          <w:tcPr>
            <w:tcW w:w="4764" w:type="dxa"/>
            <w:tcBorders>
              <w:top w:val="single" w:sz="4" w:space="0" w:color="auto"/>
              <w:left w:val="nil"/>
              <w:bottom w:val="single" w:sz="4" w:space="0" w:color="auto"/>
              <w:right w:val="single" w:sz="4" w:space="0" w:color="auto"/>
            </w:tcBorders>
            <w:shd w:val="clear" w:color="auto" w:fill="auto"/>
          </w:tcPr>
          <w:p w14:paraId="34F5EA1C" w14:textId="4A87A83F" w:rsidR="00F2657F" w:rsidRPr="00A4338B" w:rsidDel="0044284A" w:rsidRDefault="00F2657F" w:rsidP="00F2657F">
            <w:pPr>
              <w:jc w:val="left"/>
              <w:rPr>
                <w:ins w:id="1999" w:author="Author"/>
                <w:del w:id="2000" w:author="Author"/>
                <w:lang w:val="en-GB"/>
              </w:rPr>
            </w:pPr>
            <w:ins w:id="2001" w:author="Author">
              <w:del w:id="2002" w:author="Author">
                <w:r w:rsidRPr="00A4338B" w:rsidDel="0044284A">
                  <w:rPr>
                    <w:lang w:val="en-GB"/>
                  </w:rPr>
                  <w:delText>S.26.08.04 C0010/R0070 minus part of total diversification allocated to Market &amp; Credit risk by the undertaking’s algorithm.</w:delText>
                </w:r>
              </w:del>
            </w:ins>
          </w:p>
          <w:p w14:paraId="5922F236" w14:textId="77777777" w:rsidR="00F2657F" w:rsidRPr="00A4338B" w:rsidRDefault="00F2657F" w:rsidP="00F2657F">
            <w:pPr>
              <w:jc w:val="left"/>
              <w:rPr>
                <w:ins w:id="2003" w:author="Author"/>
                <w:color w:val="000000"/>
                <w:lang w:val="en-GB"/>
              </w:rPr>
            </w:pPr>
            <w:ins w:id="2004" w:author="Author">
              <w:r w:rsidRPr="00A4338B">
                <w:rPr>
                  <w:lang w:val="en-GB"/>
                </w:rPr>
                <w:t>Same as S.26.08.04 C0010/R0080.</w:t>
              </w:r>
            </w:ins>
          </w:p>
          <w:p w14:paraId="693F23BF" w14:textId="46B45E7B" w:rsidR="00F2657F" w:rsidRPr="00A4338B" w:rsidRDefault="00F2657F" w:rsidP="00F2657F">
            <w:pPr>
              <w:jc w:val="left"/>
              <w:rPr>
                <w:ins w:id="2005" w:author="Author"/>
                <w:lang w:val="en-GB"/>
              </w:rPr>
            </w:pPr>
          </w:p>
        </w:tc>
      </w:tr>
      <w:tr w:rsidR="00F2657F" w:rsidRPr="00A4338B" w:rsidDel="007B4D08" w14:paraId="65D49165" w14:textId="77777777" w:rsidTr="00175CD5">
        <w:trPr>
          <w:trHeight w:val="416"/>
          <w:ins w:id="2006"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0C1123A4" w14:textId="28CD65F4" w:rsidR="00F2657F" w:rsidRPr="00A4338B" w:rsidRDefault="00F2657F" w:rsidP="00F2657F">
            <w:pPr>
              <w:spacing w:after="0"/>
              <w:rPr>
                <w:ins w:id="2007" w:author="Author"/>
                <w:color w:val="000000"/>
                <w:lang w:val="en-GB"/>
              </w:rPr>
            </w:pPr>
            <w:ins w:id="2008" w:author="Author">
              <w:r w:rsidRPr="00A4338B">
                <w:rPr>
                  <w:color w:val="000000"/>
                  <w:lang w:val="en-GB"/>
                </w:rPr>
                <w:t>C0010/R0190</w:t>
              </w:r>
            </w:ins>
          </w:p>
        </w:tc>
        <w:tc>
          <w:tcPr>
            <w:tcW w:w="2386" w:type="dxa"/>
            <w:tcBorders>
              <w:top w:val="single" w:sz="4" w:space="0" w:color="auto"/>
              <w:left w:val="nil"/>
              <w:bottom w:val="single" w:sz="4" w:space="0" w:color="auto"/>
              <w:right w:val="single" w:sz="4" w:space="0" w:color="auto"/>
            </w:tcBorders>
            <w:shd w:val="clear" w:color="auto" w:fill="auto"/>
          </w:tcPr>
          <w:p w14:paraId="0890FD02" w14:textId="69612ADF" w:rsidR="00F2657F" w:rsidRPr="00A4338B" w:rsidRDefault="00F2657F" w:rsidP="00F2657F">
            <w:pPr>
              <w:spacing w:after="0"/>
              <w:rPr>
                <w:ins w:id="2009" w:author="Author"/>
                <w:color w:val="000000"/>
                <w:lang w:val="en-GB"/>
              </w:rPr>
            </w:pPr>
            <w:ins w:id="2010" w:author="Author">
              <w:r w:rsidRPr="00A4338B">
                <w:rPr>
                  <w:color w:val="000000"/>
                  <w:lang w:val="en-GB"/>
                </w:rPr>
                <w:t>Credit event risk not covered in market &amp; credit risk</w:t>
              </w:r>
            </w:ins>
          </w:p>
        </w:tc>
        <w:tc>
          <w:tcPr>
            <w:tcW w:w="4764" w:type="dxa"/>
            <w:tcBorders>
              <w:top w:val="single" w:sz="4" w:space="0" w:color="auto"/>
              <w:left w:val="nil"/>
              <w:bottom w:val="single" w:sz="4" w:space="0" w:color="auto"/>
              <w:right w:val="single" w:sz="4" w:space="0" w:color="auto"/>
            </w:tcBorders>
            <w:shd w:val="clear" w:color="auto" w:fill="auto"/>
          </w:tcPr>
          <w:p w14:paraId="2FEE8621" w14:textId="7F3E7FC2" w:rsidR="00F2657F" w:rsidRPr="00A4338B" w:rsidDel="0044284A" w:rsidRDefault="00F2657F" w:rsidP="00F2657F">
            <w:pPr>
              <w:jc w:val="left"/>
              <w:rPr>
                <w:ins w:id="2011" w:author="Author"/>
                <w:del w:id="2012" w:author="Author"/>
                <w:lang w:val="en-GB"/>
              </w:rPr>
            </w:pPr>
            <w:ins w:id="2013" w:author="Author">
              <w:del w:id="2014" w:author="Author">
                <w:r w:rsidRPr="00A4338B" w:rsidDel="0044284A">
                  <w:rPr>
                    <w:color w:val="000000"/>
                    <w:lang w:val="en-GB"/>
                  </w:rPr>
                  <w:delText>SCR allocated to credit event risk that is not covered by the market &amp; credit risk module.</w:delText>
                </w:r>
              </w:del>
            </w:ins>
          </w:p>
          <w:p w14:paraId="6C9C5F13" w14:textId="77777777" w:rsidR="00F2657F" w:rsidRPr="00A4338B" w:rsidRDefault="00F2657F" w:rsidP="00F2657F">
            <w:pPr>
              <w:jc w:val="left"/>
              <w:rPr>
                <w:ins w:id="2015" w:author="Author"/>
                <w:color w:val="000000"/>
                <w:lang w:val="en-GB"/>
              </w:rPr>
            </w:pPr>
            <w:ins w:id="2016" w:author="Author">
              <w:r w:rsidRPr="00A4338B">
                <w:rPr>
                  <w:lang w:val="en-GB"/>
                </w:rPr>
                <w:t>Same as S.26.08.04 C0010/R0190.</w:t>
              </w:r>
            </w:ins>
          </w:p>
          <w:p w14:paraId="45F859DB" w14:textId="77777777" w:rsidR="00F2657F" w:rsidRPr="00A4338B" w:rsidRDefault="00F2657F" w:rsidP="00F2657F">
            <w:pPr>
              <w:jc w:val="left"/>
              <w:rPr>
                <w:ins w:id="2017" w:author="Author"/>
                <w:color w:val="000000"/>
                <w:lang w:val="en-GB"/>
              </w:rPr>
            </w:pPr>
          </w:p>
          <w:p w14:paraId="3D46F292" w14:textId="7CD21376" w:rsidR="00F2657F" w:rsidRPr="00A4338B" w:rsidRDefault="00F2657F" w:rsidP="00F2657F">
            <w:pPr>
              <w:jc w:val="left"/>
              <w:rPr>
                <w:ins w:id="2018" w:author="Author"/>
                <w:lang w:val="en-GB"/>
              </w:rPr>
            </w:pPr>
          </w:p>
        </w:tc>
      </w:tr>
      <w:tr w:rsidR="00F2657F" w:rsidRPr="00A4338B" w:rsidDel="007B4D08" w14:paraId="2DF49C4E" w14:textId="77777777" w:rsidTr="00175CD5">
        <w:trPr>
          <w:trHeight w:val="416"/>
          <w:ins w:id="2019"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0DF060A1" w14:textId="071167AB" w:rsidR="00F2657F" w:rsidRPr="00A4338B" w:rsidRDefault="00F2657F" w:rsidP="00F2657F">
            <w:pPr>
              <w:spacing w:after="0"/>
              <w:rPr>
                <w:ins w:id="2020" w:author="Author"/>
                <w:color w:val="000000"/>
                <w:lang w:val="en-GB"/>
              </w:rPr>
            </w:pPr>
            <w:ins w:id="2021" w:author="Author">
              <w:r w:rsidRPr="00A4338B">
                <w:rPr>
                  <w:color w:val="000000"/>
                  <w:lang w:val="en-GB"/>
                </w:rPr>
                <w:t>C0010/R0200</w:t>
              </w:r>
            </w:ins>
          </w:p>
        </w:tc>
        <w:tc>
          <w:tcPr>
            <w:tcW w:w="2386" w:type="dxa"/>
            <w:tcBorders>
              <w:top w:val="single" w:sz="4" w:space="0" w:color="auto"/>
              <w:left w:val="nil"/>
              <w:bottom w:val="single" w:sz="4" w:space="0" w:color="auto"/>
              <w:right w:val="single" w:sz="4" w:space="0" w:color="auto"/>
            </w:tcBorders>
            <w:shd w:val="clear" w:color="auto" w:fill="auto"/>
          </w:tcPr>
          <w:p w14:paraId="59B7C8DE" w14:textId="51950248" w:rsidR="00F2657F" w:rsidRPr="00A4338B" w:rsidRDefault="00F2657F" w:rsidP="00F2657F">
            <w:pPr>
              <w:spacing w:after="0"/>
              <w:rPr>
                <w:ins w:id="2022" w:author="Author"/>
                <w:color w:val="000000"/>
                <w:lang w:val="en-GB"/>
              </w:rPr>
            </w:pPr>
            <w:ins w:id="2023" w:author="Author">
              <w:r w:rsidRPr="00A4338B">
                <w:rPr>
                  <w:color w:val="000000"/>
                  <w:lang w:val="en-GB"/>
                </w:rPr>
                <w:t>Credit event risk not covered in market &amp; credit risk - diversified</w:t>
              </w:r>
            </w:ins>
          </w:p>
        </w:tc>
        <w:tc>
          <w:tcPr>
            <w:tcW w:w="4764" w:type="dxa"/>
            <w:tcBorders>
              <w:top w:val="single" w:sz="4" w:space="0" w:color="auto"/>
              <w:left w:val="nil"/>
              <w:bottom w:val="single" w:sz="4" w:space="0" w:color="auto"/>
              <w:right w:val="single" w:sz="4" w:space="0" w:color="auto"/>
            </w:tcBorders>
            <w:shd w:val="clear" w:color="auto" w:fill="auto"/>
          </w:tcPr>
          <w:p w14:paraId="3D0D5E2B" w14:textId="3374CA82" w:rsidR="00F2657F" w:rsidRPr="00A4338B" w:rsidDel="0044284A" w:rsidRDefault="00F2657F" w:rsidP="00F2657F">
            <w:pPr>
              <w:jc w:val="left"/>
              <w:rPr>
                <w:ins w:id="2024" w:author="Author"/>
                <w:del w:id="2025" w:author="Author"/>
                <w:lang w:val="en-GB"/>
              </w:rPr>
            </w:pPr>
            <w:ins w:id="2026" w:author="Author">
              <w:del w:id="2027" w:author="Author">
                <w:r w:rsidRPr="00A4338B" w:rsidDel="0044284A">
                  <w:rPr>
                    <w:color w:val="000000"/>
                    <w:lang w:val="en-GB"/>
                  </w:rPr>
                  <w:delText>S.26.08.04 C0010/R0190 minus diversification allocated to credit event risk that is not covered by the market &amp; credit risk module.</w:delText>
                </w:r>
              </w:del>
            </w:ins>
          </w:p>
          <w:p w14:paraId="44E27C66" w14:textId="77777777" w:rsidR="00F2657F" w:rsidRPr="00A4338B" w:rsidRDefault="00F2657F" w:rsidP="00F2657F">
            <w:pPr>
              <w:jc w:val="left"/>
              <w:rPr>
                <w:ins w:id="2028" w:author="Author"/>
                <w:color w:val="000000"/>
                <w:lang w:val="en-GB"/>
              </w:rPr>
            </w:pPr>
            <w:ins w:id="2029" w:author="Author">
              <w:r w:rsidRPr="00A4338B">
                <w:rPr>
                  <w:lang w:val="en-GB"/>
                </w:rPr>
                <w:t>Same as S.26.08.04 C0010/R0200.</w:t>
              </w:r>
            </w:ins>
          </w:p>
          <w:p w14:paraId="3FCB3AA8" w14:textId="77777777" w:rsidR="00F2657F" w:rsidRPr="00A4338B" w:rsidRDefault="00F2657F" w:rsidP="00F2657F">
            <w:pPr>
              <w:jc w:val="left"/>
              <w:rPr>
                <w:ins w:id="2030" w:author="Author"/>
                <w:color w:val="000000"/>
                <w:lang w:val="en-GB"/>
              </w:rPr>
            </w:pPr>
          </w:p>
          <w:p w14:paraId="7AA1D851" w14:textId="31BE0146" w:rsidR="00F2657F" w:rsidRPr="00A4338B" w:rsidRDefault="00F2657F" w:rsidP="00F2657F">
            <w:pPr>
              <w:jc w:val="left"/>
              <w:rPr>
                <w:ins w:id="2031" w:author="Author"/>
                <w:lang w:val="en-GB"/>
              </w:rPr>
            </w:pPr>
          </w:p>
        </w:tc>
      </w:tr>
      <w:tr w:rsidR="00F2657F" w:rsidRPr="00A4338B" w:rsidDel="007B4D08" w14:paraId="75A1C33D" w14:textId="77777777" w:rsidTr="00175CD5">
        <w:trPr>
          <w:trHeight w:val="416"/>
          <w:ins w:id="2032"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01CC1F6A" w14:textId="07DE6601" w:rsidR="00F2657F" w:rsidRPr="00A4338B" w:rsidRDefault="00F2657F" w:rsidP="00F2657F">
            <w:pPr>
              <w:spacing w:after="0"/>
              <w:rPr>
                <w:ins w:id="2033" w:author="Author"/>
                <w:color w:val="000000"/>
                <w:lang w:val="en-GB"/>
              </w:rPr>
            </w:pPr>
            <w:ins w:id="2034" w:author="Author">
              <w:r w:rsidRPr="00A4338B">
                <w:rPr>
                  <w:color w:val="000000"/>
                  <w:lang w:val="en-GB"/>
                </w:rPr>
                <w:lastRenderedPageBreak/>
                <w:t>C0010/R0270</w:t>
              </w:r>
            </w:ins>
          </w:p>
        </w:tc>
        <w:tc>
          <w:tcPr>
            <w:tcW w:w="2386" w:type="dxa"/>
            <w:tcBorders>
              <w:top w:val="single" w:sz="4" w:space="0" w:color="auto"/>
              <w:left w:val="nil"/>
              <w:bottom w:val="single" w:sz="4" w:space="0" w:color="auto"/>
              <w:right w:val="single" w:sz="4" w:space="0" w:color="auto"/>
            </w:tcBorders>
            <w:shd w:val="clear" w:color="auto" w:fill="auto"/>
          </w:tcPr>
          <w:p w14:paraId="0EDDE02E" w14:textId="4CDD8F54" w:rsidR="00F2657F" w:rsidRPr="00A4338B" w:rsidRDefault="00F2657F" w:rsidP="00F2657F">
            <w:pPr>
              <w:spacing w:after="0"/>
              <w:rPr>
                <w:ins w:id="2035" w:author="Author"/>
                <w:color w:val="000000"/>
                <w:lang w:val="en-GB"/>
              </w:rPr>
            </w:pPr>
            <w:ins w:id="2036" w:author="Author">
              <w:r w:rsidRPr="00A4338B">
                <w:rPr>
                  <w:color w:val="000000"/>
                  <w:lang w:val="en-GB"/>
                </w:rPr>
                <w:t>Total Business risk</w:t>
              </w:r>
            </w:ins>
          </w:p>
        </w:tc>
        <w:tc>
          <w:tcPr>
            <w:tcW w:w="4764" w:type="dxa"/>
            <w:tcBorders>
              <w:top w:val="single" w:sz="4" w:space="0" w:color="auto"/>
              <w:left w:val="nil"/>
              <w:bottom w:val="single" w:sz="4" w:space="0" w:color="auto"/>
              <w:right w:val="single" w:sz="4" w:space="0" w:color="auto"/>
            </w:tcBorders>
            <w:shd w:val="clear" w:color="auto" w:fill="auto"/>
          </w:tcPr>
          <w:p w14:paraId="6AD06719" w14:textId="5BE749BA" w:rsidR="00F2657F" w:rsidRPr="00A4338B" w:rsidDel="0044284A" w:rsidRDefault="00F2657F" w:rsidP="00F2657F">
            <w:pPr>
              <w:jc w:val="left"/>
              <w:rPr>
                <w:ins w:id="2037" w:author="Author"/>
                <w:del w:id="2038" w:author="Author"/>
                <w:color w:val="000000"/>
                <w:lang w:val="en-GB"/>
              </w:rPr>
            </w:pPr>
            <w:ins w:id="2039" w:author="Author">
              <w:del w:id="2040" w:author="Author">
                <w:r w:rsidRPr="00A4338B" w:rsidDel="0044284A">
                  <w:rPr>
                    <w:color w:val="000000"/>
                    <w:lang w:val="en-GB"/>
                  </w:rPr>
                  <w:delText>Capital charge allocated to business risk.</w:delText>
                </w:r>
              </w:del>
            </w:ins>
          </w:p>
          <w:p w14:paraId="58102543" w14:textId="694A80BB" w:rsidR="00F2657F" w:rsidRPr="00A4338B" w:rsidDel="0044284A" w:rsidRDefault="00F2657F" w:rsidP="00F2657F">
            <w:pPr>
              <w:jc w:val="left"/>
              <w:rPr>
                <w:ins w:id="2041" w:author="Author"/>
                <w:del w:id="2042" w:author="Author"/>
                <w:lang w:val="en-GB"/>
              </w:rPr>
            </w:pPr>
            <w:ins w:id="2043" w:author="Author">
              <w:del w:id="2044" w:author="Author">
                <w:r w:rsidRPr="00A4338B" w:rsidDel="0044284A">
                  <w:rPr>
                    <w:color w:val="000000"/>
                    <w:lang w:val="en-GB"/>
                  </w:rPr>
                  <w:delText>To be reported only if undertaking models this explicitly in its own module.</w:delText>
                </w:r>
              </w:del>
            </w:ins>
          </w:p>
          <w:p w14:paraId="70EE00CE" w14:textId="22DCB37C" w:rsidR="00F2657F" w:rsidRPr="00A4338B" w:rsidRDefault="00F2657F" w:rsidP="00F2657F">
            <w:pPr>
              <w:jc w:val="left"/>
              <w:rPr>
                <w:ins w:id="2045" w:author="Author"/>
                <w:lang w:val="en-GB"/>
              </w:rPr>
            </w:pPr>
            <w:ins w:id="2046" w:author="Author">
              <w:r w:rsidRPr="00A4338B">
                <w:rPr>
                  <w:lang w:val="en-GB"/>
                </w:rPr>
                <w:t>Same as S.26.08.04 C0010/R0270.</w:t>
              </w:r>
            </w:ins>
          </w:p>
        </w:tc>
      </w:tr>
      <w:tr w:rsidR="00F2657F" w:rsidRPr="00A4338B" w:rsidDel="007B4D08" w14:paraId="6BDB3FF2" w14:textId="77777777" w:rsidTr="00175CD5">
        <w:trPr>
          <w:trHeight w:val="416"/>
          <w:ins w:id="2047"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064AFDBD" w14:textId="0BF3CBC3" w:rsidR="00F2657F" w:rsidRPr="00A4338B" w:rsidRDefault="00F2657F" w:rsidP="00F2657F">
            <w:pPr>
              <w:spacing w:after="0"/>
              <w:rPr>
                <w:ins w:id="2048" w:author="Author"/>
                <w:color w:val="000000"/>
                <w:lang w:val="en-GB"/>
              </w:rPr>
            </w:pPr>
            <w:ins w:id="2049" w:author="Author">
              <w:r w:rsidRPr="00A4338B">
                <w:rPr>
                  <w:color w:val="000000"/>
                  <w:lang w:val="en-GB"/>
                </w:rPr>
                <w:t>C0010/R0280</w:t>
              </w:r>
            </w:ins>
          </w:p>
        </w:tc>
        <w:tc>
          <w:tcPr>
            <w:tcW w:w="2386" w:type="dxa"/>
            <w:tcBorders>
              <w:top w:val="single" w:sz="4" w:space="0" w:color="auto"/>
              <w:left w:val="nil"/>
              <w:bottom w:val="single" w:sz="4" w:space="0" w:color="auto"/>
              <w:right w:val="single" w:sz="4" w:space="0" w:color="auto"/>
            </w:tcBorders>
            <w:shd w:val="clear" w:color="auto" w:fill="auto"/>
          </w:tcPr>
          <w:p w14:paraId="05F4F0CA" w14:textId="73C807A2" w:rsidR="00F2657F" w:rsidRPr="00A4338B" w:rsidRDefault="00F2657F" w:rsidP="00F2657F">
            <w:pPr>
              <w:spacing w:after="0"/>
              <w:rPr>
                <w:ins w:id="2050" w:author="Author"/>
                <w:color w:val="000000"/>
                <w:lang w:val="en-GB"/>
              </w:rPr>
            </w:pPr>
            <w:ins w:id="2051" w:author="Author">
              <w:r w:rsidRPr="00A4338B">
                <w:rPr>
                  <w:color w:val="000000"/>
                  <w:lang w:val="en-GB"/>
                </w:rPr>
                <w:t>Total Business risk - diversified</w:t>
              </w:r>
            </w:ins>
          </w:p>
        </w:tc>
        <w:tc>
          <w:tcPr>
            <w:tcW w:w="4764" w:type="dxa"/>
            <w:tcBorders>
              <w:top w:val="single" w:sz="4" w:space="0" w:color="auto"/>
              <w:left w:val="nil"/>
              <w:bottom w:val="single" w:sz="4" w:space="0" w:color="auto"/>
              <w:right w:val="single" w:sz="4" w:space="0" w:color="auto"/>
            </w:tcBorders>
            <w:shd w:val="clear" w:color="auto" w:fill="auto"/>
          </w:tcPr>
          <w:p w14:paraId="5BD9CF6E" w14:textId="72C8E0BC" w:rsidR="00F2657F" w:rsidRPr="00A4338B" w:rsidDel="0044284A" w:rsidRDefault="00F2657F" w:rsidP="00F2657F">
            <w:pPr>
              <w:jc w:val="left"/>
              <w:rPr>
                <w:ins w:id="2052" w:author="Author"/>
                <w:del w:id="2053" w:author="Author"/>
                <w:lang w:val="en-GB"/>
              </w:rPr>
            </w:pPr>
            <w:ins w:id="2054" w:author="Author">
              <w:del w:id="2055" w:author="Author">
                <w:r w:rsidRPr="00A4338B" w:rsidDel="0044284A">
                  <w:rPr>
                    <w:color w:val="000000"/>
                    <w:lang w:val="en-GB"/>
                  </w:rPr>
                  <w:delText>S.26.08.04 C0010/R0240 minus part of total diversification allocated to Business risk by the undertaking’s algorithm.</w:delText>
                </w:r>
              </w:del>
            </w:ins>
          </w:p>
          <w:p w14:paraId="20C6208B" w14:textId="2E1F9069" w:rsidR="00F2657F" w:rsidRPr="00A4338B" w:rsidRDefault="00F2657F" w:rsidP="00F2657F">
            <w:pPr>
              <w:jc w:val="left"/>
              <w:rPr>
                <w:ins w:id="2056" w:author="Author"/>
                <w:lang w:val="en-GB"/>
              </w:rPr>
            </w:pPr>
            <w:ins w:id="2057" w:author="Author">
              <w:r w:rsidRPr="00A4338B">
                <w:rPr>
                  <w:lang w:val="en-GB"/>
                </w:rPr>
                <w:t>Same as S.26.08.04 C0010/R0280.</w:t>
              </w:r>
            </w:ins>
          </w:p>
        </w:tc>
      </w:tr>
      <w:tr w:rsidR="00F2657F" w:rsidRPr="00A4338B" w:rsidDel="007B4D08" w14:paraId="0AE0A54B" w14:textId="77777777" w:rsidTr="00175CD5">
        <w:trPr>
          <w:trHeight w:val="416"/>
          <w:ins w:id="2058"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7E755F38" w14:textId="773101D0" w:rsidR="00F2657F" w:rsidRPr="00A4338B" w:rsidRDefault="00F2657F" w:rsidP="00F2657F">
            <w:pPr>
              <w:spacing w:after="0"/>
              <w:rPr>
                <w:ins w:id="2059" w:author="Author"/>
                <w:color w:val="000000"/>
                <w:lang w:val="en-GB"/>
              </w:rPr>
            </w:pPr>
            <w:ins w:id="2060" w:author="Author">
              <w:r w:rsidRPr="00A4338B">
                <w:rPr>
                  <w:color w:val="000000"/>
                  <w:lang w:val="en-GB"/>
                </w:rPr>
                <w:t>C0010/R0310</w:t>
              </w:r>
            </w:ins>
          </w:p>
        </w:tc>
        <w:tc>
          <w:tcPr>
            <w:tcW w:w="2386" w:type="dxa"/>
            <w:tcBorders>
              <w:top w:val="single" w:sz="4" w:space="0" w:color="auto"/>
              <w:left w:val="nil"/>
              <w:bottom w:val="single" w:sz="4" w:space="0" w:color="auto"/>
              <w:right w:val="single" w:sz="4" w:space="0" w:color="auto"/>
            </w:tcBorders>
            <w:shd w:val="clear" w:color="auto" w:fill="auto"/>
          </w:tcPr>
          <w:p w14:paraId="77D2F15C" w14:textId="36D7D027" w:rsidR="00F2657F" w:rsidRPr="00A4338B" w:rsidRDefault="00F2657F" w:rsidP="00F2657F">
            <w:pPr>
              <w:spacing w:after="0"/>
              <w:rPr>
                <w:ins w:id="2061" w:author="Author"/>
                <w:color w:val="000000"/>
                <w:lang w:val="en-GB"/>
              </w:rPr>
            </w:pPr>
            <w:ins w:id="2062" w:author="Author">
              <w:r w:rsidRPr="00A4338B">
                <w:rPr>
                  <w:color w:val="000000"/>
                  <w:lang w:val="en-GB"/>
                </w:rPr>
                <w:t xml:space="preserve">Total Net Non-life </w:t>
              </w:r>
              <w:r w:rsidR="00284F4A" w:rsidRPr="00A4338B">
                <w:rPr>
                  <w:color w:val="000000"/>
                  <w:lang w:val="en-GB"/>
                </w:rPr>
                <w:t xml:space="preserve">underwriting </w:t>
              </w:r>
              <w:r w:rsidRPr="00A4338B">
                <w:rPr>
                  <w:color w:val="000000"/>
                  <w:lang w:val="en-GB"/>
                </w:rPr>
                <w:t>risk</w:t>
              </w:r>
            </w:ins>
          </w:p>
        </w:tc>
        <w:tc>
          <w:tcPr>
            <w:tcW w:w="4764" w:type="dxa"/>
            <w:tcBorders>
              <w:top w:val="single" w:sz="4" w:space="0" w:color="auto"/>
              <w:left w:val="nil"/>
              <w:bottom w:val="single" w:sz="4" w:space="0" w:color="auto"/>
              <w:right w:val="single" w:sz="4" w:space="0" w:color="auto"/>
            </w:tcBorders>
            <w:shd w:val="clear" w:color="auto" w:fill="auto"/>
          </w:tcPr>
          <w:p w14:paraId="1433A649" w14:textId="00DEA540" w:rsidR="00F2657F" w:rsidRPr="00A4338B" w:rsidDel="0044284A" w:rsidRDefault="00F2657F" w:rsidP="00F2657F">
            <w:pPr>
              <w:jc w:val="left"/>
              <w:rPr>
                <w:ins w:id="2063" w:author="Author"/>
                <w:del w:id="2064" w:author="Author"/>
                <w:lang w:val="en-GB"/>
              </w:rPr>
            </w:pPr>
            <w:ins w:id="2065" w:author="Author">
              <w:del w:id="2066" w:author="Author">
                <w:r w:rsidRPr="00A4338B" w:rsidDel="0044284A">
                  <w:rPr>
                    <w:color w:val="000000"/>
                    <w:lang w:val="en-GB"/>
                  </w:rPr>
                  <w:delText>Sum of S.26.08.04 C0010/R0330-R0360, R0370.</w:delText>
                </w:r>
              </w:del>
            </w:ins>
          </w:p>
          <w:p w14:paraId="728246BD" w14:textId="1168A93B" w:rsidR="00F2657F" w:rsidRPr="00A4338B" w:rsidRDefault="00F2657F" w:rsidP="00F2657F">
            <w:pPr>
              <w:jc w:val="left"/>
              <w:rPr>
                <w:ins w:id="2067" w:author="Author"/>
                <w:lang w:val="en-GB"/>
              </w:rPr>
            </w:pPr>
            <w:ins w:id="2068" w:author="Author">
              <w:r w:rsidRPr="00A4338B">
                <w:rPr>
                  <w:lang w:val="en-GB"/>
                </w:rPr>
                <w:t>Same as S.26.08.04 C0010/R0310.</w:t>
              </w:r>
            </w:ins>
          </w:p>
        </w:tc>
      </w:tr>
      <w:tr w:rsidR="00F2657F" w:rsidRPr="00A4338B" w:rsidDel="007B4D08" w14:paraId="5404A8B7" w14:textId="77777777" w:rsidTr="00175CD5">
        <w:trPr>
          <w:trHeight w:val="416"/>
          <w:ins w:id="2069"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3C3F15AB" w14:textId="33EC759C" w:rsidR="00F2657F" w:rsidRPr="00A4338B" w:rsidRDefault="00F2657F" w:rsidP="00F2657F">
            <w:pPr>
              <w:spacing w:after="0"/>
              <w:rPr>
                <w:ins w:id="2070" w:author="Author"/>
                <w:color w:val="000000"/>
                <w:lang w:val="en-GB"/>
              </w:rPr>
            </w:pPr>
            <w:ins w:id="2071" w:author="Author">
              <w:r w:rsidRPr="00A4338B">
                <w:rPr>
                  <w:color w:val="000000"/>
                  <w:lang w:val="en-GB"/>
                </w:rPr>
                <w:t>C0010/R0320</w:t>
              </w:r>
            </w:ins>
          </w:p>
        </w:tc>
        <w:tc>
          <w:tcPr>
            <w:tcW w:w="2386" w:type="dxa"/>
            <w:tcBorders>
              <w:top w:val="single" w:sz="4" w:space="0" w:color="auto"/>
              <w:left w:val="nil"/>
              <w:bottom w:val="single" w:sz="4" w:space="0" w:color="auto"/>
              <w:right w:val="single" w:sz="4" w:space="0" w:color="auto"/>
            </w:tcBorders>
            <w:shd w:val="clear" w:color="auto" w:fill="auto"/>
          </w:tcPr>
          <w:p w14:paraId="5B2F048E" w14:textId="5214FE4B" w:rsidR="00F2657F" w:rsidRPr="00A4338B" w:rsidRDefault="00F2657F" w:rsidP="00F2657F">
            <w:pPr>
              <w:spacing w:after="0"/>
              <w:rPr>
                <w:ins w:id="2072" w:author="Author"/>
                <w:color w:val="000000"/>
                <w:lang w:val="en-GB"/>
              </w:rPr>
            </w:pPr>
            <w:ins w:id="2073" w:author="Author">
              <w:r w:rsidRPr="00A4338B">
                <w:rPr>
                  <w:color w:val="000000"/>
                  <w:lang w:val="en-GB"/>
                </w:rPr>
                <w:t>Total Net Non-life</w:t>
              </w:r>
              <w:r w:rsidR="00284F4A" w:rsidRPr="00A4338B">
                <w:rPr>
                  <w:color w:val="000000"/>
                  <w:lang w:val="en-GB"/>
                </w:rPr>
                <w:t xml:space="preserve"> underwriting</w:t>
              </w:r>
              <w:r w:rsidRPr="00A4338B">
                <w:rPr>
                  <w:color w:val="000000"/>
                  <w:lang w:val="en-GB"/>
                </w:rPr>
                <w:t xml:space="preserve"> risk - diversified</w:t>
              </w:r>
            </w:ins>
          </w:p>
        </w:tc>
        <w:tc>
          <w:tcPr>
            <w:tcW w:w="4764" w:type="dxa"/>
            <w:tcBorders>
              <w:top w:val="single" w:sz="4" w:space="0" w:color="auto"/>
              <w:left w:val="nil"/>
              <w:bottom w:val="single" w:sz="4" w:space="0" w:color="auto"/>
              <w:right w:val="single" w:sz="4" w:space="0" w:color="auto"/>
            </w:tcBorders>
            <w:shd w:val="clear" w:color="auto" w:fill="auto"/>
          </w:tcPr>
          <w:p w14:paraId="40E3A1EF" w14:textId="7D541CD8" w:rsidR="00F2657F" w:rsidRPr="00A4338B" w:rsidDel="0044284A" w:rsidRDefault="00F2657F" w:rsidP="00F2657F">
            <w:pPr>
              <w:jc w:val="left"/>
              <w:rPr>
                <w:ins w:id="2074" w:author="Author"/>
                <w:del w:id="2075" w:author="Author"/>
                <w:lang w:val="en-GB"/>
              </w:rPr>
            </w:pPr>
            <w:ins w:id="2076" w:author="Author">
              <w:del w:id="2077" w:author="Author">
                <w:r w:rsidRPr="00A4338B" w:rsidDel="0044284A">
                  <w:rPr>
                    <w:lang w:val="en-GB"/>
                  </w:rPr>
                  <w:delText>S.26.08.04 C0010/R0310 minus part of total diversification allocated to Non-Life risk by the undertaking’s algorithm.</w:delText>
                </w:r>
              </w:del>
            </w:ins>
          </w:p>
          <w:p w14:paraId="35CEA7B5" w14:textId="70562593" w:rsidR="00F2657F" w:rsidRPr="00A4338B" w:rsidRDefault="00F2657F" w:rsidP="00F2657F">
            <w:pPr>
              <w:jc w:val="left"/>
              <w:rPr>
                <w:ins w:id="2078" w:author="Author"/>
                <w:lang w:val="en-GB"/>
              </w:rPr>
            </w:pPr>
            <w:ins w:id="2079" w:author="Author">
              <w:r w:rsidRPr="00A4338B">
                <w:rPr>
                  <w:lang w:val="en-GB"/>
                </w:rPr>
                <w:t>Same as S.26.08.04 C0010/R0320.</w:t>
              </w:r>
            </w:ins>
          </w:p>
        </w:tc>
      </w:tr>
      <w:tr w:rsidR="00F2657F" w:rsidRPr="00A4338B" w:rsidDel="007B4D08" w14:paraId="01A7752A" w14:textId="77777777" w:rsidTr="00175CD5">
        <w:trPr>
          <w:trHeight w:val="416"/>
          <w:ins w:id="2080"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3A753CEA" w14:textId="37F2954B" w:rsidR="00F2657F" w:rsidRPr="00A4338B" w:rsidRDefault="00F2657F" w:rsidP="00F2657F">
            <w:pPr>
              <w:spacing w:after="0"/>
              <w:rPr>
                <w:ins w:id="2081" w:author="Author"/>
                <w:color w:val="000000"/>
                <w:lang w:val="en-GB"/>
              </w:rPr>
            </w:pPr>
            <w:ins w:id="2082" w:author="Author">
              <w:r w:rsidRPr="00A4338B">
                <w:rPr>
                  <w:color w:val="000000"/>
                  <w:lang w:val="en-GB"/>
                </w:rPr>
                <w:t>C0010/R0400</w:t>
              </w:r>
            </w:ins>
          </w:p>
        </w:tc>
        <w:tc>
          <w:tcPr>
            <w:tcW w:w="2386" w:type="dxa"/>
            <w:tcBorders>
              <w:top w:val="single" w:sz="4" w:space="0" w:color="auto"/>
              <w:left w:val="nil"/>
              <w:bottom w:val="single" w:sz="4" w:space="0" w:color="auto"/>
              <w:right w:val="single" w:sz="4" w:space="0" w:color="auto"/>
            </w:tcBorders>
            <w:shd w:val="clear" w:color="auto" w:fill="auto"/>
          </w:tcPr>
          <w:p w14:paraId="3EAEB799" w14:textId="5F2022A7" w:rsidR="00F2657F" w:rsidRPr="00A4338B" w:rsidRDefault="00F2657F" w:rsidP="00F2657F">
            <w:pPr>
              <w:spacing w:after="0"/>
              <w:rPr>
                <w:ins w:id="2083" w:author="Author"/>
                <w:color w:val="000000"/>
                <w:lang w:val="en-GB"/>
              </w:rPr>
            </w:pPr>
            <w:ins w:id="2084" w:author="Author">
              <w:r w:rsidRPr="00A4338B">
                <w:rPr>
                  <w:color w:val="000000"/>
                  <w:lang w:val="en-GB"/>
                </w:rPr>
                <w:t>Total Life &amp; Health underwriting risk</w:t>
              </w:r>
            </w:ins>
          </w:p>
        </w:tc>
        <w:tc>
          <w:tcPr>
            <w:tcW w:w="4764" w:type="dxa"/>
            <w:tcBorders>
              <w:top w:val="single" w:sz="4" w:space="0" w:color="auto"/>
              <w:left w:val="nil"/>
              <w:bottom w:val="single" w:sz="4" w:space="0" w:color="auto"/>
              <w:right w:val="single" w:sz="4" w:space="0" w:color="auto"/>
            </w:tcBorders>
            <w:shd w:val="clear" w:color="auto" w:fill="auto"/>
          </w:tcPr>
          <w:p w14:paraId="6EDE52DB" w14:textId="34727745" w:rsidR="00F2657F" w:rsidRPr="00A4338B" w:rsidDel="0044284A" w:rsidRDefault="00F2657F" w:rsidP="00F2657F">
            <w:pPr>
              <w:jc w:val="left"/>
              <w:rPr>
                <w:ins w:id="2085" w:author="Author"/>
                <w:del w:id="2086" w:author="Author"/>
                <w:lang w:val="en-GB"/>
              </w:rPr>
            </w:pPr>
            <w:ins w:id="2087" w:author="Author">
              <w:del w:id="2088" w:author="Author">
                <w:r w:rsidRPr="00A4338B" w:rsidDel="0044284A">
                  <w:rPr>
                    <w:lang w:val="en-GB"/>
                  </w:rPr>
                  <w:delText>Sum of S.26.08.04 C0010/R0420-R0480</w:delText>
                </w:r>
              </w:del>
            </w:ins>
          </w:p>
          <w:p w14:paraId="621D94DE" w14:textId="26566F94" w:rsidR="00F2657F" w:rsidRPr="00A4338B" w:rsidDel="0044284A" w:rsidRDefault="00F2657F" w:rsidP="00F2657F">
            <w:pPr>
              <w:jc w:val="left"/>
              <w:rPr>
                <w:ins w:id="2089" w:author="Author"/>
                <w:del w:id="2090" w:author="Author"/>
                <w:lang w:val="en-GB"/>
              </w:rPr>
            </w:pPr>
            <w:ins w:id="2091" w:author="Author">
              <w:del w:id="2092" w:author="Author">
                <w:r w:rsidRPr="00A4338B" w:rsidDel="0044284A">
                  <w:rPr>
                    <w:lang w:val="en-GB"/>
                  </w:rPr>
                  <w:delText>or sum of S.26.08.04 C0010/R0480-R0500.</w:delText>
                </w:r>
              </w:del>
            </w:ins>
          </w:p>
          <w:p w14:paraId="4FC63336" w14:textId="6307A931" w:rsidR="00F2657F" w:rsidRPr="00A4338B" w:rsidRDefault="00F2657F" w:rsidP="00F2657F">
            <w:pPr>
              <w:jc w:val="left"/>
              <w:rPr>
                <w:ins w:id="2093" w:author="Author"/>
                <w:lang w:val="en-GB"/>
              </w:rPr>
            </w:pPr>
            <w:ins w:id="2094" w:author="Author">
              <w:r w:rsidRPr="00A4338B">
                <w:rPr>
                  <w:lang w:val="en-GB"/>
                </w:rPr>
                <w:t>Same as S.26.08.04 C0010/R0400.</w:t>
              </w:r>
            </w:ins>
          </w:p>
        </w:tc>
      </w:tr>
      <w:tr w:rsidR="00F2657F" w:rsidRPr="00A4338B" w:rsidDel="007B4D08" w14:paraId="12A8A5D1" w14:textId="77777777" w:rsidTr="00175CD5">
        <w:trPr>
          <w:trHeight w:val="416"/>
          <w:ins w:id="2095"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1C0B2F2C" w14:textId="540BC815" w:rsidR="00F2657F" w:rsidRPr="00A4338B" w:rsidRDefault="00F2657F" w:rsidP="00F2657F">
            <w:pPr>
              <w:spacing w:after="0"/>
              <w:rPr>
                <w:ins w:id="2096" w:author="Author"/>
                <w:color w:val="000000"/>
                <w:lang w:val="en-GB"/>
              </w:rPr>
            </w:pPr>
            <w:ins w:id="2097" w:author="Author">
              <w:r w:rsidRPr="00A4338B">
                <w:rPr>
                  <w:color w:val="000000"/>
                  <w:lang w:val="en-GB"/>
                </w:rPr>
                <w:t>C0010/R0410</w:t>
              </w:r>
            </w:ins>
          </w:p>
        </w:tc>
        <w:tc>
          <w:tcPr>
            <w:tcW w:w="2386" w:type="dxa"/>
            <w:tcBorders>
              <w:top w:val="single" w:sz="4" w:space="0" w:color="auto"/>
              <w:left w:val="nil"/>
              <w:bottom w:val="single" w:sz="4" w:space="0" w:color="auto"/>
              <w:right w:val="single" w:sz="4" w:space="0" w:color="auto"/>
            </w:tcBorders>
            <w:shd w:val="clear" w:color="auto" w:fill="auto"/>
          </w:tcPr>
          <w:p w14:paraId="741D759C" w14:textId="54932882" w:rsidR="00F2657F" w:rsidRPr="00A4338B" w:rsidRDefault="00F2657F" w:rsidP="00F2657F">
            <w:pPr>
              <w:spacing w:after="0"/>
              <w:rPr>
                <w:ins w:id="2098" w:author="Author"/>
                <w:color w:val="000000"/>
                <w:lang w:val="en-GB"/>
              </w:rPr>
            </w:pPr>
            <w:ins w:id="2099" w:author="Author">
              <w:r w:rsidRPr="00A4338B">
                <w:rPr>
                  <w:color w:val="000000"/>
                  <w:lang w:val="en-GB"/>
                </w:rPr>
                <w:t>Total Life &amp; Health underwriting risk - diversified</w:t>
              </w:r>
            </w:ins>
          </w:p>
        </w:tc>
        <w:tc>
          <w:tcPr>
            <w:tcW w:w="4764" w:type="dxa"/>
            <w:tcBorders>
              <w:top w:val="single" w:sz="4" w:space="0" w:color="auto"/>
              <w:left w:val="nil"/>
              <w:bottom w:val="single" w:sz="4" w:space="0" w:color="auto"/>
              <w:right w:val="single" w:sz="4" w:space="0" w:color="auto"/>
            </w:tcBorders>
            <w:shd w:val="clear" w:color="auto" w:fill="auto"/>
          </w:tcPr>
          <w:p w14:paraId="2C85E2FD" w14:textId="2B40208B" w:rsidR="00F2657F" w:rsidRPr="00A4338B" w:rsidDel="0044284A" w:rsidRDefault="00F2657F" w:rsidP="00F2657F">
            <w:pPr>
              <w:jc w:val="left"/>
              <w:rPr>
                <w:ins w:id="2100" w:author="Author"/>
                <w:del w:id="2101" w:author="Author"/>
                <w:lang w:val="en-GB"/>
              </w:rPr>
            </w:pPr>
            <w:ins w:id="2102" w:author="Author">
              <w:del w:id="2103" w:author="Author">
                <w:r w:rsidRPr="00A4338B" w:rsidDel="0044284A">
                  <w:rPr>
                    <w:lang w:val="en-GB"/>
                  </w:rPr>
                  <w:delText>S.26.08.04 C0010/R0400 minus part of total diversification allocated to Life &amp; Health risk by the undertaking’s algorithm.</w:delText>
                </w:r>
              </w:del>
            </w:ins>
          </w:p>
          <w:p w14:paraId="2935DE94" w14:textId="3FC3C28F" w:rsidR="00F2657F" w:rsidRPr="00A4338B" w:rsidRDefault="00F2657F" w:rsidP="00F2657F">
            <w:pPr>
              <w:jc w:val="left"/>
              <w:rPr>
                <w:ins w:id="2104" w:author="Author"/>
                <w:lang w:val="en-GB"/>
              </w:rPr>
            </w:pPr>
            <w:ins w:id="2105" w:author="Author">
              <w:r w:rsidRPr="00A4338B">
                <w:rPr>
                  <w:lang w:val="en-GB"/>
                </w:rPr>
                <w:t>Same as S.26.08.04 C0010/R0410.</w:t>
              </w:r>
            </w:ins>
          </w:p>
        </w:tc>
      </w:tr>
      <w:tr w:rsidR="00F2657F" w:rsidRPr="00A4338B" w:rsidDel="007B4D08" w14:paraId="6BD6F8E1" w14:textId="77777777" w:rsidTr="00175CD5">
        <w:trPr>
          <w:trHeight w:val="416"/>
          <w:ins w:id="2106"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1B05A54D" w14:textId="77F65264" w:rsidR="00F2657F" w:rsidRPr="00A4338B" w:rsidRDefault="00F2657F" w:rsidP="00F2657F">
            <w:pPr>
              <w:spacing w:after="0"/>
              <w:rPr>
                <w:ins w:id="2107" w:author="Author"/>
                <w:color w:val="000000"/>
                <w:lang w:val="en-GB"/>
              </w:rPr>
            </w:pPr>
            <w:ins w:id="2108" w:author="Author">
              <w:r w:rsidRPr="00A4338B">
                <w:rPr>
                  <w:color w:val="000000"/>
                  <w:lang w:val="en-GB"/>
                </w:rPr>
                <w:t>C0010/R0510</w:t>
              </w:r>
            </w:ins>
          </w:p>
        </w:tc>
        <w:tc>
          <w:tcPr>
            <w:tcW w:w="2386" w:type="dxa"/>
            <w:tcBorders>
              <w:top w:val="single" w:sz="4" w:space="0" w:color="auto"/>
              <w:left w:val="nil"/>
              <w:bottom w:val="single" w:sz="4" w:space="0" w:color="auto"/>
              <w:right w:val="single" w:sz="4" w:space="0" w:color="auto"/>
            </w:tcBorders>
            <w:shd w:val="clear" w:color="auto" w:fill="auto"/>
          </w:tcPr>
          <w:p w14:paraId="42A34800" w14:textId="4DC19F39" w:rsidR="00F2657F" w:rsidRPr="00A4338B" w:rsidRDefault="00F2657F" w:rsidP="00F2657F">
            <w:pPr>
              <w:spacing w:after="0"/>
              <w:rPr>
                <w:ins w:id="2109" w:author="Author"/>
                <w:color w:val="000000"/>
                <w:lang w:val="en-GB"/>
              </w:rPr>
            </w:pPr>
            <w:ins w:id="2110" w:author="Author">
              <w:r w:rsidRPr="00A4338B">
                <w:rPr>
                  <w:color w:val="000000"/>
                  <w:lang w:val="en-GB"/>
                </w:rPr>
                <w:t>Total Operational risk</w:t>
              </w:r>
            </w:ins>
          </w:p>
        </w:tc>
        <w:tc>
          <w:tcPr>
            <w:tcW w:w="4764" w:type="dxa"/>
            <w:tcBorders>
              <w:top w:val="single" w:sz="4" w:space="0" w:color="auto"/>
              <w:left w:val="nil"/>
              <w:bottom w:val="single" w:sz="4" w:space="0" w:color="auto"/>
              <w:right w:val="single" w:sz="4" w:space="0" w:color="auto"/>
            </w:tcBorders>
            <w:shd w:val="clear" w:color="auto" w:fill="auto"/>
          </w:tcPr>
          <w:p w14:paraId="18062500" w14:textId="4BF8C1ED" w:rsidR="00F2657F" w:rsidRPr="00A4338B" w:rsidDel="0044284A" w:rsidRDefault="00F2657F" w:rsidP="00F2657F">
            <w:pPr>
              <w:jc w:val="left"/>
              <w:rPr>
                <w:ins w:id="2111" w:author="Author"/>
                <w:del w:id="2112" w:author="Author"/>
                <w:lang w:val="en-GB"/>
              </w:rPr>
            </w:pPr>
            <w:ins w:id="2113" w:author="Author">
              <w:del w:id="2114" w:author="Author">
                <w:r w:rsidRPr="00A4338B" w:rsidDel="0044284A">
                  <w:rPr>
                    <w:lang w:val="en-GB"/>
                  </w:rPr>
                  <w:delText>Diversified operational risk capital requirement net of risk mitigating contracts.</w:delText>
                </w:r>
              </w:del>
            </w:ins>
          </w:p>
          <w:p w14:paraId="0D0DF75A" w14:textId="287DAA2D" w:rsidR="00F2657F" w:rsidRPr="00A4338B" w:rsidRDefault="00F2657F" w:rsidP="00F2657F">
            <w:pPr>
              <w:jc w:val="left"/>
              <w:rPr>
                <w:ins w:id="2115" w:author="Author"/>
                <w:lang w:val="en-GB"/>
              </w:rPr>
            </w:pPr>
            <w:ins w:id="2116" w:author="Author">
              <w:r w:rsidRPr="00A4338B">
                <w:rPr>
                  <w:lang w:val="en-GB"/>
                </w:rPr>
                <w:t>Same as S.26.08.04 C0010/R0510.</w:t>
              </w:r>
            </w:ins>
          </w:p>
        </w:tc>
      </w:tr>
      <w:tr w:rsidR="00F2657F" w:rsidRPr="00A4338B" w:rsidDel="007B4D08" w14:paraId="1CE0A960" w14:textId="77777777" w:rsidTr="00175CD5">
        <w:trPr>
          <w:trHeight w:val="416"/>
          <w:ins w:id="2117"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6B1A2696" w14:textId="6E3954F8" w:rsidR="00F2657F" w:rsidRPr="00A4338B" w:rsidRDefault="00F2657F" w:rsidP="00F2657F">
            <w:pPr>
              <w:spacing w:after="0"/>
              <w:rPr>
                <w:ins w:id="2118" w:author="Author"/>
                <w:color w:val="000000"/>
                <w:lang w:val="en-GB"/>
              </w:rPr>
            </w:pPr>
            <w:ins w:id="2119" w:author="Author">
              <w:r w:rsidRPr="00A4338B">
                <w:rPr>
                  <w:color w:val="000000"/>
                  <w:lang w:val="en-GB"/>
                </w:rPr>
                <w:t>C0010/R0520</w:t>
              </w:r>
            </w:ins>
          </w:p>
        </w:tc>
        <w:tc>
          <w:tcPr>
            <w:tcW w:w="2386" w:type="dxa"/>
            <w:tcBorders>
              <w:top w:val="single" w:sz="4" w:space="0" w:color="auto"/>
              <w:left w:val="nil"/>
              <w:bottom w:val="single" w:sz="4" w:space="0" w:color="auto"/>
              <w:right w:val="single" w:sz="4" w:space="0" w:color="auto"/>
            </w:tcBorders>
            <w:shd w:val="clear" w:color="auto" w:fill="auto"/>
          </w:tcPr>
          <w:p w14:paraId="65473E81" w14:textId="6FAC7ECB" w:rsidR="00F2657F" w:rsidRPr="00A4338B" w:rsidRDefault="00F2657F" w:rsidP="00F2657F">
            <w:pPr>
              <w:spacing w:after="0"/>
              <w:rPr>
                <w:ins w:id="2120" w:author="Author"/>
                <w:color w:val="000000"/>
                <w:lang w:val="en-GB"/>
              </w:rPr>
            </w:pPr>
            <w:ins w:id="2121" w:author="Author">
              <w:r w:rsidRPr="00A4338B">
                <w:rPr>
                  <w:color w:val="000000"/>
                  <w:lang w:val="en-GB"/>
                </w:rPr>
                <w:t>Total Operational risk - diversified</w:t>
              </w:r>
            </w:ins>
          </w:p>
        </w:tc>
        <w:tc>
          <w:tcPr>
            <w:tcW w:w="4764" w:type="dxa"/>
            <w:tcBorders>
              <w:top w:val="single" w:sz="4" w:space="0" w:color="auto"/>
              <w:left w:val="nil"/>
              <w:bottom w:val="single" w:sz="4" w:space="0" w:color="auto"/>
              <w:right w:val="single" w:sz="4" w:space="0" w:color="auto"/>
            </w:tcBorders>
            <w:shd w:val="clear" w:color="auto" w:fill="auto"/>
          </w:tcPr>
          <w:p w14:paraId="47891FAA" w14:textId="1C6394BB" w:rsidR="00F2657F" w:rsidRPr="00A4338B" w:rsidDel="0044284A" w:rsidRDefault="00F2657F" w:rsidP="00F2657F">
            <w:pPr>
              <w:jc w:val="left"/>
              <w:rPr>
                <w:ins w:id="2122" w:author="Author"/>
                <w:del w:id="2123" w:author="Author"/>
                <w:lang w:val="en-GB"/>
              </w:rPr>
            </w:pPr>
            <w:ins w:id="2124" w:author="Author">
              <w:del w:id="2125" w:author="Author">
                <w:r w:rsidRPr="00A4338B" w:rsidDel="0044284A">
                  <w:rPr>
                    <w:lang w:val="en-GB"/>
                  </w:rPr>
                  <w:delText>S.26.08.04 C0010/R0510 minus part of total diversification allocated to Operational risk by the undertaking’s algorithm.</w:delText>
                </w:r>
              </w:del>
            </w:ins>
          </w:p>
          <w:p w14:paraId="7935B7FF" w14:textId="299903F3" w:rsidR="00F2657F" w:rsidRPr="00A4338B" w:rsidRDefault="00F2657F" w:rsidP="00F2657F">
            <w:pPr>
              <w:jc w:val="left"/>
              <w:rPr>
                <w:ins w:id="2126" w:author="Author"/>
                <w:lang w:val="en-GB"/>
              </w:rPr>
            </w:pPr>
            <w:ins w:id="2127" w:author="Author">
              <w:r w:rsidRPr="00A4338B">
                <w:rPr>
                  <w:lang w:val="en-GB"/>
                </w:rPr>
                <w:t>Same as S.26.08.04 C0010/R0520.</w:t>
              </w:r>
            </w:ins>
          </w:p>
        </w:tc>
      </w:tr>
      <w:tr w:rsidR="00F2657F" w:rsidRPr="00A4338B" w:rsidDel="007B4D08" w14:paraId="5D5E4AF8" w14:textId="77777777" w:rsidTr="00175CD5">
        <w:trPr>
          <w:trHeight w:val="416"/>
          <w:ins w:id="2128"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6F17E8BC" w14:textId="3886E201" w:rsidR="00F2657F" w:rsidRPr="00A4338B" w:rsidRDefault="00F2657F" w:rsidP="00F2657F">
            <w:pPr>
              <w:spacing w:after="0"/>
              <w:rPr>
                <w:ins w:id="2129" w:author="Author"/>
                <w:color w:val="000000"/>
                <w:lang w:val="en-GB"/>
              </w:rPr>
            </w:pPr>
            <w:ins w:id="2130" w:author="Author">
              <w:r w:rsidRPr="00A4338B">
                <w:rPr>
                  <w:color w:val="000000"/>
                  <w:lang w:val="en-GB"/>
                </w:rPr>
                <w:t>C0010/R0530</w:t>
              </w:r>
            </w:ins>
          </w:p>
        </w:tc>
        <w:tc>
          <w:tcPr>
            <w:tcW w:w="2386" w:type="dxa"/>
            <w:tcBorders>
              <w:top w:val="single" w:sz="4" w:space="0" w:color="auto"/>
              <w:left w:val="nil"/>
              <w:bottom w:val="single" w:sz="4" w:space="0" w:color="auto"/>
              <w:right w:val="single" w:sz="4" w:space="0" w:color="auto"/>
            </w:tcBorders>
            <w:shd w:val="clear" w:color="auto" w:fill="auto"/>
          </w:tcPr>
          <w:p w14:paraId="034869A3" w14:textId="5FED8CF2" w:rsidR="00F2657F" w:rsidRPr="00A4338B" w:rsidRDefault="00F2657F" w:rsidP="00F2657F">
            <w:pPr>
              <w:spacing w:after="0"/>
              <w:rPr>
                <w:ins w:id="2131" w:author="Author"/>
                <w:color w:val="000000"/>
                <w:lang w:val="en-GB"/>
              </w:rPr>
            </w:pPr>
            <w:ins w:id="2132" w:author="Author">
              <w:r w:rsidRPr="00A4338B">
                <w:rPr>
                  <w:color w:val="000000"/>
                  <w:lang w:val="en-GB"/>
                </w:rPr>
                <w:t>Other risk</w:t>
              </w:r>
            </w:ins>
          </w:p>
        </w:tc>
        <w:tc>
          <w:tcPr>
            <w:tcW w:w="4764" w:type="dxa"/>
            <w:tcBorders>
              <w:top w:val="single" w:sz="4" w:space="0" w:color="auto"/>
              <w:left w:val="nil"/>
              <w:bottom w:val="single" w:sz="4" w:space="0" w:color="auto"/>
              <w:right w:val="single" w:sz="4" w:space="0" w:color="auto"/>
            </w:tcBorders>
            <w:shd w:val="clear" w:color="auto" w:fill="auto"/>
          </w:tcPr>
          <w:p w14:paraId="374516AD" w14:textId="31BE1CB9" w:rsidR="00F2657F" w:rsidRPr="00A4338B" w:rsidDel="0044284A" w:rsidRDefault="00F2657F" w:rsidP="00F2657F">
            <w:pPr>
              <w:jc w:val="left"/>
              <w:rPr>
                <w:ins w:id="2133" w:author="Author"/>
                <w:del w:id="2134" w:author="Author"/>
                <w:lang w:val="en-GB"/>
              </w:rPr>
            </w:pPr>
            <w:ins w:id="2135" w:author="Author">
              <w:del w:id="2136" w:author="Author">
                <w:r w:rsidRPr="00A4338B" w:rsidDel="0044284A">
                  <w:rPr>
                    <w:color w:val="000000"/>
                    <w:lang w:val="en-GB"/>
                  </w:rPr>
                  <w:delText>Capital charge not allocated to the categories listed here.</w:delText>
                </w:r>
              </w:del>
            </w:ins>
          </w:p>
          <w:p w14:paraId="0C095714" w14:textId="06F322B3" w:rsidR="00F2657F" w:rsidRPr="00A4338B" w:rsidRDefault="00F2657F" w:rsidP="00F2657F">
            <w:pPr>
              <w:jc w:val="left"/>
              <w:rPr>
                <w:ins w:id="2137" w:author="Author"/>
                <w:lang w:val="en-GB"/>
              </w:rPr>
            </w:pPr>
            <w:ins w:id="2138" w:author="Author">
              <w:r w:rsidRPr="00A4338B">
                <w:rPr>
                  <w:lang w:val="en-GB"/>
                </w:rPr>
                <w:t>Same as S.26.08.04 C0010/R0530.</w:t>
              </w:r>
            </w:ins>
          </w:p>
        </w:tc>
      </w:tr>
      <w:tr w:rsidR="00F2657F" w:rsidRPr="00A4338B" w14:paraId="358597F4" w14:textId="77777777" w:rsidTr="00175CD5">
        <w:trPr>
          <w:trHeight w:val="416"/>
          <w:ins w:id="2139"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7D3D51D0" w14:textId="64786490" w:rsidR="00F2657F" w:rsidRPr="00A4338B" w:rsidRDefault="00F2657F" w:rsidP="00F2657F">
            <w:pPr>
              <w:spacing w:after="0"/>
              <w:rPr>
                <w:ins w:id="2140" w:author="Author"/>
                <w:rFonts w:eastAsia="Times New Roman"/>
                <w:lang w:val="en-GB" w:eastAsia="es-ES"/>
              </w:rPr>
            </w:pPr>
            <w:ins w:id="2141" w:author="Author">
              <w:r w:rsidRPr="00A4338B">
                <w:rPr>
                  <w:rFonts w:eastAsia="Times New Roman"/>
                  <w:lang w:val="en-GB" w:eastAsia="es-ES"/>
                </w:rPr>
                <w:lastRenderedPageBreak/>
                <w:t>C0050</w:t>
              </w:r>
              <w:r w:rsidR="00C23057" w:rsidRPr="00A4338B">
                <w:rPr>
                  <w:color w:val="000000"/>
                  <w:lang w:val="en-GB"/>
                </w:rPr>
                <w:t>/R0020-R0530</w:t>
              </w:r>
            </w:ins>
          </w:p>
        </w:tc>
        <w:tc>
          <w:tcPr>
            <w:tcW w:w="2386" w:type="dxa"/>
            <w:tcBorders>
              <w:top w:val="single" w:sz="4" w:space="0" w:color="auto"/>
              <w:left w:val="nil"/>
              <w:bottom w:val="single" w:sz="4" w:space="0" w:color="auto"/>
              <w:right w:val="single" w:sz="4" w:space="0" w:color="auto"/>
            </w:tcBorders>
            <w:shd w:val="clear" w:color="auto" w:fill="auto"/>
          </w:tcPr>
          <w:p w14:paraId="34788CC7" w14:textId="77777777" w:rsidR="00F2657F" w:rsidRPr="00A4338B" w:rsidRDefault="00F2657F" w:rsidP="00F2657F">
            <w:pPr>
              <w:spacing w:after="0"/>
              <w:rPr>
                <w:ins w:id="2142" w:author="Author"/>
                <w:rFonts w:eastAsia="Times New Roman"/>
                <w:lang w:val="en-GB" w:eastAsia="es-ES"/>
              </w:rPr>
            </w:pPr>
            <w:ins w:id="2143" w:author="Author">
              <w:r w:rsidRPr="00A4338B">
                <w:rPr>
                  <w:rFonts w:eastAsia="Times New Roman"/>
                  <w:lang w:val="en-GB" w:eastAsia="es-ES"/>
                </w:rPr>
                <w:t>Allocation from adjustments due to RFF and Matching adjustment portfolios</w:t>
              </w:r>
            </w:ins>
          </w:p>
        </w:tc>
        <w:tc>
          <w:tcPr>
            <w:tcW w:w="4764" w:type="dxa"/>
            <w:tcBorders>
              <w:top w:val="single" w:sz="4" w:space="0" w:color="auto"/>
              <w:left w:val="nil"/>
              <w:bottom w:val="single" w:sz="4" w:space="0" w:color="auto"/>
              <w:right w:val="single" w:sz="4" w:space="0" w:color="auto"/>
            </w:tcBorders>
            <w:shd w:val="clear" w:color="auto" w:fill="auto"/>
          </w:tcPr>
          <w:p w14:paraId="0FBD7DA5" w14:textId="77777777" w:rsidR="00F2657F" w:rsidRPr="00A4338B" w:rsidRDefault="00F2657F" w:rsidP="00F2657F">
            <w:pPr>
              <w:spacing w:after="0"/>
              <w:rPr>
                <w:ins w:id="2144" w:author="Author"/>
                <w:rFonts w:eastAsia="Times New Roman"/>
                <w:lang w:val="en-GB" w:eastAsia="es-ES"/>
              </w:rPr>
            </w:pPr>
            <w:ins w:id="2145" w:author="Author">
              <w:r w:rsidRPr="00A4338B">
                <w:rPr>
                  <w:rFonts w:eastAsia="Times New Roman"/>
                  <w:lang w:val="en-GB" w:eastAsia="es-ES"/>
                </w:rPr>
                <w:t>Where applicable, part of the adjustment allocated to each risk module and submodule according to the procedure described in the general comments. This amount shall be positive.</w:t>
              </w:r>
            </w:ins>
          </w:p>
          <w:p w14:paraId="7389E420" w14:textId="77777777" w:rsidR="00F2657F" w:rsidRPr="00A4338B" w:rsidRDefault="00F2657F" w:rsidP="00F2657F">
            <w:pPr>
              <w:spacing w:after="0"/>
              <w:rPr>
                <w:ins w:id="2146" w:author="Author"/>
                <w:rFonts w:eastAsia="Times New Roman"/>
                <w:lang w:val="en-GB" w:eastAsia="es-ES"/>
              </w:rPr>
            </w:pPr>
          </w:p>
          <w:p w14:paraId="0C01A0E1" w14:textId="37053BBE" w:rsidR="00F2657F" w:rsidRPr="00A4338B" w:rsidRDefault="00F2657F" w:rsidP="00F2657F">
            <w:pPr>
              <w:spacing w:after="0"/>
              <w:rPr>
                <w:ins w:id="2147" w:author="Author"/>
                <w:rFonts w:eastAsia="Times New Roman"/>
                <w:lang w:val="en-GB" w:eastAsia="es-ES"/>
              </w:rPr>
            </w:pPr>
            <w:ins w:id="2148" w:author="Author">
              <w:r w:rsidRPr="00A4338B">
                <w:rPr>
                  <w:rFonts w:eastAsia="Times New Roman"/>
                  <w:lang w:val="en-GB" w:eastAsia="es-ES"/>
                </w:rPr>
                <w:t>Applicable only for partial internal models.</w:t>
              </w:r>
            </w:ins>
          </w:p>
        </w:tc>
      </w:tr>
      <w:tr w:rsidR="00F2657F" w:rsidRPr="00A4338B" w14:paraId="014D53A6" w14:textId="77777777" w:rsidTr="00175CD5">
        <w:trPr>
          <w:trHeight w:val="416"/>
          <w:ins w:id="2149"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612338AA" w14:textId="76C6F928" w:rsidR="00F2657F" w:rsidRPr="00A4338B" w:rsidRDefault="00F2657F" w:rsidP="00F2657F">
            <w:pPr>
              <w:spacing w:after="0"/>
              <w:rPr>
                <w:ins w:id="2150" w:author="Author"/>
                <w:rFonts w:eastAsia="Times New Roman"/>
                <w:lang w:val="en-GB" w:eastAsia="es-ES"/>
              </w:rPr>
            </w:pPr>
            <w:ins w:id="2151" w:author="Author">
              <w:r w:rsidRPr="00A4338B">
                <w:rPr>
                  <w:rFonts w:eastAsia="Times New Roman"/>
                  <w:lang w:val="en-GB" w:eastAsia="es-ES"/>
                </w:rPr>
                <w:t>C0060</w:t>
              </w:r>
              <w:r w:rsidR="00C23057" w:rsidRPr="00A4338B">
                <w:rPr>
                  <w:color w:val="000000"/>
                  <w:lang w:val="en-GB"/>
                </w:rPr>
                <w:t>/R0020-R0530</w:t>
              </w:r>
            </w:ins>
          </w:p>
        </w:tc>
        <w:tc>
          <w:tcPr>
            <w:tcW w:w="2386" w:type="dxa"/>
            <w:tcBorders>
              <w:top w:val="single" w:sz="4" w:space="0" w:color="auto"/>
              <w:left w:val="nil"/>
              <w:bottom w:val="single" w:sz="4" w:space="0" w:color="auto"/>
              <w:right w:val="single" w:sz="4" w:space="0" w:color="auto"/>
            </w:tcBorders>
            <w:shd w:val="clear" w:color="auto" w:fill="auto"/>
          </w:tcPr>
          <w:p w14:paraId="1F41C779" w14:textId="77777777" w:rsidR="00F2657F" w:rsidRPr="00A4338B" w:rsidRDefault="00F2657F" w:rsidP="00F2657F">
            <w:pPr>
              <w:spacing w:after="0"/>
              <w:rPr>
                <w:ins w:id="2152" w:author="Author"/>
                <w:rFonts w:eastAsia="Times New Roman"/>
                <w:lang w:val="en-GB" w:eastAsia="es-ES"/>
              </w:rPr>
            </w:pPr>
            <w:ins w:id="2153" w:author="Author">
              <w:r w:rsidRPr="00A4338B">
                <w:rPr>
                  <w:rFonts w:eastAsia="Times New Roman"/>
                  <w:lang w:val="en-GB" w:eastAsia="es-ES"/>
                </w:rPr>
                <w:t>Consideration of the future management actions regarding technical provisions and/or deferred taxes</w:t>
              </w:r>
            </w:ins>
          </w:p>
        </w:tc>
        <w:tc>
          <w:tcPr>
            <w:tcW w:w="4764" w:type="dxa"/>
            <w:tcBorders>
              <w:top w:val="single" w:sz="4" w:space="0" w:color="auto"/>
              <w:left w:val="nil"/>
              <w:bottom w:val="single" w:sz="4" w:space="0" w:color="auto"/>
              <w:right w:val="single" w:sz="4" w:space="0" w:color="auto"/>
            </w:tcBorders>
            <w:shd w:val="clear" w:color="auto" w:fill="auto"/>
          </w:tcPr>
          <w:p w14:paraId="398E2E25" w14:textId="77777777" w:rsidR="00F2657F" w:rsidRPr="00A4338B" w:rsidRDefault="00F2657F" w:rsidP="00F2657F">
            <w:pPr>
              <w:spacing w:after="0"/>
              <w:rPr>
                <w:ins w:id="2154" w:author="Author"/>
                <w:rFonts w:eastAsia="Times New Roman"/>
                <w:lang w:val="en-GB" w:eastAsia="es-ES"/>
              </w:rPr>
            </w:pPr>
            <w:ins w:id="2155" w:author="Author">
              <w:r w:rsidRPr="00A4338B">
                <w:rPr>
                  <w:rFonts w:eastAsia="Times New Roman"/>
                  <w:lang w:val="en-GB" w:eastAsia="es-ES"/>
                </w:rPr>
                <w:t>To identify if the future management actions relating to the loss absorbing capacity of technical provisions and/or deferred taxes are embedded in the calculation. The following closed list of options shall be used:</w:t>
              </w:r>
            </w:ins>
          </w:p>
          <w:p w14:paraId="1E8D1C55" w14:textId="77777777" w:rsidR="00F2657F" w:rsidRPr="00A4338B" w:rsidRDefault="00F2657F" w:rsidP="00F2657F">
            <w:pPr>
              <w:spacing w:after="0"/>
              <w:rPr>
                <w:ins w:id="2156" w:author="Author"/>
                <w:rFonts w:eastAsia="Times New Roman"/>
                <w:lang w:val="en-GB" w:eastAsia="es-ES"/>
              </w:rPr>
            </w:pPr>
            <w:ins w:id="2157" w:author="Author">
              <w:r w:rsidRPr="00A4338B">
                <w:rPr>
                  <w:rFonts w:eastAsia="Times New Roman"/>
                  <w:lang w:val="en-GB" w:eastAsia="es-ES"/>
                </w:rPr>
                <w:t>1 – Future management actions regarding the loss-absorbing capacity of technical provisions embedded within the component</w:t>
              </w:r>
            </w:ins>
          </w:p>
          <w:p w14:paraId="2684A905" w14:textId="77777777" w:rsidR="00F2657F" w:rsidRPr="00A4338B" w:rsidRDefault="00F2657F" w:rsidP="00F2657F">
            <w:pPr>
              <w:spacing w:after="0"/>
              <w:rPr>
                <w:ins w:id="2158" w:author="Author"/>
                <w:rFonts w:eastAsia="Times New Roman"/>
                <w:lang w:val="en-GB" w:eastAsia="es-ES"/>
              </w:rPr>
            </w:pPr>
            <w:ins w:id="2159" w:author="Author">
              <w:r w:rsidRPr="00A4338B">
                <w:rPr>
                  <w:rFonts w:eastAsia="Times New Roman"/>
                  <w:lang w:val="en-GB" w:eastAsia="es-ES"/>
                </w:rPr>
                <w:t>2 – Future management actions regarding the loss-absorbing capacity of deferred taxes embedded within the component</w:t>
              </w:r>
            </w:ins>
          </w:p>
          <w:p w14:paraId="4A54EAE0" w14:textId="77777777" w:rsidR="00F2657F" w:rsidRPr="00A4338B" w:rsidRDefault="00F2657F" w:rsidP="00F2657F">
            <w:pPr>
              <w:spacing w:after="0"/>
              <w:rPr>
                <w:ins w:id="2160" w:author="Author"/>
                <w:rFonts w:eastAsia="Times New Roman"/>
                <w:lang w:val="en-GB" w:eastAsia="es-ES"/>
              </w:rPr>
            </w:pPr>
            <w:ins w:id="2161" w:author="Author">
              <w:r w:rsidRPr="00A4338B">
                <w:rPr>
                  <w:rFonts w:eastAsia="Times New Roman"/>
                  <w:lang w:val="en-GB" w:eastAsia="es-ES"/>
                </w:rPr>
                <w:t>3 – Future management actions regarding the loss-absorbing capacity of technical provisions and deferred taxes embedded within the component</w:t>
              </w:r>
            </w:ins>
          </w:p>
          <w:p w14:paraId="36C366D9" w14:textId="12192891" w:rsidR="00F2657F" w:rsidRPr="00A4338B" w:rsidRDefault="00F2657F" w:rsidP="00F2657F">
            <w:pPr>
              <w:spacing w:after="0"/>
              <w:rPr>
                <w:ins w:id="2162" w:author="Author"/>
                <w:rFonts w:eastAsia="Times New Roman"/>
                <w:lang w:val="en-GB" w:eastAsia="es-ES"/>
              </w:rPr>
            </w:pPr>
            <w:ins w:id="2163" w:author="Author">
              <w:r w:rsidRPr="00A4338B">
                <w:rPr>
                  <w:rFonts w:eastAsia="Times New Roman"/>
                  <w:lang w:val="en-GB" w:eastAsia="es-ES"/>
                </w:rPr>
                <w:t>4 – No embedded consideration of future management actions.</w:t>
              </w:r>
            </w:ins>
          </w:p>
        </w:tc>
      </w:tr>
      <w:tr w:rsidR="00F2657F" w:rsidRPr="00A4338B" w14:paraId="5F39C88A" w14:textId="77777777" w:rsidTr="00175CD5">
        <w:trPr>
          <w:trHeight w:val="416"/>
          <w:ins w:id="2164"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0E8EBF5B" w14:textId="087F7D1E" w:rsidR="00F2657F" w:rsidRPr="00A4338B" w:rsidRDefault="00F2657F" w:rsidP="00F2657F">
            <w:pPr>
              <w:spacing w:after="0"/>
              <w:rPr>
                <w:ins w:id="2165" w:author="Author"/>
                <w:rFonts w:eastAsia="Times New Roman"/>
                <w:lang w:val="en-GB" w:eastAsia="es-ES"/>
              </w:rPr>
            </w:pPr>
            <w:ins w:id="2166" w:author="Author">
              <w:r w:rsidRPr="00A4338B">
                <w:rPr>
                  <w:rFonts w:eastAsia="Times New Roman"/>
                  <w:lang w:val="en-GB" w:eastAsia="es-ES"/>
                </w:rPr>
                <w:t>C0070</w:t>
              </w:r>
              <w:r w:rsidR="00C23057" w:rsidRPr="00A4338B">
                <w:rPr>
                  <w:color w:val="000000"/>
                  <w:lang w:val="en-GB"/>
                </w:rPr>
                <w:t>/R0020-R0530</w:t>
              </w:r>
            </w:ins>
          </w:p>
        </w:tc>
        <w:tc>
          <w:tcPr>
            <w:tcW w:w="2386" w:type="dxa"/>
            <w:tcBorders>
              <w:top w:val="single" w:sz="4" w:space="0" w:color="auto"/>
              <w:left w:val="nil"/>
              <w:bottom w:val="single" w:sz="4" w:space="0" w:color="auto"/>
              <w:right w:val="single" w:sz="4" w:space="0" w:color="auto"/>
            </w:tcBorders>
            <w:shd w:val="clear" w:color="auto" w:fill="auto"/>
          </w:tcPr>
          <w:p w14:paraId="154FB471" w14:textId="77777777" w:rsidR="00F2657F" w:rsidRPr="00A4338B" w:rsidRDefault="00F2657F" w:rsidP="00F2657F">
            <w:pPr>
              <w:spacing w:after="0"/>
              <w:rPr>
                <w:ins w:id="2167" w:author="Author"/>
                <w:rFonts w:eastAsia="Times New Roman"/>
                <w:lang w:val="en-GB" w:eastAsia="es-ES"/>
              </w:rPr>
            </w:pPr>
            <w:ins w:id="2168" w:author="Author">
              <w:r w:rsidRPr="00A4338B">
                <w:rPr>
                  <w:rFonts w:eastAsia="Times New Roman"/>
                  <w:lang w:val="en-GB" w:eastAsia="es-ES"/>
                </w:rPr>
                <w:t>Amount modelled</w:t>
              </w:r>
            </w:ins>
          </w:p>
        </w:tc>
        <w:tc>
          <w:tcPr>
            <w:tcW w:w="4764" w:type="dxa"/>
            <w:tcBorders>
              <w:top w:val="single" w:sz="4" w:space="0" w:color="auto"/>
              <w:left w:val="nil"/>
              <w:bottom w:val="single" w:sz="4" w:space="0" w:color="auto"/>
              <w:right w:val="single" w:sz="4" w:space="0" w:color="auto"/>
            </w:tcBorders>
            <w:shd w:val="clear" w:color="auto" w:fill="auto"/>
          </w:tcPr>
          <w:p w14:paraId="2DCA22BD" w14:textId="77777777" w:rsidR="00F2657F" w:rsidRPr="00A4338B" w:rsidRDefault="00F2657F" w:rsidP="00F2657F">
            <w:pPr>
              <w:spacing w:after="0"/>
              <w:rPr>
                <w:ins w:id="2169" w:author="Author"/>
                <w:rFonts w:eastAsia="Times New Roman"/>
                <w:lang w:val="en-GB" w:eastAsia="es-ES"/>
              </w:rPr>
            </w:pPr>
            <w:ins w:id="2170" w:author="Author">
              <w:r w:rsidRPr="00A4338B">
                <w:rPr>
                  <w:rFonts w:eastAsia="Times New Roman"/>
                  <w:lang w:val="en-GB" w:eastAsia="es-ES"/>
                </w:rPr>
                <w:t>For each component, this cell represents the amount calculated according to the partial internal model.</w:t>
              </w:r>
            </w:ins>
          </w:p>
          <w:p w14:paraId="3EA37A06" w14:textId="77777777" w:rsidR="00F2657F" w:rsidRPr="00A4338B" w:rsidRDefault="00F2657F" w:rsidP="00F2657F">
            <w:pPr>
              <w:spacing w:after="0"/>
              <w:rPr>
                <w:ins w:id="2171" w:author="Author"/>
                <w:rFonts w:eastAsia="Times New Roman"/>
                <w:lang w:val="en-GB" w:eastAsia="es-ES"/>
              </w:rPr>
            </w:pPr>
          </w:p>
          <w:p w14:paraId="208D13B5" w14:textId="1CB5EB46" w:rsidR="00F2657F" w:rsidRPr="00A4338B" w:rsidRDefault="00F2657F" w:rsidP="00F2657F">
            <w:pPr>
              <w:spacing w:after="0"/>
              <w:rPr>
                <w:ins w:id="2172" w:author="Author"/>
                <w:rFonts w:eastAsia="Times New Roman"/>
                <w:lang w:val="en-GB" w:eastAsia="es-ES"/>
              </w:rPr>
            </w:pPr>
            <w:ins w:id="2173" w:author="Author">
              <w:r w:rsidRPr="00A4338B">
                <w:rPr>
                  <w:rFonts w:eastAsia="Times New Roman"/>
                  <w:lang w:val="en-GB" w:eastAsia="es-ES"/>
                </w:rPr>
                <w:t>Applicable only for partial internal models.</w:t>
              </w:r>
            </w:ins>
          </w:p>
        </w:tc>
      </w:tr>
      <w:tr w:rsidR="00F2657F" w:rsidRPr="00A4338B" w14:paraId="7743C557" w14:textId="77777777" w:rsidTr="00175CD5">
        <w:trPr>
          <w:trHeight w:val="402"/>
          <w:ins w:id="2174"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46CF4267" w14:textId="68E10CD3" w:rsidR="00F2657F" w:rsidRPr="00A4338B" w:rsidRDefault="00F2657F" w:rsidP="00F2657F">
            <w:pPr>
              <w:spacing w:after="0"/>
              <w:rPr>
                <w:ins w:id="2175" w:author="Author"/>
                <w:rFonts w:eastAsia="Times New Roman"/>
                <w:lang w:val="en-GB" w:eastAsia="es-ES"/>
              </w:rPr>
            </w:pPr>
            <w:ins w:id="2176" w:author="Author">
              <w:r w:rsidRPr="00A4338B">
                <w:rPr>
                  <w:rFonts w:eastAsia="Times New Roman"/>
                  <w:lang w:val="en-GB" w:eastAsia="es-ES"/>
                </w:rPr>
                <w:t>R0110/C0100</w:t>
              </w:r>
            </w:ins>
          </w:p>
        </w:tc>
        <w:tc>
          <w:tcPr>
            <w:tcW w:w="2386" w:type="dxa"/>
            <w:tcBorders>
              <w:top w:val="single" w:sz="4" w:space="0" w:color="auto"/>
              <w:left w:val="nil"/>
              <w:bottom w:val="single" w:sz="4" w:space="0" w:color="auto"/>
              <w:right w:val="single" w:sz="4" w:space="0" w:color="auto"/>
            </w:tcBorders>
            <w:shd w:val="clear" w:color="auto" w:fill="auto"/>
          </w:tcPr>
          <w:p w14:paraId="18335551" w14:textId="3EF56D2E" w:rsidR="00F2657F" w:rsidRPr="00A4338B" w:rsidRDefault="00F2657F" w:rsidP="00F2657F">
            <w:pPr>
              <w:spacing w:after="0"/>
              <w:rPr>
                <w:ins w:id="2177" w:author="Author"/>
                <w:rFonts w:eastAsia="Times New Roman"/>
                <w:lang w:val="en-GB" w:eastAsia="es-ES"/>
              </w:rPr>
            </w:pPr>
            <w:ins w:id="2178" w:author="Author">
              <w:r w:rsidRPr="00A4338B">
                <w:rPr>
                  <w:rFonts w:eastAsia="Times New Roman"/>
                  <w:lang w:val="en-GB" w:eastAsia="es-ES"/>
                </w:rPr>
                <w:t xml:space="preserve">Total </w:t>
              </w:r>
              <w:del w:id="2179" w:author="Author">
                <w:r w:rsidRPr="00A4338B" w:rsidDel="00331241">
                  <w:rPr>
                    <w:rFonts w:eastAsia="Times New Roman"/>
                    <w:lang w:val="en-GB" w:eastAsia="es-ES"/>
                  </w:rPr>
                  <w:delText xml:space="preserve">of </w:delText>
                </w:r>
              </w:del>
              <w:r w:rsidRPr="00A4338B">
                <w:rPr>
                  <w:rFonts w:eastAsia="Times New Roman"/>
                  <w:lang w:val="en-GB" w:eastAsia="es-ES"/>
                </w:rPr>
                <w:t>undiversified components</w:t>
              </w:r>
            </w:ins>
          </w:p>
        </w:tc>
        <w:tc>
          <w:tcPr>
            <w:tcW w:w="4764" w:type="dxa"/>
            <w:tcBorders>
              <w:top w:val="single" w:sz="4" w:space="0" w:color="auto"/>
              <w:left w:val="nil"/>
              <w:bottom w:val="single" w:sz="4" w:space="0" w:color="auto"/>
              <w:right w:val="single" w:sz="4" w:space="0" w:color="auto"/>
            </w:tcBorders>
            <w:shd w:val="clear" w:color="auto" w:fill="auto"/>
          </w:tcPr>
          <w:p w14:paraId="045CCD7C" w14:textId="6A3E08B6" w:rsidR="00F2657F" w:rsidRPr="00A4338B" w:rsidRDefault="00F2657F" w:rsidP="00F2657F">
            <w:pPr>
              <w:spacing w:after="0"/>
              <w:rPr>
                <w:ins w:id="2180" w:author="Author"/>
                <w:rFonts w:eastAsia="Times New Roman"/>
                <w:lang w:val="en-GB" w:eastAsia="es-ES"/>
              </w:rPr>
            </w:pPr>
            <w:ins w:id="2181" w:author="Author">
              <w:r w:rsidRPr="00A4338B">
                <w:rPr>
                  <w:rFonts w:eastAsia="Times New Roman"/>
                  <w:lang w:val="en-GB" w:eastAsia="es-ES"/>
                </w:rPr>
                <w:t>Sum of all components.</w:t>
              </w:r>
            </w:ins>
          </w:p>
        </w:tc>
      </w:tr>
      <w:tr w:rsidR="00F2657F" w:rsidRPr="00A4338B" w14:paraId="2EA1A7AC" w14:textId="77777777" w:rsidTr="00175CD5">
        <w:trPr>
          <w:trHeight w:val="416"/>
          <w:ins w:id="2182"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7DF69CC1" w14:textId="250920DA" w:rsidR="00F2657F" w:rsidRPr="00A4338B" w:rsidRDefault="00F2657F" w:rsidP="00F2657F">
            <w:pPr>
              <w:spacing w:after="0"/>
              <w:rPr>
                <w:ins w:id="2183" w:author="Author"/>
                <w:rFonts w:eastAsia="Times New Roman"/>
                <w:lang w:val="en-GB" w:eastAsia="es-ES"/>
              </w:rPr>
            </w:pPr>
            <w:ins w:id="2184" w:author="Author">
              <w:r w:rsidRPr="00A4338B">
                <w:rPr>
                  <w:rFonts w:eastAsia="Times New Roman"/>
                  <w:lang w:val="en-GB" w:eastAsia="es-ES"/>
                </w:rPr>
                <w:t>R0060/C0100</w:t>
              </w:r>
            </w:ins>
          </w:p>
        </w:tc>
        <w:tc>
          <w:tcPr>
            <w:tcW w:w="2386" w:type="dxa"/>
            <w:tcBorders>
              <w:top w:val="single" w:sz="4" w:space="0" w:color="auto"/>
              <w:left w:val="nil"/>
              <w:bottom w:val="single" w:sz="4" w:space="0" w:color="auto"/>
              <w:right w:val="single" w:sz="4" w:space="0" w:color="auto"/>
            </w:tcBorders>
            <w:shd w:val="clear" w:color="auto" w:fill="auto"/>
          </w:tcPr>
          <w:p w14:paraId="78E88595" w14:textId="77777777" w:rsidR="00F2657F" w:rsidRPr="00A4338B" w:rsidRDefault="00F2657F" w:rsidP="00F2657F">
            <w:pPr>
              <w:spacing w:after="0"/>
              <w:rPr>
                <w:ins w:id="2185" w:author="Author"/>
                <w:rFonts w:eastAsia="Times New Roman"/>
                <w:lang w:val="en-GB" w:eastAsia="es-ES"/>
              </w:rPr>
            </w:pPr>
            <w:ins w:id="2186" w:author="Author">
              <w:r w:rsidRPr="00A4338B">
                <w:rPr>
                  <w:rFonts w:eastAsia="Times New Roman"/>
                  <w:lang w:val="en-GB" w:eastAsia="es-ES"/>
                </w:rPr>
                <w:t>Diversification</w:t>
              </w:r>
            </w:ins>
          </w:p>
        </w:tc>
        <w:tc>
          <w:tcPr>
            <w:tcW w:w="4764" w:type="dxa"/>
            <w:tcBorders>
              <w:top w:val="single" w:sz="4" w:space="0" w:color="auto"/>
              <w:left w:val="nil"/>
              <w:bottom w:val="single" w:sz="4" w:space="0" w:color="auto"/>
              <w:right w:val="single" w:sz="4" w:space="0" w:color="auto"/>
            </w:tcBorders>
            <w:shd w:val="clear" w:color="auto" w:fill="auto"/>
          </w:tcPr>
          <w:p w14:paraId="0B598D82" w14:textId="77777777" w:rsidR="00F2657F" w:rsidRPr="00A4338B" w:rsidRDefault="00F2657F" w:rsidP="00F2657F">
            <w:pPr>
              <w:spacing w:after="0"/>
              <w:rPr>
                <w:ins w:id="2187" w:author="Author"/>
                <w:rFonts w:eastAsia="Times New Roman"/>
                <w:lang w:val="en-GB" w:eastAsia="es-ES"/>
              </w:rPr>
            </w:pPr>
            <w:ins w:id="2188" w:author="Author">
              <w:r w:rsidRPr="00A4338B">
                <w:rPr>
                  <w:rFonts w:eastAsia="Times New Roman"/>
                  <w:lang w:val="en-GB" w:eastAsia="es-ES"/>
                </w:rPr>
                <w:t>The total amount of the diversification among components reported in C0030.</w:t>
              </w:r>
            </w:ins>
          </w:p>
          <w:p w14:paraId="059668C1" w14:textId="77777777" w:rsidR="00F2657F" w:rsidRPr="00A4338B" w:rsidRDefault="00F2657F" w:rsidP="00F2657F">
            <w:pPr>
              <w:spacing w:after="0"/>
              <w:rPr>
                <w:ins w:id="2189" w:author="Author"/>
                <w:rFonts w:eastAsia="Times New Roman"/>
                <w:lang w:val="en-GB" w:eastAsia="es-ES"/>
              </w:rPr>
            </w:pPr>
            <w:ins w:id="2190" w:author="Author">
              <w:r w:rsidRPr="00A4338B">
                <w:rPr>
                  <w:rFonts w:eastAsia="Times New Roman"/>
                  <w:lang w:val="en-GB" w:eastAsia="es-ES"/>
                </w:rPr>
                <w:t>This amount does not include diversification effects inside each component, which shall be embedded in the values reported in C0030.</w:t>
              </w:r>
            </w:ins>
          </w:p>
          <w:p w14:paraId="763D7440" w14:textId="474E61C2" w:rsidR="00F2657F" w:rsidRPr="00A4338B" w:rsidRDefault="00F2657F" w:rsidP="00F2657F">
            <w:pPr>
              <w:spacing w:after="0"/>
              <w:rPr>
                <w:ins w:id="2191" w:author="Author"/>
                <w:rFonts w:eastAsia="Times New Roman"/>
                <w:lang w:val="en-GB" w:eastAsia="es-ES"/>
              </w:rPr>
            </w:pPr>
            <w:ins w:id="2192" w:author="Author">
              <w:r w:rsidRPr="00A4338B">
                <w:rPr>
                  <w:rFonts w:eastAsia="Times New Roman"/>
                  <w:lang w:val="en-GB" w:eastAsia="es-ES"/>
                </w:rPr>
                <w:t>This amount should be reported as negative value.</w:t>
              </w:r>
            </w:ins>
          </w:p>
        </w:tc>
      </w:tr>
      <w:tr w:rsidR="00F2657F" w:rsidRPr="00A4338B" w14:paraId="5030B0C7" w14:textId="77777777" w:rsidTr="00175CD5">
        <w:trPr>
          <w:trHeight w:val="416"/>
          <w:ins w:id="2193"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0AAA4508" w14:textId="06F02F2C" w:rsidR="00F2657F" w:rsidRPr="00A4338B" w:rsidRDefault="00F2657F" w:rsidP="00F2657F">
            <w:pPr>
              <w:spacing w:after="0"/>
              <w:rPr>
                <w:ins w:id="2194" w:author="Author"/>
                <w:rFonts w:eastAsia="Times New Roman"/>
                <w:lang w:val="en-GB" w:eastAsia="es-ES"/>
              </w:rPr>
            </w:pPr>
            <w:ins w:id="2195" w:author="Author">
              <w:r w:rsidRPr="00A4338B">
                <w:rPr>
                  <w:rFonts w:eastAsia="Times New Roman"/>
                  <w:lang w:val="en-GB" w:eastAsia="es-ES"/>
                </w:rPr>
                <w:t>R0120/C0100</w:t>
              </w:r>
            </w:ins>
          </w:p>
        </w:tc>
        <w:tc>
          <w:tcPr>
            <w:tcW w:w="2386" w:type="dxa"/>
            <w:tcBorders>
              <w:top w:val="single" w:sz="4" w:space="0" w:color="auto"/>
              <w:left w:val="nil"/>
              <w:bottom w:val="single" w:sz="4" w:space="0" w:color="auto"/>
              <w:right w:val="single" w:sz="4" w:space="0" w:color="auto"/>
            </w:tcBorders>
            <w:shd w:val="clear" w:color="auto" w:fill="auto"/>
          </w:tcPr>
          <w:p w14:paraId="41270BB0" w14:textId="77777777" w:rsidR="00F2657F" w:rsidRPr="00A4338B" w:rsidRDefault="00F2657F" w:rsidP="00F2657F">
            <w:pPr>
              <w:spacing w:after="0"/>
              <w:rPr>
                <w:ins w:id="2196" w:author="Author"/>
                <w:rFonts w:eastAsia="Times New Roman"/>
                <w:lang w:val="en-GB" w:eastAsia="es-ES"/>
              </w:rPr>
            </w:pPr>
            <w:ins w:id="2197" w:author="Author">
              <w:r w:rsidRPr="00A4338B">
                <w:rPr>
                  <w:rFonts w:eastAsia="Times New Roman"/>
                  <w:lang w:val="en-GB" w:eastAsia="es-ES"/>
                </w:rPr>
                <w:t>Adjustment due to RFF/MAP nSCR aggregation</w:t>
              </w:r>
            </w:ins>
          </w:p>
        </w:tc>
        <w:tc>
          <w:tcPr>
            <w:tcW w:w="4764" w:type="dxa"/>
            <w:tcBorders>
              <w:top w:val="single" w:sz="4" w:space="0" w:color="auto"/>
              <w:left w:val="nil"/>
              <w:bottom w:val="single" w:sz="4" w:space="0" w:color="auto"/>
              <w:right w:val="single" w:sz="4" w:space="0" w:color="auto"/>
            </w:tcBorders>
            <w:shd w:val="clear" w:color="auto" w:fill="auto"/>
          </w:tcPr>
          <w:p w14:paraId="11F8393B" w14:textId="77777777" w:rsidR="00F2657F" w:rsidRPr="00A4338B" w:rsidRDefault="00F2657F" w:rsidP="00F2657F">
            <w:pPr>
              <w:spacing w:after="0"/>
              <w:rPr>
                <w:ins w:id="2198" w:author="Author"/>
                <w:rFonts w:eastAsia="Times New Roman"/>
                <w:lang w:val="en-GB" w:eastAsia="es-ES"/>
              </w:rPr>
            </w:pPr>
            <w:ins w:id="2199" w:author="Author">
              <w:r w:rsidRPr="00A4338B">
                <w:rPr>
                  <w:rFonts w:eastAsia="Times New Roman"/>
                  <w:lang w:val="en-GB" w:eastAsia="es-ES"/>
                </w:rPr>
                <w:t>When applicable, adjustment to correct the bias on SCR calculation due to aggregation of RFF/MAP nSCR at risk module level.</w:t>
              </w:r>
            </w:ins>
          </w:p>
          <w:p w14:paraId="7AB83B30" w14:textId="77777777" w:rsidR="00F2657F" w:rsidRPr="00A4338B" w:rsidRDefault="00F2657F" w:rsidP="00F2657F">
            <w:pPr>
              <w:spacing w:after="0"/>
              <w:rPr>
                <w:ins w:id="2200" w:author="Author"/>
                <w:rFonts w:eastAsia="Times New Roman"/>
                <w:lang w:val="en-GB" w:eastAsia="es-ES"/>
              </w:rPr>
            </w:pPr>
          </w:p>
          <w:p w14:paraId="08C38778" w14:textId="79CB4A59" w:rsidR="00F2657F" w:rsidRPr="00A4338B" w:rsidRDefault="00F2657F" w:rsidP="00F2657F">
            <w:pPr>
              <w:spacing w:after="0"/>
              <w:rPr>
                <w:ins w:id="2201" w:author="Author"/>
                <w:rFonts w:eastAsia="Times New Roman"/>
                <w:lang w:val="en-GB" w:eastAsia="es-ES"/>
              </w:rPr>
            </w:pPr>
            <w:ins w:id="2202" w:author="Author">
              <w:r w:rsidRPr="00A4338B">
                <w:rPr>
                  <w:rFonts w:eastAsia="Times New Roman"/>
                  <w:lang w:val="en-GB" w:eastAsia="es-ES"/>
                </w:rPr>
                <w:t>Applicable only for partial internal models.</w:t>
              </w:r>
            </w:ins>
          </w:p>
        </w:tc>
      </w:tr>
      <w:tr w:rsidR="00F2657F" w:rsidRPr="00A4338B" w14:paraId="78540381" w14:textId="77777777" w:rsidTr="00175CD5">
        <w:trPr>
          <w:trHeight w:val="416"/>
          <w:ins w:id="2203"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76FAA63F" w14:textId="3CE6B56F" w:rsidR="00F2657F" w:rsidRPr="00A4338B" w:rsidRDefault="00F2657F" w:rsidP="00F2657F">
            <w:pPr>
              <w:spacing w:after="0"/>
              <w:rPr>
                <w:ins w:id="2204" w:author="Author"/>
                <w:rFonts w:eastAsia="Times New Roman"/>
                <w:lang w:val="en-GB" w:eastAsia="es-ES"/>
              </w:rPr>
            </w:pPr>
            <w:ins w:id="2205" w:author="Author">
              <w:r w:rsidRPr="00A4338B">
                <w:rPr>
                  <w:rFonts w:eastAsia="Times New Roman"/>
                  <w:lang w:val="en-GB" w:eastAsia="es-ES"/>
                </w:rPr>
                <w:lastRenderedPageBreak/>
                <w:t>R0160/C0100</w:t>
              </w:r>
            </w:ins>
          </w:p>
        </w:tc>
        <w:tc>
          <w:tcPr>
            <w:tcW w:w="2386" w:type="dxa"/>
            <w:tcBorders>
              <w:top w:val="single" w:sz="4" w:space="0" w:color="auto"/>
              <w:left w:val="nil"/>
              <w:bottom w:val="single" w:sz="4" w:space="0" w:color="auto"/>
              <w:right w:val="single" w:sz="4" w:space="0" w:color="auto"/>
            </w:tcBorders>
            <w:shd w:val="clear" w:color="auto" w:fill="auto"/>
          </w:tcPr>
          <w:p w14:paraId="08C8A491" w14:textId="77777777" w:rsidR="00F2657F" w:rsidRPr="00A4338B" w:rsidRDefault="00F2657F" w:rsidP="00F2657F">
            <w:pPr>
              <w:spacing w:after="0"/>
              <w:rPr>
                <w:ins w:id="2206" w:author="Author"/>
                <w:rFonts w:eastAsia="Times New Roman"/>
                <w:lang w:val="en-GB" w:eastAsia="es-ES"/>
              </w:rPr>
            </w:pPr>
            <w:ins w:id="2207" w:author="Author">
              <w:r w:rsidRPr="00A4338B">
                <w:rPr>
                  <w:rFonts w:eastAsia="Times New Roman"/>
                  <w:lang w:val="en-GB" w:eastAsia="es-ES"/>
                </w:rPr>
                <w:t>Capital requirement for business operated in accordance with Art. 4 of Directive 2003/41/EC</w:t>
              </w:r>
            </w:ins>
          </w:p>
        </w:tc>
        <w:tc>
          <w:tcPr>
            <w:tcW w:w="4764" w:type="dxa"/>
            <w:tcBorders>
              <w:top w:val="single" w:sz="4" w:space="0" w:color="auto"/>
              <w:left w:val="nil"/>
              <w:bottom w:val="single" w:sz="4" w:space="0" w:color="auto"/>
              <w:right w:val="single" w:sz="4" w:space="0" w:color="auto"/>
            </w:tcBorders>
            <w:shd w:val="clear" w:color="auto" w:fill="auto"/>
          </w:tcPr>
          <w:p w14:paraId="145E14E3" w14:textId="665A9A84" w:rsidR="00F2657F" w:rsidRPr="00A4338B" w:rsidRDefault="00F2657F" w:rsidP="00F2657F">
            <w:pPr>
              <w:spacing w:after="0"/>
              <w:rPr>
                <w:ins w:id="2208" w:author="Author"/>
                <w:rFonts w:eastAsia="Times New Roman"/>
                <w:lang w:val="en-GB" w:eastAsia="es-ES"/>
              </w:rPr>
            </w:pPr>
            <w:ins w:id="2209" w:author="Author">
              <w:r w:rsidRPr="00A4338B">
                <w:rPr>
                  <w:rFonts w:eastAsia="Times New Roman"/>
                  <w:lang w:val="en-GB" w:eastAsia="es-ES"/>
                </w:rPr>
                <w:t>Amount of the capital requirement, calculated according to the rules stated in Art. 17 of Directive 2003/41/EC, for ring-fenced funds relating to pension business operated under Art. 4 of Directive 2003/41/EC to which transitional measures are applied. This item is to be reported only during the transitional period.</w:t>
              </w:r>
            </w:ins>
          </w:p>
        </w:tc>
      </w:tr>
      <w:tr w:rsidR="00AC21AB" w:rsidRPr="00A4338B" w14:paraId="419E579D" w14:textId="77777777" w:rsidTr="00175CD5">
        <w:trPr>
          <w:trHeight w:val="416"/>
          <w:ins w:id="2210"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4A177129" w14:textId="4536E777" w:rsidR="00AC21AB" w:rsidRPr="00A4338B" w:rsidRDefault="00AC21AB" w:rsidP="00AC21AB">
            <w:pPr>
              <w:spacing w:after="0"/>
              <w:rPr>
                <w:ins w:id="2211" w:author="Author"/>
                <w:rFonts w:eastAsia="Times New Roman"/>
                <w:lang w:val="en-GB" w:eastAsia="es-ES"/>
              </w:rPr>
            </w:pPr>
            <w:ins w:id="2212" w:author="Author">
              <w:r w:rsidRPr="00A4338B">
                <w:rPr>
                  <w:rFonts w:eastAsia="Times New Roman"/>
                  <w:lang w:val="en-GB" w:eastAsia="es-ES"/>
                </w:rPr>
                <w:t>R0200/C0100</w:t>
              </w:r>
            </w:ins>
          </w:p>
        </w:tc>
        <w:tc>
          <w:tcPr>
            <w:tcW w:w="2386" w:type="dxa"/>
            <w:tcBorders>
              <w:top w:val="single" w:sz="4" w:space="0" w:color="auto"/>
              <w:left w:val="nil"/>
              <w:bottom w:val="single" w:sz="4" w:space="0" w:color="auto"/>
              <w:right w:val="single" w:sz="4" w:space="0" w:color="auto"/>
            </w:tcBorders>
            <w:shd w:val="clear" w:color="auto" w:fill="auto"/>
          </w:tcPr>
          <w:p w14:paraId="005D1122" w14:textId="7A19C059" w:rsidR="00AC21AB" w:rsidRPr="00A4338B" w:rsidRDefault="00AC21AB" w:rsidP="00AC21AB">
            <w:pPr>
              <w:spacing w:after="0"/>
              <w:rPr>
                <w:ins w:id="2213" w:author="Author"/>
                <w:rFonts w:eastAsia="Times New Roman"/>
                <w:lang w:val="en-GB" w:eastAsia="es-ES"/>
              </w:rPr>
            </w:pPr>
            <w:ins w:id="2214" w:author="Author">
              <w:r w:rsidRPr="00A4338B">
                <w:rPr>
                  <w:lang w:val="en-GB"/>
                </w:rPr>
                <w:t xml:space="preserve">Solvency </w:t>
              </w:r>
              <w:r w:rsidR="00B45E0D">
                <w:rPr>
                  <w:lang w:val="en-GB"/>
                </w:rPr>
                <w:t>C</w:t>
              </w:r>
              <w:del w:id="2215" w:author="Author">
                <w:r w:rsidRPr="00A4338B" w:rsidDel="00B45E0D">
                  <w:rPr>
                    <w:lang w:val="en-GB"/>
                  </w:rPr>
                  <w:delText>c</w:delText>
                </w:r>
              </w:del>
              <w:r w:rsidRPr="00A4338B">
                <w:rPr>
                  <w:lang w:val="en-GB"/>
                </w:rPr>
                <w:t xml:space="preserve">apital </w:t>
              </w:r>
              <w:del w:id="2216" w:author="Author">
                <w:r w:rsidRPr="00A4338B" w:rsidDel="00B45E0D">
                  <w:rPr>
                    <w:lang w:val="en-GB"/>
                  </w:rPr>
                  <w:delText>r</w:delText>
                </w:r>
              </w:del>
              <w:r w:rsidR="00B45E0D">
                <w:rPr>
                  <w:lang w:val="en-GB"/>
                </w:rPr>
                <w:t>R</w:t>
              </w:r>
              <w:r w:rsidRPr="00A4338B">
                <w:rPr>
                  <w:lang w:val="en-GB"/>
                </w:rPr>
                <w:t>equirement calculated on the basis of Art. 336 (a) of Delegated Regulation</w:t>
              </w:r>
              <w:del w:id="2217" w:author="Author">
                <w:r w:rsidRPr="00A4338B" w:rsidDel="00DD4F0A">
                  <w:rPr>
                    <w:lang w:val="en-GB"/>
                  </w:rPr>
                  <w:delText xml:space="preserve"> </w:delText>
                </w:r>
              </w:del>
              <w:r w:rsidRPr="00A4338B">
                <w:rPr>
                  <w:lang w:val="en-GB"/>
                </w:rPr>
                <w:t xml:space="preserve"> (EU) 2015/35, excluding capital add–on</w:t>
              </w:r>
              <w:del w:id="2218" w:author="Author">
                <w:r w:rsidRPr="00A4338B" w:rsidDel="008E6848">
                  <w:rPr>
                    <w:rFonts w:eastAsia="Times New Roman"/>
                    <w:lang w:val="en-GB" w:eastAsia="es-ES"/>
                  </w:rPr>
                  <w:delText>Solvency capital requirement, excluding capital add-ons</w:delText>
                </w:r>
              </w:del>
            </w:ins>
          </w:p>
        </w:tc>
        <w:tc>
          <w:tcPr>
            <w:tcW w:w="4764" w:type="dxa"/>
            <w:tcBorders>
              <w:top w:val="single" w:sz="4" w:space="0" w:color="auto"/>
              <w:left w:val="nil"/>
              <w:bottom w:val="single" w:sz="4" w:space="0" w:color="auto"/>
              <w:right w:val="single" w:sz="4" w:space="0" w:color="auto"/>
            </w:tcBorders>
            <w:shd w:val="clear" w:color="auto" w:fill="auto"/>
          </w:tcPr>
          <w:p w14:paraId="0D66F3A9" w14:textId="64EE681E" w:rsidR="00AC21AB" w:rsidRPr="00A4338B" w:rsidRDefault="00AC21AB" w:rsidP="00AC21AB">
            <w:pPr>
              <w:spacing w:after="0"/>
              <w:rPr>
                <w:ins w:id="2219" w:author="Author"/>
                <w:rFonts w:eastAsia="Times New Roman"/>
                <w:lang w:val="en-GB" w:eastAsia="es-ES"/>
              </w:rPr>
            </w:pPr>
            <w:ins w:id="2220" w:author="Author">
              <w:r w:rsidRPr="00A4338B">
                <w:rPr>
                  <w:lang w:val="en-GB"/>
                </w:rPr>
                <w:t xml:space="preserve">Amount of the SCR, before any capital add–on, calculated in accordance with Article 336 (a), i.e. on the basis of consolidated data as referred to in points (a), (b) and (c) of the Delegated Regulation (EU) 2015/35 including data of controlled collective investment undertakings and investments packaged as funds. </w:t>
              </w:r>
              <w:del w:id="2221" w:author="Author">
                <w:r w:rsidRPr="00A4338B" w:rsidDel="008E6848">
                  <w:rPr>
                    <w:rFonts w:eastAsia="Times New Roman"/>
                    <w:lang w:val="en-GB" w:eastAsia="es-ES"/>
                  </w:rPr>
                  <w:delText xml:space="preserve">Amount of the total diversified SCR before any capital add-on. </w:delText>
                </w:r>
              </w:del>
            </w:ins>
          </w:p>
        </w:tc>
      </w:tr>
      <w:tr w:rsidR="006637A5" w:rsidRPr="00A4338B" w14:paraId="3E43A531" w14:textId="77777777" w:rsidTr="00175CD5">
        <w:trPr>
          <w:trHeight w:val="416"/>
          <w:ins w:id="2222"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41987758" w14:textId="05F2D601" w:rsidR="006637A5" w:rsidRPr="00A4338B" w:rsidRDefault="006637A5">
            <w:pPr>
              <w:spacing w:after="0"/>
              <w:rPr>
                <w:ins w:id="2223" w:author="Author"/>
                <w:rFonts w:eastAsia="Times New Roman"/>
                <w:lang w:val="en-GB" w:eastAsia="es-ES"/>
              </w:rPr>
            </w:pPr>
            <w:ins w:id="2224" w:author="Author">
              <w:r w:rsidRPr="00A4338B">
                <w:rPr>
                  <w:lang w:val="en-GB"/>
                </w:rPr>
                <w:t>R0210/C0100</w:t>
              </w:r>
            </w:ins>
          </w:p>
        </w:tc>
        <w:tc>
          <w:tcPr>
            <w:tcW w:w="2386" w:type="dxa"/>
            <w:tcBorders>
              <w:top w:val="single" w:sz="4" w:space="0" w:color="auto"/>
              <w:left w:val="nil"/>
              <w:bottom w:val="single" w:sz="4" w:space="0" w:color="auto"/>
              <w:right w:val="single" w:sz="4" w:space="0" w:color="auto"/>
            </w:tcBorders>
            <w:shd w:val="clear" w:color="auto" w:fill="auto"/>
          </w:tcPr>
          <w:p w14:paraId="11275359" w14:textId="56CBFCF3" w:rsidR="006637A5" w:rsidRPr="00A4338B" w:rsidRDefault="006637A5" w:rsidP="006637A5">
            <w:pPr>
              <w:spacing w:after="0"/>
              <w:rPr>
                <w:ins w:id="2225" w:author="Author"/>
                <w:rFonts w:eastAsia="Times New Roman"/>
                <w:lang w:val="en-GB" w:eastAsia="es-ES"/>
              </w:rPr>
            </w:pPr>
            <w:ins w:id="2226" w:author="Author">
              <w:r w:rsidRPr="00A4338B">
                <w:rPr>
                  <w:lang w:val="en-GB"/>
                </w:rPr>
                <w:t>Capital add–ons already set</w:t>
              </w:r>
            </w:ins>
          </w:p>
        </w:tc>
        <w:tc>
          <w:tcPr>
            <w:tcW w:w="4764" w:type="dxa"/>
            <w:tcBorders>
              <w:top w:val="single" w:sz="4" w:space="0" w:color="auto"/>
              <w:left w:val="nil"/>
              <w:bottom w:val="single" w:sz="4" w:space="0" w:color="auto"/>
              <w:right w:val="single" w:sz="4" w:space="0" w:color="auto"/>
            </w:tcBorders>
            <w:shd w:val="clear" w:color="auto" w:fill="auto"/>
          </w:tcPr>
          <w:p w14:paraId="2CB531C9" w14:textId="5B87268E" w:rsidR="006637A5" w:rsidRPr="00A4338B" w:rsidRDefault="006637A5" w:rsidP="006637A5">
            <w:pPr>
              <w:spacing w:after="0"/>
              <w:rPr>
                <w:ins w:id="2227" w:author="Author"/>
                <w:rFonts w:eastAsia="Times New Roman"/>
                <w:lang w:val="en-GB" w:eastAsia="es-ES"/>
              </w:rPr>
            </w:pPr>
            <w:ins w:id="2228" w:author="Author">
              <w:r w:rsidRPr="00A4338B">
                <w:rPr>
                  <w:lang w:val="en-GB"/>
                </w:rPr>
                <w:t>Amount of capital add–on that had been set at the reporting reference date. It does not include capital add–ons set between that date and the submission of the data to the supervisory authority.</w:t>
              </w:r>
            </w:ins>
          </w:p>
        </w:tc>
      </w:tr>
      <w:tr w:rsidR="008654EA" w:rsidRPr="00A4338B" w14:paraId="48EEA614" w14:textId="77777777" w:rsidTr="00175CD5">
        <w:trPr>
          <w:trHeight w:val="416"/>
          <w:ins w:id="2229"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7293F33C" w14:textId="3BF1FCBB" w:rsidR="008654EA" w:rsidRPr="00A4338B" w:rsidRDefault="008654EA" w:rsidP="008654EA">
            <w:pPr>
              <w:spacing w:after="0"/>
              <w:rPr>
                <w:ins w:id="2230" w:author="Author"/>
                <w:rFonts w:eastAsia="Times New Roman"/>
                <w:lang w:val="en-GB" w:eastAsia="es-ES"/>
              </w:rPr>
            </w:pPr>
            <w:ins w:id="2231" w:author="Author">
              <w:r w:rsidRPr="00A4338B">
                <w:rPr>
                  <w:rFonts w:eastAsia="Times New Roman"/>
                  <w:lang w:val="en-GB" w:eastAsia="es-ES"/>
                </w:rPr>
                <w:t>R0211/C0100</w:t>
              </w:r>
            </w:ins>
          </w:p>
        </w:tc>
        <w:tc>
          <w:tcPr>
            <w:tcW w:w="2386" w:type="dxa"/>
            <w:tcBorders>
              <w:top w:val="single" w:sz="4" w:space="0" w:color="auto"/>
              <w:left w:val="nil"/>
              <w:bottom w:val="single" w:sz="4" w:space="0" w:color="auto"/>
              <w:right w:val="single" w:sz="4" w:space="0" w:color="auto"/>
            </w:tcBorders>
            <w:shd w:val="clear" w:color="auto" w:fill="auto"/>
          </w:tcPr>
          <w:p w14:paraId="30E748F9" w14:textId="1FD31589" w:rsidR="008654EA" w:rsidRPr="00A4338B" w:rsidRDefault="008654EA" w:rsidP="008654EA">
            <w:pPr>
              <w:spacing w:after="0"/>
              <w:rPr>
                <w:ins w:id="2232" w:author="Author"/>
                <w:rFonts w:eastAsia="Times New Roman"/>
                <w:lang w:val="en-GB" w:eastAsia="es-ES"/>
              </w:rPr>
            </w:pPr>
            <w:ins w:id="2233" w:author="Author">
              <w:r w:rsidRPr="00A4338B">
                <w:rPr>
                  <w:rFonts w:eastAsia="Times New Roman"/>
                  <w:lang w:val="en-GB" w:eastAsia="es-ES"/>
                </w:rPr>
                <w:t>Of which, capital add-ons already set - Article 37 (1) Type a</w:t>
              </w:r>
              <w:del w:id="2234" w:author="Author">
                <w:r w:rsidRPr="00A4338B" w:rsidDel="00B240AC">
                  <w:rPr>
                    <w:rFonts w:eastAsia="Times New Roman"/>
                    <w:lang w:val="en-GB" w:eastAsia="es-ES"/>
                  </w:rPr>
                  <w:delText>Capital add-ons already set</w:delText>
                </w:r>
              </w:del>
            </w:ins>
          </w:p>
        </w:tc>
        <w:tc>
          <w:tcPr>
            <w:tcW w:w="4764" w:type="dxa"/>
            <w:tcBorders>
              <w:top w:val="single" w:sz="4" w:space="0" w:color="auto"/>
              <w:left w:val="nil"/>
              <w:bottom w:val="single" w:sz="4" w:space="0" w:color="auto"/>
              <w:right w:val="single" w:sz="4" w:space="0" w:color="auto"/>
            </w:tcBorders>
            <w:shd w:val="clear" w:color="auto" w:fill="auto"/>
          </w:tcPr>
          <w:p w14:paraId="33E73BD2" w14:textId="50840174" w:rsidR="008654EA" w:rsidRPr="00A4338B" w:rsidRDefault="008654EA" w:rsidP="008654EA">
            <w:pPr>
              <w:spacing w:after="0"/>
              <w:rPr>
                <w:ins w:id="2235" w:author="Author"/>
                <w:rFonts w:eastAsia="Times New Roman"/>
                <w:lang w:val="en-GB" w:eastAsia="es-ES"/>
              </w:rPr>
            </w:pPr>
            <w:ins w:id="2236" w:author="Author">
              <w:r w:rsidRPr="00A4338B">
                <w:rPr>
                  <w:rFonts w:eastAsia="Times New Roman"/>
                  <w:lang w:val="en-GB" w:eastAsia="es-ES"/>
                </w:rPr>
                <w:t xml:space="preserve">Amount of type (a) capital add-on according to Article 37 (1) of Directive 2009/138/EC (2014/51/EU) that had been set at the reporting reference date. It </w:t>
              </w:r>
              <w:del w:id="2237" w:author="Author">
                <w:r w:rsidRPr="00A4338B" w:rsidDel="00D904DE">
                  <w:rPr>
                    <w:rFonts w:eastAsia="Times New Roman"/>
                    <w:lang w:val="en-GB" w:eastAsia="es-ES"/>
                  </w:rPr>
                  <w:delText>will</w:delText>
                </w:r>
              </w:del>
              <w:r w:rsidRPr="00A4338B">
                <w:rPr>
                  <w:rFonts w:eastAsia="Times New Roman"/>
                  <w:lang w:val="en-GB" w:eastAsia="es-ES"/>
                </w:rPr>
                <w:t>does not include capital add-ons set between that date and the submission of the data to the supervisory authority, nor any set after the submission of the data.</w:t>
              </w:r>
            </w:ins>
          </w:p>
        </w:tc>
      </w:tr>
      <w:tr w:rsidR="008654EA" w:rsidRPr="00A4338B" w14:paraId="2EC48D6F" w14:textId="77777777" w:rsidTr="00175CD5">
        <w:trPr>
          <w:trHeight w:val="416"/>
          <w:ins w:id="2238"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06662F5A" w14:textId="43E1FE4E" w:rsidR="008654EA" w:rsidRPr="00A4338B" w:rsidRDefault="008654EA" w:rsidP="008654EA">
            <w:pPr>
              <w:spacing w:after="0"/>
              <w:rPr>
                <w:ins w:id="2239" w:author="Author"/>
                <w:rFonts w:eastAsia="Times New Roman"/>
                <w:lang w:val="en-GB" w:eastAsia="es-ES"/>
              </w:rPr>
            </w:pPr>
            <w:ins w:id="2240" w:author="Author">
              <w:r w:rsidRPr="00A4338B">
                <w:rPr>
                  <w:rFonts w:eastAsia="Times New Roman"/>
                  <w:lang w:val="en-GB" w:eastAsia="es-ES"/>
                </w:rPr>
                <w:t>R0212/C0100</w:t>
              </w:r>
            </w:ins>
          </w:p>
        </w:tc>
        <w:tc>
          <w:tcPr>
            <w:tcW w:w="2386" w:type="dxa"/>
            <w:tcBorders>
              <w:top w:val="single" w:sz="4" w:space="0" w:color="auto"/>
              <w:left w:val="nil"/>
              <w:bottom w:val="single" w:sz="4" w:space="0" w:color="auto"/>
              <w:right w:val="single" w:sz="4" w:space="0" w:color="auto"/>
            </w:tcBorders>
            <w:shd w:val="clear" w:color="auto" w:fill="auto"/>
          </w:tcPr>
          <w:p w14:paraId="19333A42" w14:textId="66BC254D" w:rsidR="008654EA" w:rsidRPr="00A4338B" w:rsidRDefault="008654EA" w:rsidP="008654EA">
            <w:pPr>
              <w:spacing w:after="0"/>
              <w:rPr>
                <w:ins w:id="2241" w:author="Author"/>
                <w:rFonts w:eastAsia="Times New Roman"/>
                <w:lang w:val="en-GB" w:eastAsia="es-ES"/>
              </w:rPr>
            </w:pPr>
            <w:ins w:id="2242" w:author="Author">
              <w:r w:rsidRPr="00A4338B">
                <w:rPr>
                  <w:rFonts w:eastAsia="Times New Roman"/>
                  <w:lang w:val="en-GB" w:eastAsia="es-ES"/>
                </w:rPr>
                <w:t>Of which, capital add-ons already set - Article 37 (1) Type b</w:t>
              </w:r>
              <w:del w:id="2243" w:author="Author">
                <w:r w:rsidRPr="00A4338B" w:rsidDel="00B240AC">
                  <w:rPr>
                    <w:rFonts w:eastAsia="Times New Roman"/>
                    <w:lang w:val="en-GB" w:eastAsia="es-ES"/>
                  </w:rPr>
                  <w:delText>Capital add-ons already set</w:delText>
                </w:r>
              </w:del>
            </w:ins>
          </w:p>
        </w:tc>
        <w:tc>
          <w:tcPr>
            <w:tcW w:w="4764" w:type="dxa"/>
            <w:tcBorders>
              <w:top w:val="single" w:sz="4" w:space="0" w:color="auto"/>
              <w:left w:val="nil"/>
              <w:bottom w:val="single" w:sz="4" w:space="0" w:color="auto"/>
              <w:right w:val="single" w:sz="4" w:space="0" w:color="auto"/>
            </w:tcBorders>
            <w:shd w:val="clear" w:color="auto" w:fill="auto"/>
          </w:tcPr>
          <w:p w14:paraId="5D4EB00B" w14:textId="56964429" w:rsidR="008654EA" w:rsidRPr="00A4338B" w:rsidRDefault="008654EA" w:rsidP="008654EA">
            <w:pPr>
              <w:spacing w:after="0"/>
              <w:rPr>
                <w:ins w:id="2244" w:author="Author"/>
                <w:rFonts w:eastAsia="Times New Roman"/>
                <w:lang w:val="en-GB" w:eastAsia="es-ES"/>
              </w:rPr>
            </w:pPr>
            <w:ins w:id="2245" w:author="Author">
              <w:r w:rsidRPr="00A4338B">
                <w:rPr>
                  <w:rFonts w:eastAsia="Times New Roman"/>
                  <w:lang w:val="en-GB" w:eastAsia="es-ES"/>
                </w:rPr>
                <w:t>Amount of type (b) capital add-on according to Article 37 (1) of Directive 2009/138/EC (2014/51/EU) that had been set at the reporting reference date. It does</w:t>
              </w:r>
              <w:del w:id="2246" w:author="Author">
                <w:r w:rsidRPr="00A4338B" w:rsidDel="00D904DE">
                  <w:rPr>
                    <w:rFonts w:eastAsia="Times New Roman"/>
                    <w:lang w:val="en-GB" w:eastAsia="es-ES"/>
                  </w:rPr>
                  <w:delText xml:space="preserve">will </w:delText>
                </w:r>
              </w:del>
              <w:r w:rsidRPr="00A4338B">
                <w:rPr>
                  <w:rFonts w:eastAsia="Times New Roman"/>
                  <w:lang w:val="en-GB" w:eastAsia="es-ES"/>
                </w:rPr>
                <w:t>not include capital add-ons set between that date and the submission of the data to the supervisory authority, nor any set after the submission of the data.</w:t>
              </w:r>
            </w:ins>
          </w:p>
        </w:tc>
      </w:tr>
      <w:tr w:rsidR="008654EA" w:rsidRPr="00A4338B" w14:paraId="079F052A" w14:textId="77777777" w:rsidTr="00175CD5">
        <w:trPr>
          <w:trHeight w:val="416"/>
          <w:ins w:id="2247"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4572A355" w14:textId="0E09FF0D" w:rsidR="008654EA" w:rsidRPr="00A4338B" w:rsidRDefault="008654EA" w:rsidP="008654EA">
            <w:pPr>
              <w:spacing w:after="0"/>
              <w:rPr>
                <w:ins w:id="2248" w:author="Author"/>
                <w:rFonts w:eastAsia="Times New Roman"/>
                <w:lang w:val="en-GB" w:eastAsia="es-ES"/>
              </w:rPr>
            </w:pPr>
            <w:ins w:id="2249" w:author="Author">
              <w:r w:rsidRPr="00A4338B">
                <w:rPr>
                  <w:rFonts w:eastAsia="Times New Roman"/>
                  <w:lang w:val="en-GB" w:eastAsia="es-ES"/>
                </w:rPr>
                <w:t>R0213/C0100</w:t>
              </w:r>
            </w:ins>
          </w:p>
        </w:tc>
        <w:tc>
          <w:tcPr>
            <w:tcW w:w="2386" w:type="dxa"/>
            <w:tcBorders>
              <w:top w:val="single" w:sz="4" w:space="0" w:color="auto"/>
              <w:left w:val="nil"/>
              <w:bottom w:val="single" w:sz="4" w:space="0" w:color="auto"/>
              <w:right w:val="single" w:sz="4" w:space="0" w:color="auto"/>
            </w:tcBorders>
            <w:shd w:val="clear" w:color="auto" w:fill="auto"/>
          </w:tcPr>
          <w:p w14:paraId="59F0BCB5" w14:textId="41EB9162" w:rsidR="008654EA" w:rsidRPr="00A4338B" w:rsidRDefault="008654EA" w:rsidP="008654EA">
            <w:pPr>
              <w:spacing w:after="0"/>
              <w:rPr>
                <w:ins w:id="2250" w:author="Author"/>
                <w:rFonts w:eastAsia="Times New Roman"/>
                <w:lang w:val="en-GB" w:eastAsia="es-ES"/>
              </w:rPr>
            </w:pPr>
            <w:ins w:id="2251" w:author="Author">
              <w:r w:rsidRPr="00A4338B">
                <w:rPr>
                  <w:rFonts w:eastAsia="Times New Roman"/>
                  <w:lang w:val="en-GB" w:eastAsia="es-ES"/>
                </w:rPr>
                <w:t>Of which, capital add-ons already set - Article 37 (1) Type c</w:t>
              </w:r>
              <w:del w:id="2252" w:author="Author">
                <w:r w:rsidRPr="00A4338B" w:rsidDel="00B240AC">
                  <w:rPr>
                    <w:rFonts w:eastAsia="Times New Roman"/>
                    <w:lang w:val="en-GB" w:eastAsia="es-ES"/>
                  </w:rPr>
                  <w:delText>Capital add-ons already set</w:delText>
                </w:r>
              </w:del>
            </w:ins>
          </w:p>
        </w:tc>
        <w:tc>
          <w:tcPr>
            <w:tcW w:w="4764" w:type="dxa"/>
            <w:tcBorders>
              <w:top w:val="single" w:sz="4" w:space="0" w:color="auto"/>
              <w:left w:val="nil"/>
              <w:bottom w:val="single" w:sz="4" w:space="0" w:color="auto"/>
              <w:right w:val="single" w:sz="4" w:space="0" w:color="auto"/>
            </w:tcBorders>
            <w:shd w:val="clear" w:color="auto" w:fill="auto"/>
          </w:tcPr>
          <w:p w14:paraId="03845AE0" w14:textId="10B1AED5" w:rsidR="008654EA" w:rsidRPr="00A4338B" w:rsidRDefault="008654EA" w:rsidP="008654EA">
            <w:pPr>
              <w:spacing w:after="0"/>
              <w:rPr>
                <w:ins w:id="2253" w:author="Author"/>
                <w:rFonts w:eastAsia="Times New Roman"/>
                <w:lang w:val="en-GB" w:eastAsia="es-ES"/>
              </w:rPr>
            </w:pPr>
            <w:ins w:id="2254" w:author="Author">
              <w:r w:rsidRPr="00A4338B">
                <w:rPr>
                  <w:rFonts w:eastAsia="Times New Roman"/>
                  <w:lang w:val="en-GB" w:eastAsia="es-ES"/>
                </w:rPr>
                <w:t>Amount of type (c) capital add-on according to Article 37 (1) of Directive 2009/138/EC (2014/51/EU) that had been set at the reporting reference date. It does</w:t>
              </w:r>
              <w:del w:id="2255" w:author="Author">
                <w:r w:rsidRPr="00A4338B" w:rsidDel="00D904DE">
                  <w:rPr>
                    <w:rFonts w:eastAsia="Times New Roman"/>
                    <w:lang w:val="en-GB" w:eastAsia="es-ES"/>
                  </w:rPr>
                  <w:delText xml:space="preserve">will </w:delText>
                </w:r>
              </w:del>
              <w:r w:rsidRPr="00A4338B">
                <w:rPr>
                  <w:rFonts w:eastAsia="Times New Roman"/>
                  <w:lang w:val="en-GB" w:eastAsia="es-ES"/>
                </w:rPr>
                <w:t xml:space="preserve">not include capital add-ons set between that date and the submission </w:t>
              </w:r>
              <w:r w:rsidRPr="00A4338B">
                <w:rPr>
                  <w:rFonts w:eastAsia="Times New Roman"/>
                  <w:lang w:val="en-GB" w:eastAsia="es-ES"/>
                </w:rPr>
                <w:lastRenderedPageBreak/>
                <w:t>of the data to the supervisory authority, nor any set after the submission of the data.</w:t>
              </w:r>
            </w:ins>
          </w:p>
        </w:tc>
      </w:tr>
      <w:tr w:rsidR="008654EA" w:rsidRPr="00A4338B" w14:paraId="78AE3C26" w14:textId="77777777" w:rsidTr="00175CD5">
        <w:trPr>
          <w:trHeight w:val="416"/>
          <w:ins w:id="2256"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7A95E22A" w14:textId="1DECEA4D" w:rsidR="008654EA" w:rsidRPr="00A4338B" w:rsidRDefault="008654EA" w:rsidP="008654EA">
            <w:pPr>
              <w:spacing w:after="0"/>
              <w:rPr>
                <w:ins w:id="2257" w:author="Author"/>
                <w:rFonts w:eastAsia="Times New Roman"/>
                <w:lang w:val="en-GB" w:eastAsia="es-ES"/>
              </w:rPr>
            </w:pPr>
            <w:ins w:id="2258" w:author="Author">
              <w:r w:rsidRPr="00A4338B">
                <w:rPr>
                  <w:rFonts w:eastAsia="Times New Roman"/>
                  <w:lang w:val="en-GB" w:eastAsia="es-ES"/>
                </w:rPr>
                <w:lastRenderedPageBreak/>
                <w:t>R0214/C0100</w:t>
              </w:r>
            </w:ins>
          </w:p>
        </w:tc>
        <w:tc>
          <w:tcPr>
            <w:tcW w:w="2386" w:type="dxa"/>
            <w:tcBorders>
              <w:top w:val="single" w:sz="4" w:space="0" w:color="auto"/>
              <w:left w:val="nil"/>
              <w:bottom w:val="single" w:sz="4" w:space="0" w:color="auto"/>
              <w:right w:val="single" w:sz="4" w:space="0" w:color="auto"/>
            </w:tcBorders>
            <w:shd w:val="clear" w:color="auto" w:fill="auto"/>
          </w:tcPr>
          <w:p w14:paraId="63125127" w14:textId="66DACEAF" w:rsidR="008654EA" w:rsidRPr="00A4338B" w:rsidRDefault="008654EA" w:rsidP="008654EA">
            <w:pPr>
              <w:spacing w:after="0"/>
              <w:rPr>
                <w:ins w:id="2259" w:author="Author"/>
                <w:rFonts w:eastAsia="Times New Roman"/>
                <w:lang w:val="en-GB" w:eastAsia="es-ES"/>
              </w:rPr>
            </w:pPr>
            <w:ins w:id="2260" w:author="Author">
              <w:r w:rsidRPr="00A4338B">
                <w:rPr>
                  <w:rFonts w:eastAsia="Times New Roman"/>
                  <w:lang w:val="en-GB" w:eastAsia="es-ES"/>
                </w:rPr>
                <w:t>Of which, capital add-ons already set - Article 37 (1) Type d</w:t>
              </w:r>
              <w:del w:id="2261" w:author="Author">
                <w:r w:rsidRPr="00A4338B" w:rsidDel="00B240AC">
                  <w:rPr>
                    <w:rFonts w:eastAsia="Times New Roman"/>
                    <w:lang w:val="en-GB" w:eastAsia="es-ES"/>
                  </w:rPr>
                  <w:delText>Capital add-ons already set</w:delText>
                </w:r>
              </w:del>
            </w:ins>
          </w:p>
        </w:tc>
        <w:tc>
          <w:tcPr>
            <w:tcW w:w="4764" w:type="dxa"/>
            <w:tcBorders>
              <w:top w:val="single" w:sz="4" w:space="0" w:color="auto"/>
              <w:left w:val="nil"/>
              <w:bottom w:val="single" w:sz="4" w:space="0" w:color="auto"/>
              <w:right w:val="single" w:sz="4" w:space="0" w:color="auto"/>
            </w:tcBorders>
            <w:shd w:val="clear" w:color="auto" w:fill="auto"/>
          </w:tcPr>
          <w:p w14:paraId="50C03496" w14:textId="45A58419" w:rsidR="008654EA" w:rsidRPr="00A4338B" w:rsidRDefault="008654EA" w:rsidP="008654EA">
            <w:pPr>
              <w:spacing w:after="0"/>
              <w:rPr>
                <w:ins w:id="2262" w:author="Author"/>
                <w:rFonts w:eastAsia="Times New Roman"/>
                <w:lang w:val="en-GB" w:eastAsia="es-ES"/>
              </w:rPr>
            </w:pPr>
            <w:ins w:id="2263" w:author="Author">
              <w:r w:rsidRPr="00A4338B">
                <w:rPr>
                  <w:rFonts w:eastAsia="Times New Roman"/>
                  <w:lang w:val="en-GB" w:eastAsia="es-ES"/>
                </w:rPr>
                <w:t>Amount of type (d) capital add-on according to Article 37 (1) of Directive 2009/138/EC (2014/51/EU) that had been set at the reporting reference date. It does</w:t>
              </w:r>
              <w:del w:id="2264" w:author="Author">
                <w:r w:rsidRPr="00A4338B" w:rsidDel="00D904DE">
                  <w:rPr>
                    <w:rFonts w:eastAsia="Times New Roman"/>
                    <w:lang w:val="en-GB" w:eastAsia="es-ES"/>
                  </w:rPr>
                  <w:delText xml:space="preserve">will </w:delText>
                </w:r>
              </w:del>
              <w:r w:rsidRPr="00A4338B">
                <w:rPr>
                  <w:rFonts w:eastAsia="Times New Roman"/>
                  <w:lang w:val="en-GB" w:eastAsia="es-ES"/>
                </w:rPr>
                <w:t>not include capital add-ons set between that date and the submission of the data to the supervisory authority, nor any set after the submission of the data.</w:t>
              </w:r>
            </w:ins>
          </w:p>
        </w:tc>
      </w:tr>
      <w:tr w:rsidR="006637A5" w:rsidRPr="00A4338B" w14:paraId="56762C20" w14:textId="77777777" w:rsidTr="00175CD5">
        <w:trPr>
          <w:trHeight w:val="416"/>
          <w:ins w:id="2265"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4F467FF4" w14:textId="236F7511" w:rsidR="006637A5" w:rsidRPr="00A4338B" w:rsidRDefault="006637A5" w:rsidP="006637A5">
            <w:pPr>
              <w:spacing w:after="0"/>
              <w:rPr>
                <w:ins w:id="2266" w:author="Author"/>
                <w:rFonts w:eastAsia="Times New Roman"/>
                <w:lang w:val="en-GB" w:eastAsia="es-ES"/>
              </w:rPr>
            </w:pPr>
            <w:ins w:id="2267" w:author="Author">
              <w:r w:rsidRPr="00A4338B">
                <w:rPr>
                  <w:rFonts w:eastAsia="Times New Roman"/>
                  <w:lang w:val="en-GB" w:eastAsia="es-ES"/>
                </w:rPr>
                <w:t>R0220/C0100</w:t>
              </w:r>
            </w:ins>
          </w:p>
        </w:tc>
        <w:tc>
          <w:tcPr>
            <w:tcW w:w="2386" w:type="dxa"/>
            <w:tcBorders>
              <w:top w:val="single" w:sz="4" w:space="0" w:color="auto"/>
              <w:left w:val="nil"/>
              <w:bottom w:val="single" w:sz="4" w:space="0" w:color="auto"/>
              <w:right w:val="single" w:sz="4" w:space="0" w:color="auto"/>
            </w:tcBorders>
            <w:shd w:val="clear" w:color="auto" w:fill="auto"/>
          </w:tcPr>
          <w:p w14:paraId="5EA7A11C" w14:textId="466805AE" w:rsidR="006637A5" w:rsidRPr="00A4338B" w:rsidRDefault="006637A5" w:rsidP="006637A5">
            <w:pPr>
              <w:spacing w:after="0"/>
              <w:rPr>
                <w:ins w:id="2268" w:author="Author"/>
                <w:rFonts w:eastAsia="Times New Roman"/>
                <w:lang w:val="en-GB" w:eastAsia="es-ES"/>
              </w:rPr>
            </w:pPr>
            <w:ins w:id="2269" w:author="Author">
              <w:r w:rsidRPr="00A4338B">
                <w:rPr>
                  <w:rFonts w:eastAsia="Times New Roman"/>
                  <w:lang w:val="en-GB" w:eastAsia="es-ES"/>
                </w:rPr>
                <w:t>Consolidated Group SCR</w:t>
              </w:r>
            </w:ins>
          </w:p>
        </w:tc>
        <w:tc>
          <w:tcPr>
            <w:tcW w:w="4764" w:type="dxa"/>
            <w:tcBorders>
              <w:top w:val="single" w:sz="4" w:space="0" w:color="auto"/>
              <w:left w:val="nil"/>
              <w:bottom w:val="single" w:sz="4" w:space="0" w:color="auto"/>
              <w:right w:val="single" w:sz="4" w:space="0" w:color="auto"/>
            </w:tcBorders>
            <w:shd w:val="clear" w:color="auto" w:fill="auto"/>
          </w:tcPr>
          <w:p w14:paraId="5FDC9778" w14:textId="0405FFC4" w:rsidR="006637A5" w:rsidRPr="00A4338B" w:rsidDel="009B242A" w:rsidRDefault="006637A5" w:rsidP="006637A5">
            <w:pPr>
              <w:spacing w:after="0"/>
              <w:rPr>
                <w:ins w:id="2270" w:author="Author"/>
                <w:del w:id="2271" w:author="Author"/>
                <w:rFonts w:eastAsia="Times New Roman"/>
                <w:lang w:val="en-GB" w:eastAsia="es-ES"/>
              </w:rPr>
            </w:pPr>
            <w:ins w:id="2272" w:author="Author">
              <w:r w:rsidRPr="006379ED">
                <w:rPr>
                  <w:lang w:val="en-GB"/>
                </w:rPr>
                <w:t xml:space="preserve">Overall capital requirement including capital add-ons for undertakings under method 1 as defined in Article 230 of Directive 2009/138/EC. It shall include all components of the consolidated SCR, including capital requirements of undertakings from other financial sectors, capital requirement for non-controlled participation, </w:t>
              </w:r>
              <w:del w:id="2273" w:author="Author">
                <w:r w:rsidRPr="006379ED" w:rsidDel="00142662">
                  <w:rPr>
                    <w:lang w:val="en-GB"/>
                  </w:rPr>
                  <w:delText xml:space="preserve"> </w:delText>
                </w:r>
              </w:del>
              <w:r w:rsidRPr="006379ED">
                <w:rPr>
                  <w:lang w:val="en-GB"/>
                </w:rPr>
                <w:t xml:space="preserve">capital requirement for residual undertakings and capital requirement for collective investment undertakings or investments packaged as funds.  </w:t>
              </w:r>
              <w:del w:id="2274" w:author="Author">
                <w:r w:rsidRPr="00A4338B" w:rsidDel="009B242A">
                  <w:rPr>
                    <w:rFonts w:eastAsia="Times New Roman"/>
                    <w:lang w:val="en-GB" w:eastAsia="es-ES"/>
                  </w:rPr>
                  <w:delText>Overall consolidated group solvency capital requirement including capital add-ons</w:delText>
                </w:r>
              </w:del>
            </w:ins>
          </w:p>
          <w:p w14:paraId="2CABD0CE" w14:textId="6DA664A1" w:rsidR="006637A5" w:rsidRPr="00A4338B" w:rsidRDefault="006637A5" w:rsidP="006637A5">
            <w:pPr>
              <w:spacing w:after="0"/>
              <w:rPr>
                <w:ins w:id="2275" w:author="Author"/>
                <w:rFonts w:eastAsia="Times New Roman"/>
                <w:lang w:val="en-GB" w:eastAsia="es-ES"/>
              </w:rPr>
            </w:pPr>
          </w:p>
        </w:tc>
      </w:tr>
      <w:tr w:rsidR="006637A5" w:rsidRPr="00A4338B" w14:paraId="07A2BD5E" w14:textId="77777777" w:rsidTr="00D421DD">
        <w:trPr>
          <w:trHeight w:val="339"/>
          <w:ins w:id="2276" w:author="Author"/>
        </w:trPr>
        <w:tc>
          <w:tcPr>
            <w:tcW w:w="8717" w:type="dxa"/>
            <w:gridSpan w:val="3"/>
            <w:shd w:val="clear" w:color="auto" w:fill="auto"/>
            <w:vAlign w:val="bottom"/>
          </w:tcPr>
          <w:p w14:paraId="0E87B7CC" w14:textId="0FDB5DB3" w:rsidR="006637A5" w:rsidRPr="00A4338B" w:rsidRDefault="006637A5" w:rsidP="006637A5">
            <w:pPr>
              <w:rPr>
                <w:ins w:id="2277" w:author="Author"/>
                <w:rFonts w:eastAsia="Times New Roman"/>
                <w:b/>
                <w:lang w:val="en-GB" w:eastAsia="es-ES"/>
              </w:rPr>
            </w:pPr>
            <w:ins w:id="2278" w:author="Author">
              <w:r w:rsidRPr="00A4338B">
                <w:rPr>
                  <w:rFonts w:eastAsia="Times New Roman"/>
                  <w:b/>
                  <w:lang w:val="en-GB" w:eastAsia="es-ES"/>
                </w:rPr>
                <w:t>Other information on SCR</w:t>
              </w:r>
            </w:ins>
          </w:p>
        </w:tc>
      </w:tr>
      <w:tr w:rsidR="006637A5" w:rsidRPr="00A4338B" w14:paraId="286BB64B" w14:textId="77777777" w:rsidTr="00175CD5">
        <w:trPr>
          <w:trHeight w:val="416"/>
          <w:ins w:id="2279"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094771BB" w14:textId="4AFEC617" w:rsidR="006637A5" w:rsidRPr="00A4338B" w:rsidRDefault="006637A5" w:rsidP="006637A5">
            <w:pPr>
              <w:spacing w:after="0"/>
              <w:rPr>
                <w:ins w:id="2280" w:author="Author"/>
                <w:rFonts w:eastAsia="Times New Roman"/>
                <w:lang w:val="en-GB" w:eastAsia="es-ES"/>
              </w:rPr>
            </w:pPr>
            <w:ins w:id="2281" w:author="Author">
              <w:r w:rsidRPr="00A4338B">
                <w:rPr>
                  <w:rFonts w:eastAsia="Times New Roman"/>
                  <w:lang w:val="en-GB" w:eastAsia="es-ES"/>
                </w:rPr>
                <w:t>R0300/C0100</w:t>
              </w:r>
            </w:ins>
          </w:p>
        </w:tc>
        <w:tc>
          <w:tcPr>
            <w:tcW w:w="2386" w:type="dxa"/>
            <w:tcBorders>
              <w:top w:val="single" w:sz="4" w:space="0" w:color="auto"/>
              <w:left w:val="nil"/>
              <w:bottom w:val="single" w:sz="4" w:space="0" w:color="auto"/>
              <w:right w:val="single" w:sz="4" w:space="0" w:color="auto"/>
            </w:tcBorders>
            <w:shd w:val="clear" w:color="auto" w:fill="auto"/>
          </w:tcPr>
          <w:p w14:paraId="14E2B75A" w14:textId="323F98F1" w:rsidR="006637A5" w:rsidRPr="00A4338B" w:rsidRDefault="006637A5" w:rsidP="006637A5">
            <w:pPr>
              <w:spacing w:after="0"/>
              <w:rPr>
                <w:ins w:id="2282" w:author="Author"/>
                <w:rFonts w:eastAsia="Times New Roman"/>
                <w:lang w:val="en-GB" w:eastAsia="es-ES"/>
              </w:rPr>
            </w:pPr>
            <w:ins w:id="2283" w:author="Author">
              <w:r w:rsidRPr="00A4338B">
                <w:rPr>
                  <w:rFonts w:eastAsia="Times New Roman"/>
                  <w:lang w:val="en-GB" w:eastAsia="es-ES"/>
                </w:rPr>
                <w:t>Amount/</w:t>
              </w:r>
              <w:r w:rsidR="00AB33A6">
                <w:rPr>
                  <w:rFonts w:eastAsia="Times New Roman"/>
                  <w:lang w:val="en-GB" w:eastAsia="es-ES"/>
                </w:rPr>
                <w:t>e</w:t>
              </w:r>
              <w:del w:id="2284" w:author="Author">
                <w:r w:rsidRPr="00A4338B" w:rsidDel="00AB33A6">
                  <w:rPr>
                    <w:rFonts w:eastAsia="Times New Roman"/>
                    <w:lang w:val="en-GB" w:eastAsia="es-ES"/>
                  </w:rPr>
                  <w:delText>E</w:delText>
                </w:r>
              </w:del>
              <w:r w:rsidRPr="00A4338B">
                <w:rPr>
                  <w:rFonts w:eastAsia="Times New Roman"/>
                  <w:lang w:val="en-GB" w:eastAsia="es-ES"/>
                </w:rPr>
                <w:t>stimate of the overall loss-absorbing capacity of technical provisions</w:t>
              </w:r>
            </w:ins>
          </w:p>
        </w:tc>
        <w:tc>
          <w:tcPr>
            <w:tcW w:w="4764" w:type="dxa"/>
            <w:tcBorders>
              <w:top w:val="single" w:sz="4" w:space="0" w:color="auto"/>
              <w:left w:val="nil"/>
              <w:bottom w:val="single" w:sz="4" w:space="0" w:color="auto"/>
              <w:right w:val="single" w:sz="4" w:space="0" w:color="auto"/>
            </w:tcBorders>
            <w:shd w:val="clear" w:color="auto" w:fill="auto"/>
          </w:tcPr>
          <w:p w14:paraId="58A0B5CF" w14:textId="7DD40CDF" w:rsidR="006637A5" w:rsidRPr="00A4338B" w:rsidRDefault="006637A5" w:rsidP="006637A5">
            <w:pPr>
              <w:spacing w:after="0"/>
              <w:rPr>
                <w:ins w:id="2285" w:author="Author"/>
                <w:rFonts w:eastAsia="Times New Roman"/>
                <w:lang w:val="en-GB" w:eastAsia="es-ES"/>
              </w:rPr>
            </w:pPr>
            <w:ins w:id="2286" w:author="Author">
              <w:r w:rsidRPr="00A4338B">
                <w:rPr>
                  <w:rFonts w:eastAsia="Times New Roman"/>
                  <w:lang w:val="en-GB" w:eastAsia="es-ES"/>
                </w:rPr>
                <w:t>Amount/Estimate of the overall adjustment for loss-absorbing capacity of technical provisions, including the part embedded in the components and the part reported as a single component. This amount shall be reported as a negative amount.</w:t>
              </w:r>
            </w:ins>
          </w:p>
        </w:tc>
      </w:tr>
      <w:tr w:rsidR="006637A5" w:rsidRPr="00A4338B" w14:paraId="146FD975" w14:textId="77777777" w:rsidTr="00175CD5">
        <w:trPr>
          <w:trHeight w:val="416"/>
          <w:ins w:id="2287"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473D2AE5" w14:textId="2F02145D" w:rsidR="006637A5" w:rsidRPr="00A4338B" w:rsidRDefault="006637A5" w:rsidP="006637A5">
            <w:pPr>
              <w:spacing w:after="0"/>
              <w:rPr>
                <w:ins w:id="2288" w:author="Author"/>
                <w:rFonts w:eastAsia="Times New Roman"/>
                <w:lang w:val="en-GB" w:eastAsia="es-ES"/>
              </w:rPr>
            </w:pPr>
            <w:ins w:id="2289" w:author="Author">
              <w:r w:rsidRPr="00A4338B">
                <w:rPr>
                  <w:rFonts w:eastAsia="Times New Roman"/>
                  <w:lang w:val="en-GB" w:eastAsia="es-ES"/>
                </w:rPr>
                <w:t>R0310/C0100</w:t>
              </w:r>
            </w:ins>
          </w:p>
        </w:tc>
        <w:tc>
          <w:tcPr>
            <w:tcW w:w="2386" w:type="dxa"/>
            <w:tcBorders>
              <w:top w:val="single" w:sz="4" w:space="0" w:color="auto"/>
              <w:left w:val="nil"/>
              <w:bottom w:val="single" w:sz="4" w:space="0" w:color="auto"/>
              <w:right w:val="single" w:sz="4" w:space="0" w:color="auto"/>
            </w:tcBorders>
            <w:shd w:val="clear" w:color="auto" w:fill="auto"/>
          </w:tcPr>
          <w:p w14:paraId="10A37041" w14:textId="225AFF7D" w:rsidR="006637A5" w:rsidRPr="00A4338B" w:rsidRDefault="006637A5" w:rsidP="006637A5">
            <w:pPr>
              <w:spacing w:after="0"/>
              <w:rPr>
                <w:ins w:id="2290" w:author="Author"/>
                <w:rFonts w:eastAsia="Times New Roman"/>
                <w:lang w:val="en-GB" w:eastAsia="es-ES"/>
              </w:rPr>
            </w:pPr>
            <w:ins w:id="2291" w:author="Author">
              <w:r w:rsidRPr="00A4338B">
                <w:rPr>
                  <w:rFonts w:eastAsia="Times New Roman"/>
                  <w:lang w:val="en-GB" w:eastAsia="es-ES"/>
                </w:rPr>
                <w:t>Amount/</w:t>
              </w:r>
              <w:r w:rsidR="00AB33A6">
                <w:rPr>
                  <w:rFonts w:eastAsia="Times New Roman"/>
                  <w:lang w:val="en-GB" w:eastAsia="es-ES"/>
                </w:rPr>
                <w:t>e</w:t>
              </w:r>
              <w:del w:id="2292" w:author="Author">
                <w:r w:rsidRPr="00A4338B" w:rsidDel="00AB33A6">
                  <w:rPr>
                    <w:rFonts w:eastAsia="Times New Roman"/>
                    <w:lang w:val="en-GB" w:eastAsia="es-ES"/>
                  </w:rPr>
                  <w:delText>E</w:delText>
                </w:r>
              </w:del>
              <w:r w:rsidRPr="00A4338B">
                <w:rPr>
                  <w:rFonts w:eastAsia="Times New Roman"/>
                  <w:lang w:val="en-GB" w:eastAsia="es-ES"/>
                </w:rPr>
                <w:t>stimate of the loss absorbing capacity for deferred taxes</w:t>
              </w:r>
            </w:ins>
          </w:p>
        </w:tc>
        <w:tc>
          <w:tcPr>
            <w:tcW w:w="4764" w:type="dxa"/>
            <w:tcBorders>
              <w:top w:val="single" w:sz="4" w:space="0" w:color="auto"/>
              <w:left w:val="nil"/>
              <w:bottom w:val="single" w:sz="4" w:space="0" w:color="auto"/>
              <w:right w:val="single" w:sz="4" w:space="0" w:color="auto"/>
            </w:tcBorders>
            <w:shd w:val="clear" w:color="auto" w:fill="auto"/>
          </w:tcPr>
          <w:p w14:paraId="69163804" w14:textId="4834DCA9" w:rsidR="006637A5" w:rsidRPr="00A4338B" w:rsidRDefault="006637A5" w:rsidP="006637A5">
            <w:pPr>
              <w:spacing w:after="0"/>
              <w:rPr>
                <w:ins w:id="2293" w:author="Author"/>
                <w:rFonts w:eastAsia="Times New Roman"/>
                <w:lang w:val="en-GB" w:eastAsia="es-ES"/>
              </w:rPr>
            </w:pPr>
            <w:ins w:id="2294" w:author="Author">
              <w:r w:rsidRPr="00A4338B">
                <w:rPr>
                  <w:rFonts w:eastAsia="Times New Roman"/>
                  <w:lang w:val="en-GB" w:eastAsia="es-ES"/>
                </w:rPr>
                <w:t xml:space="preserve">Amount/Estimate of the overall adjustment for deferred taxes, including the part embedded in the components and the part reported as a single component. This amount shall be reported as a negative amount. </w:t>
              </w:r>
            </w:ins>
          </w:p>
        </w:tc>
      </w:tr>
      <w:tr w:rsidR="006637A5" w:rsidRPr="00A4338B" w14:paraId="2E7A19A7" w14:textId="77777777" w:rsidTr="00175CD5">
        <w:trPr>
          <w:trHeight w:val="416"/>
          <w:ins w:id="2295"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21F6157A" w14:textId="5D81660D" w:rsidR="006637A5" w:rsidRPr="00A4338B" w:rsidRDefault="006637A5" w:rsidP="006637A5">
            <w:pPr>
              <w:spacing w:after="0"/>
              <w:rPr>
                <w:ins w:id="2296" w:author="Author"/>
                <w:rFonts w:eastAsia="Times New Roman"/>
                <w:lang w:val="en-GB" w:eastAsia="es-ES"/>
              </w:rPr>
            </w:pPr>
            <w:ins w:id="2297" w:author="Author">
              <w:r w:rsidRPr="00A4338B">
                <w:rPr>
                  <w:rFonts w:eastAsia="Times New Roman"/>
                  <w:lang w:val="en-GB" w:eastAsia="es-ES"/>
                </w:rPr>
                <w:t>R0400/C0100</w:t>
              </w:r>
            </w:ins>
          </w:p>
        </w:tc>
        <w:tc>
          <w:tcPr>
            <w:tcW w:w="2386" w:type="dxa"/>
            <w:tcBorders>
              <w:top w:val="single" w:sz="4" w:space="0" w:color="auto"/>
              <w:left w:val="nil"/>
              <w:bottom w:val="single" w:sz="4" w:space="0" w:color="auto"/>
              <w:right w:val="single" w:sz="4" w:space="0" w:color="auto"/>
            </w:tcBorders>
            <w:shd w:val="clear" w:color="auto" w:fill="auto"/>
          </w:tcPr>
          <w:p w14:paraId="78A2B718" w14:textId="77777777" w:rsidR="006637A5" w:rsidRPr="00A4338B" w:rsidRDefault="006637A5" w:rsidP="006637A5">
            <w:pPr>
              <w:spacing w:after="0"/>
              <w:rPr>
                <w:ins w:id="2298" w:author="Author"/>
                <w:rFonts w:eastAsia="Times New Roman"/>
                <w:lang w:val="en-GB" w:eastAsia="es-ES"/>
              </w:rPr>
            </w:pPr>
            <w:ins w:id="2299" w:author="Author">
              <w:r w:rsidRPr="00A4338B">
                <w:rPr>
                  <w:rFonts w:eastAsia="Times New Roman"/>
                  <w:lang w:val="en-GB" w:eastAsia="es-ES"/>
                </w:rPr>
                <w:t>Capital requirement for duration-based equity risk sub-module</w:t>
              </w:r>
            </w:ins>
          </w:p>
        </w:tc>
        <w:tc>
          <w:tcPr>
            <w:tcW w:w="4764" w:type="dxa"/>
            <w:tcBorders>
              <w:top w:val="single" w:sz="4" w:space="0" w:color="auto"/>
              <w:left w:val="nil"/>
              <w:bottom w:val="single" w:sz="4" w:space="0" w:color="auto"/>
              <w:right w:val="single" w:sz="4" w:space="0" w:color="auto"/>
            </w:tcBorders>
            <w:shd w:val="clear" w:color="auto" w:fill="auto"/>
          </w:tcPr>
          <w:p w14:paraId="15570264" w14:textId="77777777" w:rsidR="006637A5" w:rsidRPr="00A4338B" w:rsidRDefault="006637A5" w:rsidP="006637A5">
            <w:pPr>
              <w:spacing w:after="0"/>
              <w:rPr>
                <w:ins w:id="2300" w:author="Author"/>
                <w:rFonts w:eastAsia="Times New Roman"/>
                <w:lang w:val="en-GB" w:eastAsia="es-ES"/>
              </w:rPr>
            </w:pPr>
            <w:ins w:id="2301" w:author="Author">
              <w:r w:rsidRPr="00A4338B">
                <w:rPr>
                  <w:rFonts w:eastAsia="Times New Roman"/>
                  <w:lang w:val="en-GB" w:eastAsia="es-ES"/>
                </w:rPr>
                <w:t>Amount of the capital requirement for duration-based equity risk sub-module.</w:t>
              </w:r>
            </w:ins>
          </w:p>
          <w:p w14:paraId="460374BE" w14:textId="77777777" w:rsidR="006637A5" w:rsidRPr="00A4338B" w:rsidRDefault="006637A5" w:rsidP="006637A5">
            <w:pPr>
              <w:spacing w:after="0"/>
              <w:rPr>
                <w:ins w:id="2302" w:author="Author"/>
                <w:rFonts w:eastAsia="Times New Roman"/>
                <w:lang w:val="en-GB" w:eastAsia="es-ES"/>
              </w:rPr>
            </w:pPr>
          </w:p>
          <w:p w14:paraId="0DA282A1" w14:textId="7F28DBB3" w:rsidR="006637A5" w:rsidRPr="00A4338B" w:rsidRDefault="006637A5" w:rsidP="006637A5">
            <w:pPr>
              <w:spacing w:after="0"/>
              <w:rPr>
                <w:ins w:id="2303" w:author="Author"/>
                <w:rFonts w:eastAsia="Times New Roman"/>
                <w:lang w:val="en-GB" w:eastAsia="es-ES"/>
              </w:rPr>
            </w:pPr>
            <w:ins w:id="2304" w:author="Author">
              <w:r w:rsidRPr="00A4338B">
                <w:rPr>
                  <w:rFonts w:eastAsia="Times New Roman"/>
                  <w:lang w:val="en-GB" w:eastAsia="es-ES"/>
                </w:rPr>
                <w:t>Applicable only for partial internal models.</w:t>
              </w:r>
            </w:ins>
          </w:p>
        </w:tc>
      </w:tr>
      <w:tr w:rsidR="006637A5" w:rsidRPr="00A4338B" w14:paraId="59CF0C13" w14:textId="77777777" w:rsidTr="00175CD5">
        <w:trPr>
          <w:trHeight w:val="416"/>
          <w:ins w:id="2305"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1D36FA3B" w14:textId="40DD26DE" w:rsidR="006637A5" w:rsidRPr="00A4338B" w:rsidRDefault="006637A5" w:rsidP="006637A5">
            <w:pPr>
              <w:spacing w:after="0"/>
              <w:rPr>
                <w:ins w:id="2306" w:author="Author"/>
                <w:rFonts w:eastAsia="Times New Roman"/>
                <w:lang w:val="en-GB" w:eastAsia="es-ES"/>
              </w:rPr>
            </w:pPr>
            <w:ins w:id="2307" w:author="Author">
              <w:r w:rsidRPr="00A4338B">
                <w:rPr>
                  <w:rFonts w:eastAsia="Times New Roman"/>
                  <w:lang w:val="en-GB" w:eastAsia="es-ES"/>
                </w:rPr>
                <w:t>R0410/C0100</w:t>
              </w:r>
            </w:ins>
          </w:p>
        </w:tc>
        <w:tc>
          <w:tcPr>
            <w:tcW w:w="2386" w:type="dxa"/>
            <w:tcBorders>
              <w:top w:val="single" w:sz="4" w:space="0" w:color="auto"/>
              <w:left w:val="nil"/>
              <w:bottom w:val="single" w:sz="4" w:space="0" w:color="auto"/>
              <w:right w:val="single" w:sz="4" w:space="0" w:color="auto"/>
            </w:tcBorders>
            <w:shd w:val="clear" w:color="auto" w:fill="auto"/>
          </w:tcPr>
          <w:p w14:paraId="612A65C0" w14:textId="66DA10BC" w:rsidR="006637A5" w:rsidRPr="00A4338B" w:rsidRDefault="006637A5" w:rsidP="006637A5">
            <w:pPr>
              <w:spacing w:after="0"/>
              <w:rPr>
                <w:ins w:id="2308" w:author="Author"/>
                <w:rFonts w:eastAsia="Times New Roman"/>
                <w:highlight w:val="green"/>
                <w:lang w:val="en-GB" w:eastAsia="es-ES"/>
              </w:rPr>
            </w:pPr>
            <w:ins w:id="2309" w:author="Author">
              <w:r w:rsidRPr="00A4338B">
                <w:rPr>
                  <w:rFonts w:eastAsia="Times New Roman"/>
                  <w:lang w:val="en-GB" w:eastAsia="es-ES"/>
                </w:rPr>
                <w:t>Total amount of notional Solvency Capital Requirements for remaining part</w:t>
              </w:r>
            </w:ins>
          </w:p>
        </w:tc>
        <w:tc>
          <w:tcPr>
            <w:tcW w:w="4764" w:type="dxa"/>
            <w:tcBorders>
              <w:top w:val="single" w:sz="4" w:space="0" w:color="auto"/>
              <w:left w:val="nil"/>
              <w:bottom w:val="single" w:sz="4" w:space="0" w:color="auto"/>
              <w:right w:val="single" w:sz="4" w:space="0" w:color="auto"/>
            </w:tcBorders>
            <w:shd w:val="clear" w:color="auto" w:fill="auto"/>
          </w:tcPr>
          <w:p w14:paraId="328E590F" w14:textId="77777777" w:rsidR="006637A5" w:rsidRPr="00A4338B" w:rsidRDefault="006637A5" w:rsidP="006637A5">
            <w:pPr>
              <w:spacing w:after="0"/>
              <w:rPr>
                <w:ins w:id="2310" w:author="Author"/>
                <w:rFonts w:eastAsia="Times New Roman"/>
                <w:lang w:val="en-GB" w:eastAsia="es-ES"/>
              </w:rPr>
            </w:pPr>
            <w:ins w:id="2311" w:author="Author">
              <w:r w:rsidRPr="00A4338B">
                <w:rPr>
                  <w:rFonts w:eastAsia="Times New Roman"/>
                  <w:lang w:val="en-GB" w:eastAsia="es-ES"/>
                </w:rPr>
                <w:t xml:space="preserve">Amount of the notional SCRs of remaining part when undertaking has RFF. </w:t>
              </w:r>
            </w:ins>
          </w:p>
          <w:p w14:paraId="19FB53EB" w14:textId="2F288759" w:rsidR="006637A5" w:rsidRPr="00A4338B" w:rsidRDefault="006637A5" w:rsidP="006637A5">
            <w:pPr>
              <w:spacing w:after="0"/>
              <w:rPr>
                <w:ins w:id="2312" w:author="Author"/>
                <w:rFonts w:eastAsia="Times New Roman"/>
                <w:highlight w:val="green"/>
                <w:lang w:val="en-GB" w:eastAsia="es-ES"/>
              </w:rPr>
            </w:pPr>
            <w:ins w:id="2313" w:author="Author">
              <w:r w:rsidRPr="00A4338B">
                <w:rPr>
                  <w:rFonts w:eastAsia="Times New Roman"/>
                  <w:lang w:val="en-GB" w:eastAsia="es-ES"/>
                </w:rPr>
                <w:t xml:space="preserve"> </w:t>
              </w:r>
              <w:r w:rsidRPr="00A4338B">
                <w:rPr>
                  <w:rFonts w:eastAsia="Times New Roman"/>
                  <w:lang w:val="en-GB" w:eastAsia="es-ES"/>
                </w:rPr>
                <w:br/>
              </w:r>
            </w:ins>
          </w:p>
        </w:tc>
      </w:tr>
      <w:tr w:rsidR="006637A5" w:rsidRPr="00A4338B" w14:paraId="43CF6872" w14:textId="77777777" w:rsidTr="00175CD5">
        <w:trPr>
          <w:trHeight w:val="416"/>
          <w:ins w:id="2314"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770F2D75" w14:textId="07FDD030" w:rsidR="006637A5" w:rsidRPr="00A4338B" w:rsidRDefault="006637A5" w:rsidP="006637A5">
            <w:pPr>
              <w:spacing w:after="0"/>
              <w:rPr>
                <w:ins w:id="2315" w:author="Author"/>
                <w:rFonts w:eastAsia="Times New Roman"/>
                <w:lang w:val="en-GB" w:eastAsia="es-ES"/>
              </w:rPr>
            </w:pPr>
            <w:ins w:id="2316" w:author="Author">
              <w:r w:rsidRPr="00A4338B">
                <w:rPr>
                  <w:rFonts w:eastAsia="Times New Roman"/>
                  <w:lang w:val="en-GB" w:eastAsia="es-ES"/>
                </w:rPr>
                <w:lastRenderedPageBreak/>
                <w:t>R0420/C0100</w:t>
              </w:r>
            </w:ins>
          </w:p>
        </w:tc>
        <w:tc>
          <w:tcPr>
            <w:tcW w:w="2386" w:type="dxa"/>
            <w:tcBorders>
              <w:top w:val="single" w:sz="4" w:space="0" w:color="auto"/>
              <w:left w:val="nil"/>
              <w:bottom w:val="single" w:sz="4" w:space="0" w:color="auto"/>
              <w:right w:val="single" w:sz="4" w:space="0" w:color="auto"/>
            </w:tcBorders>
            <w:shd w:val="clear" w:color="auto" w:fill="auto"/>
          </w:tcPr>
          <w:p w14:paraId="1C4FEBAD" w14:textId="345B339A" w:rsidR="006637A5" w:rsidRPr="00A4338B" w:rsidRDefault="006637A5" w:rsidP="006637A5">
            <w:pPr>
              <w:spacing w:after="0"/>
              <w:rPr>
                <w:ins w:id="2317" w:author="Author"/>
                <w:rFonts w:eastAsia="Times New Roman"/>
                <w:lang w:val="en-GB" w:eastAsia="es-ES"/>
              </w:rPr>
            </w:pPr>
            <w:ins w:id="2318" w:author="Author">
              <w:r w:rsidRPr="00A4338B">
                <w:rPr>
                  <w:rFonts w:eastAsia="Times New Roman"/>
                  <w:lang w:val="en-GB" w:eastAsia="es-ES"/>
                </w:rPr>
                <w:t>Total amount of Notional Solvency Capital Requirements for ring</w:t>
              </w:r>
              <w:r w:rsidR="00541B2D">
                <w:rPr>
                  <w:rFonts w:eastAsia="Times New Roman"/>
                  <w:lang w:val="en-GB" w:eastAsia="es-ES"/>
                </w:rPr>
                <w:t>-</w:t>
              </w:r>
              <w:del w:id="2319" w:author="Author">
                <w:r w:rsidRPr="00A4338B" w:rsidDel="00541B2D">
                  <w:rPr>
                    <w:rFonts w:eastAsia="Times New Roman"/>
                    <w:lang w:val="en-GB" w:eastAsia="es-ES"/>
                  </w:rPr>
                  <w:delText xml:space="preserve"> </w:delText>
                </w:r>
              </w:del>
              <w:r w:rsidRPr="00A4338B">
                <w:rPr>
                  <w:rFonts w:eastAsia="Times New Roman"/>
                  <w:lang w:val="en-GB" w:eastAsia="es-ES"/>
                </w:rPr>
                <w:t>fenced funds</w:t>
              </w:r>
            </w:ins>
          </w:p>
        </w:tc>
        <w:tc>
          <w:tcPr>
            <w:tcW w:w="4764" w:type="dxa"/>
            <w:tcBorders>
              <w:top w:val="single" w:sz="4" w:space="0" w:color="auto"/>
              <w:left w:val="nil"/>
              <w:bottom w:val="single" w:sz="4" w:space="0" w:color="auto"/>
              <w:right w:val="single" w:sz="4" w:space="0" w:color="auto"/>
            </w:tcBorders>
            <w:shd w:val="clear" w:color="auto" w:fill="auto"/>
          </w:tcPr>
          <w:p w14:paraId="4110FD3A" w14:textId="729CE4AE" w:rsidR="006637A5" w:rsidRPr="00A4338B" w:rsidRDefault="006637A5" w:rsidP="006637A5">
            <w:pPr>
              <w:spacing w:after="0"/>
              <w:rPr>
                <w:ins w:id="2320" w:author="Author"/>
                <w:rFonts w:eastAsia="Times New Roman"/>
                <w:lang w:val="en-GB" w:eastAsia="es-ES"/>
              </w:rPr>
            </w:pPr>
            <w:ins w:id="2321" w:author="Author">
              <w:r w:rsidRPr="00A4338B">
                <w:rPr>
                  <w:rFonts w:eastAsia="Times New Roman"/>
                  <w:lang w:val="en-GB" w:eastAsia="es-ES"/>
                </w:rPr>
                <w:t xml:space="preserve">Amount of the sum of notional SCRs of all ring-fenced funds when undertaking has RFF (other than those related to business operated in accordance with article 4 of Directive 2003/41/EC (transitional)). </w:t>
              </w:r>
            </w:ins>
          </w:p>
        </w:tc>
      </w:tr>
      <w:tr w:rsidR="006637A5" w:rsidRPr="00A4338B" w14:paraId="2DE8D25E" w14:textId="77777777" w:rsidTr="00175CD5">
        <w:trPr>
          <w:trHeight w:val="416"/>
          <w:ins w:id="2322"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06E6B71B" w14:textId="76F6BC26" w:rsidR="006637A5" w:rsidRPr="00A4338B" w:rsidRDefault="006637A5" w:rsidP="006637A5">
            <w:pPr>
              <w:spacing w:after="0"/>
              <w:rPr>
                <w:ins w:id="2323" w:author="Author"/>
                <w:rFonts w:eastAsia="Times New Roman"/>
                <w:lang w:val="en-GB" w:eastAsia="es-ES"/>
              </w:rPr>
            </w:pPr>
            <w:ins w:id="2324" w:author="Author">
              <w:r w:rsidRPr="00A4338B">
                <w:rPr>
                  <w:rFonts w:eastAsia="Times New Roman"/>
                  <w:lang w:val="en-GB" w:eastAsia="es-ES"/>
                </w:rPr>
                <w:t>R0430/C0100</w:t>
              </w:r>
            </w:ins>
          </w:p>
        </w:tc>
        <w:tc>
          <w:tcPr>
            <w:tcW w:w="2386" w:type="dxa"/>
            <w:tcBorders>
              <w:top w:val="single" w:sz="4" w:space="0" w:color="auto"/>
              <w:left w:val="nil"/>
              <w:bottom w:val="single" w:sz="4" w:space="0" w:color="auto"/>
              <w:right w:val="single" w:sz="4" w:space="0" w:color="auto"/>
            </w:tcBorders>
            <w:shd w:val="clear" w:color="auto" w:fill="auto"/>
          </w:tcPr>
          <w:p w14:paraId="5C0B4A8B" w14:textId="77777777" w:rsidR="006637A5" w:rsidRPr="00A4338B" w:rsidRDefault="006637A5" w:rsidP="006637A5">
            <w:pPr>
              <w:spacing w:after="0"/>
              <w:rPr>
                <w:ins w:id="2325" w:author="Author"/>
                <w:rFonts w:eastAsia="Times New Roman"/>
                <w:lang w:val="en-GB" w:eastAsia="es-ES"/>
              </w:rPr>
            </w:pPr>
            <w:ins w:id="2326" w:author="Author">
              <w:r w:rsidRPr="00A4338B">
                <w:rPr>
                  <w:rFonts w:eastAsia="Times New Roman"/>
                  <w:lang w:val="en-GB" w:eastAsia="es-ES"/>
                </w:rPr>
                <w:t>Total amount of Notional Solvency Capital Requirements for matching adjustment portfolios</w:t>
              </w:r>
            </w:ins>
          </w:p>
        </w:tc>
        <w:tc>
          <w:tcPr>
            <w:tcW w:w="4764" w:type="dxa"/>
            <w:tcBorders>
              <w:top w:val="single" w:sz="4" w:space="0" w:color="auto"/>
              <w:left w:val="nil"/>
              <w:bottom w:val="single" w:sz="4" w:space="0" w:color="auto"/>
              <w:right w:val="single" w:sz="4" w:space="0" w:color="auto"/>
            </w:tcBorders>
            <w:shd w:val="clear" w:color="auto" w:fill="auto"/>
          </w:tcPr>
          <w:p w14:paraId="38379821" w14:textId="77777777" w:rsidR="006637A5" w:rsidRPr="00A4338B" w:rsidRDefault="006637A5" w:rsidP="006637A5">
            <w:pPr>
              <w:spacing w:after="0"/>
              <w:rPr>
                <w:ins w:id="2327" w:author="Author"/>
                <w:rFonts w:eastAsia="Times New Roman"/>
                <w:lang w:val="en-GB" w:eastAsia="es-ES"/>
              </w:rPr>
            </w:pPr>
            <w:ins w:id="2328" w:author="Author">
              <w:r w:rsidRPr="00A4338B">
                <w:rPr>
                  <w:rFonts w:eastAsia="Times New Roman"/>
                  <w:lang w:val="en-GB" w:eastAsia="es-ES"/>
                </w:rPr>
                <w:t xml:space="preserve">Amount of the sum of notional SCRs of all matching  adjustment portfolios </w:t>
              </w:r>
            </w:ins>
          </w:p>
          <w:p w14:paraId="47D3F777" w14:textId="77777777" w:rsidR="006637A5" w:rsidRPr="00A4338B" w:rsidRDefault="006637A5" w:rsidP="006637A5">
            <w:pPr>
              <w:spacing w:after="0"/>
              <w:rPr>
                <w:ins w:id="2329" w:author="Author"/>
                <w:rFonts w:eastAsia="Times New Roman"/>
                <w:lang w:val="en-GB" w:eastAsia="es-ES"/>
              </w:rPr>
            </w:pPr>
          </w:p>
          <w:p w14:paraId="29C96307" w14:textId="430020CA" w:rsidR="006637A5" w:rsidRPr="00A4338B" w:rsidRDefault="006637A5" w:rsidP="006637A5">
            <w:pPr>
              <w:spacing w:after="0"/>
              <w:rPr>
                <w:ins w:id="2330" w:author="Author"/>
                <w:rFonts w:eastAsia="Times New Roman"/>
                <w:lang w:val="en-GB" w:eastAsia="es-ES"/>
              </w:rPr>
            </w:pPr>
            <w:ins w:id="2331" w:author="Author">
              <w:r w:rsidRPr="00A4338B">
                <w:rPr>
                  <w:rFonts w:eastAsia="Times New Roman"/>
                  <w:lang w:val="en-GB" w:eastAsia="es-ES"/>
                </w:rPr>
                <w:t>This item does not have to be reported when reporting SCR calculation at RFF or matching adjustment portfolio level.</w:t>
              </w:r>
            </w:ins>
          </w:p>
        </w:tc>
      </w:tr>
      <w:tr w:rsidR="006637A5" w:rsidRPr="00A4338B" w14:paraId="4A6FF01C" w14:textId="77777777" w:rsidTr="00175CD5">
        <w:trPr>
          <w:trHeight w:val="416"/>
          <w:ins w:id="2332"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57DB3D48" w14:textId="3BC9AD0A" w:rsidR="006637A5" w:rsidRPr="00A4338B" w:rsidRDefault="006637A5" w:rsidP="006637A5">
            <w:pPr>
              <w:spacing w:after="0"/>
              <w:rPr>
                <w:ins w:id="2333" w:author="Author"/>
                <w:rFonts w:eastAsia="Times New Roman"/>
                <w:lang w:val="en-GB" w:eastAsia="es-ES"/>
              </w:rPr>
            </w:pPr>
            <w:ins w:id="2334" w:author="Author">
              <w:r w:rsidRPr="00A4338B">
                <w:rPr>
                  <w:rFonts w:eastAsia="Times New Roman"/>
                  <w:lang w:val="en-GB" w:eastAsia="es-ES"/>
                </w:rPr>
                <w:t>R0440/C0100</w:t>
              </w:r>
            </w:ins>
          </w:p>
        </w:tc>
        <w:tc>
          <w:tcPr>
            <w:tcW w:w="2386" w:type="dxa"/>
            <w:tcBorders>
              <w:top w:val="single" w:sz="4" w:space="0" w:color="auto"/>
              <w:left w:val="nil"/>
              <w:bottom w:val="single" w:sz="4" w:space="0" w:color="auto"/>
              <w:right w:val="single" w:sz="4" w:space="0" w:color="auto"/>
            </w:tcBorders>
            <w:shd w:val="clear" w:color="auto" w:fill="auto"/>
          </w:tcPr>
          <w:p w14:paraId="10CAEAE5" w14:textId="77777777" w:rsidR="006637A5" w:rsidRPr="00A4338B" w:rsidRDefault="006637A5" w:rsidP="006637A5">
            <w:pPr>
              <w:spacing w:after="0"/>
              <w:rPr>
                <w:ins w:id="2335" w:author="Author"/>
                <w:rFonts w:eastAsia="Times New Roman"/>
                <w:lang w:val="en-GB" w:eastAsia="es-ES"/>
              </w:rPr>
            </w:pPr>
            <w:ins w:id="2336" w:author="Author">
              <w:r w:rsidRPr="00A4338B">
                <w:rPr>
                  <w:rFonts w:eastAsia="Times New Roman"/>
                  <w:lang w:val="en-GB" w:eastAsia="es-ES"/>
                </w:rPr>
                <w:t>Diversification effects due to RFF nSCR aggregation for article 304</w:t>
              </w:r>
            </w:ins>
          </w:p>
        </w:tc>
        <w:tc>
          <w:tcPr>
            <w:tcW w:w="4764" w:type="dxa"/>
            <w:tcBorders>
              <w:top w:val="single" w:sz="4" w:space="0" w:color="auto"/>
              <w:left w:val="nil"/>
              <w:bottom w:val="single" w:sz="4" w:space="0" w:color="auto"/>
              <w:right w:val="single" w:sz="4" w:space="0" w:color="auto"/>
            </w:tcBorders>
            <w:shd w:val="clear" w:color="auto" w:fill="auto"/>
          </w:tcPr>
          <w:p w14:paraId="53A210B5" w14:textId="77777777" w:rsidR="006637A5" w:rsidRPr="00A4338B" w:rsidRDefault="006637A5" w:rsidP="006637A5">
            <w:pPr>
              <w:spacing w:after="0"/>
              <w:rPr>
                <w:ins w:id="2337" w:author="Author"/>
                <w:rFonts w:eastAsia="Times New Roman"/>
                <w:lang w:val="en-GB" w:eastAsia="es-ES"/>
              </w:rPr>
            </w:pPr>
            <w:ins w:id="2338" w:author="Author">
              <w:r w:rsidRPr="00A4338B">
                <w:rPr>
                  <w:rFonts w:eastAsia="Times New Roman"/>
                  <w:lang w:val="en-GB" w:eastAsia="es-ES"/>
                </w:rPr>
                <w:t xml:space="preserve">Amount of the adjustment for a diversification effect between ring fenced funds under article 304 of </w:t>
              </w:r>
              <w:r w:rsidRPr="00A4338B">
                <w:rPr>
                  <w:lang w:val="en-GB"/>
                </w:rPr>
                <w:t>Directive 2009/138/EC</w:t>
              </w:r>
              <w:r w:rsidRPr="00A4338B">
                <w:rPr>
                  <w:rFonts w:eastAsia="Times New Roman"/>
                  <w:lang w:val="en-GB" w:eastAsia="es-ES"/>
                </w:rPr>
                <w:t xml:space="preserve"> and the remaining part where applicable. </w:t>
              </w:r>
            </w:ins>
          </w:p>
          <w:p w14:paraId="0B67CE78" w14:textId="77777777" w:rsidR="006637A5" w:rsidRPr="00A4338B" w:rsidRDefault="006637A5" w:rsidP="006637A5">
            <w:pPr>
              <w:spacing w:after="0"/>
              <w:rPr>
                <w:ins w:id="2339" w:author="Author"/>
                <w:rFonts w:eastAsia="Times New Roman"/>
                <w:lang w:val="en-GB" w:eastAsia="es-ES"/>
              </w:rPr>
            </w:pPr>
          </w:p>
          <w:p w14:paraId="2868757C" w14:textId="0E0DA042" w:rsidR="006637A5" w:rsidRPr="00A4338B" w:rsidRDefault="006637A5" w:rsidP="006637A5">
            <w:pPr>
              <w:spacing w:after="0"/>
              <w:rPr>
                <w:ins w:id="2340" w:author="Author"/>
                <w:rFonts w:eastAsia="Times New Roman"/>
                <w:lang w:val="en-GB" w:eastAsia="es-ES"/>
              </w:rPr>
            </w:pPr>
            <w:ins w:id="2341" w:author="Author">
              <w:r w:rsidRPr="00A4338B">
                <w:rPr>
                  <w:rFonts w:eastAsia="Times New Roman"/>
                  <w:lang w:val="en-GB" w:eastAsia="es-ES"/>
                </w:rPr>
                <w:t>It shall be equal to the difference between the sum of the nSCR for each RFF/MAP/RP and the SCR reported in R0200/C0100.</w:t>
              </w:r>
            </w:ins>
          </w:p>
        </w:tc>
      </w:tr>
      <w:tr w:rsidR="006637A5" w:rsidRPr="00A4338B" w14:paraId="649708B8" w14:textId="77777777" w:rsidTr="00175CD5">
        <w:trPr>
          <w:trHeight w:val="416"/>
          <w:ins w:id="2342"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435B48C0" w14:textId="5D472970" w:rsidR="006637A5" w:rsidRPr="00A4338B" w:rsidRDefault="006637A5" w:rsidP="006637A5">
            <w:pPr>
              <w:spacing w:after="0"/>
              <w:rPr>
                <w:ins w:id="2343" w:author="Author"/>
                <w:rFonts w:eastAsia="Times New Roman"/>
                <w:lang w:val="en-GB" w:eastAsia="es-ES"/>
              </w:rPr>
            </w:pPr>
            <w:ins w:id="2344" w:author="Author">
              <w:r w:rsidRPr="00A4338B">
                <w:rPr>
                  <w:rFonts w:eastAsia="Times New Roman"/>
                  <w:lang w:val="en-GB" w:eastAsia="es-ES"/>
                </w:rPr>
                <w:t>R0450/C0100</w:t>
              </w:r>
            </w:ins>
          </w:p>
        </w:tc>
        <w:tc>
          <w:tcPr>
            <w:tcW w:w="2386" w:type="dxa"/>
            <w:tcBorders>
              <w:top w:val="single" w:sz="4" w:space="0" w:color="auto"/>
              <w:left w:val="nil"/>
              <w:bottom w:val="single" w:sz="4" w:space="0" w:color="auto"/>
              <w:right w:val="single" w:sz="4" w:space="0" w:color="auto"/>
            </w:tcBorders>
            <w:shd w:val="clear" w:color="auto" w:fill="auto"/>
          </w:tcPr>
          <w:p w14:paraId="2002BAC7" w14:textId="77777777" w:rsidR="006637A5" w:rsidRPr="00A4338B" w:rsidRDefault="006637A5" w:rsidP="006637A5">
            <w:pPr>
              <w:spacing w:after="0"/>
              <w:rPr>
                <w:ins w:id="2345" w:author="Author"/>
                <w:rFonts w:eastAsia="Times New Roman"/>
                <w:lang w:val="en-GB" w:eastAsia="es-ES"/>
              </w:rPr>
            </w:pPr>
            <w:ins w:id="2346" w:author="Author">
              <w:r w:rsidRPr="00A4338B">
                <w:rPr>
                  <w:rFonts w:eastAsia="Times New Roman"/>
                  <w:lang w:val="en-GB" w:eastAsia="es-ES"/>
                </w:rPr>
                <w:t>Method used to calculate the adjustment due to RFF nSCR aggregation</w:t>
              </w:r>
            </w:ins>
          </w:p>
        </w:tc>
        <w:tc>
          <w:tcPr>
            <w:tcW w:w="4764" w:type="dxa"/>
            <w:tcBorders>
              <w:top w:val="single" w:sz="4" w:space="0" w:color="auto"/>
              <w:left w:val="nil"/>
              <w:bottom w:val="single" w:sz="4" w:space="0" w:color="auto"/>
              <w:right w:val="single" w:sz="4" w:space="0" w:color="auto"/>
            </w:tcBorders>
            <w:shd w:val="clear" w:color="auto" w:fill="auto"/>
          </w:tcPr>
          <w:p w14:paraId="23C433A5" w14:textId="120B16EF" w:rsidR="006637A5" w:rsidRPr="00A4338B" w:rsidRDefault="006637A5" w:rsidP="006637A5">
            <w:pPr>
              <w:spacing w:after="0"/>
              <w:rPr>
                <w:ins w:id="2347" w:author="Author"/>
                <w:rFonts w:eastAsia="Times New Roman"/>
                <w:lang w:val="en-GB" w:eastAsia="es-ES"/>
              </w:rPr>
            </w:pPr>
            <w:ins w:id="2348" w:author="Author">
              <w:r w:rsidRPr="00A4338B">
                <w:rPr>
                  <w:rFonts w:eastAsia="Times New Roman"/>
                  <w:lang w:val="en-GB" w:eastAsia="es-ES"/>
                </w:rPr>
                <w:t>Method used to calculate the adjustment due to RFF nSCR aggregation. One of the following options shall be used:</w:t>
              </w:r>
            </w:ins>
          </w:p>
          <w:p w14:paraId="38FE0221" w14:textId="77777777" w:rsidR="006637A5" w:rsidRPr="00A4338B" w:rsidRDefault="006637A5" w:rsidP="006637A5">
            <w:pPr>
              <w:spacing w:after="0"/>
              <w:rPr>
                <w:ins w:id="2349" w:author="Author"/>
                <w:rFonts w:eastAsia="Times New Roman"/>
                <w:lang w:val="en-GB" w:eastAsia="es-ES"/>
              </w:rPr>
            </w:pPr>
            <w:ins w:id="2350" w:author="Author">
              <w:r w:rsidRPr="00A4338B">
                <w:rPr>
                  <w:rFonts w:eastAsia="Times New Roman"/>
                  <w:lang w:val="en-GB" w:eastAsia="es-ES"/>
                </w:rPr>
                <w:t>1 - Full recalculation</w:t>
              </w:r>
            </w:ins>
          </w:p>
          <w:p w14:paraId="03A486E1" w14:textId="77777777" w:rsidR="006637A5" w:rsidRPr="00A4338B" w:rsidRDefault="006637A5" w:rsidP="006637A5">
            <w:pPr>
              <w:spacing w:after="0"/>
              <w:rPr>
                <w:ins w:id="2351" w:author="Author"/>
                <w:rFonts w:eastAsia="Times New Roman"/>
                <w:lang w:val="en-GB" w:eastAsia="es-ES"/>
              </w:rPr>
            </w:pPr>
            <w:ins w:id="2352" w:author="Author">
              <w:r w:rsidRPr="00A4338B">
                <w:rPr>
                  <w:rFonts w:eastAsia="Times New Roman"/>
                  <w:lang w:val="en-GB" w:eastAsia="es-ES"/>
                </w:rPr>
                <w:t>2 - Simplification at risk sub-module level</w:t>
              </w:r>
            </w:ins>
          </w:p>
          <w:p w14:paraId="59D725E0" w14:textId="77777777" w:rsidR="006637A5" w:rsidRPr="00A4338B" w:rsidRDefault="006637A5" w:rsidP="006637A5">
            <w:pPr>
              <w:spacing w:after="0"/>
              <w:rPr>
                <w:ins w:id="2353" w:author="Author"/>
                <w:rFonts w:eastAsia="Times New Roman"/>
                <w:lang w:val="en-GB" w:eastAsia="es-ES"/>
              </w:rPr>
            </w:pPr>
            <w:ins w:id="2354" w:author="Author">
              <w:r w:rsidRPr="00A4338B">
                <w:rPr>
                  <w:rFonts w:eastAsia="Times New Roman"/>
                  <w:lang w:val="en-GB" w:eastAsia="es-ES"/>
                </w:rPr>
                <w:t>3 - Simplification at risk module level</w:t>
              </w:r>
            </w:ins>
          </w:p>
          <w:p w14:paraId="2DD4EECC" w14:textId="77777777" w:rsidR="006637A5" w:rsidRPr="00A4338B" w:rsidRDefault="006637A5" w:rsidP="006637A5">
            <w:pPr>
              <w:spacing w:after="0"/>
              <w:rPr>
                <w:ins w:id="2355" w:author="Author"/>
                <w:rFonts w:eastAsia="Times New Roman"/>
                <w:lang w:val="en-GB" w:eastAsia="es-ES"/>
              </w:rPr>
            </w:pPr>
            <w:ins w:id="2356" w:author="Author">
              <w:r w:rsidRPr="00A4338B">
                <w:rPr>
                  <w:rFonts w:eastAsia="Times New Roman"/>
                  <w:lang w:val="en-GB" w:eastAsia="es-ES"/>
                </w:rPr>
                <w:t>4 - No adjustment</w:t>
              </w:r>
            </w:ins>
          </w:p>
          <w:p w14:paraId="5CD9DB94" w14:textId="77777777" w:rsidR="006637A5" w:rsidRPr="00A4338B" w:rsidRDefault="006637A5" w:rsidP="006637A5">
            <w:pPr>
              <w:spacing w:after="0"/>
              <w:rPr>
                <w:ins w:id="2357" w:author="Author"/>
                <w:rFonts w:eastAsia="Times New Roman"/>
                <w:lang w:val="en-GB" w:eastAsia="es-ES"/>
              </w:rPr>
            </w:pPr>
          </w:p>
          <w:p w14:paraId="2CC9A3F2" w14:textId="77777777" w:rsidR="006637A5" w:rsidRPr="00A4338B" w:rsidRDefault="006637A5" w:rsidP="006637A5">
            <w:pPr>
              <w:spacing w:after="0"/>
              <w:rPr>
                <w:ins w:id="2358" w:author="Author"/>
                <w:rFonts w:eastAsia="Times New Roman"/>
                <w:lang w:val="en-GB" w:eastAsia="es-ES"/>
              </w:rPr>
            </w:pPr>
            <w:ins w:id="2359" w:author="Author">
              <w:r w:rsidRPr="00A4338B">
                <w:rPr>
                  <w:rFonts w:eastAsia="Times New Roman"/>
                  <w:lang w:val="en-GB" w:eastAsia="es-ES"/>
                </w:rPr>
                <w:t xml:space="preserve">When the undertaking has no RFF (or have only RFF under article 304 of </w:t>
              </w:r>
              <w:r w:rsidRPr="00A4338B">
                <w:rPr>
                  <w:lang w:val="en-GB"/>
                </w:rPr>
                <w:t>Directive 2009/138/EC</w:t>
              </w:r>
              <w:r w:rsidRPr="00A4338B">
                <w:rPr>
                  <w:rFonts w:eastAsia="Times New Roman"/>
                  <w:lang w:val="en-GB" w:eastAsia="es-ES"/>
                </w:rPr>
                <w:t>) it shall select option 4.</w:t>
              </w:r>
            </w:ins>
          </w:p>
          <w:p w14:paraId="4EA332F6" w14:textId="77777777" w:rsidR="006637A5" w:rsidRPr="00A4338B" w:rsidRDefault="006637A5" w:rsidP="006637A5">
            <w:pPr>
              <w:spacing w:after="0"/>
              <w:rPr>
                <w:ins w:id="2360" w:author="Author"/>
                <w:rFonts w:eastAsia="Times New Roman"/>
                <w:lang w:val="en-GB" w:eastAsia="es-ES"/>
              </w:rPr>
            </w:pPr>
          </w:p>
          <w:p w14:paraId="65E6DC1C" w14:textId="72C07B4D" w:rsidR="006637A5" w:rsidRPr="00A4338B" w:rsidRDefault="006637A5" w:rsidP="006637A5">
            <w:pPr>
              <w:spacing w:after="0"/>
              <w:rPr>
                <w:ins w:id="2361" w:author="Author"/>
                <w:rFonts w:eastAsia="Times New Roman"/>
                <w:lang w:val="en-GB" w:eastAsia="es-ES"/>
              </w:rPr>
            </w:pPr>
            <w:ins w:id="2362" w:author="Author">
              <w:r w:rsidRPr="00A4338B">
                <w:rPr>
                  <w:rFonts w:eastAsia="Times New Roman"/>
                  <w:lang w:val="en-GB" w:eastAsia="es-ES"/>
                </w:rPr>
                <w:t>Applicable only for partial internal models.</w:t>
              </w:r>
            </w:ins>
          </w:p>
        </w:tc>
      </w:tr>
      <w:tr w:rsidR="006637A5" w:rsidRPr="00A4338B" w14:paraId="0D599983" w14:textId="77777777" w:rsidTr="00175CD5">
        <w:trPr>
          <w:trHeight w:val="416"/>
          <w:ins w:id="2363"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11365FED" w14:textId="7D2E42AA" w:rsidR="006637A5" w:rsidRPr="00A4338B" w:rsidRDefault="006637A5" w:rsidP="006637A5">
            <w:pPr>
              <w:spacing w:after="0"/>
              <w:rPr>
                <w:ins w:id="2364" w:author="Author"/>
                <w:rFonts w:eastAsia="Times New Roman"/>
                <w:lang w:val="en-GB" w:eastAsia="es-ES"/>
              </w:rPr>
            </w:pPr>
            <w:ins w:id="2365" w:author="Author">
              <w:r w:rsidRPr="00A4338B">
                <w:rPr>
                  <w:rFonts w:eastAsia="Times New Roman"/>
                  <w:lang w:val="en-GB" w:eastAsia="es-ES"/>
                </w:rPr>
                <w:t>R0460/C0100</w:t>
              </w:r>
            </w:ins>
          </w:p>
        </w:tc>
        <w:tc>
          <w:tcPr>
            <w:tcW w:w="2386" w:type="dxa"/>
            <w:tcBorders>
              <w:top w:val="single" w:sz="4" w:space="0" w:color="auto"/>
              <w:left w:val="nil"/>
              <w:bottom w:val="single" w:sz="4" w:space="0" w:color="auto"/>
              <w:right w:val="single" w:sz="4" w:space="0" w:color="auto"/>
            </w:tcBorders>
            <w:shd w:val="clear" w:color="auto" w:fill="auto"/>
          </w:tcPr>
          <w:p w14:paraId="6E0ABBD8" w14:textId="049C0E70" w:rsidR="006637A5" w:rsidRPr="00A4338B" w:rsidRDefault="006637A5" w:rsidP="006637A5">
            <w:pPr>
              <w:spacing w:after="0"/>
              <w:rPr>
                <w:ins w:id="2366" w:author="Author"/>
                <w:rFonts w:eastAsia="Times New Roman"/>
                <w:lang w:val="en-GB" w:eastAsia="es-ES"/>
              </w:rPr>
            </w:pPr>
            <w:ins w:id="2367" w:author="Author">
              <w:r w:rsidRPr="00A4338B">
                <w:rPr>
                  <w:rFonts w:eastAsia="Times New Roman"/>
                  <w:lang w:val="en-GB" w:eastAsia="es-ES"/>
                </w:rPr>
                <w:t>Net future discretionary benefits</w:t>
              </w:r>
            </w:ins>
          </w:p>
        </w:tc>
        <w:tc>
          <w:tcPr>
            <w:tcW w:w="4764" w:type="dxa"/>
            <w:tcBorders>
              <w:top w:val="single" w:sz="4" w:space="0" w:color="auto"/>
              <w:left w:val="nil"/>
              <w:bottom w:val="single" w:sz="4" w:space="0" w:color="auto"/>
              <w:right w:val="single" w:sz="4" w:space="0" w:color="auto"/>
            </w:tcBorders>
            <w:shd w:val="clear" w:color="auto" w:fill="auto"/>
          </w:tcPr>
          <w:p w14:paraId="2CD548E1" w14:textId="6B8C3731" w:rsidR="006637A5" w:rsidRPr="00A4338B" w:rsidRDefault="006637A5" w:rsidP="006637A5">
            <w:pPr>
              <w:spacing w:after="0"/>
              <w:rPr>
                <w:ins w:id="2368" w:author="Author"/>
                <w:rFonts w:eastAsia="Times New Roman"/>
                <w:lang w:val="en-GB" w:eastAsia="es-ES"/>
              </w:rPr>
            </w:pPr>
            <w:ins w:id="2369" w:author="Author">
              <w:r w:rsidRPr="00A4338B">
                <w:rPr>
                  <w:rFonts w:eastAsia="Times New Roman"/>
                  <w:lang w:val="en-GB" w:eastAsia="es-ES"/>
                </w:rPr>
                <w:t>Amount of technical provisions without risk margin in relation to future discretionary benefits net of reinsurance.</w:t>
              </w:r>
            </w:ins>
          </w:p>
        </w:tc>
      </w:tr>
      <w:tr w:rsidR="006637A5" w:rsidRPr="00A4338B" w14:paraId="6827921A" w14:textId="77777777" w:rsidTr="00175CD5">
        <w:trPr>
          <w:trHeight w:val="416"/>
          <w:ins w:id="2370"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326A4C5F" w14:textId="129B5157" w:rsidR="006637A5" w:rsidRPr="00A4338B" w:rsidRDefault="006637A5" w:rsidP="006637A5">
            <w:pPr>
              <w:spacing w:after="0"/>
              <w:rPr>
                <w:ins w:id="2371" w:author="Author"/>
                <w:rFonts w:eastAsia="Times New Roman"/>
                <w:lang w:val="en-GB" w:eastAsia="es-ES"/>
              </w:rPr>
            </w:pPr>
            <w:ins w:id="2372" w:author="Author">
              <w:r w:rsidRPr="00A4338B">
                <w:rPr>
                  <w:rFonts w:eastAsia="Times New Roman"/>
                  <w:lang w:val="en-GB" w:eastAsia="es-ES"/>
                </w:rPr>
                <w:t>R0470/C0100</w:t>
              </w:r>
            </w:ins>
          </w:p>
        </w:tc>
        <w:tc>
          <w:tcPr>
            <w:tcW w:w="2386" w:type="dxa"/>
            <w:tcBorders>
              <w:top w:val="single" w:sz="4" w:space="0" w:color="auto"/>
              <w:left w:val="nil"/>
              <w:bottom w:val="single" w:sz="4" w:space="0" w:color="auto"/>
              <w:right w:val="single" w:sz="4" w:space="0" w:color="auto"/>
            </w:tcBorders>
            <w:shd w:val="clear" w:color="auto" w:fill="auto"/>
          </w:tcPr>
          <w:p w14:paraId="3300968E" w14:textId="2548E10F" w:rsidR="006637A5" w:rsidRPr="00A4338B" w:rsidRDefault="006637A5" w:rsidP="006637A5">
            <w:pPr>
              <w:spacing w:after="0"/>
              <w:rPr>
                <w:ins w:id="2373" w:author="Author"/>
                <w:rFonts w:eastAsia="Times New Roman"/>
                <w:lang w:val="en-GB" w:eastAsia="es-ES"/>
              </w:rPr>
            </w:pPr>
            <w:ins w:id="2374" w:author="Author">
              <w:r w:rsidRPr="00A4338B">
                <w:rPr>
                  <w:rFonts w:eastAsia="Times New Roman"/>
                  <w:lang w:val="en-GB" w:eastAsia="es-ES"/>
                </w:rPr>
                <w:t>Minimum consolidated group solvency capital requirement</w:t>
              </w:r>
            </w:ins>
          </w:p>
        </w:tc>
        <w:tc>
          <w:tcPr>
            <w:tcW w:w="4764" w:type="dxa"/>
            <w:tcBorders>
              <w:top w:val="single" w:sz="4" w:space="0" w:color="auto"/>
              <w:left w:val="nil"/>
              <w:bottom w:val="single" w:sz="4" w:space="0" w:color="auto"/>
              <w:right w:val="single" w:sz="4" w:space="0" w:color="auto"/>
            </w:tcBorders>
            <w:shd w:val="clear" w:color="auto" w:fill="auto"/>
          </w:tcPr>
          <w:p w14:paraId="389C8859" w14:textId="1EA748AA" w:rsidR="006637A5" w:rsidRPr="00A4338B" w:rsidRDefault="006637A5" w:rsidP="006637A5">
            <w:pPr>
              <w:spacing w:after="0"/>
              <w:rPr>
                <w:ins w:id="2375" w:author="Author"/>
                <w:rFonts w:eastAsia="Times New Roman"/>
                <w:lang w:val="en-GB" w:eastAsia="es-ES"/>
              </w:rPr>
            </w:pPr>
            <w:ins w:id="2376" w:author="Author">
              <w:r w:rsidRPr="00A4338B">
                <w:rPr>
                  <w:rFonts w:eastAsia="Times New Roman"/>
                  <w:lang w:val="en-GB" w:eastAsia="es-ES"/>
                </w:rPr>
                <w:t>Amount of the minimum consolidated group Solvency Capital Requirement as stated in art. 230 of Directive 2009/138/EC. This item is applicable to group reporting only.</w:t>
              </w:r>
            </w:ins>
          </w:p>
        </w:tc>
      </w:tr>
      <w:tr w:rsidR="006637A5" w:rsidRPr="00A4338B" w14:paraId="4DD22153" w14:textId="77777777" w:rsidTr="00175CD5">
        <w:trPr>
          <w:trHeight w:val="416"/>
          <w:ins w:id="2377"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3E365891" w14:textId="155FFE31" w:rsidR="006637A5" w:rsidRPr="00A4338B" w:rsidRDefault="006637A5" w:rsidP="006637A5">
            <w:pPr>
              <w:spacing w:after="0"/>
              <w:rPr>
                <w:ins w:id="2378" w:author="Author"/>
                <w:rFonts w:eastAsia="Times New Roman"/>
                <w:lang w:val="en-GB" w:eastAsia="es-ES"/>
              </w:rPr>
            </w:pPr>
            <w:ins w:id="2379" w:author="Author">
              <w:r w:rsidRPr="00A4338B">
                <w:rPr>
                  <w:rFonts w:eastAsia="Times New Roman"/>
                  <w:lang w:val="en-GB" w:eastAsia="es-ES"/>
                </w:rPr>
                <w:lastRenderedPageBreak/>
                <w:t>R0500/C0100</w:t>
              </w:r>
            </w:ins>
          </w:p>
        </w:tc>
        <w:tc>
          <w:tcPr>
            <w:tcW w:w="2386" w:type="dxa"/>
            <w:tcBorders>
              <w:top w:val="single" w:sz="4" w:space="0" w:color="auto"/>
              <w:left w:val="nil"/>
              <w:bottom w:val="single" w:sz="4" w:space="0" w:color="auto"/>
              <w:right w:val="single" w:sz="4" w:space="0" w:color="auto"/>
            </w:tcBorders>
            <w:shd w:val="clear" w:color="auto" w:fill="auto"/>
          </w:tcPr>
          <w:p w14:paraId="45F08938" w14:textId="3ABA27B4" w:rsidR="006637A5" w:rsidRPr="00A4338B" w:rsidRDefault="006637A5" w:rsidP="006637A5">
            <w:pPr>
              <w:spacing w:after="0"/>
              <w:rPr>
                <w:ins w:id="2380" w:author="Author"/>
                <w:rFonts w:eastAsia="Times New Roman"/>
                <w:lang w:val="en-GB" w:eastAsia="es-ES"/>
              </w:rPr>
            </w:pPr>
            <w:ins w:id="2381" w:author="Author">
              <w:r w:rsidRPr="00A4338B">
                <w:rPr>
                  <w:rFonts w:eastAsia="Times New Roman"/>
                  <w:lang w:val="en-GB" w:eastAsia="es-ES"/>
                </w:rPr>
                <w:t>Capital requirement for other financial sectors (Non-insurance capital requirements)</w:t>
              </w:r>
            </w:ins>
          </w:p>
        </w:tc>
        <w:tc>
          <w:tcPr>
            <w:tcW w:w="4764" w:type="dxa"/>
            <w:tcBorders>
              <w:top w:val="single" w:sz="4" w:space="0" w:color="auto"/>
              <w:left w:val="nil"/>
              <w:bottom w:val="single" w:sz="4" w:space="0" w:color="auto"/>
              <w:right w:val="single" w:sz="4" w:space="0" w:color="auto"/>
            </w:tcBorders>
            <w:shd w:val="clear" w:color="auto" w:fill="auto"/>
          </w:tcPr>
          <w:p w14:paraId="1291FC36" w14:textId="77777777" w:rsidR="006637A5" w:rsidRPr="00A4338B" w:rsidRDefault="006637A5" w:rsidP="006637A5">
            <w:pPr>
              <w:spacing w:after="0"/>
              <w:rPr>
                <w:ins w:id="2382" w:author="Author"/>
                <w:rFonts w:eastAsia="Times New Roman"/>
                <w:lang w:val="en-GB" w:eastAsia="es-ES"/>
              </w:rPr>
            </w:pPr>
            <w:ins w:id="2383" w:author="Author">
              <w:r w:rsidRPr="00A4338B">
                <w:rPr>
                  <w:rFonts w:eastAsia="Times New Roman"/>
                  <w:lang w:val="en-GB" w:eastAsia="es-ES"/>
                </w:rPr>
                <w:t xml:space="preserve">Amount of capital requirement for other financial sectors. </w:t>
              </w:r>
            </w:ins>
          </w:p>
          <w:p w14:paraId="0585529A" w14:textId="77777777" w:rsidR="006637A5" w:rsidRPr="00A4338B" w:rsidRDefault="006637A5" w:rsidP="006637A5">
            <w:pPr>
              <w:spacing w:after="0"/>
              <w:rPr>
                <w:ins w:id="2384" w:author="Author"/>
                <w:rFonts w:eastAsia="Times New Roman"/>
                <w:lang w:val="en-GB" w:eastAsia="es-ES"/>
              </w:rPr>
            </w:pPr>
          </w:p>
          <w:p w14:paraId="37CCFB51" w14:textId="522FF893" w:rsidR="006637A5" w:rsidRPr="00A4338B" w:rsidRDefault="006637A5" w:rsidP="006637A5">
            <w:pPr>
              <w:spacing w:after="0"/>
              <w:rPr>
                <w:ins w:id="2385" w:author="Author"/>
                <w:rFonts w:eastAsia="Times New Roman"/>
                <w:lang w:val="en-GB" w:eastAsia="es-ES"/>
              </w:rPr>
            </w:pPr>
            <w:ins w:id="2386" w:author="Author">
              <w:r w:rsidRPr="00A4338B">
                <w:rPr>
                  <w:rFonts w:eastAsia="Times New Roman"/>
                  <w:lang w:val="en-GB" w:eastAsia="es-ES"/>
                </w:rPr>
                <w:t xml:space="preserve">This item is only applicable to group reporting where the group includes an undertaking which is subject to non-insurance capital requirements, such as a bank, and is the capital requirement calculated in accordance with the appropriate requirements. </w:t>
              </w:r>
            </w:ins>
          </w:p>
        </w:tc>
      </w:tr>
      <w:tr w:rsidR="006637A5" w:rsidRPr="00A4338B" w14:paraId="062E9D3C" w14:textId="77777777" w:rsidTr="00175CD5">
        <w:trPr>
          <w:trHeight w:val="416"/>
          <w:ins w:id="2387"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0D52ADD0" w14:textId="170C694A" w:rsidR="006637A5" w:rsidRPr="00A4338B" w:rsidRDefault="006637A5" w:rsidP="006637A5">
            <w:pPr>
              <w:spacing w:after="0"/>
              <w:rPr>
                <w:ins w:id="2388" w:author="Author"/>
                <w:rFonts w:eastAsia="Times New Roman"/>
                <w:lang w:val="en-GB" w:eastAsia="es-ES"/>
              </w:rPr>
            </w:pPr>
            <w:ins w:id="2389" w:author="Author">
              <w:r w:rsidRPr="00A4338B">
                <w:rPr>
                  <w:rFonts w:eastAsia="Times New Roman"/>
                  <w:lang w:val="en-GB" w:eastAsia="es-ES"/>
                </w:rPr>
                <w:t>R0510/C0100</w:t>
              </w:r>
            </w:ins>
          </w:p>
        </w:tc>
        <w:tc>
          <w:tcPr>
            <w:tcW w:w="2386" w:type="dxa"/>
            <w:tcBorders>
              <w:top w:val="single" w:sz="4" w:space="0" w:color="auto"/>
              <w:left w:val="nil"/>
              <w:bottom w:val="single" w:sz="4" w:space="0" w:color="auto"/>
              <w:right w:val="single" w:sz="4" w:space="0" w:color="auto"/>
            </w:tcBorders>
            <w:shd w:val="clear" w:color="auto" w:fill="auto"/>
          </w:tcPr>
          <w:p w14:paraId="37E2C407" w14:textId="4CD3F326" w:rsidR="006637A5" w:rsidRPr="00A4338B" w:rsidRDefault="006637A5" w:rsidP="006637A5">
            <w:pPr>
              <w:spacing w:after="0"/>
              <w:rPr>
                <w:ins w:id="2390" w:author="Author"/>
                <w:rFonts w:eastAsia="Times New Roman"/>
                <w:lang w:val="en-GB" w:eastAsia="es-ES"/>
              </w:rPr>
            </w:pPr>
            <w:ins w:id="2391" w:author="Author">
              <w:r w:rsidRPr="00A4338B">
                <w:rPr>
                  <w:rFonts w:eastAsia="Times New Roman"/>
                  <w:lang w:val="en-GB" w:eastAsia="es-ES"/>
                </w:rPr>
                <w:t>Capital requirement for other financial sectors (Non-insurance capital requirements) - Credit</w:t>
              </w:r>
              <w:del w:id="2392" w:author="Author">
                <w:r w:rsidRPr="00A4338B" w:rsidDel="00EF1ED3">
                  <w:rPr>
                    <w:rFonts w:eastAsia="Times New Roman"/>
                    <w:lang w:val="en-GB" w:eastAsia="es-ES"/>
                  </w:rPr>
                  <w:delText xml:space="preserve"> </w:delText>
                </w:r>
              </w:del>
              <w:r w:rsidRPr="00A4338B">
                <w:rPr>
                  <w:rFonts w:eastAsia="Times New Roman"/>
                  <w:lang w:val="en-GB" w:eastAsia="es-ES"/>
                </w:rPr>
                <w:t xml:space="preserve"> institutions, investment firms and financial institutions, alternative investment funds managers, UCITS management companies</w:t>
              </w:r>
            </w:ins>
          </w:p>
        </w:tc>
        <w:tc>
          <w:tcPr>
            <w:tcW w:w="4764" w:type="dxa"/>
            <w:tcBorders>
              <w:top w:val="single" w:sz="4" w:space="0" w:color="auto"/>
              <w:left w:val="nil"/>
              <w:bottom w:val="single" w:sz="4" w:space="0" w:color="auto"/>
              <w:right w:val="single" w:sz="4" w:space="0" w:color="auto"/>
            </w:tcBorders>
            <w:shd w:val="clear" w:color="auto" w:fill="auto"/>
          </w:tcPr>
          <w:p w14:paraId="13370053" w14:textId="77777777" w:rsidR="006637A5" w:rsidRPr="00A4338B" w:rsidRDefault="006637A5" w:rsidP="006637A5">
            <w:pPr>
              <w:spacing w:after="0"/>
              <w:rPr>
                <w:ins w:id="2393" w:author="Author"/>
                <w:rFonts w:eastAsia="Times New Roman"/>
                <w:lang w:val="en-GB" w:eastAsia="es-ES"/>
              </w:rPr>
            </w:pPr>
            <w:ins w:id="2394" w:author="Author">
              <w:r w:rsidRPr="00A4338B">
                <w:rPr>
                  <w:rFonts w:eastAsia="Times New Roman"/>
                  <w:lang w:val="en-GB" w:eastAsia="es-ES"/>
                </w:rPr>
                <w:t xml:space="preserve">Amount of capital requirement for credit institutions, investment firms and financial institutions. </w:t>
              </w:r>
            </w:ins>
          </w:p>
          <w:p w14:paraId="401432FD" w14:textId="77777777" w:rsidR="006637A5" w:rsidRPr="00A4338B" w:rsidRDefault="006637A5" w:rsidP="006637A5">
            <w:pPr>
              <w:spacing w:after="0"/>
              <w:rPr>
                <w:ins w:id="2395" w:author="Author"/>
                <w:rFonts w:eastAsia="Times New Roman"/>
                <w:lang w:val="en-GB" w:eastAsia="es-ES"/>
              </w:rPr>
            </w:pPr>
          </w:p>
          <w:p w14:paraId="1187149E" w14:textId="319E0AAD" w:rsidR="006637A5" w:rsidRPr="00A4338B" w:rsidRDefault="006637A5" w:rsidP="006637A5">
            <w:pPr>
              <w:spacing w:after="0"/>
              <w:rPr>
                <w:ins w:id="2396" w:author="Author"/>
                <w:rFonts w:eastAsia="Times New Roman"/>
                <w:lang w:val="en-GB" w:eastAsia="es-ES"/>
              </w:rPr>
            </w:pPr>
            <w:ins w:id="2397" w:author="Author">
              <w:r w:rsidRPr="00A4338B">
                <w:rPr>
                  <w:rFonts w:eastAsia="Times New Roman"/>
                  <w:lang w:val="en-GB" w:eastAsia="es-ES"/>
                </w:rPr>
                <w:t xml:space="preserve">This item is only applicable to group reporting where the group includes undertakings which are credit institutions, investment firms and financial institutions, alternative investment funds managers, UCITS management companies and they are subject to capital requirements, calculated in accordance with the relevant sectoral rules. </w:t>
              </w:r>
            </w:ins>
          </w:p>
        </w:tc>
      </w:tr>
      <w:tr w:rsidR="006637A5" w:rsidRPr="00A4338B" w14:paraId="2F2224D3" w14:textId="77777777" w:rsidTr="00175CD5">
        <w:trPr>
          <w:trHeight w:val="416"/>
          <w:ins w:id="2398"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5FDA97C5" w14:textId="505D9806" w:rsidR="006637A5" w:rsidRPr="00A4338B" w:rsidRDefault="006637A5" w:rsidP="006637A5">
            <w:pPr>
              <w:spacing w:after="0"/>
              <w:rPr>
                <w:ins w:id="2399" w:author="Author"/>
                <w:rFonts w:eastAsia="Times New Roman"/>
                <w:lang w:val="en-GB" w:eastAsia="es-ES"/>
              </w:rPr>
            </w:pPr>
            <w:ins w:id="2400" w:author="Author">
              <w:r w:rsidRPr="00A4338B">
                <w:rPr>
                  <w:rFonts w:eastAsia="Times New Roman"/>
                  <w:lang w:val="en-GB" w:eastAsia="es-ES"/>
                </w:rPr>
                <w:t>R0520/C0100</w:t>
              </w:r>
            </w:ins>
          </w:p>
        </w:tc>
        <w:tc>
          <w:tcPr>
            <w:tcW w:w="2386" w:type="dxa"/>
            <w:tcBorders>
              <w:top w:val="single" w:sz="4" w:space="0" w:color="auto"/>
              <w:left w:val="nil"/>
              <w:bottom w:val="single" w:sz="4" w:space="0" w:color="auto"/>
              <w:right w:val="single" w:sz="4" w:space="0" w:color="auto"/>
            </w:tcBorders>
            <w:shd w:val="clear" w:color="auto" w:fill="auto"/>
          </w:tcPr>
          <w:p w14:paraId="5FFD5022" w14:textId="0C7CC0E1" w:rsidR="006637A5" w:rsidRPr="00A4338B" w:rsidRDefault="006637A5" w:rsidP="006637A5">
            <w:pPr>
              <w:spacing w:after="0"/>
              <w:rPr>
                <w:ins w:id="2401" w:author="Author"/>
                <w:rFonts w:eastAsia="Times New Roman"/>
                <w:lang w:val="en-GB" w:eastAsia="es-ES"/>
              </w:rPr>
            </w:pPr>
            <w:ins w:id="2402" w:author="Author">
              <w:r w:rsidRPr="00A4338B">
                <w:rPr>
                  <w:rFonts w:eastAsia="Times New Roman"/>
                  <w:lang w:val="en-GB" w:eastAsia="es-ES"/>
                </w:rPr>
                <w:t>Capital requirement for other financial sectors (Non-insurance capital requirements) - Institutions for occupational retirement provisions</w:t>
              </w:r>
            </w:ins>
          </w:p>
        </w:tc>
        <w:tc>
          <w:tcPr>
            <w:tcW w:w="4764" w:type="dxa"/>
            <w:tcBorders>
              <w:top w:val="single" w:sz="4" w:space="0" w:color="auto"/>
              <w:left w:val="nil"/>
              <w:bottom w:val="single" w:sz="4" w:space="0" w:color="auto"/>
              <w:right w:val="single" w:sz="4" w:space="0" w:color="auto"/>
            </w:tcBorders>
            <w:shd w:val="clear" w:color="auto" w:fill="auto"/>
          </w:tcPr>
          <w:p w14:paraId="290032A2" w14:textId="77777777" w:rsidR="006637A5" w:rsidRPr="00A4338B" w:rsidRDefault="006637A5" w:rsidP="006637A5">
            <w:pPr>
              <w:spacing w:after="0"/>
              <w:rPr>
                <w:ins w:id="2403" w:author="Author"/>
                <w:rFonts w:eastAsia="Times New Roman"/>
                <w:lang w:val="en-GB" w:eastAsia="es-ES"/>
              </w:rPr>
            </w:pPr>
            <w:ins w:id="2404" w:author="Author">
              <w:r w:rsidRPr="00A4338B">
                <w:rPr>
                  <w:rFonts w:eastAsia="Times New Roman"/>
                  <w:lang w:val="en-GB" w:eastAsia="es-ES"/>
                </w:rPr>
                <w:t xml:space="preserve">Amount of capital requirement for institutions for occupational retirement provisions. </w:t>
              </w:r>
            </w:ins>
          </w:p>
          <w:p w14:paraId="07A341DA" w14:textId="77777777" w:rsidR="006637A5" w:rsidRPr="00A4338B" w:rsidRDefault="006637A5" w:rsidP="006637A5">
            <w:pPr>
              <w:spacing w:after="0"/>
              <w:rPr>
                <w:ins w:id="2405" w:author="Author"/>
                <w:rFonts w:eastAsia="Times New Roman"/>
                <w:lang w:val="en-GB" w:eastAsia="es-ES"/>
              </w:rPr>
            </w:pPr>
          </w:p>
          <w:p w14:paraId="13F813F4" w14:textId="4B6A842D" w:rsidR="006637A5" w:rsidRPr="00A4338B" w:rsidRDefault="006637A5" w:rsidP="006637A5">
            <w:pPr>
              <w:spacing w:after="0"/>
              <w:rPr>
                <w:ins w:id="2406" w:author="Author"/>
                <w:rFonts w:eastAsia="Times New Roman"/>
                <w:lang w:val="en-GB" w:eastAsia="es-ES"/>
              </w:rPr>
            </w:pPr>
            <w:ins w:id="2407" w:author="Author">
              <w:r w:rsidRPr="00A4338B">
                <w:rPr>
                  <w:rFonts w:eastAsia="Times New Roman"/>
                  <w:lang w:val="en-GB" w:eastAsia="es-ES"/>
                </w:rPr>
                <w:t xml:space="preserve">This item is only applicable to group reporting where the group includes undertaking which are institutions for occupational retirement provision and subject to non-insurance capital requirements calculated in accordance with the relevant sectoral rules. </w:t>
              </w:r>
            </w:ins>
          </w:p>
        </w:tc>
      </w:tr>
      <w:tr w:rsidR="006637A5" w:rsidRPr="00A4338B" w14:paraId="6FF06BFA" w14:textId="77777777" w:rsidTr="00175CD5">
        <w:trPr>
          <w:trHeight w:val="416"/>
          <w:ins w:id="2408"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6768872D" w14:textId="6A048B8D" w:rsidR="006637A5" w:rsidRPr="00A4338B" w:rsidRDefault="006637A5" w:rsidP="006637A5">
            <w:pPr>
              <w:spacing w:after="0"/>
              <w:rPr>
                <w:ins w:id="2409" w:author="Author"/>
                <w:rFonts w:eastAsia="Times New Roman"/>
                <w:lang w:val="en-GB" w:eastAsia="es-ES"/>
              </w:rPr>
            </w:pPr>
            <w:ins w:id="2410" w:author="Author">
              <w:r w:rsidRPr="00A4338B">
                <w:rPr>
                  <w:rFonts w:eastAsia="Times New Roman"/>
                  <w:lang w:val="en-GB" w:eastAsia="es-ES"/>
                </w:rPr>
                <w:t>R0530/C0100</w:t>
              </w:r>
            </w:ins>
          </w:p>
        </w:tc>
        <w:tc>
          <w:tcPr>
            <w:tcW w:w="2386" w:type="dxa"/>
            <w:tcBorders>
              <w:top w:val="single" w:sz="4" w:space="0" w:color="auto"/>
              <w:left w:val="nil"/>
              <w:bottom w:val="single" w:sz="4" w:space="0" w:color="auto"/>
              <w:right w:val="single" w:sz="4" w:space="0" w:color="auto"/>
            </w:tcBorders>
            <w:shd w:val="clear" w:color="auto" w:fill="auto"/>
          </w:tcPr>
          <w:p w14:paraId="3016C80E" w14:textId="7B7B77BE" w:rsidR="006637A5" w:rsidRPr="00A4338B" w:rsidRDefault="006637A5" w:rsidP="006637A5">
            <w:pPr>
              <w:spacing w:after="0"/>
              <w:rPr>
                <w:ins w:id="2411" w:author="Author"/>
                <w:rFonts w:eastAsia="Times New Roman"/>
                <w:lang w:val="en-GB" w:eastAsia="es-ES"/>
              </w:rPr>
            </w:pPr>
            <w:ins w:id="2412" w:author="Author">
              <w:r w:rsidRPr="00A4338B">
                <w:rPr>
                  <w:rFonts w:eastAsia="Times New Roman"/>
                  <w:lang w:val="en-GB" w:eastAsia="es-ES"/>
                </w:rPr>
                <w:t>Capital requirement for other financial sectors (Non-insurance capital requirements) - Capital requirement for non-regulated undertakings carrying out financial activities</w:t>
              </w:r>
            </w:ins>
          </w:p>
        </w:tc>
        <w:tc>
          <w:tcPr>
            <w:tcW w:w="4764" w:type="dxa"/>
            <w:tcBorders>
              <w:top w:val="single" w:sz="4" w:space="0" w:color="auto"/>
              <w:left w:val="nil"/>
              <w:bottom w:val="single" w:sz="4" w:space="0" w:color="auto"/>
              <w:right w:val="single" w:sz="4" w:space="0" w:color="auto"/>
            </w:tcBorders>
            <w:shd w:val="clear" w:color="auto" w:fill="auto"/>
          </w:tcPr>
          <w:p w14:paraId="35D9914E" w14:textId="5CF5ED2F" w:rsidR="006637A5" w:rsidRPr="00A4338B" w:rsidRDefault="006637A5" w:rsidP="006637A5">
            <w:pPr>
              <w:spacing w:after="0"/>
              <w:rPr>
                <w:ins w:id="2413" w:author="Author"/>
                <w:rFonts w:eastAsia="Times New Roman"/>
                <w:lang w:val="en-GB" w:eastAsia="es-ES"/>
              </w:rPr>
            </w:pPr>
            <w:ins w:id="2414" w:author="Author">
              <w:r w:rsidRPr="00A4338B">
                <w:rPr>
                  <w:rFonts w:eastAsia="Times New Roman"/>
                  <w:lang w:val="en-GB" w:eastAsia="es-ES"/>
                </w:rPr>
                <w:t>Amount of capital requirement for non-regulated undertakings carrying out financial activities. This figure represents a notional solvency requirement, calculated if the relevant sectoral rules were to be applied.</w:t>
              </w:r>
            </w:ins>
          </w:p>
          <w:p w14:paraId="76A837FF" w14:textId="77777777" w:rsidR="006637A5" w:rsidRPr="00A4338B" w:rsidRDefault="006637A5" w:rsidP="006637A5">
            <w:pPr>
              <w:spacing w:after="0"/>
              <w:rPr>
                <w:ins w:id="2415" w:author="Author"/>
                <w:rFonts w:eastAsia="Times New Roman"/>
                <w:lang w:val="en-GB" w:eastAsia="es-ES"/>
              </w:rPr>
            </w:pPr>
          </w:p>
          <w:p w14:paraId="750585F1" w14:textId="1E66D4F5" w:rsidR="006637A5" w:rsidRPr="00A4338B" w:rsidRDefault="006637A5" w:rsidP="006637A5">
            <w:pPr>
              <w:spacing w:after="0"/>
              <w:rPr>
                <w:ins w:id="2416" w:author="Author"/>
                <w:rFonts w:eastAsia="Times New Roman"/>
                <w:lang w:val="en-GB" w:eastAsia="es-ES"/>
              </w:rPr>
            </w:pPr>
            <w:ins w:id="2417" w:author="Author">
              <w:r w:rsidRPr="00A4338B">
                <w:rPr>
                  <w:rFonts w:eastAsia="Times New Roman"/>
                  <w:lang w:val="en-GB" w:eastAsia="es-ES"/>
                </w:rPr>
                <w:t xml:space="preserve">This item is only applicable to group reporting where the group includes undertakings which are non-regulated entities carrying out financial activities. </w:t>
              </w:r>
            </w:ins>
          </w:p>
        </w:tc>
      </w:tr>
      <w:tr w:rsidR="006637A5" w:rsidRPr="00A4338B" w14:paraId="5EE43A91" w14:textId="77777777" w:rsidTr="00175CD5">
        <w:trPr>
          <w:trHeight w:val="416"/>
          <w:ins w:id="2418"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3B1341FC" w14:textId="42CF1BB5" w:rsidR="006637A5" w:rsidRPr="00A4338B" w:rsidRDefault="006637A5" w:rsidP="006637A5">
            <w:pPr>
              <w:spacing w:after="0"/>
              <w:rPr>
                <w:ins w:id="2419" w:author="Author"/>
                <w:rFonts w:eastAsia="Times New Roman"/>
                <w:lang w:val="en-GB" w:eastAsia="es-ES"/>
              </w:rPr>
            </w:pPr>
            <w:ins w:id="2420" w:author="Author">
              <w:r w:rsidRPr="00A4338B">
                <w:rPr>
                  <w:rFonts w:eastAsia="Times New Roman"/>
                  <w:lang w:val="en-GB" w:eastAsia="es-ES"/>
                </w:rPr>
                <w:lastRenderedPageBreak/>
                <w:t>R0540/C0100</w:t>
              </w:r>
            </w:ins>
          </w:p>
        </w:tc>
        <w:tc>
          <w:tcPr>
            <w:tcW w:w="2386" w:type="dxa"/>
            <w:tcBorders>
              <w:top w:val="single" w:sz="4" w:space="0" w:color="auto"/>
              <w:left w:val="nil"/>
              <w:bottom w:val="single" w:sz="4" w:space="0" w:color="auto"/>
              <w:right w:val="single" w:sz="4" w:space="0" w:color="auto"/>
            </w:tcBorders>
            <w:shd w:val="clear" w:color="auto" w:fill="auto"/>
          </w:tcPr>
          <w:p w14:paraId="6CD740AD" w14:textId="7521BBDC" w:rsidR="006637A5" w:rsidRPr="00A4338B" w:rsidRDefault="006637A5" w:rsidP="006637A5">
            <w:pPr>
              <w:spacing w:after="0"/>
              <w:rPr>
                <w:ins w:id="2421" w:author="Author"/>
                <w:rFonts w:eastAsia="Times New Roman"/>
                <w:lang w:val="en-GB" w:eastAsia="es-ES"/>
              </w:rPr>
            </w:pPr>
            <w:ins w:id="2422" w:author="Author">
              <w:r w:rsidRPr="00A4338B">
                <w:rPr>
                  <w:rFonts w:eastAsia="Times New Roman"/>
                  <w:lang w:val="en-GB" w:eastAsia="es-ES"/>
                </w:rPr>
                <w:t>Capital requirement for non-controlled participation</w:t>
              </w:r>
            </w:ins>
          </w:p>
        </w:tc>
        <w:tc>
          <w:tcPr>
            <w:tcW w:w="4764" w:type="dxa"/>
            <w:tcBorders>
              <w:top w:val="single" w:sz="4" w:space="0" w:color="auto"/>
              <w:left w:val="nil"/>
              <w:bottom w:val="single" w:sz="4" w:space="0" w:color="auto"/>
              <w:right w:val="single" w:sz="4" w:space="0" w:color="auto"/>
            </w:tcBorders>
            <w:shd w:val="clear" w:color="auto" w:fill="auto"/>
          </w:tcPr>
          <w:p w14:paraId="45FB14B5" w14:textId="101BF9FD" w:rsidR="006637A5" w:rsidRPr="00A4338B" w:rsidRDefault="006637A5" w:rsidP="006637A5">
            <w:pPr>
              <w:spacing w:after="0"/>
              <w:rPr>
                <w:ins w:id="2423" w:author="Author"/>
                <w:rFonts w:eastAsia="Times New Roman"/>
                <w:lang w:val="en-GB" w:eastAsia="es-ES"/>
              </w:rPr>
            </w:pPr>
            <w:ins w:id="2424" w:author="Author">
              <w:r w:rsidRPr="00A4338B">
                <w:rPr>
                  <w:rFonts w:eastAsia="Times New Roman"/>
                  <w:lang w:val="en-GB" w:eastAsia="es-ES"/>
                </w:rPr>
                <w:t>Amount of the proportional share of the Solvency Capital Requirements of the related insurance and reinsurance undertakings and insurance holding companies or mixed financial holding companies which are not subsidiaries.</w:t>
              </w:r>
            </w:ins>
          </w:p>
          <w:p w14:paraId="4C564828" w14:textId="77777777" w:rsidR="006637A5" w:rsidRPr="00A4338B" w:rsidRDefault="006637A5" w:rsidP="006637A5">
            <w:pPr>
              <w:spacing w:after="0"/>
              <w:rPr>
                <w:ins w:id="2425" w:author="Author"/>
                <w:rFonts w:eastAsia="Times New Roman"/>
                <w:lang w:val="en-GB" w:eastAsia="es-ES"/>
              </w:rPr>
            </w:pPr>
            <w:ins w:id="2426" w:author="Author">
              <w:r w:rsidRPr="00A4338B">
                <w:rPr>
                  <w:rFonts w:eastAsia="Times New Roman"/>
                  <w:lang w:val="en-GB" w:eastAsia="es-ES"/>
                </w:rPr>
                <w:t xml:space="preserve"> </w:t>
              </w:r>
            </w:ins>
          </w:p>
          <w:p w14:paraId="18D92EC7" w14:textId="0960CE79" w:rsidR="006637A5" w:rsidRPr="00A4338B" w:rsidRDefault="006637A5">
            <w:pPr>
              <w:spacing w:after="0"/>
              <w:rPr>
                <w:ins w:id="2427" w:author="Author"/>
                <w:rFonts w:eastAsia="Times New Roman"/>
                <w:lang w:val="en-GB" w:eastAsia="es-ES"/>
              </w:rPr>
            </w:pPr>
            <w:ins w:id="2428" w:author="Author">
              <w:del w:id="2429" w:author="Author">
                <w:r w:rsidRPr="00A4338B" w:rsidDel="00175CD5">
                  <w:rPr>
                    <w:rFonts w:eastAsia="Times New Roman"/>
                    <w:lang w:val="en-GB" w:eastAsia="es-ES"/>
                  </w:rPr>
                  <w:delText>This item is only applicable to group reporting and corresponds, for those entities which are not subsidiaries, to the capital requirement calculated in accordance with Solvency 2.</w:delText>
                </w:r>
              </w:del>
            </w:ins>
          </w:p>
        </w:tc>
      </w:tr>
      <w:tr w:rsidR="006637A5" w:rsidRPr="00A4338B" w14:paraId="0D07D5D9" w14:textId="77777777" w:rsidTr="00175CD5">
        <w:trPr>
          <w:trHeight w:val="416"/>
          <w:ins w:id="2430"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180228CA" w14:textId="6C02C189" w:rsidR="006637A5" w:rsidRPr="00A4338B" w:rsidRDefault="006637A5" w:rsidP="006637A5">
            <w:pPr>
              <w:spacing w:after="0"/>
              <w:rPr>
                <w:ins w:id="2431" w:author="Author"/>
                <w:rFonts w:eastAsia="Times New Roman"/>
                <w:lang w:val="en-GB" w:eastAsia="es-ES"/>
              </w:rPr>
            </w:pPr>
            <w:ins w:id="2432" w:author="Author">
              <w:r w:rsidRPr="00A4338B">
                <w:rPr>
                  <w:rFonts w:eastAsia="Times New Roman"/>
                  <w:lang w:val="en-GB" w:eastAsia="es-ES"/>
                </w:rPr>
                <w:t>R0550/C0100</w:t>
              </w:r>
            </w:ins>
          </w:p>
        </w:tc>
        <w:tc>
          <w:tcPr>
            <w:tcW w:w="2386" w:type="dxa"/>
            <w:tcBorders>
              <w:top w:val="single" w:sz="4" w:space="0" w:color="auto"/>
              <w:left w:val="nil"/>
              <w:bottom w:val="single" w:sz="4" w:space="0" w:color="auto"/>
              <w:right w:val="single" w:sz="4" w:space="0" w:color="auto"/>
            </w:tcBorders>
            <w:shd w:val="clear" w:color="auto" w:fill="auto"/>
          </w:tcPr>
          <w:p w14:paraId="25E391D5" w14:textId="34117488" w:rsidR="006637A5" w:rsidRPr="00A4338B" w:rsidRDefault="006637A5" w:rsidP="006637A5">
            <w:pPr>
              <w:spacing w:after="0"/>
              <w:rPr>
                <w:ins w:id="2433" w:author="Author"/>
                <w:rFonts w:eastAsia="Times New Roman"/>
                <w:lang w:val="en-GB" w:eastAsia="es-ES"/>
              </w:rPr>
            </w:pPr>
            <w:ins w:id="2434" w:author="Author">
              <w:r w:rsidRPr="00A4338B">
                <w:rPr>
                  <w:rFonts w:eastAsia="Times New Roman"/>
                  <w:lang w:val="en-GB" w:eastAsia="es-ES"/>
                </w:rPr>
                <w:t>Capital requirement for residual undertakings</w:t>
              </w:r>
            </w:ins>
          </w:p>
        </w:tc>
        <w:tc>
          <w:tcPr>
            <w:tcW w:w="4764" w:type="dxa"/>
            <w:tcBorders>
              <w:top w:val="single" w:sz="4" w:space="0" w:color="auto"/>
              <w:left w:val="nil"/>
              <w:bottom w:val="single" w:sz="4" w:space="0" w:color="auto"/>
              <w:right w:val="single" w:sz="4" w:space="0" w:color="auto"/>
            </w:tcBorders>
            <w:shd w:val="clear" w:color="auto" w:fill="auto"/>
          </w:tcPr>
          <w:p w14:paraId="265E5C4E" w14:textId="1507EC59" w:rsidR="006637A5" w:rsidRPr="00A4338B" w:rsidRDefault="006637A5" w:rsidP="006637A5">
            <w:pPr>
              <w:spacing w:after="0"/>
              <w:rPr>
                <w:ins w:id="2435" w:author="Author"/>
                <w:rFonts w:eastAsia="Times New Roman"/>
                <w:lang w:val="en-GB" w:eastAsia="es-ES"/>
              </w:rPr>
            </w:pPr>
            <w:ins w:id="2436" w:author="Author">
              <w:r w:rsidRPr="00A4338B">
                <w:rPr>
                  <w:rFonts w:eastAsia="Times New Roman"/>
                  <w:lang w:val="en-GB" w:eastAsia="es-ES"/>
                </w:rPr>
                <w:t>Amount determined in accordance with article 336 (1) (d) of Delegated Regulation (EU) 2015/35.</w:t>
              </w:r>
            </w:ins>
          </w:p>
        </w:tc>
      </w:tr>
      <w:tr w:rsidR="006637A5" w:rsidRPr="00A4338B" w14:paraId="16060267" w14:textId="77777777" w:rsidTr="00175CD5">
        <w:trPr>
          <w:trHeight w:val="416"/>
          <w:ins w:id="2437"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766D8524" w14:textId="717C7075" w:rsidR="006637A5" w:rsidRPr="00A4338B" w:rsidRDefault="006637A5" w:rsidP="006637A5">
            <w:pPr>
              <w:spacing w:after="0"/>
              <w:rPr>
                <w:ins w:id="2438" w:author="Author"/>
                <w:rFonts w:eastAsia="Times New Roman"/>
                <w:lang w:val="en-GB" w:eastAsia="es-ES"/>
              </w:rPr>
            </w:pPr>
            <w:ins w:id="2439" w:author="Author">
              <w:r w:rsidRPr="006379ED">
                <w:rPr>
                  <w:lang w:val="en-GB"/>
                </w:rPr>
                <w:t>R0</w:t>
              </w:r>
              <w:r w:rsidR="00CC5AC3" w:rsidRPr="006379ED">
                <w:rPr>
                  <w:lang w:val="en-GB"/>
                </w:rPr>
                <w:t>555</w:t>
              </w:r>
              <w:r w:rsidRPr="006379ED">
                <w:rPr>
                  <w:lang w:val="en-GB"/>
                </w:rPr>
                <w:t>/C0100</w:t>
              </w:r>
            </w:ins>
          </w:p>
        </w:tc>
        <w:tc>
          <w:tcPr>
            <w:tcW w:w="2386" w:type="dxa"/>
            <w:tcBorders>
              <w:top w:val="single" w:sz="4" w:space="0" w:color="auto"/>
              <w:left w:val="nil"/>
              <w:bottom w:val="single" w:sz="4" w:space="0" w:color="auto"/>
              <w:right w:val="single" w:sz="4" w:space="0" w:color="auto"/>
            </w:tcBorders>
            <w:shd w:val="clear" w:color="auto" w:fill="auto"/>
          </w:tcPr>
          <w:p w14:paraId="6299B6E1" w14:textId="78905CE1" w:rsidR="006637A5" w:rsidRPr="00A4338B" w:rsidRDefault="006637A5" w:rsidP="006637A5">
            <w:pPr>
              <w:spacing w:after="0"/>
              <w:rPr>
                <w:ins w:id="2440" w:author="Author"/>
                <w:rFonts w:eastAsia="Times New Roman"/>
                <w:lang w:val="en-GB" w:eastAsia="es-ES"/>
              </w:rPr>
            </w:pPr>
            <w:ins w:id="2441" w:author="Author">
              <w:r w:rsidRPr="006379ED">
                <w:rPr>
                  <w:lang w:val="en-GB"/>
                </w:rPr>
                <w:t>Capital requirement for collective investment undertakings or investments packaged as funds</w:t>
              </w:r>
              <w:del w:id="2442" w:author="Author">
                <w:r w:rsidRPr="006379ED" w:rsidDel="00EF1ED3">
                  <w:rPr>
                    <w:lang w:val="en-GB"/>
                  </w:rPr>
                  <w:delText xml:space="preserve"> </w:delText>
                </w:r>
              </w:del>
            </w:ins>
          </w:p>
        </w:tc>
        <w:tc>
          <w:tcPr>
            <w:tcW w:w="4764" w:type="dxa"/>
            <w:tcBorders>
              <w:top w:val="single" w:sz="4" w:space="0" w:color="auto"/>
              <w:left w:val="nil"/>
              <w:bottom w:val="single" w:sz="4" w:space="0" w:color="auto"/>
              <w:right w:val="single" w:sz="4" w:space="0" w:color="auto"/>
            </w:tcBorders>
            <w:shd w:val="clear" w:color="auto" w:fill="auto"/>
          </w:tcPr>
          <w:p w14:paraId="3E09B8DE" w14:textId="15C077F8" w:rsidR="006637A5" w:rsidRPr="00A4338B" w:rsidRDefault="006637A5" w:rsidP="006637A5">
            <w:pPr>
              <w:spacing w:after="0"/>
              <w:rPr>
                <w:ins w:id="2443" w:author="Author"/>
                <w:rFonts w:eastAsia="Times New Roman"/>
                <w:lang w:val="en-GB" w:eastAsia="es-ES"/>
              </w:rPr>
            </w:pPr>
            <w:ins w:id="2444" w:author="Author">
              <w:r w:rsidRPr="006379ED">
                <w:rPr>
                  <w:lang w:val="en-GB"/>
                </w:rPr>
                <w:t>Amount determined in accordance with Article 336 (1) (e) of Delegated Regulation (EU) 2015/35.</w:t>
              </w:r>
            </w:ins>
          </w:p>
        </w:tc>
      </w:tr>
      <w:tr w:rsidR="006637A5" w:rsidRPr="00A4338B" w14:paraId="593CAD3D" w14:textId="77777777" w:rsidTr="00175CD5">
        <w:trPr>
          <w:trHeight w:val="416"/>
          <w:ins w:id="2445"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493A219E" w14:textId="37280300" w:rsidR="006637A5" w:rsidRPr="00A4338B" w:rsidRDefault="006637A5" w:rsidP="006637A5">
            <w:pPr>
              <w:spacing w:after="0"/>
              <w:rPr>
                <w:ins w:id="2446" w:author="Author"/>
                <w:rFonts w:eastAsia="Times New Roman"/>
                <w:lang w:val="en-GB" w:eastAsia="es-ES"/>
              </w:rPr>
            </w:pPr>
            <w:ins w:id="2447" w:author="Author">
              <w:r w:rsidRPr="00A4338B">
                <w:rPr>
                  <w:rFonts w:eastAsia="Times New Roman"/>
                  <w:lang w:val="en-GB" w:eastAsia="es-ES"/>
                </w:rPr>
                <w:t>R0560/C0100</w:t>
              </w:r>
            </w:ins>
          </w:p>
        </w:tc>
        <w:tc>
          <w:tcPr>
            <w:tcW w:w="2386" w:type="dxa"/>
            <w:tcBorders>
              <w:top w:val="single" w:sz="4" w:space="0" w:color="auto"/>
              <w:left w:val="nil"/>
              <w:bottom w:val="single" w:sz="4" w:space="0" w:color="auto"/>
              <w:right w:val="single" w:sz="4" w:space="0" w:color="auto"/>
            </w:tcBorders>
            <w:shd w:val="clear" w:color="auto" w:fill="auto"/>
          </w:tcPr>
          <w:p w14:paraId="56288A15" w14:textId="6AFF85A0" w:rsidR="006637A5" w:rsidRPr="00A4338B" w:rsidRDefault="006637A5" w:rsidP="006637A5">
            <w:pPr>
              <w:spacing w:after="0"/>
              <w:rPr>
                <w:ins w:id="2448" w:author="Author"/>
                <w:rFonts w:eastAsia="Times New Roman"/>
                <w:lang w:val="en-GB" w:eastAsia="es-ES"/>
              </w:rPr>
            </w:pPr>
            <w:ins w:id="2449" w:author="Author">
              <w:r w:rsidRPr="00A4338B">
                <w:rPr>
                  <w:rFonts w:eastAsia="Times New Roman"/>
                  <w:lang w:val="en-GB" w:eastAsia="es-ES"/>
                </w:rPr>
                <w:t>SCR for undertakings included via D&amp;A method</w:t>
              </w:r>
            </w:ins>
          </w:p>
        </w:tc>
        <w:tc>
          <w:tcPr>
            <w:tcW w:w="4764" w:type="dxa"/>
            <w:tcBorders>
              <w:top w:val="single" w:sz="4" w:space="0" w:color="auto"/>
              <w:left w:val="nil"/>
              <w:bottom w:val="single" w:sz="4" w:space="0" w:color="auto"/>
              <w:right w:val="single" w:sz="4" w:space="0" w:color="auto"/>
            </w:tcBorders>
            <w:shd w:val="clear" w:color="auto" w:fill="auto"/>
          </w:tcPr>
          <w:p w14:paraId="6C461FBE" w14:textId="0B96E6FC" w:rsidR="006637A5" w:rsidRPr="00A4338B" w:rsidRDefault="006637A5" w:rsidP="006637A5">
            <w:pPr>
              <w:spacing w:after="0"/>
              <w:rPr>
                <w:ins w:id="2450" w:author="Author"/>
                <w:rFonts w:eastAsia="Times New Roman"/>
                <w:lang w:val="en-GB" w:eastAsia="es-ES"/>
              </w:rPr>
            </w:pPr>
            <w:ins w:id="2451" w:author="Author">
              <w:r w:rsidRPr="00A4338B">
                <w:rPr>
                  <w:rFonts w:eastAsia="Times New Roman"/>
                  <w:lang w:val="en-GB" w:eastAsia="es-ES"/>
                </w:rPr>
                <w:t>Amount of the Solvency Capital Requirement Solvency for undertakings included under method 2 as defined in Article 233 of Directive 2009/138/EC when the combination of methods is used.</w:t>
              </w:r>
            </w:ins>
          </w:p>
        </w:tc>
      </w:tr>
      <w:tr w:rsidR="006637A5" w:rsidRPr="00A4338B" w14:paraId="12106AB2" w14:textId="77777777" w:rsidTr="00175CD5">
        <w:trPr>
          <w:trHeight w:val="416"/>
          <w:ins w:id="2452" w:author="Author"/>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263275FC" w14:textId="5D89D400" w:rsidR="006637A5" w:rsidRPr="00A4338B" w:rsidRDefault="006637A5" w:rsidP="006637A5">
            <w:pPr>
              <w:spacing w:after="0"/>
              <w:rPr>
                <w:ins w:id="2453" w:author="Author"/>
                <w:rFonts w:eastAsia="Times New Roman"/>
                <w:lang w:val="en-GB" w:eastAsia="es-ES"/>
              </w:rPr>
            </w:pPr>
            <w:ins w:id="2454" w:author="Author">
              <w:r w:rsidRPr="00A4338B">
                <w:rPr>
                  <w:rFonts w:eastAsia="Times New Roman"/>
                  <w:lang w:val="en-GB" w:eastAsia="es-ES"/>
                </w:rPr>
                <w:t>R0570/C0100</w:t>
              </w:r>
            </w:ins>
          </w:p>
        </w:tc>
        <w:tc>
          <w:tcPr>
            <w:tcW w:w="2386" w:type="dxa"/>
            <w:tcBorders>
              <w:top w:val="single" w:sz="4" w:space="0" w:color="auto"/>
              <w:left w:val="nil"/>
              <w:bottom w:val="single" w:sz="4" w:space="0" w:color="auto"/>
              <w:right w:val="single" w:sz="4" w:space="0" w:color="auto"/>
            </w:tcBorders>
            <w:shd w:val="clear" w:color="auto" w:fill="auto"/>
          </w:tcPr>
          <w:p w14:paraId="78E5140B" w14:textId="66C7B467" w:rsidR="006637A5" w:rsidRPr="00A4338B" w:rsidRDefault="006637A5" w:rsidP="006637A5">
            <w:pPr>
              <w:spacing w:after="0"/>
              <w:rPr>
                <w:ins w:id="2455" w:author="Author"/>
                <w:rFonts w:eastAsia="Times New Roman"/>
                <w:lang w:val="en-GB" w:eastAsia="es-ES"/>
              </w:rPr>
            </w:pPr>
            <w:ins w:id="2456" w:author="Author">
              <w:r w:rsidRPr="00A4338B">
                <w:rPr>
                  <w:rFonts w:eastAsia="Times New Roman"/>
                  <w:lang w:val="en-GB" w:eastAsia="es-ES"/>
                </w:rPr>
                <w:t>Total group Solvency capital requirement</w:t>
              </w:r>
            </w:ins>
          </w:p>
        </w:tc>
        <w:tc>
          <w:tcPr>
            <w:tcW w:w="4764" w:type="dxa"/>
            <w:tcBorders>
              <w:top w:val="single" w:sz="4" w:space="0" w:color="auto"/>
              <w:left w:val="nil"/>
              <w:bottom w:val="single" w:sz="4" w:space="0" w:color="auto"/>
              <w:right w:val="single" w:sz="4" w:space="0" w:color="auto"/>
            </w:tcBorders>
            <w:shd w:val="clear" w:color="auto" w:fill="auto"/>
          </w:tcPr>
          <w:p w14:paraId="53B8C69C" w14:textId="77777777" w:rsidR="006637A5" w:rsidRPr="006379ED" w:rsidRDefault="006637A5" w:rsidP="006637A5">
            <w:pPr>
              <w:pStyle w:val="NormalLeft"/>
              <w:rPr>
                <w:ins w:id="2457" w:author="Author"/>
                <w:lang w:val="en-GB"/>
              </w:rPr>
            </w:pPr>
            <w:ins w:id="2458" w:author="Author">
              <w:r w:rsidRPr="006379ED">
                <w:rPr>
                  <w:lang w:val="en-GB"/>
                </w:rPr>
                <w:t>Overall SCR for all undertakings regardless of the method used.</w:t>
              </w:r>
            </w:ins>
          </w:p>
          <w:p w14:paraId="72A82583" w14:textId="77777777" w:rsidR="006637A5" w:rsidRPr="006379ED" w:rsidRDefault="006637A5" w:rsidP="006637A5">
            <w:pPr>
              <w:pStyle w:val="NormalLeft"/>
              <w:rPr>
                <w:ins w:id="2459" w:author="Author"/>
                <w:lang w:val="en-GB"/>
              </w:rPr>
            </w:pPr>
            <w:ins w:id="2460" w:author="Author">
              <w:r w:rsidRPr="006379ED">
                <w:rPr>
                  <w:lang w:val="en-GB"/>
                </w:rPr>
                <w:t>The total group solvency capital requirement is expected to be equal to the sum of R0220 and R0560.</w:t>
              </w:r>
            </w:ins>
          </w:p>
          <w:p w14:paraId="37B40070" w14:textId="77777777" w:rsidR="006637A5" w:rsidRPr="00A4338B" w:rsidRDefault="006637A5" w:rsidP="006637A5">
            <w:pPr>
              <w:pStyle w:val="NormalLeft"/>
              <w:rPr>
                <w:ins w:id="2461" w:author="Author"/>
                <w:lang w:val="en-GB"/>
              </w:rPr>
            </w:pPr>
            <w:ins w:id="2462" w:author="Author">
              <w:r w:rsidRPr="00A4338B">
                <w:rPr>
                  <w:lang w:val="en-GB"/>
                </w:rPr>
                <w:t xml:space="preserve">In case the minimum consolidated group SCR (R0470) is higher than the Consolidated group SCR (R0220), then the total group solvency capital requirement is expected to be equal to the sum of R0470 and R0560.  </w:t>
              </w:r>
            </w:ins>
          </w:p>
          <w:p w14:paraId="073EDF7D" w14:textId="5C660695" w:rsidR="006637A5" w:rsidRPr="00A4338B" w:rsidRDefault="006637A5" w:rsidP="00A739D5">
            <w:pPr>
              <w:spacing w:after="0"/>
              <w:rPr>
                <w:ins w:id="2463" w:author="Author"/>
                <w:rFonts w:eastAsia="Times New Roman"/>
                <w:lang w:val="en-GB" w:eastAsia="es-ES"/>
              </w:rPr>
            </w:pPr>
            <w:ins w:id="2464" w:author="Author">
              <w:del w:id="2465" w:author="Author">
                <w:r w:rsidRPr="00A4338B" w:rsidDel="002B65AF">
                  <w:rPr>
                    <w:rFonts w:eastAsia="Times New Roman"/>
                    <w:lang w:val="en-GB" w:eastAsia="es-ES"/>
                  </w:rPr>
                  <w:delText>Overall group SCR for all undertakings regardless of the method used.</w:delText>
                </w:r>
              </w:del>
            </w:ins>
          </w:p>
        </w:tc>
      </w:tr>
    </w:tbl>
    <w:p w14:paraId="66D67595" w14:textId="77777777" w:rsidR="001B1226" w:rsidRPr="00A4338B" w:rsidRDefault="001B1226" w:rsidP="001B1226">
      <w:pPr>
        <w:pStyle w:val="ManualHeading2"/>
        <w:numPr>
          <w:ilvl w:val="0"/>
          <w:numId w:val="0"/>
        </w:numPr>
        <w:ind w:left="851" w:hanging="851"/>
        <w:rPr>
          <w:lang w:val="en-GB"/>
        </w:rPr>
      </w:pPr>
      <w:r w:rsidRPr="00A4338B">
        <w:rPr>
          <w:i/>
          <w:lang w:val="en-GB"/>
        </w:rPr>
        <w:t>S.26.01 — Solvency Capital Requirement — Market risk</w:t>
      </w:r>
    </w:p>
    <w:p w14:paraId="4C69CA9E" w14:textId="77777777" w:rsidR="001B1226" w:rsidRPr="00A4338B" w:rsidRDefault="001B1226" w:rsidP="001B1226">
      <w:pPr>
        <w:rPr>
          <w:lang w:val="en-GB"/>
        </w:rPr>
      </w:pPr>
      <w:r w:rsidRPr="00A4338B">
        <w:rPr>
          <w:i/>
          <w:lang w:val="en-GB"/>
        </w:rPr>
        <w:t>General comments:</w:t>
      </w:r>
    </w:p>
    <w:p w14:paraId="118EE20C" w14:textId="77777777" w:rsidR="001B1226" w:rsidRPr="00A4338B" w:rsidRDefault="001B1226" w:rsidP="001B1226">
      <w:pPr>
        <w:rPr>
          <w:lang w:val="en-GB"/>
        </w:rPr>
      </w:pPr>
      <w:r w:rsidRPr="00A4338B">
        <w:rPr>
          <w:lang w:val="en-GB"/>
        </w:rPr>
        <w:t>This section relates to annual submission of information for groups, ring fenced–funds, matching adjustment portfolios and remaining part.</w:t>
      </w:r>
    </w:p>
    <w:p w14:paraId="3182A740" w14:textId="4E7B99E7" w:rsidR="001B1226" w:rsidRPr="00A4338B" w:rsidRDefault="001B1226" w:rsidP="001B1226">
      <w:pPr>
        <w:rPr>
          <w:lang w:val="en-GB"/>
        </w:rPr>
      </w:pPr>
      <w:r w:rsidRPr="00A4338B">
        <w:rPr>
          <w:lang w:val="en-GB"/>
        </w:rPr>
        <w:t>The template S</w:t>
      </w:r>
      <w:del w:id="2466" w:author="Author">
        <w:r w:rsidRPr="00A4338B" w:rsidDel="006F6E64">
          <w:rPr>
            <w:lang w:val="en-GB"/>
          </w:rPr>
          <w:delText>R</w:delText>
        </w:r>
      </w:del>
      <w:r w:rsidRPr="00A4338B">
        <w:rPr>
          <w:lang w:val="en-GB"/>
        </w:rPr>
        <w:t>.26.01 has to be filled in for each ring–fenced fund (RFF), each matching adjustment portfolio (MAP) and for the remaining part. However, where a</w:t>
      </w:r>
      <w:ins w:id="2467" w:author="Author">
        <w:r w:rsidR="00227010" w:rsidRPr="00A4338B">
          <w:rPr>
            <w:lang w:val="en-GB"/>
          </w:rPr>
          <w:t>n</w:t>
        </w:r>
      </w:ins>
      <w:r w:rsidRPr="00A4338B">
        <w:rPr>
          <w:lang w:val="en-GB"/>
        </w:rPr>
        <w:t xml:space="preserve"> RFF/MAP includes </w:t>
      </w:r>
      <w:r w:rsidRPr="00A4338B">
        <w:rPr>
          <w:lang w:val="en-GB"/>
        </w:rPr>
        <w:lastRenderedPageBreak/>
        <w:t>a MAP/RFF embedded, the fund should be treated as different funds. This template shall be reported for all sub–funds of a material RFF/MAP as identified in the second table of S.01.03.</w:t>
      </w:r>
    </w:p>
    <w:p w14:paraId="7C570143" w14:textId="77777777" w:rsidR="001B1226" w:rsidRPr="00A4338B" w:rsidRDefault="001B1226" w:rsidP="001B1226">
      <w:pPr>
        <w:rPr>
          <w:lang w:val="en-GB"/>
        </w:rPr>
      </w:pPr>
      <w:r w:rsidRPr="00A4338B">
        <w:rPr>
          <w:lang w:val="en-GB"/>
        </w:rPr>
        <w:t>Template S</w:t>
      </w:r>
      <w:del w:id="2468" w:author="Author">
        <w:r w:rsidRPr="00A4338B" w:rsidDel="006F6E64">
          <w:rPr>
            <w:lang w:val="en-GB"/>
          </w:rPr>
          <w:delText>R</w:delText>
        </w:r>
      </w:del>
      <w:r w:rsidRPr="00A4338B">
        <w:rPr>
          <w:lang w:val="en-GB"/>
        </w:rPr>
        <w:t>.26.01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30D85E54" w14:textId="77777777" w:rsidR="001B1226" w:rsidRPr="00A4338B" w:rsidRDefault="001B1226" w:rsidP="001B1226">
      <w:pPr>
        <w:rPr>
          <w:lang w:val="en-GB"/>
        </w:rPr>
      </w:pPr>
      <w:r w:rsidRPr="00A4338B">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p w14:paraId="77A78112" w14:textId="77777777" w:rsidR="001B1226" w:rsidRPr="00A4338B" w:rsidRDefault="001B1226" w:rsidP="001B1226">
      <w:pPr>
        <w:rPr>
          <w:lang w:val="en-GB"/>
        </w:rPr>
      </w:pPr>
      <w:r w:rsidRPr="00A4338B">
        <w:rPr>
          <w:lang w:val="en-GB"/>
        </w:rPr>
        <w:t>For group reporting the following specific requirements shall be met:</w:t>
      </w:r>
    </w:p>
    <w:p w14:paraId="700F9775" w14:textId="77777777" w:rsidR="001B1226" w:rsidRPr="00A4338B" w:rsidRDefault="001B1226" w:rsidP="001B1226">
      <w:pPr>
        <w:pStyle w:val="Point0"/>
        <w:rPr>
          <w:lang w:val="en-GB"/>
        </w:rPr>
      </w:pPr>
      <w:r w:rsidRPr="00A4338B">
        <w:rPr>
          <w:lang w:val="en-GB"/>
        </w:rPr>
        <w:tab/>
        <w:t>a)</w:t>
      </w:r>
      <w:r w:rsidRPr="00A4338B">
        <w:rPr>
          <w:lang w:val="en-GB"/>
        </w:rPr>
        <w:tab/>
        <w:t>This information is applicable when method 1 as defined in Article 230 of Directive 2009/138/EC is used, either exclusively or in combination with method 2 as defined in Article 233 of Directive 2009/138/EC;</w:t>
      </w:r>
    </w:p>
    <w:p w14:paraId="21325087" w14:textId="77777777" w:rsidR="001B1226" w:rsidRPr="00A4338B" w:rsidRDefault="001B1226" w:rsidP="001B1226">
      <w:pPr>
        <w:pStyle w:val="Point0"/>
        <w:rPr>
          <w:lang w:val="en-GB"/>
        </w:rPr>
      </w:pPr>
      <w:r w:rsidRPr="00A4338B">
        <w:rPr>
          <w:lang w:val="en-GB"/>
        </w:rPr>
        <w:tab/>
        <w:t>b)</w:t>
      </w:r>
      <w:r w:rsidRPr="00A4338B">
        <w:rPr>
          <w:lang w:val="en-GB"/>
        </w:rPr>
        <w:tab/>
        <w:t>When combination method is being used, this information is to be submitted only for the part of the group calculated with method 1 as defined in Article 230 of Directive 2009/138/EC, and;</w:t>
      </w:r>
    </w:p>
    <w:p w14:paraId="2248099C" w14:textId="77777777" w:rsidR="001B1226" w:rsidRPr="00A4338B" w:rsidRDefault="001B1226" w:rsidP="001B1226">
      <w:pPr>
        <w:pStyle w:val="Point0"/>
        <w:rPr>
          <w:lang w:val="en-GB"/>
        </w:rPr>
      </w:pPr>
      <w:r w:rsidRPr="00A4338B">
        <w:rPr>
          <w:lang w:val="en-GB"/>
        </w:rPr>
        <w:tab/>
        <w:t>c)</w:t>
      </w:r>
      <w:r w:rsidRPr="00A4338B">
        <w:rPr>
          <w:lang w:val="en-GB"/>
        </w:rPr>
        <w:tab/>
        <w:t>This information does not apply to groups when method 2 as defined in Article 233 of Directive 2009/138/EC is being used exclusively.</w:t>
      </w:r>
    </w:p>
    <w:tbl>
      <w:tblPr>
        <w:tblW w:w="9286" w:type="dxa"/>
        <w:tblLayout w:type="fixed"/>
        <w:tblLook w:val="0000" w:firstRow="0" w:lastRow="0" w:firstColumn="0" w:lastColumn="0" w:noHBand="0" w:noVBand="0"/>
      </w:tblPr>
      <w:tblGrid>
        <w:gridCol w:w="2229"/>
        <w:gridCol w:w="2785"/>
        <w:gridCol w:w="4272"/>
      </w:tblGrid>
      <w:tr w:rsidR="001B1226" w:rsidRPr="00A4338B" w14:paraId="749F1EE3" w14:textId="77777777" w:rsidTr="009C7767">
        <w:tc>
          <w:tcPr>
            <w:tcW w:w="2229" w:type="dxa"/>
            <w:tcBorders>
              <w:top w:val="single" w:sz="2" w:space="0" w:color="auto"/>
              <w:left w:val="single" w:sz="2" w:space="0" w:color="auto"/>
              <w:bottom w:val="single" w:sz="2" w:space="0" w:color="auto"/>
              <w:right w:val="single" w:sz="2" w:space="0" w:color="auto"/>
            </w:tcBorders>
          </w:tcPr>
          <w:p w14:paraId="40A572D9" w14:textId="77777777" w:rsidR="001B1226" w:rsidRPr="00A4338B" w:rsidRDefault="001B1226" w:rsidP="001346F1">
            <w:pPr>
              <w:adjustRightInd w:val="0"/>
              <w:spacing w:before="0" w:after="0"/>
              <w:jc w:val="left"/>
              <w:rPr>
                <w:lang w:val="en-GB"/>
              </w:rPr>
            </w:pPr>
          </w:p>
        </w:tc>
        <w:tc>
          <w:tcPr>
            <w:tcW w:w="2785" w:type="dxa"/>
            <w:tcBorders>
              <w:top w:val="single" w:sz="2" w:space="0" w:color="auto"/>
              <w:left w:val="single" w:sz="2" w:space="0" w:color="auto"/>
              <w:bottom w:val="single" w:sz="2" w:space="0" w:color="auto"/>
              <w:right w:val="single" w:sz="2" w:space="0" w:color="auto"/>
            </w:tcBorders>
          </w:tcPr>
          <w:p w14:paraId="2633CC1F" w14:textId="77777777" w:rsidR="001B1226" w:rsidRPr="00A4338B" w:rsidRDefault="001B1226" w:rsidP="001346F1">
            <w:pPr>
              <w:pStyle w:val="NormalCentered"/>
              <w:rPr>
                <w:lang w:val="en-GB"/>
              </w:rPr>
            </w:pPr>
            <w:r w:rsidRPr="00A4338B">
              <w:rPr>
                <w:i/>
                <w:iCs/>
                <w:lang w:val="en-GB"/>
              </w:rPr>
              <w:t>ITEM</w:t>
            </w:r>
          </w:p>
        </w:tc>
        <w:tc>
          <w:tcPr>
            <w:tcW w:w="4272" w:type="dxa"/>
            <w:tcBorders>
              <w:top w:val="single" w:sz="2" w:space="0" w:color="auto"/>
              <w:left w:val="single" w:sz="2" w:space="0" w:color="auto"/>
              <w:bottom w:val="single" w:sz="2" w:space="0" w:color="auto"/>
              <w:right w:val="single" w:sz="2" w:space="0" w:color="auto"/>
            </w:tcBorders>
          </w:tcPr>
          <w:p w14:paraId="2C2A7A35" w14:textId="77777777" w:rsidR="001B1226" w:rsidRPr="00A4338B" w:rsidRDefault="001B1226" w:rsidP="001346F1">
            <w:pPr>
              <w:pStyle w:val="NormalCentered"/>
              <w:rPr>
                <w:lang w:val="en-GB"/>
              </w:rPr>
            </w:pPr>
            <w:r w:rsidRPr="00A4338B">
              <w:rPr>
                <w:i/>
                <w:iCs/>
                <w:lang w:val="en-GB"/>
              </w:rPr>
              <w:t>INSTRUCTIONS</w:t>
            </w:r>
          </w:p>
        </w:tc>
      </w:tr>
      <w:tr w:rsidR="001B1226" w:rsidRPr="00A4338B" w14:paraId="2BAC1209" w14:textId="77777777" w:rsidTr="009C7767">
        <w:tc>
          <w:tcPr>
            <w:tcW w:w="2229" w:type="dxa"/>
            <w:tcBorders>
              <w:top w:val="single" w:sz="2" w:space="0" w:color="auto"/>
              <w:left w:val="single" w:sz="2" w:space="0" w:color="auto"/>
              <w:bottom w:val="single" w:sz="2" w:space="0" w:color="auto"/>
              <w:right w:val="single" w:sz="2" w:space="0" w:color="auto"/>
            </w:tcBorders>
          </w:tcPr>
          <w:p w14:paraId="1770F04A" w14:textId="77777777" w:rsidR="001B1226" w:rsidRPr="00A4338B" w:rsidRDefault="001B1226" w:rsidP="001346F1">
            <w:pPr>
              <w:pStyle w:val="NormalLeft"/>
              <w:rPr>
                <w:lang w:val="en-GB"/>
              </w:rPr>
            </w:pPr>
            <w:r w:rsidRPr="00A4338B">
              <w:rPr>
                <w:lang w:val="en-GB"/>
              </w:rPr>
              <w:t>Z0010</w:t>
            </w:r>
          </w:p>
        </w:tc>
        <w:tc>
          <w:tcPr>
            <w:tcW w:w="2785" w:type="dxa"/>
            <w:tcBorders>
              <w:top w:val="single" w:sz="2" w:space="0" w:color="auto"/>
              <w:left w:val="single" w:sz="2" w:space="0" w:color="auto"/>
              <w:bottom w:val="single" w:sz="2" w:space="0" w:color="auto"/>
              <w:right w:val="single" w:sz="2" w:space="0" w:color="auto"/>
            </w:tcBorders>
          </w:tcPr>
          <w:p w14:paraId="62BF0A3E" w14:textId="77777777" w:rsidR="001B1226" w:rsidRPr="00A4338B" w:rsidRDefault="001B1226" w:rsidP="001346F1">
            <w:pPr>
              <w:pStyle w:val="NormalLeft"/>
              <w:rPr>
                <w:lang w:val="en-GB"/>
              </w:rPr>
            </w:pPr>
            <w:r w:rsidRPr="00A4338B">
              <w:rPr>
                <w:lang w:val="en-GB"/>
              </w:rPr>
              <w:t>Article 112</w:t>
            </w:r>
          </w:p>
        </w:tc>
        <w:tc>
          <w:tcPr>
            <w:tcW w:w="4272" w:type="dxa"/>
            <w:tcBorders>
              <w:top w:val="single" w:sz="2" w:space="0" w:color="auto"/>
              <w:left w:val="single" w:sz="2" w:space="0" w:color="auto"/>
              <w:bottom w:val="single" w:sz="2" w:space="0" w:color="auto"/>
              <w:right w:val="single" w:sz="2" w:space="0" w:color="auto"/>
            </w:tcBorders>
          </w:tcPr>
          <w:p w14:paraId="55F8D1AD" w14:textId="62222D04" w:rsidR="001B1226" w:rsidRPr="00A4338B" w:rsidRDefault="001B1226" w:rsidP="001346F1">
            <w:pPr>
              <w:pStyle w:val="NormalLeft"/>
              <w:rPr>
                <w:lang w:val="en-GB"/>
              </w:rPr>
            </w:pPr>
            <w:r w:rsidRPr="00A4338B">
              <w:rPr>
                <w:lang w:val="en-GB"/>
              </w:rPr>
              <w:t>Identifies whether the reported figures have been requested under Article 112</w:t>
            </w:r>
            <w:del w:id="2469" w:author="Author">
              <w:r w:rsidRPr="00A4338B" w:rsidDel="005C4BA5">
                <w:rPr>
                  <w:lang w:val="en-GB"/>
                </w:rPr>
                <w:delText xml:space="preserve"> </w:delText>
              </w:r>
            </w:del>
            <w:r w:rsidRPr="00A4338B">
              <w:rPr>
                <w:lang w:val="en-GB"/>
              </w:rPr>
              <w:t>(7), to provide an estimate of the SCR using standard formula. One of the options in the following closed list shall be used:</w:t>
            </w:r>
          </w:p>
          <w:p w14:paraId="4590BBEE" w14:textId="7792097E" w:rsidR="001B1226" w:rsidRPr="00A4338B" w:rsidRDefault="001B1226" w:rsidP="001346F1">
            <w:pPr>
              <w:pStyle w:val="NormalLeft"/>
              <w:rPr>
                <w:lang w:val="en-GB"/>
              </w:rPr>
            </w:pPr>
            <w:r w:rsidRPr="00A4338B">
              <w:rPr>
                <w:lang w:val="en-GB"/>
              </w:rPr>
              <w:t>1 — Article 112</w:t>
            </w:r>
            <w:del w:id="2470" w:author="Author">
              <w:r w:rsidRPr="00A4338B" w:rsidDel="00E25436">
                <w:rPr>
                  <w:lang w:val="en-GB"/>
                </w:rPr>
                <w:delText xml:space="preserve"> </w:delText>
              </w:r>
            </w:del>
            <w:r w:rsidRPr="00A4338B">
              <w:rPr>
                <w:lang w:val="en-GB"/>
              </w:rPr>
              <w:t>(7) reporting</w:t>
            </w:r>
          </w:p>
          <w:p w14:paraId="5C866A62" w14:textId="77777777" w:rsidR="001B1226" w:rsidRPr="00A4338B" w:rsidRDefault="001B1226" w:rsidP="001346F1">
            <w:pPr>
              <w:pStyle w:val="NormalLeft"/>
              <w:rPr>
                <w:lang w:val="en-GB"/>
              </w:rPr>
            </w:pPr>
            <w:r w:rsidRPr="00A4338B">
              <w:rPr>
                <w:lang w:val="en-GB"/>
              </w:rPr>
              <w:t>2 — Regular reporting</w:t>
            </w:r>
          </w:p>
        </w:tc>
      </w:tr>
      <w:tr w:rsidR="001B1226" w:rsidRPr="00A4338B" w14:paraId="4439C00C" w14:textId="77777777" w:rsidTr="009C7767">
        <w:tc>
          <w:tcPr>
            <w:tcW w:w="2229" w:type="dxa"/>
            <w:tcBorders>
              <w:top w:val="single" w:sz="2" w:space="0" w:color="auto"/>
              <w:left w:val="single" w:sz="2" w:space="0" w:color="auto"/>
              <w:bottom w:val="single" w:sz="2" w:space="0" w:color="auto"/>
              <w:right w:val="single" w:sz="2" w:space="0" w:color="auto"/>
            </w:tcBorders>
          </w:tcPr>
          <w:p w14:paraId="033CB459" w14:textId="77777777" w:rsidR="001B1226" w:rsidRPr="00A4338B" w:rsidRDefault="001B1226" w:rsidP="001346F1">
            <w:pPr>
              <w:pStyle w:val="NormalLeft"/>
              <w:rPr>
                <w:lang w:val="en-GB"/>
              </w:rPr>
            </w:pPr>
            <w:r w:rsidRPr="00A4338B">
              <w:rPr>
                <w:lang w:val="en-GB"/>
              </w:rPr>
              <w:t>Z0020</w:t>
            </w:r>
          </w:p>
        </w:tc>
        <w:tc>
          <w:tcPr>
            <w:tcW w:w="2785" w:type="dxa"/>
            <w:tcBorders>
              <w:top w:val="single" w:sz="2" w:space="0" w:color="auto"/>
              <w:left w:val="single" w:sz="2" w:space="0" w:color="auto"/>
              <w:bottom w:val="single" w:sz="2" w:space="0" w:color="auto"/>
              <w:right w:val="single" w:sz="2" w:space="0" w:color="auto"/>
            </w:tcBorders>
          </w:tcPr>
          <w:p w14:paraId="4ADF5BF9" w14:textId="77777777" w:rsidR="001B1226" w:rsidRPr="00A4338B" w:rsidRDefault="001B1226" w:rsidP="001346F1">
            <w:pPr>
              <w:pStyle w:val="NormalLeft"/>
              <w:rPr>
                <w:lang w:val="en-GB"/>
              </w:rPr>
            </w:pPr>
            <w:r w:rsidRPr="00A4338B">
              <w:rPr>
                <w:lang w:val="en-GB"/>
              </w:rPr>
              <w:t>Ring–fenced fund, matching adjustment portfolio or remaining part</w:t>
            </w:r>
          </w:p>
        </w:tc>
        <w:tc>
          <w:tcPr>
            <w:tcW w:w="4272" w:type="dxa"/>
            <w:tcBorders>
              <w:top w:val="single" w:sz="2" w:space="0" w:color="auto"/>
              <w:left w:val="single" w:sz="2" w:space="0" w:color="auto"/>
              <w:bottom w:val="single" w:sz="2" w:space="0" w:color="auto"/>
              <w:right w:val="single" w:sz="2" w:space="0" w:color="auto"/>
            </w:tcBorders>
          </w:tcPr>
          <w:p w14:paraId="75D84EA6" w14:textId="77777777" w:rsidR="001B1226" w:rsidRPr="00A4338B" w:rsidRDefault="001B1226" w:rsidP="001346F1">
            <w:pPr>
              <w:pStyle w:val="NormalLeft"/>
              <w:rPr>
                <w:lang w:val="en-GB"/>
              </w:rPr>
            </w:pPr>
            <w:r w:rsidRPr="00A4338B">
              <w:rPr>
                <w:lang w:val="en-GB"/>
              </w:rPr>
              <w:t>Identifies whether the reported figures are with regard to a RFF, matching adjustment portfolio or to the remaining part. One of the options in the following closed list shall be used:</w:t>
            </w:r>
          </w:p>
          <w:p w14:paraId="064E3C6E" w14:textId="77777777" w:rsidR="001B1226" w:rsidRPr="00A4338B" w:rsidRDefault="001B1226" w:rsidP="001346F1">
            <w:pPr>
              <w:pStyle w:val="NormalLeft"/>
              <w:rPr>
                <w:lang w:val="en-GB"/>
              </w:rPr>
            </w:pPr>
            <w:r w:rsidRPr="00A4338B">
              <w:rPr>
                <w:lang w:val="en-GB"/>
              </w:rPr>
              <w:t>1 — RFF/MAP</w:t>
            </w:r>
          </w:p>
          <w:p w14:paraId="027100D6" w14:textId="77777777" w:rsidR="001B1226" w:rsidRPr="00A4338B" w:rsidRDefault="001B1226" w:rsidP="001346F1">
            <w:pPr>
              <w:pStyle w:val="NormalLeft"/>
              <w:rPr>
                <w:lang w:val="en-GB"/>
              </w:rPr>
            </w:pPr>
            <w:r w:rsidRPr="00A4338B">
              <w:rPr>
                <w:lang w:val="en-GB"/>
              </w:rPr>
              <w:t>2 — Remaining part</w:t>
            </w:r>
          </w:p>
        </w:tc>
      </w:tr>
      <w:tr w:rsidR="001B1226" w:rsidRPr="00A4338B" w14:paraId="16F73972" w14:textId="77777777" w:rsidTr="009C7767">
        <w:tc>
          <w:tcPr>
            <w:tcW w:w="2229" w:type="dxa"/>
            <w:tcBorders>
              <w:top w:val="single" w:sz="2" w:space="0" w:color="auto"/>
              <w:left w:val="single" w:sz="2" w:space="0" w:color="auto"/>
              <w:bottom w:val="single" w:sz="2" w:space="0" w:color="auto"/>
              <w:right w:val="single" w:sz="2" w:space="0" w:color="auto"/>
            </w:tcBorders>
          </w:tcPr>
          <w:p w14:paraId="76896FF0" w14:textId="77777777" w:rsidR="001B1226" w:rsidRPr="00A4338B" w:rsidRDefault="001B1226" w:rsidP="001346F1">
            <w:pPr>
              <w:pStyle w:val="NormalLeft"/>
              <w:rPr>
                <w:lang w:val="en-GB"/>
              </w:rPr>
            </w:pPr>
            <w:r w:rsidRPr="00A4338B">
              <w:rPr>
                <w:lang w:val="en-GB"/>
              </w:rPr>
              <w:t>Z0030</w:t>
            </w:r>
          </w:p>
        </w:tc>
        <w:tc>
          <w:tcPr>
            <w:tcW w:w="2785" w:type="dxa"/>
            <w:tcBorders>
              <w:top w:val="single" w:sz="2" w:space="0" w:color="auto"/>
              <w:left w:val="single" w:sz="2" w:space="0" w:color="auto"/>
              <w:bottom w:val="single" w:sz="2" w:space="0" w:color="auto"/>
              <w:right w:val="single" w:sz="2" w:space="0" w:color="auto"/>
            </w:tcBorders>
          </w:tcPr>
          <w:p w14:paraId="11984A65" w14:textId="77777777" w:rsidR="001B1226" w:rsidRPr="00A4338B" w:rsidRDefault="001B1226" w:rsidP="001346F1">
            <w:pPr>
              <w:pStyle w:val="NormalLeft"/>
              <w:rPr>
                <w:lang w:val="en-GB"/>
              </w:rPr>
            </w:pPr>
            <w:r w:rsidRPr="00A4338B">
              <w:rPr>
                <w:lang w:val="en-GB"/>
              </w:rPr>
              <w:t>Fund/Portfolio number</w:t>
            </w:r>
          </w:p>
        </w:tc>
        <w:tc>
          <w:tcPr>
            <w:tcW w:w="4272" w:type="dxa"/>
            <w:tcBorders>
              <w:top w:val="single" w:sz="2" w:space="0" w:color="auto"/>
              <w:left w:val="single" w:sz="2" w:space="0" w:color="auto"/>
              <w:bottom w:val="single" w:sz="2" w:space="0" w:color="auto"/>
              <w:right w:val="single" w:sz="2" w:space="0" w:color="auto"/>
            </w:tcBorders>
          </w:tcPr>
          <w:p w14:paraId="09F1A944" w14:textId="0D17FFE5" w:rsidR="001B1226" w:rsidRPr="00A4338B" w:rsidRDefault="001B1226" w:rsidP="009C7767">
            <w:pPr>
              <w:pStyle w:val="NormalLeft"/>
              <w:rPr>
                <w:lang w:val="en-GB"/>
              </w:rPr>
            </w:pPr>
            <w:r w:rsidRPr="00A4338B">
              <w:rPr>
                <w:lang w:val="en-GB"/>
              </w:rPr>
              <w:t xml:space="preserve">When item Z0020 = 1, identification number for a </w:t>
            </w:r>
            <w:del w:id="2471" w:author="Author">
              <w:r w:rsidRPr="00A4338B" w:rsidDel="00227010">
                <w:rPr>
                  <w:lang w:val="en-GB"/>
                </w:rPr>
                <w:delText>ring fenced</w:delText>
              </w:r>
            </w:del>
            <w:ins w:id="2472" w:author="Author">
              <w:r w:rsidR="00227010" w:rsidRPr="00A4338B">
                <w:rPr>
                  <w:lang w:val="en-GB"/>
                </w:rPr>
                <w:t>ring-fenced</w:t>
              </w:r>
            </w:ins>
            <w:r w:rsidRPr="00A4338B">
              <w:rPr>
                <w:lang w:val="en-GB"/>
              </w:rPr>
              <w:t xml:space="preserve"> fund or matching adjustment portfolio. This number is attributed by the undertaking </w:t>
            </w:r>
            <w:r w:rsidRPr="00A4338B">
              <w:rPr>
                <w:lang w:val="en-GB"/>
              </w:rPr>
              <w:lastRenderedPageBreak/>
              <w:t>within the scope of group supervision and must be consistent over time and with the fund/portfolio number reported in other templates.</w:t>
            </w:r>
            <w:r w:rsidR="009C7767" w:rsidRPr="00A4338B">
              <w:rPr>
                <w:lang w:val="en-GB"/>
              </w:rPr>
              <w:t xml:space="preserve"> </w:t>
            </w:r>
          </w:p>
        </w:tc>
      </w:tr>
      <w:tr w:rsidR="001B1226" w:rsidRPr="00A4338B" w14:paraId="7D09A68A" w14:textId="77777777" w:rsidTr="009C7767">
        <w:tc>
          <w:tcPr>
            <w:tcW w:w="2229" w:type="dxa"/>
            <w:tcBorders>
              <w:top w:val="single" w:sz="2" w:space="0" w:color="auto"/>
              <w:left w:val="single" w:sz="2" w:space="0" w:color="auto"/>
              <w:bottom w:val="single" w:sz="2" w:space="0" w:color="auto"/>
              <w:right w:val="single" w:sz="2" w:space="0" w:color="auto"/>
            </w:tcBorders>
          </w:tcPr>
          <w:p w14:paraId="416F59FB" w14:textId="02292272" w:rsidR="001B1226" w:rsidRPr="00A4338B" w:rsidRDefault="001B1226" w:rsidP="009C7767">
            <w:pPr>
              <w:pStyle w:val="NormalLeft"/>
              <w:rPr>
                <w:lang w:val="en-GB"/>
              </w:rPr>
            </w:pPr>
            <w:r w:rsidRPr="00A4338B">
              <w:rPr>
                <w:lang w:val="en-GB"/>
              </w:rPr>
              <w:lastRenderedPageBreak/>
              <w:t>R0012/C0010 </w:t>
            </w:r>
            <w:r w:rsidR="009C7767" w:rsidRPr="00A4338B">
              <w:rPr>
                <w:lang w:val="en-GB"/>
              </w:rPr>
              <w:t xml:space="preserve"> </w:t>
            </w:r>
          </w:p>
        </w:tc>
        <w:tc>
          <w:tcPr>
            <w:tcW w:w="2785" w:type="dxa"/>
            <w:tcBorders>
              <w:top w:val="single" w:sz="2" w:space="0" w:color="auto"/>
              <w:left w:val="single" w:sz="2" w:space="0" w:color="auto"/>
              <w:bottom w:val="single" w:sz="2" w:space="0" w:color="auto"/>
              <w:right w:val="single" w:sz="2" w:space="0" w:color="auto"/>
            </w:tcBorders>
          </w:tcPr>
          <w:p w14:paraId="67DBC13B" w14:textId="54DF49FA" w:rsidR="001B1226" w:rsidRPr="00A4338B" w:rsidRDefault="001B1226" w:rsidP="009C7767">
            <w:pPr>
              <w:pStyle w:val="NormalLeft"/>
              <w:rPr>
                <w:lang w:val="en-GB"/>
              </w:rPr>
            </w:pPr>
            <w:r w:rsidRPr="00A4338B">
              <w:rPr>
                <w:lang w:val="en-GB"/>
              </w:rPr>
              <w:t>Simplifications spread risk – bonds and loans </w:t>
            </w:r>
            <w:r w:rsidR="009C7767" w:rsidRPr="00A4338B">
              <w:rPr>
                <w:lang w:val="en-GB"/>
              </w:rPr>
              <w:t xml:space="preserve"> </w:t>
            </w:r>
          </w:p>
        </w:tc>
        <w:tc>
          <w:tcPr>
            <w:tcW w:w="4272" w:type="dxa"/>
            <w:tcBorders>
              <w:top w:val="single" w:sz="2" w:space="0" w:color="auto"/>
              <w:left w:val="single" w:sz="2" w:space="0" w:color="auto"/>
              <w:bottom w:val="single" w:sz="2" w:space="0" w:color="auto"/>
              <w:right w:val="single" w:sz="2" w:space="0" w:color="auto"/>
            </w:tcBorders>
          </w:tcPr>
          <w:p w14:paraId="7490E679" w14:textId="557C23FA" w:rsidR="001B1226" w:rsidRPr="00A4338B" w:rsidRDefault="001B1226" w:rsidP="001346F1">
            <w:pPr>
              <w:pStyle w:val="NormalLeft"/>
              <w:rPr>
                <w:lang w:val="en-GB"/>
              </w:rPr>
            </w:pPr>
            <w:r w:rsidRPr="00A4338B">
              <w:rPr>
                <w:lang w:val="en-GB"/>
              </w:rPr>
              <w:t>The options in the following closed list shall be used:</w:t>
            </w:r>
          </w:p>
          <w:p w14:paraId="75E69B54" w14:textId="5226B9B1" w:rsidR="001B1226" w:rsidRPr="00A4338B" w:rsidRDefault="001B1226" w:rsidP="001346F1">
            <w:pPr>
              <w:pStyle w:val="Point0"/>
              <w:rPr>
                <w:lang w:val="en-GB"/>
              </w:rPr>
            </w:pPr>
            <w:r w:rsidRPr="00A4338B">
              <w:rPr>
                <w:lang w:val="en-GB"/>
              </w:rPr>
              <w:t>1 –</w:t>
            </w:r>
            <w:r w:rsidR="00E25436">
              <w:rPr>
                <w:lang w:val="en-GB"/>
              </w:rPr>
              <w:t xml:space="preserve"> </w:t>
            </w:r>
            <w:r w:rsidRPr="00A4338B">
              <w:rPr>
                <w:lang w:val="en-GB"/>
              </w:rPr>
              <w:t>Simplification for the purposes of Article 104</w:t>
            </w:r>
          </w:p>
          <w:p w14:paraId="2AE1CA98" w14:textId="4CAA407E" w:rsidR="001B1226" w:rsidRPr="00A4338B" w:rsidRDefault="001B1226" w:rsidP="001346F1">
            <w:pPr>
              <w:pStyle w:val="Point0"/>
              <w:rPr>
                <w:lang w:val="en-GB"/>
              </w:rPr>
            </w:pPr>
            <w:r w:rsidRPr="00A4338B">
              <w:rPr>
                <w:lang w:val="en-GB"/>
              </w:rPr>
              <w:t>2 –</w:t>
            </w:r>
            <w:r w:rsidR="00E25436">
              <w:rPr>
                <w:lang w:val="en-GB"/>
              </w:rPr>
              <w:t xml:space="preserve"> </w:t>
            </w:r>
            <w:r w:rsidRPr="00A4338B">
              <w:rPr>
                <w:lang w:val="en-GB"/>
              </w:rPr>
              <w:t>Simplifications for the purposes of Article 105a</w:t>
            </w:r>
          </w:p>
          <w:p w14:paraId="33260468" w14:textId="16E01B91" w:rsidR="001B1226" w:rsidRPr="00A4338B" w:rsidRDefault="001B1226" w:rsidP="001346F1">
            <w:pPr>
              <w:pStyle w:val="Point0"/>
              <w:rPr>
                <w:lang w:val="en-GB"/>
              </w:rPr>
            </w:pPr>
            <w:r w:rsidRPr="00A4338B">
              <w:rPr>
                <w:lang w:val="en-GB"/>
              </w:rPr>
              <w:t>9 –</w:t>
            </w:r>
            <w:r w:rsidR="00E25436">
              <w:rPr>
                <w:lang w:val="en-GB"/>
              </w:rPr>
              <w:t xml:space="preserve"> </w:t>
            </w:r>
            <w:r w:rsidRPr="00A4338B">
              <w:rPr>
                <w:lang w:val="en-GB"/>
              </w:rPr>
              <w:t>Simplifications not used</w:t>
            </w:r>
          </w:p>
          <w:p w14:paraId="5483E5CB" w14:textId="77777777" w:rsidR="001B1226" w:rsidRPr="00A4338B" w:rsidRDefault="001B1226" w:rsidP="001346F1">
            <w:pPr>
              <w:pStyle w:val="NormalLeft"/>
              <w:rPr>
                <w:lang w:val="en-GB"/>
              </w:rPr>
            </w:pPr>
            <w:r w:rsidRPr="00A4338B">
              <w:rPr>
                <w:lang w:val="en-GB"/>
              </w:rPr>
              <w:t>Options 1 and 2 may be used simultaneously.</w:t>
            </w:r>
          </w:p>
          <w:p w14:paraId="631378AE" w14:textId="0C73B626" w:rsidR="001B1226" w:rsidRPr="00A4338B" w:rsidRDefault="001B1226" w:rsidP="009C7767">
            <w:pPr>
              <w:pStyle w:val="NormalLeft"/>
              <w:rPr>
                <w:lang w:val="en-GB"/>
              </w:rPr>
            </w:pPr>
            <w:del w:id="2473" w:author="Author">
              <w:r w:rsidRPr="00A4338B" w:rsidDel="00F364FF">
                <w:rPr>
                  <w:lang w:val="en-GB"/>
                </w:rPr>
                <w:delText xml:space="preserve">Where </w:delText>
              </w:r>
            </w:del>
            <w:ins w:id="2474" w:author="Author">
              <w:r w:rsidR="00F364FF">
                <w:rPr>
                  <w:lang w:val="en-GB"/>
                </w:rPr>
                <w:t>If</w:t>
              </w:r>
              <w:r w:rsidR="00F364FF" w:rsidRPr="00A4338B">
                <w:rPr>
                  <w:lang w:val="en-GB"/>
                </w:rPr>
                <w:t xml:space="preserve"> </w:t>
              </w:r>
            </w:ins>
            <w:r w:rsidRPr="00A4338B">
              <w:rPr>
                <w:lang w:val="en-GB"/>
              </w:rPr>
              <w:t>R0012/C0010 = 1, only C0060 and C00</w:t>
            </w:r>
            <w:r w:rsidR="009C7767" w:rsidRPr="00A4338B">
              <w:rPr>
                <w:lang w:val="en-GB"/>
              </w:rPr>
              <w:t xml:space="preserve">80 shall be filled in for R0410 </w:t>
            </w:r>
          </w:p>
        </w:tc>
      </w:tr>
      <w:tr w:rsidR="001B1226" w:rsidRPr="00A4338B" w14:paraId="0CC54335" w14:textId="77777777" w:rsidTr="009C7767">
        <w:tc>
          <w:tcPr>
            <w:tcW w:w="2229" w:type="dxa"/>
            <w:tcBorders>
              <w:top w:val="single" w:sz="2" w:space="0" w:color="auto"/>
              <w:left w:val="single" w:sz="2" w:space="0" w:color="auto"/>
              <w:bottom w:val="single" w:sz="2" w:space="0" w:color="auto"/>
              <w:right w:val="single" w:sz="2" w:space="0" w:color="auto"/>
            </w:tcBorders>
          </w:tcPr>
          <w:p w14:paraId="7646FB95" w14:textId="4BBBC34D" w:rsidR="001B1226" w:rsidRPr="00A4338B" w:rsidRDefault="001B1226" w:rsidP="009C7767">
            <w:pPr>
              <w:pStyle w:val="NormalLeft"/>
              <w:rPr>
                <w:lang w:val="en-GB"/>
              </w:rPr>
            </w:pPr>
            <w:r w:rsidRPr="00A4338B">
              <w:rPr>
                <w:lang w:val="en-GB"/>
              </w:rPr>
              <w:t>R0014/C0010 </w:t>
            </w:r>
            <w:r w:rsidR="009C7767" w:rsidRPr="00A4338B">
              <w:rPr>
                <w:lang w:val="en-GB"/>
              </w:rPr>
              <w:t xml:space="preserve"> </w:t>
            </w:r>
          </w:p>
        </w:tc>
        <w:tc>
          <w:tcPr>
            <w:tcW w:w="2785" w:type="dxa"/>
            <w:tcBorders>
              <w:top w:val="single" w:sz="2" w:space="0" w:color="auto"/>
              <w:left w:val="single" w:sz="2" w:space="0" w:color="auto"/>
              <w:bottom w:val="single" w:sz="2" w:space="0" w:color="auto"/>
              <w:right w:val="single" w:sz="2" w:space="0" w:color="auto"/>
            </w:tcBorders>
          </w:tcPr>
          <w:p w14:paraId="1C2E8249" w14:textId="485583B1" w:rsidR="001B1226" w:rsidRPr="00A4338B" w:rsidRDefault="001B1226" w:rsidP="009C7767">
            <w:pPr>
              <w:pStyle w:val="NormalLeft"/>
              <w:rPr>
                <w:lang w:val="en-GB"/>
              </w:rPr>
            </w:pPr>
            <w:r w:rsidRPr="00A4338B">
              <w:rPr>
                <w:lang w:val="en-GB"/>
              </w:rPr>
              <w:t>Simplifications market risk concentration– simplifications used </w:t>
            </w:r>
            <w:r w:rsidR="009C7767" w:rsidRPr="00A4338B">
              <w:rPr>
                <w:lang w:val="en-GB"/>
              </w:rPr>
              <w:t xml:space="preserve"> </w:t>
            </w:r>
          </w:p>
        </w:tc>
        <w:tc>
          <w:tcPr>
            <w:tcW w:w="4272" w:type="dxa"/>
            <w:tcBorders>
              <w:top w:val="single" w:sz="2" w:space="0" w:color="auto"/>
              <w:left w:val="single" w:sz="2" w:space="0" w:color="auto"/>
              <w:bottom w:val="single" w:sz="2" w:space="0" w:color="auto"/>
              <w:right w:val="single" w:sz="2" w:space="0" w:color="auto"/>
            </w:tcBorders>
          </w:tcPr>
          <w:p w14:paraId="3F48E770" w14:textId="20826B7D" w:rsidR="001B1226" w:rsidRPr="00A4338B" w:rsidRDefault="001B1226" w:rsidP="001346F1">
            <w:pPr>
              <w:pStyle w:val="NormalLeft"/>
              <w:rPr>
                <w:lang w:val="en-GB"/>
              </w:rPr>
            </w:pPr>
            <w:r w:rsidRPr="00A4338B">
              <w:rPr>
                <w:lang w:val="en-GB"/>
              </w:rPr>
              <w:t>One of the options in the following closed list shall be used:</w:t>
            </w:r>
          </w:p>
          <w:p w14:paraId="6AE38103" w14:textId="77777777" w:rsidR="001B1226" w:rsidRPr="00A4338B" w:rsidRDefault="001B1226" w:rsidP="001346F1">
            <w:pPr>
              <w:pStyle w:val="Point0"/>
              <w:rPr>
                <w:lang w:val="en-GB"/>
              </w:rPr>
            </w:pPr>
            <w:r w:rsidRPr="00A4338B">
              <w:rPr>
                <w:lang w:val="en-GB"/>
              </w:rPr>
              <w:tab/>
              <w:t>1 –</w:t>
            </w:r>
            <w:r w:rsidRPr="00A4338B">
              <w:rPr>
                <w:lang w:val="en-GB"/>
              </w:rPr>
              <w:tab/>
              <w:t>Simplifications for the purposes of Article 105a</w:t>
            </w:r>
          </w:p>
          <w:p w14:paraId="34D93B50" w14:textId="44EE0827" w:rsidR="001B1226" w:rsidRPr="00A4338B" w:rsidRDefault="001B1226" w:rsidP="009C7767">
            <w:pPr>
              <w:pStyle w:val="Point0"/>
              <w:rPr>
                <w:lang w:val="en-GB"/>
              </w:rPr>
            </w:pPr>
            <w:r w:rsidRPr="00A4338B">
              <w:rPr>
                <w:lang w:val="en-GB"/>
              </w:rPr>
              <w:tab/>
              <w:t>9 –</w:t>
            </w:r>
            <w:r w:rsidRPr="00A4338B">
              <w:rPr>
                <w:lang w:val="en-GB"/>
              </w:rPr>
              <w:tab/>
              <w:t>Simplifications not used </w:t>
            </w:r>
            <w:r w:rsidR="009C7767" w:rsidRPr="00A4338B">
              <w:rPr>
                <w:lang w:val="en-GB"/>
              </w:rPr>
              <w:t xml:space="preserve"> </w:t>
            </w:r>
          </w:p>
        </w:tc>
      </w:tr>
      <w:tr w:rsidR="001B1226" w:rsidRPr="00A4338B" w14:paraId="2AFCE120" w14:textId="77777777" w:rsidTr="009C7767">
        <w:tc>
          <w:tcPr>
            <w:tcW w:w="2229" w:type="dxa"/>
            <w:tcBorders>
              <w:top w:val="single" w:sz="2" w:space="0" w:color="auto"/>
              <w:left w:val="single" w:sz="2" w:space="0" w:color="auto"/>
              <w:bottom w:val="single" w:sz="2" w:space="0" w:color="auto"/>
              <w:right w:val="single" w:sz="2" w:space="0" w:color="auto"/>
            </w:tcBorders>
          </w:tcPr>
          <w:p w14:paraId="06B00540" w14:textId="77777777" w:rsidR="001B1226" w:rsidRPr="00A4338B" w:rsidRDefault="001B1226" w:rsidP="001346F1">
            <w:pPr>
              <w:pStyle w:val="NormalLeft"/>
              <w:rPr>
                <w:lang w:val="en-GB"/>
              </w:rPr>
            </w:pPr>
            <w:r w:rsidRPr="00A4338B">
              <w:rPr>
                <w:lang w:val="en-GB"/>
              </w:rPr>
              <w:t>R0020/C0010</w:t>
            </w:r>
          </w:p>
        </w:tc>
        <w:tc>
          <w:tcPr>
            <w:tcW w:w="2785" w:type="dxa"/>
            <w:tcBorders>
              <w:top w:val="single" w:sz="2" w:space="0" w:color="auto"/>
              <w:left w:val="single" w:sz="2" w:space="0" w:color="auto"/>
              <w:bottom w:val="single" w:sz="2" w:space="0" w:color="auto"/>
              <w:right w:val="single" w:sz="2" w:space="0" w:color="auto"/>
            </w:tcBorders>
          </w:tcPr>
          <w:p w14:paraId="29C6162F" w14:textId="77777777" w:rsidR="001B1226" w:rsidRPr="00A4338B" w:rsidRDefault="001B1226" w:rsidP="001346F1">
            <w:pPr>
              <w:pStyle w:val="NormalLeft"/>
              <w:rPr>
                <w:lang w:val="en-GB"/>
              </w:rPr>
            </w:pPr>
            <w:r w:rsidRPr="00A4338B">
              <w:rPr>
                <w:lang w:val="en-GB"/>
              </w:rPr>
              <w:t>Captives simplifications — interest rate risk</w:t>
            </w:r>
          </w:p>
        </w:tc>
        <w:tc>
          <w:tcPr>
            <w:tcW w:w="4272" w:type="dxa"/>
            <w:tcBorders>
              <w:top w:val="single" w:sz="2" w:space="0" w:color="auto"/>
              <w:left w:val="single" w:sz="2" w:space="0" w:color="auto"/>
              <w:bottom w:val="single" w:sz="2" w:space="0" w:color="auto"/>
              <w:right w:val="single" w:sz="2" w:space="0" w:color="auto"/>
            </w:tcBorders>
          </w:tcPr>
          <w:p w14:paraId="2F4DC9D0" w14:textId="77777777" w:rsidR="001B1226" w:rsidRPr="00A4338B" w:rsidRDefault="001B1226" w:rsidP="001346F1">
            <w:pPr>
              <w:pStyle w:val="NormalLeft"/>
              <w:rPr>
                <w:lang w:val="en-GB"/>
              </w:rPr>
            </w:pPr>
            <w:r w:rsidRPr="00A4338B">
              <w:rPr>
                <w:lang w:val="en-GB"/>
              </w:rPr>
              <w:t>Identify whether a captive undertaking within the scope of group supervision used simplifications for the calculation of interest rate risk. The following options shall be used:</w:t>
            </w:r>
          </w:p>
          <w:p w14:paraId="56440801" w14:textId="77777777" w:rsidR="001B1226" w:rsidRPr="00A4338B" w:rsidRDefault="001B1226" w:rsidP="001346F1">
            <w:pPr>
              <w:pStyle w:val="NormalLeft"/>
              <w:rPr>
                <w:lang w:val="en-GB"/>
              </w:rPr>
            </w:pPr>
            <w:r w:rsidRPr="00A4338B">
              <w:rPr>
                <w:lang w:val="en-GB"/>
              </w:rPr>
              <w:t>1 — Simplifications used</w:t>
            </w:r>
          </w:p>
          <w:p w14:paraId="0AF3E73B" w14:textId="77777777" w:rsidR="001B1226" w:rsidRPr="00A4338B" w:rsidRDefault="001B1226" w:rsidP="001346F1">
            <w:pPr>
              <w:pStyle w:val="NormalLeft"/>
              <w:rPr>
                <w:lang w:val="en-GB"/>
              </w:rPr>
            </w:pPr>
            <w:r w:rsidRPr="00A4338B">
              <w:rPr>
                <w:lang w:val="en-GB"/>
              </w:rPr>
              <w:t>2 — Simplifications not used</w:t>
            </w:r>
          </w:p>
          <w:p w14:paraId="49FA863E" w14:textId="074297C5" w:rsidR="001B1226" w:rsidRPr="00A4338B" w:rsidRDefault="00A2382A" w:rsidP="001346F1">
            <w:pPr>
              <w:pStyle w:val="NormalLeft"/>
              <w:rPr>
                <w:lang w:val="en-GB"/>
              </w:rPr>
            </w:pPr>
            <w:ins w:id="2475" w:author="Author">
              <w:r>
                <w:rPr>
                  <w:lang w:val="en-GB"/>
                </w:rPr>
                <w:t>Where</w:t>
              </w:r>
            </w:ins>
            <w:del w:id="2476" w:author="Author">
              <w:r w:rsidR="001B1226" w:rsidRPr="00A4338B" w:rsidDel="00A2382A">
                <w:rPr>
                  <w:lang w:val="en-GB"/>
                </w:rPr>
                <w:delText>If</w:delText>
              </w:r>
            </w:del>
            <w:r w:rsidR="001B1226" w:rsidRPr="00A4338B">
              <w:rPr>
                <w:lang w:val="en-GB"/>
              </w:rPr>
              <w:t xml:space="preserve"> R0020/C0010 = 1, only C0060 and C0080 shall be filled in for R0100–R0120</w:t>
            </w:r>
          </w:p>
        </w:tc>
      </w:tr>
      <w:tr w:rsidR="001B1226" w:rsidRPr="00A4338B" w14:paraId="66B801C1" w14:textId="77777777" w:rsidTr="009C7767">
        <w:tc>
          <w:tcPr>
            <w:tcW w:w="2229" w:type="dxa"/>
            <w:tcBorders>
              <w:top w:val="single" w:sz="2" w:space="0" w:color="auto"/>
              <w:left w:val="single" w:sz="2" w:space="0" w:color="auto"/>
              <w:bottom w:val="single" w:sz="2" w:space="0" w:color="auto"/>
              <w:right w:val="single" w:sz="2" w:space="0" w:color="auto"/>
            </w:tcBorders>
          </w:tcPr>
          <w:p w14:paraId="425551FB" w14:textId="77777777" w:rsidR="001B1226" w:rsidRPr="00A4338B" w:rsidRDefault="001B1226" w:rsidP="001346F1">
            <w:pPr>
              <w:pStyle w:val="NormalLeft"/>
              <w:rPr>
                <w:lang w:val="en-GB"/>
              </w:rPr>
            </w:pPr>
            <w:r w:rsidRPr="00A4338B">
              <w:rPr>
                <w:lang w:val="en-GB"/>
              </w:rPr>
              <w:t>R0030/C0010</w:t>
            </w:r>
          </w:p>
        </w:tc>
        <w:tc>
          <w:tcPr>
            <w:tcW w:w="2785" w:type="dxa"/>
            <w:tcBorders>
              <w:top w:val="single" w:sz="2" w:space="0" w:color="auto"/>
              <w:left w:val="single" w:sz="2" w:space="0" w:color="auto"/>
              <w:bottom w:val="single" w:sz="2" w:space="0" w:color="auto"/>
              <w:right w:val="single" w:sz="2" w:space="0" w:color="auto"/>
            </w:tcBorders>
          </w:tcPr>
          <w:p w14:paraId="5E36DD5A" w14:textId="77777777" w:rsidR="001B1226" w:rsidRPr="00A4338B" w:rsidRDefault="001B1226" w:rsidP="001346F1">
            <w:pPr>
              <w:pStyle w:val="NormalLeft"/>
              <w:rPr>
                <w:lang w:val="en-GB"/>
              </w:rPr>
            </w:pPr>
            <w:r w:rsidRPr="00A4338B">
              <w:rPr>
                <w:lang w:val="en-GB"/>
              </w:rPr>
              <w:t>Captives simplifications — spread risk on bonds and loans</w:t>
            </w:r>
          </w:p>
        </w:tc>
        <w:tc>
          <w:tcPr>
            <w:tcW w:w="4272" w:type="dxa"/>
            <w:tcBorders>
              <w:top w:val="single" w:sz="2" w:space="0" w:color="auto"/>
              <w:left w:val="single" w:sz="2" w:space="0" w:color="auto"/>
              <w:bottom w:val="single" w:sz="2" w:space="0" w:color="auto"/>
              <w:right w:val="single" w:sz="2" w:space="0" w:color="auto"/>
            </w:tcBorders>
          </w:tcPr>
          <w:p w14:paraId="79D6B75C" w14:textId="77777777" w:rsidR="001B1226" w:rsidRPr="00A4338B" w:rsidRDefault="001B1226" w:rsidP="001346F1">
            <w:pPr>
              <w:pStyle w:val="NormalLeft"/>
              <w:rPr>
                <w:lang w:val="en-GB"/>
              </w:rPr>
            </w:pPr>
            <w:r w:rsidRPr="00A4338B">
              <w:rPr>
                <w:lang w:val="en-GB"/>
              </w:rPr>
              <w:t>Identify whether a captive undertaking within the scope of group supervision used simplifications for the calculation of spread risk with regard to bonds and loans. The following options shall be used:</w:t>
            </w:r>
          </w:p>
          <w:p w14:paraId="3D453351" w14:textId="77777777" w:rsidR="001B1226" w:rsidRPr="00A4338B" w:rsidRDefault="001B1226" w:rsidP="001346F1">
            <w:pPr>
              <w:pStyle w:val="NormalLeft"/>
              <w:rPr>
                <w:lang w:val="en-GB"/>
              </w:rPr>
            </w:pPr>
            <w:r w:rsidRPr="00A4338B">
              <w:rPr>
                <w:lang w:val="en-GB"/>
              </w:rPr>
              <w:t>1 — Simplifications used</w:t>
            </w:r>
          </w:p>
          <w:p w14:paraId="22CE7DAC" w14:textId="77777777" w:rsidR="001B1226" w:rsidRPr="00A4338B" w:rsidRDefault="001B1226" w:rsidP="001346F1">
            <w:pPr>
              <w:pStyle w:val="NormalLeft"/>
              <w:rPr>
                <w:lang w:val="en-GB"/>
              </w:rPr>
            </w:pPr>
            <w:r w:rsidRPr="00A4338B">
              <w:rPr>
                <w:lang w:val="en-GB"/>
              </w:rPr>
              <w:t>2 — Simplifications not used</w:t>
            </w:r>
          </w:p>
        </w:tc>
      </w:tr>
      <w:tr w:rsidR="001B1226" w:rsidRPr="00A4338B" w14:paraId="1694FBA5" w14:textId="77777777" w:rsidTr="009C7767">
        <w:tc>
          <w:tcPr>
            <w:tcW w:w="2229" w:type="dxa"/>
            <w:tcBorders>
              <w:top w:val="single" w:sz="2" w:space="0" w:color="auto"/>
              <w:left w:val="single" w:sz="2" w:space="0" w:color="auto"/>
              <w:bottom w:val="single" w:sz="2" w:space="0" w:color="auto"/>
              <w:right w:val="single" w:sz="2" w:space="0" w:color="auto"/>
            </w:tcBorders>
          </w:tcPr>
          <w:p w14:paraId="3C2833E3" w14:textId="77777777" w:rsidR="001B1226" w:rsidRPr="00A4338B" w:rsidRDefault="001B1226" w:rsidP="001346F1">
            <w:pPr>
              <w:pStyle w:val="NormalLeft"/>
              <w:rPr>
                <w:lang w:val="en-GB"/>
              </w:rPr>
            </w:pPr>
            <w:r w:rsidRPr="00A4338B">
              <w:rPr>
                <w:lang w:val="en-GB"/>
              </w:rPr>
              <w:lastRenderedPageBreak/>
              <w:t>R0040/C0010</w:t>
            </w:r>
          </w:p>
        </w:tc>
        <w:tc>
          <w:tcPr>
            <w:tcW w:w="2785" w:type="dxa"/>
            <w:tcBorders>
              <w:top w:val="single" w:sz="2" w:space="0" w:color="auto"/>
              <w:left w:val="single" w:sz="2" w:space="0" w:color="auto"/>
              <w:bottom w:val="single" w:sz="2" w:space="0" w:color="auto"/>
              <w:right w:val="single" w:sz="2" w:space="0" w:color="auto"/>
            </w:tcBorders>
          </w:tcPr>
          <w:p w14:paraId="6D5B5F15" w14:textId="77777777" w:rsidR="001B1226" w:rsidRPr="00A4338B" w:rsidRDefault="001B1226" w:rsidP="001346F1">
            <w:pPr>
              <w:pStyle w:val="NormalLeft"/>
              <w:rPr>
                <w:lang w:val="en-GB"/>
              </w:rPr>
            </w:pPr>
            <w:r w:rsidRPr="00A4338B">
              <w:rPr>
                <w:lang w:val="en-GB"/>
              </w:rPr>
              <w:t>Captives simplifications — market risk concentration</w:t>
            </w:r>
          </w:p>
        </w:tc>
        <w:tc>
          <w:tcPr>
            <w:tcW w:w="4272" w:type="dxa"/>
            <w:tcBorders>
              <w:top w:val="single" w:sz="2" w:space="0" w:color="auto"/>
              <w:left w:val="single" w:sz="2" w:space="0" w:color="auto"/>
              <w:bottom w:val="single" w:sz="2" w:space="0" w:color="auto"/>
              <w:right w:val="single" w:sz="2" w:space="0" w:color="auto"/>
            </w:tcBorders>
          </w:tcPr>
          <w:p w14:paraId="655B9DBD" w14:textId="77777777" w:rsidR="001B1226" w:rsidRPr="00A4338B" w:rsidRDefault="001B1226" w:rsidP="001346F1">
            <w:pPr>
              <w:pStyle w:val="NormalLeft"/>
              <w:rPr>
                <w:lang w:val="en-GB"/>
              </w:rPr>
            </w:pPr>
            <w:r w:rsidRPr="00A4338B">
              <w:rPr>
                <w:lang w:val="en-GB"/>
              </w:rPr>
              <w:t>Identify whether a captive undertaking within the scope of group supervision used simplifications for the calculation of market risk concentration. The following options shall be used:</w:t>
            </w:r>
          </w:p>
          <w:p w14:paraId="06BF5845" w14:textId="77777777" w:rsidR="001B1226" w:rsidRPr="00A4338B" w:rsidRDefault="001B1226" w:rsidP="001346F1">
            <w:pPr>
              <w:pStyle w:val="NormalLeft"/>
              <w:rPr>
                <w:lang w:val="en-GB"/>
              </w:rPr>
            </w:pPr>
            <w:r w:rsidRPr="00A4338B">
              <w:rPr>
                <w:lang w:val="en-GB"/>
              </w:rPr>
              <w:t>1 — Simplifications used</w:t>
            </w:r>
          </w:p>
          <w:p w14:paraId="75AA0529" w14:textId="77777777" w:rsidR="001B1226" w:rsidRPr="00A4338B" w:rsidRDefault="001B1226" w:rsidP="001346F1">
            <w:pPr>
              <w:pStyle w:val="NormalLeft"/>
              <w:rPr>
                <w:lang w:val="en-GB"/>
              </w:rPr>
            </w:pPr>
            <w:r w:rsidRPr="00A4338B">
              <w:rPr>
                <w:lang w:val="en-GB"/>
              </w:rPr>
              <w:t>2 — Simplifications not used</w:t>
            </w:r>
          </w:p>
        </w:tc>
      </w:tr>
      <w:tr w:rsidR="001B1226" w:rsidRPr="00A4338B" w14:paraId="145FD99F" w14:textId="77777777" w:rsidTr="009C7767">
        <w:tc>
          <w:tcPr>
            <w:tcW w:w="2229" w:type="dxa"/>
            <w:tcBorders>
              <w:top w:val="single" w:sz="2" w:space="0" w:color="auto"/>
              <w:left w:val="single" w:sz="2" w:space="0" w:color="auto"/>
              <w:bottom w:val="single" w:sz="2" w:space="0" w:color="auto"/>
              <w:right w:val="single" w:sz="2" w:space="0" w:color="auto"/>
            </w:tcBorders>
          </w:tcPr>
          <w:p w14:paraId="6C86A542" w14:textId="77777777" w:rsidR="001B1226" w:rsidRPr="00A4338B" w:rsidRDefault="001B1226" w:rsidP="001346F1">
            <w:pPr>
              <w:pStyle w:val="NormalCentered"/>
              <w:rPr>
                <w:lang w:val="en-GB"/>
              </w:rPr>
            </w:pPr>
            <w:r w:rsidRPr="00A4338B">
              <w:rPr>
                <w:i/>
                <w:iCs/>
                <w:lang w:val="en-GB"/>
              </w:rPr>
              <w:t>Interest rate risk</w:t>
            </w:r>
          </w:p>
        </w:tc>
        <w:tc>
          <w:tcPr>
            <w:tcW w:w="2785" w:type="dxa"/>
            <w:tcBorders>
              <w:top w:val="single" w:sz="2" w:space="0" w:color="auto"/>
              <w:left w:val="single" w:sz="2" w:space="0" w:color="auto"/>
              <w:bottom w:val="single" w:sz="2" w:space="0" w:color="auto"/>
              <w:right w:val="single" w:sz="2" w:space="0" w:color="auto"/>
            </w:tcBorders>
          </w:tcPr>
          <w:p w14:paraId="047EB749" w14:textId="77777777" w:rsidR="001B1226" w:rsidRPr="00A4338B" w:rsidRDefault="001B1226" w:rsidP="001346F1">
            <w:pPr>
              <w:pStyle w:val="NormalCentered"/>
              <w:rPr>
                <w:lang w:val="en-GB"/>
              </w:rPr>
            </w:pPr>
          </w:p>
        </w:tc>
        <w:tc>
          <w:tcPr>
            <w:tcW w:w="4272" w:type="dxa"/>
            <w:tcBorders>
              <w:top w:val="single" w:sz="2" w:space="0" w:color="auto"/>
              <w:left w:val="single" w:sz="2" w:space="0" w:color="auto"/>
              <w:bottom w:val="single" w:sz="2" w:space="0" w:color="auto"/>
              <w:right w:val="single" w:sz="2" w:space="0" w:color="auto"/>
            </w:tcBorders>
          </w:tcPr>
          <w:p w14:paraId="0C4A2AFD" w14:textId="77777777" w:rsidR="001B1226" w:rsidRPr="00A4338B" w:rsidRDefault="001B1226" w:rsidP="001346F1">
            <w:pPr>
              <w:pStyle w:val="NormalCentered"/>
              <w:rPr>
                <w:lang w:val="en-GB"/>
              </w:rPr>
            </w:pPr>
          </w:p>
        </w:tc>
      </w:tr>
      <w:tr w:rsidR="001B1226" w:rsidRPr="00A4338B" w14:paraId="53B257DC" w14:textId="77777777" w:rsidTr="009C7767">
        <w:tc>
          <w:tcPr>
            <w:tcW w:w="2229" w:type="dxa"/>
            <w:tcBorders>
              <w:top w:val="single" w:sz="2" w:space="0" w:color="auto"/>
              <w:left w:val="single" w:sz="2" w:space="0" w:color="auto"/>
              <w:bottom w:val="single" w:sz="2" w:space="0" w:color="auto"/>
              <w:right w:val="single" w:sz="2" w:space="0" w:color="auto"/>
            </w:tcBorders>
          </w:tcPr>
          <w:p w14:paraId="3C2C5498" w14:textId="77777777" w:rsidR="001B1226" w:rsidRPr="00A4338B" w:rsidRDefault="001B1226" w:rsidP="001346F1">
            <w:pPr>
              <w:pStyle w:val="NormalLeft"/>
              <w:rPr>
                <w:lang w:val="en-GB"/>
              </w:rPr>
            </w:pPr>
            <w:r w:rsidRPr="00A4338B">
              <w:rPr>
                <w:lang w:val="en-GB"/>
              </w:rPr>
              <w:t>R0100/C0060</w:t>
            </w:r>
          </w:p>
        </w:tc>
        <w:tc>
          <w:tcPr>
            <w:tcW w:w="2785" w:type="dxa"/>
            <w:tcBorders>
              <w:top w:val="single" w:sz="2" w:space="0" w:color="auto"/>
              <w:left w:val="single" w:sz="2" w:space="0" w:color="auto"/>
              <w:bottom w:val="single" w:sz="2" w:space="0" w:color="auto"/>
              <w:right w:val="single" w:sz="2" w:space="0" w:color="auto"/>
            </w:tcBorders>
          </w:tcPr>
          <w:p w14:paraId="0BB62F07" w14:textId="77777777" w:rsidR="001B1226" w:rsidRPr="00A4338B" w:rsidRDefault="001B1226" w:rsidP="001346F1">
            <w:pPr>
              <w:pStyle w:val="NormalLeft"/>
              <w:rPr>
                <w:lang w:val="en-GB"/>
              </w:rPr>
            </w:pPr>
            <w:r w:rsidRPr="00A4338B">
              <w:rPr>
                <w:lang w:val="en-GB"/>
              </w:rPr>
              <w:t>Absolute value after shock — Net solvency capital requirement — interest rate risk</w:t>
            </w:r>
          </w:p>
        </w:tc>
        <w:tc>
          <w:tcPr>
            <w:tcW w:w="4272" w:type="dxa"/>
            <w:tcBorders>
              <w:top w:val="single" w:sz="2" w:space="0" w:color="auto"/>
              <w:left w:val="single" w:sz="2" w:space="0" w:color="auto"/>
              <w:bottom w:val="single" w:sz="2" w:space="0" w:color="auto"/>
              <w:right w:val="single" w:sz="2" w:space="0" w:color="auto"/>
            </w:tcBorders>
          </w:tcPr>
          <w:p w14:paraId="6736D0EB" w14:textId="77777777" w:rsidR="001B1226" w:rsidRPr="00A4338B" w:rsidRDefault="001B1226" w:rsidP="001346F1">
            <w:pPr>
              <w:pStyle w:val="NormalLeft"/>
              <w:rPr>
                <w:lang w:val="en-GB"/>
              </w:rPr>
            </w:pPr>
            <w:r w:rsidRPr="00A4338B">
              <w:rPr>
                <w:lang w:val="en-GB"/>
              </w:rPr>
              <w:t>This is the net capital charge for interest rate risk, i.e. after adjustment for the loss absorbing capacity of technical provisions.</w:t>
            </w:r>
          </w:p>
          <w:p w14:paraId="3CF9BC1C" w14:textId="77777777" w:rsidR="001B1226" w:rsidRPr="00A4338B" w:rsidRDefault="001B1226" w:rsidP="001346F1">
            <w:pPr>
              <w:pStyle w:val="NormalLeft"/>
              <w:rPr>
                <w:lang w:val="en-GB"/>
              </w:rPr>
            </w:pPr>
            <w:r w:rsidRPr="00A4338B">
              <w:rPr>
                <w:lang w:val="en-GB"/>
              </w:rPr>
              <w:t>If R0020/C0010=1, this item represents the net capital charge for interest rate risk calculated using simplified calculations for captive undertakings within the scope of group supervision.</w:t>
            </w:r>
          </w:p>
        </w:tc>
      </w:tr>
      <w:tr w:rsidR="001B1226" w:rsidRPr="00A4338B" w14:paraId="449D8802" w14:textId="77777777" w:rsidTr="009C7767">
        <w:tc>
          <w:tcPr>
            <w:tcW w:w="2229" w:type="dxa"/>
            <w:tcBorders>
              <w:top w:val="single" w:sz="2" w:space="0" w:color="auto"/>
              <w:left w:val="single" w:sz="2" w:space="0" w:color="auto"/>
              <w:bottom w:val="single" w:sz="2" w:space="0" w:color="auto"/>
              <w:right w:val="single" w:sz="2" w:space="0" w:color="auto"/>
            </w:tcBorders>
          </w:tcPr>
          <w:p w14:paraId="7BE17D04" w14:textId="77777777" w:rsidR="001B1226" w:rsidRPr="00A4338B" w:rsidRDefault="001B1226" w:rsidP="001346F1">
            <w:pPr>
              <w:pStyle w:val="NormalLeft"/>
              <w:rPr>
                <w:lang w:val="en-GB"/>
              </w:rPr>
            </w:pPr>
            <w:r w:rsidRPr="00A4338B">
              <w:rPr>
                <w:lang w:val="en-GB"/>
              </w:rPr>
              <w:t>R0100/C0080</w:t>
            </w:r>
          </w:p>
        </w:tc>
        <w:tc>
          <w:tcPr>
            <w:tcW w:w="2785" w:type="dxa"/>
            <w:tcBorders>
              <w:top w:val="single" w:sz="2" w:space="0" w:color="auto"/>
              <w:left w:val="single" w:sz="2" w:space="0" w:color="auto"/>
              <w:bottom w:val="single" w:sz="2" w:space="0" w:color="auto"/>
              <w:right w:val="single" w:sz="2" w:space="0" w:color="auto"/>
            </w:tcBorders>
          </w:tcPr>
          <w:p w14:paraId="14860A73" w14:textId="77777777" w:rsidR="001B1226" w:rsidRPr="00A4338B" w:rsidRDefault="001B1226" w:rsidP="001346F1">
            <w:pPr>
              <w:pStyle w:val="NormalLeft"/>
              <w:rPr>
                <w:lang w:val="en-GB"/>
              </w:rPr>
            </w:pPr>
            <w:r w:rsidRPr="00A4338B">
              <w:rPr>
                <w:lang w:val="en-GB"/>
              </w:rPr>
              <w:t>Absolute value after shock — Gross solvency capital requirement — interest rate risk</w:t>
            </w:r>
          </w:p>
        </w:tc>
        <w:tc>
          <w:tcPr>
            <w:tcW w:w="4272" w:type="dxa"/>
            <w:tcBorders>
              <w:top w:val="single" w:sz="2" w:space="0" w:color="auto"/>
              <w:left w:val="single" w:sz="2" w:space="0" w:color="auto"/>
              <w:bottom w:val="single" w:sz="2" w:space="0" w:color="auto"/>
              <w:right w:val="single" w:sz="2" w:space="0" w:color="auto"/>
            </w:tcBorders>
          </w:tcPr>
          <w:p w14:paraId="754BAB53" w14:textId="77777777" w:rsidR="001B1226" w:rsidRPr="00A4338B" w:rsidRDefault="001B1226" w:rsidP="001346F1">
            <w:pPr>
              <w:pStyle w:val="NormalLeft"/>
              <w:rPr>
                <w:lang w:val="en-GB"/>
              </w:rPr>
            </w:pPr>
            <w:r w:rsidRPr="00A4338B">
              <w:rPr>
                <w:lang w:val="en-GB"/>
              </w:rPr>
              <w:t>This is the gross capital charge for interest rate risk, i.e. before the loss absorbing capacity of technical provisions.</w:t>
            </w:r>
          </w:p>
          <w:p w14:paraId="72F88F47" w14:textId="77777777" w:rsidR="001B1226" w:rsidRPr="00A4338B" w:rsidRDefault="001B1226" w:rsidP="001346F1">
            <w:pPr>
              <w:pStyle w:val="NormalLeft"/>
              <w:rPr>
                <w:lang w:val="en-GB"/>
              </w:rPr>
            </w:pPr>
            <w:r w:rsidRPr="00A4338B">
              <w:rPr>
                <w:lang w:val="en-GB"/>
              </w:rPr>
              <w:t>If R0020/C0010=1, this item represents the gross capital charge for interest rate risk calculated using simplified calculations for captive undertakings within the scope of group supervision.</w:t>
            </w:r>
          </w:p>
        </w:tc>
      </w:tr>
      <w:tr w:rsidR="001B1226" w:rsidRPr="00A4338B" w14:paraId="75329528" w14:textId="77777777" w:rsidTr="009C7767">
        <w:tc>
          <w:tcPr>
            <w:tcW w:w="2229" w:type="dxa"/>
            <w:tcBorders>
              <w:top w:val="single" w:sz="2" w:space="0" w:color="auto"/>
              <w:left w:val="single" w:sz="2" w:space="0" w:color="auto"/>
              <w:bottom w:val="single" w:sz="2" w:space="0" w:color="auto"/>
              <w:right w:val="single" w:sz="2" w:space="0" w:color="auto"/>
            </w:tcBorders>
          </w:tcPr>
          <w:p w14:paraId="6A77A03F" w14:textId="77777777" w:rsidR="001B1226" w:rsidRPr="00A4338B" w:rsidRDefault="001B1226" w:rsidP="001346F1">
            <w:pPr>
              <w:pStyle w:val="NormalLeft"/>
              <w:rPr>
                <w:lang w:val="en-GB"/>
              </w:rPr>
            </w:pPr>
            <w:r w:rsidRPr="00A4338B">
              <w:rPr>
                <w:lang w:val="en-GB"/>
              </w:rPr>
              <w:t>R0110–R0120/C0020</w:t>
            </w:r>
          </w:p>
        </w:tc>
        <w:tc>
          <w:tcPr>
            <w:tcW w:w="2785" w:type="dxa"/>
            <w:tcBorders>
              <w:top w:val="single" w:sz="2" w:space="0" w:color="auto"/>
              <w:left w:val="single" w:sz="2" w:space="0" w:color="auto"/>
              <w:bottom w:val="single" w:sz="2" w:space="0" w:color="auto"/>
              <w:right w:val="single" w:sz="2" w:space="0" w:color="auto"/>
            </w:tcBorders>
          </w:tcPr>
          <w:p w14:paraId="0A4B83D5" w14:textId="77777777" w:rsidR="001B1226" w:rsidRPr="00A4338B" w:rsidRDefault="001B1226" w:rsidP="001346F1">
            <w:pPr>
              <w:pStyle w:val="NormalLeft"/>
              <w:rPr>
                <w:lang w:val="en-GB"/>
              </w:rPr>
            </w:pPr>
            <w:r w:rsidRPr="00A4338B">
              <w:rPr>
                <w:lang w:val="en-GB"/>
              </w:rPr>
              <w:t>Initial absolute values before shock — Assets — Interest rate risk — interest rate down/up shock</w:t>
            </w:r>
          </w:p>
        </w:tc>
        <w:tc>
          <w:tcPr>
            <w:tcW w:w="4272" w:type="dxa"/>
            <w:tcBorders>
              <w:top w:val="single" w:sz="2" w:space="0" w:color="auto"/>
              <w:left w:val="single" w:sz="2" w:space="0" w:color="auto"/>
              <w:bottom w:val="single" w:sz="2" w:space="0" w:color="auto"/>
              <w:right w:val="single" w:sz="2" w:space="0" w:color="auto"/>
            </w:tcBorders>
          </w:tcPr>
          <w:p w14:paraId="0E0D27EC" w14:textId="77777777" w:rsidR="001B1226" w:rsidRPr="00A4338B" w:rsidRDefault="001B1226" w:rsidP="001346F1">
            <w:pPr>
              <w:pStyle w:val="NormalLeft"/>
              <w:rPr>
                <w:lang w:val="en-GB"/>
              </w:rPr>
            </w:pPr>
            <w:r w:rsidRPr="00A4338B">
              <w:rPr>
                <w:lang w:val="en-GB"/>
              </w:rPr>
              <w:t>This is the total value of the assets sensitive to interest rate down/up risk, before shock.</w:t>
            </w:r>
          </w:p>
          <w:p w14:paraId="29C13C49" w14:textId="77777777" w:rsidR="001B1226" w:rsidRPr="00A4338B" w:rsidRDefault="001B1226" w:rsidP="001346F1">
            <w:pPr>
              <w:pStyle w:val="NormalLeft"/>
              <w:rPr>
                <w:lang w:val="en-GB"/>
              </w:rPr>
            </w:pPr>
            <w:r w:rsidRPr="00A4338B">
              <w:rPr>
                <w:lang w:val="en-GB"/>
              </w:rPr>
              <w:t>Recoverables from reinsurance and SPVs shall not be included in this cell.</w:t>
            </w:r>
          </w:p>
        </w:tc>
      </w:tr>
      <w:tr w:rsidR="001B1226" w:rsidRPr="00A4338B" w14:paraId="12592A15" w14:textId="77777777" w:rsidTr="009C7767">
        <w:tc>
          <w:tcPr>
            <w:tcW w:w="2229" w:type="dxa"/>
            <w:tcBorders>
              <w:top w:val="single" w:sz="2" w:space="0" w:color="auto"/>
              <w:left w:val="single" w:sz="2" w:space="0" w:color="auto"/>
              <w:bottom w:val="single" w:sz="2" w:space="0" w:color="auto"/>
              <w:right w:val="single" w:sz="2" w:space="0" w:color="auto"/>
            </w:tcBorders>
          </w:tcPr>
          <w:p w14:paraId="30911B2A" w14:textId="77777777" w:rsidR="001B1226" w:rsidRPr="00A4338B" w:rsidRDefault="001B1226" w:rsidP="001346F1">
            <w:pPr>
              <w:pStyle w:val="NormalLeft"/>
              <w:rPr>
                <w:lang w:val="en-GB"/>
              </w:rPr>
            </w:pPr>
            <w:r w:rsidRPr="00A4338B">
              <w:rPr>
                <w:lang w:val="en-GB"/>
              </w:rPr>
              <w:t>R0110–R0120/C0030</w:t>
            </w:r>
          </w:p>
        </w:tc>
        <w:tc>
          <w:tcPr>
            <w:tcW w:w="2785" w:type="dxa"/>
            <w:tcBorders>
              <w:top w:val="single" w:sz="2" w:space="0" w:color="auto"/>
              <w:left w:val="single" w:sz="2" w:space="0" w:color="auto"/>
              <w:bottom w:val="single" w:sz="2" w:space="0" w:color="auto"/>
              <w:right w:val="single" w:sz="2" w:space="0" w:color="auto"/>
            </w:tcBorders>
          </w:tcPr>
          <w:p w14:paraId="49CBE902" w14:textId="77777777" w:rsidR="001B1226" w:rsidRPr="00A4338B" w:rsidRDefault="001B1226" w:rsidP="001346F1">
            <w:pPr>
              <w:pStyle w:val="NormalLeft"/>
              <w:rPr>
                <w:lang w:val="en-GB"/>
              </w:rPr>
            </w:pPr>
            <w:r w:rsidRPr="00A4338B">
              <w:rPr>
                <w:lang w:val="en-GB"/>
              </w:rPr>
              <w:t>Initial absolute values before shock — Liabilities — Interest rate risk — interest rate down/up shock</w:t>
            </w:r>
          </w:p>
        </w:tc>
        <w:tc>
          <w:tcPr>
            <w:tcW w:w="4272" w:type="dxa"/>
            <w:tcBorders>
              <w:top w:val="single" w:sz="2" w:space="0" w:color="auto"/>
              <w:left w:val="single" w:sz="2" w:space="0" w:color="auto"/>
              <w:bottom w:val="single" w:sz="2" w:space="0" w:color="auto"/>
              <w:right w:val="single" w:sz="2" w:space="0" w:color="auto"/>
            </w:tcBorders>
          </w:tcPr>
          <w:p w14:paraId="2EB6C7E5" w14:textId="77777777" w:rsidR="001B1226" w:rsidRPr="00A4338B" w:rsidRDefault="001B1226" w:rsidP="001346F1">
            <w:pPr>
              <w:pStyle w:val="NormalLeft"/>
              <w:rPr>
                <w:lang w:val="en-GB"/>
              </w:rPr>
            </w:pPr>
            <w:r w:rsidRPr="00A4338B">
              <w:rPr>
                <w:lang w:val="en-GB"/>
              </w:rPr>
              <w:t>This is the total value of the liabilities sensitive to interest rate down/up risk, before shock.</w:t>
            </w:r>
          </w:p>
          <w:p w14:paraId="351F71B0" w14:textId="77777777" w:rsidR="001B1226" w:rsidRPr="00A4338B" w:rsidRDefault="001B1226" w:rsidP="001346F1">
            <w:pPr>
              <w:pStyle w:val="NormalLeft"/>
              <w:rPr>
                <w:lang w:val="en-GB"/>
              </w:rPr>
            </w:pPr>
            <w:r w:rsidRPr="00A4338B">
              <w:rPr>
                <w:lang w:val="en-GB"/>
              </w:rPr>
              <w:t>The amount of technical provisions (‘TP’) shall be net of reinsurance and SPV recoverables.</w:t>
            </w:r>
          </w:p>
        </w:tc>
      </w:tr>
      <w:tr w:rsidR="001B1226" w:rsidRPr="00A4338B" w14:paraId="3EB2FE5E" w14:textId="77777777" w:rsidTr="009C7767">
        <w:tc>
          <w:tcPr>
            <w:tcW w:w="2229" w:type="dxa"/>
            <w:tcBorders>
              <w:top w:val="single" w:sz="2" w:space="0" w:color="auto"/>
              <w:left w:val="single" w:sz="2" w:space="0" w:color="auto"/>
              <w:bottom w:val="single" w:sz="2" w:space="0" w:color="auto"/>
              <w:right w:val="single" w:sz="2" w:space="0" w:color="auto"/>
            </w:tcBorders>
          </w:tcPr>
          <w:p w14:paraId="01B02380" w14:textId="77777777" w:rsidR="001B1226" w:rsidRPr="00A4338B" w:rsidRDefault="001B1226" w:rsidP="001346F1">
            <w:pPr>
              <w:pStyle w:val="NormalLeft"/>
              <w:rPr>
                <w:lang w:val="en-GB"/>
              </w:rPr>
            </w:pPr>
            <w:r w:rsidRPr="00A4338B">
              <w:rPr>
                <w:lang w:val="en-GB"/>
              </w:rPr>
              <w:lastRenderedPageBreak/>
              <w:t>R0110–R0120/C0040</w:t>
            </w:r>
          </w:p>
        </w:tc>
        <w:tc>
          <w:tcPr>
            <w:tcW w:w="2785" w:type="dxa"/>
            <w:tcBorders>
              <w:top w:val="single" w:sz="2" w:space="0" w:color="auto"/>
              <w:left w:val="single" w:sz="2" w:space="0" w:color="auto"/>
              <w:bottom w:val="single" w:sz="2" w:space="0" w:color="auto"/>
              <w:right w:val="single" w:sz="2" w:space="0" w:color="auto"/>
            </w:tcBorders>
          </w:tcPr>
          <w:p w14:paraId="5D4E9DFF" w14:textId="77777777" w:rsidR="001B1226" w:rsidRPr="00A4338B" w:rsidRDefault="001B1226" w:rsidP="001346F1">
            <w:pPr>
              <w:pStyle w:val="NormalLeft"/>
              <w:rPr>
                <w:lang w:val="en-GB"/>
              </w:rPr>
            </w:pPr>
            <w:r w:rsidRPr="00A4338B">
              <w:rPr>
                <w:lang w:val="en-GB"/>
              </w:rPr>
              <w:t>Absolute values after shock — Assets — Interest rate risk — interest rate down/up shock</w:t>
            </w:r>
          </w:p>
        </w:tc>
        <w:tc>
          <w:tcPr>
            <w:tcW w:w="4272" w:type="dxa"/>
            <w:tcBorders>
              <w:top w:val="single" w:sz="2" w:space="0" w:color="auto"/>
              <w:left w:val="single" w:sz="2" w:space="0" w:color="auto"/>
              <w:bottom w:val="single" w:sz="2" w:space="0" w:color="auto"/>
              <w:right w:val="single" w:sz="2" w:space="0" w:color="auto"/>
            </w:tcBorders>
          </w:tcPr>
          <w:p w14:paraId="2C1017D5" w14:textId="77777777" w:rsidR="001B1226" w:rsidRPr="00A4338B" w:rsidRDefault="001B1226" w:rsidP="001346F1">
            <w:pPr>
              <w:pStyle w:val="NormalLeft"/>
              <w:rPr>
                <w:lang w:val="en-GB"/>
              </w:rPr>
            </w:pPr>
            <w:r w:rsidRPr="00A4338B">
              <w:rPr>
                <w:lang w:val="en-GB"/>
              </w:rPr>
              <w:t>This is the absolute value of assets sensitive to interest rate down/up risks after the shock.</w:t>
            </w:r>
          </w:p>
          <w:p w14:paraId="006F08D8" w14:textId="77777777" w:rsidR="001B1226" w:rsidRPr="00A4338B" w:rsidRDefault="001B1226" w:rsidP="001346F1">
            <w:pPr>
              <w:pStyle w:val="NormalLeft"/>
              <w:rPr>
                <w:lang w:val="en-GB"/>
              </w:rPr>
            </w:pPr>
            <w:r w:rsidRPr="00A4338B">
              <w:rPr>
                <w:lang w:val="en-GB"/>
              </w:rPr>
              <w:t>Recoverables from reinsurance and SPVs shall not be included in this cell.</w:t>
            </w:r>
          </w:p>
        </w:tc>
      </w:tr>
      <w:tr w:rsidR="001B1226" w:rsidRPr="00A4338B" w14:paraId="438AD671" w14:textId="77777777" w:rsidTr="009C7767">
        <w:tc>
          <w:tcPr>
            <w:tcW w:w="2229" w:type="dxa"/>
            <w:tcBorders>
              <w:top w:val="single" w:sz="2" w:space="0" w:color="auto"/>
              <w:left w:val="single" w:sz="2" w:space="0" w:color="auto"/>
              <w:bottom w:val="single" w:sz="2" w:space="0" w:color="auto"/>
              <w:right w:val="single" w:sz="2" w:space="0" w:color="auto"/>
            </w:tcBorders>
          </w:tcPr>
          <w:p w14:paraId="73D522F4" w14:textId="77777777" w:rsidR="001B1226" w:rsidRPr="00A4338B" w:rsidRDefault="001B1226" w:rsidP="001346F1">
            <w:pPr>
              <w:pStyle w:val="NormalLeft"/>
              <w:rPr>
                <w:lang w:val="en-GB"/>
              </w:rPr>
            </w:pPr>
            <w:r w:rsidRPr="00A4338B">
              <w:rPr>
                <w:lang w:val="en-GB"/>
              </w:rPr>
              <w:t>R0110–R0120/C0050</w:t>
            </w:r>
          </w:p>
        </w:tc>
        <w:tc>
          <w:tcPr>
            <w:tcW w:w="2785" w:type="dxa"/>
            <w:tcBorders>
              <w:top w:val="single" w:sz="2" w:space="0" w:color="auto"/>
              <w:left w:val="single" w:sz="2" w:space="0" w:color="auto"/>
              <w:bottom w:val="single" w:sz="2" w:space="0" w:color="auto"/>
              <w:right w:val="single" w:sz="2" w:space="0" w:color="auto"/>
            </w:tcBorders>
          </w:tcPr>
          <w:p w14:paraId="52AAE8E5" w14:textId="77777777" w:rsidR="001B1226" w:rsidRPr="00A4338B" w:rsidRDefault="001B1226" w:rsidP="001346F1">
            <w:pPr>
              <w:pStyle w:val="NormalLeft"/>
              <w:rPr>
                <w:lang w:val="en-GB"/>
              </w:rPr>
            </w:pPr>
            <w:r w:rsidRPr="00A4338B">
              <w:rPr>
                <w:lang w:val="en-GB"/>
              </w:rPr>
              <w:t>Absolute values after shock — Liabilities (after the loss absorbing capacity of technical provisions) — Interest rate risk– interest rate down/up shock</w:t>
            </w:r>
          </w:p>
        </w:tc>
        <w:tc>
          <w:tcPr>
            <w:tcW w:w="4272" w:type="dxa"/>
            <w:tcBorders>
              <w:top w:val="single" w:sz="2" w:space="0" w:color="auto"/>
              <w:left w:val="single" w:sz="2" w:space="0" w:color="auto"/>
              <w:bottom w:val="single" w:sz="2" w:space="0" w:color="auto"/>
              <w:right w:val="single" w:sz="2" w:space="0" w:color="auto"/>
            </w:tcBorders>
          </w:tcPr>
          <w:p w14:paraId="01B57595" w14:textId="77777777" w:rsidR="001B1226" w:rsidRPr="00A4338B" w:rsidRDefault="001B1226" w:rsidP="001346F1">
            <w:pPr>
              <w:pStyle w:val="NormalLeft"/>
              <w:rPr>
                <w:lang w:val="en-GB"/>
              </w:rPr>
            </w:pPr>
            <w:r w:rsidRPr="00A4338B">
              <w:rPr>
                <w:lang w:val="en-GB"/>
              </w:rPr>
              <w:t>This is the absolute value of liabilities (after the loss absorbing capacity of technical provisions) sensitive to interest rate down/up risks after the shock.</w:t>
            </w:r>
          </w:p>
          <w:p w14:paraId="296C872F" w14:textId="77777777" w:rsidR="001B1226" w:rsidRPr="00A4338B" w:rsidRDefault="001B1226" w:rsidP="001346F1">
            <w:pPr>
              <w:pStyle w:val="NormalLeft"/>
              <w:rPr>
                <w:lang w:val="en-GB"/>
              </w:rPr>
            </w:pPr>
            <w:r w:rsidRPr="00A4338B">
              <w:rPr>
                <w:lang w:val="en-GB"/>
              </w:rPr>
              <w:t>The amount of TP shall be net of reinsurance and SPV recoverables.</w:t>
            </w:r>
          </w:p>
        </w:tc>
      </w:tr>
      <w:tr w:rsidR="001B1226" w:rsidRPr="00A4338B" w14:paraId="334952BB" w14:textId="77777777" w:rsidTr="009C7767">
        <w:tc>
          <w:tcPr>
            <w:tcW w:w="2229" w:type="dxa"/>
            <w:tcBorders>
              <w:top w:val="single" w:sz="2" w:space="0" w:color="auto"/>
              <w:left w:val="single" w:sz="2" w:space="0" w:color="auto"/>
              <w:bottom w:val="single" w:sz="2" w:space="0" w:color="auto"/>
              <w:right w:val="single" w:sz="2" w:space="0" w:color="auto"/>
            </w:tcBorders>
          </w:tcPr>
          <w:p w14:paraId="405178A7" w14:textId="77777777" w:rsidR="001B1226" w:rsidRPr="00A4338B" w:rsidRDefault="001B1226" w:rsidP="001346F1">
            <w:pPr>
              <w:pStyle w:val="NormalLeft"/>
              <w:rPr>
                <w:lang w:val="en-GB"/>
              </w:rPr>
            </w:pPr>
            <w:r w:rsidRPr="00A4338B">
              <w:rPr>
                <w:lang w:val="en-GB"/>
              </w:rPr>
              <w:t>R0110–R0120/C0060</w:t>
            </w:r>
          </w:p>
        </w:tc>
        <w:tc>
          <w:tcPr>
            <w:tcW w:w="2785" w:type="dxa"/>
            <w:tcBorders>
              <w:top w:val="single" w:sz="2" w:space="0" w:color="auto"/>
              <w:left w:val="single" w:sz="2" w:space="0" w:color="auto"/>
              <w:bottom w:val="single" w:sz="2" w:space="0" w:color="auto"/>
              <w:right w:val="single" w:sz="2" w:space="0" w:color="auto"/>
            </w:tcBorders>
          </w:tcPr>
          <w:p w14:paraId="108E8313" w14:textId="77777777" w:rsidR="001B1226" w:rsidRPr="00A4338B" w:rsidRDefault="001B1226" w:rsidP="001346F1">
            <w:pPr>
              <w:pStyle w:val="NormalLeft"/>
              <w:rPr>
                <w:lang w:val="en-GB"/>
              </w:rPr>
            </w:pPr>
            <w:r w:rsidRPr="00A4338B">
              <w:rPr>
                <w:lang w:val="en-GB"/>
              </w:rPr>
              <w:t>Absolute value after shock — Net solvency capital requirement — interest rate risk– interest rate down/up shock</w:t>
            </w:r>
          </w:p>
        </w:tc>
        <w:tc>
          <w:tcPr>
            <w:tcW w:w="4272" w:type="dxa"/>
            <w:tcBorders>
              <w:top w:val="single" w:sz="2" w:space="0" w:color="auto"/>
              <w:left w:val="single" w:sz="2" w:space="0" w:color="auto"/>
              <w:bottom w:val="single" w:sz="2" w:space="0" w:color="auto"/>
              <w:right w:val="single" w:sz="2" w:space="0" w:color="auto"/>
            </w:tcBorders>
          </w:tcPr>
          <w:p w14:paraId="464732AA" w14:textId="77777777" w:rsidR="001B1226" w:rsidRPr="00A4338B" w:rsidRDefault="001B1226" w:rsidP="001346F1">
            <w:pPr>
              <w:pStyle w:val="NormalLeft"/>
              <w:rPr>
                <w:lang w:val="en-GB"/>
              </w:rPr>
            </w:pPr>
            <w:r w:rsidRPr="00A4338B">
              <w:rPr>
                <w:lang w:val="en-GB"/>
              </w:rPr>
              <w:t>This is the net capital charge for interest rate down/up risk, after adjustment for the loss absorbing capacity of technical provisions.</w:t>
            </w:r>
          </w:p>
          <w:p w14:paraId="346F7787" w14:textId="77777777" w:rsidR="001B1226" w:rsidRPr="00A4338B" w:rsidRDefault="001B1226" w:rsidP="001346F1">
            <w:pPr>
              <w:pStyle w:val="NormalLeft"/>
              <w:rPr>
                <w:lang w:val="en-GB"/>
              </w:rPr>
            </w:pPr>
            <w:r w:rsidRPr="00A4338B">
              <w:rPr>
                <w:lang w:val="en-GB"/>
              </w:rPr>
              <w:t>If R0020/C0010=1, this item represents the net capital charge for interest rate down/up risk calculated using simplifications.</w:t>
            </w:r>
          </w:p>
        </w:tc>
      </w:tr>
      <w:tr w:rsidR="001B1226" w:rsidRPr="00A4338B" w14:paraId="1BAECFAE" w14:textId="77777777" w:rsidTr="009C7767">
        <w:tc>
          <w:tcPr>
            <w:tcW w:w="2229" w:type="dxa"/>
            <w:tcBorders>
              <w:top w:val="single" w:sz="2" w:space="0" w:color="auto"/>
              <w:left w:val="single" w:sz="2" w:space="0" w:color="auto"/>
              <w:bottom w:val="single" w:sz="2" w:space="0" w:color="auto"/>
              <w:right w:val="single" w:sz="2" w:space="0" w:color="auto"/>
            </w:tcBorders>
          </w:tcPr>
          <w:p w14:paraId="1EF79DDD" w14:textId="77777777" w:rsidR="001B1226" w:rsidRPr="00A4338B" w:rsidRDefault="001B1226" w:rsidP="001346F1">
            <w:pPr>
              <w:pStyle w:val="NormalLeft"/>
              <w:rPr>
                <w:lang w:val="en-GB"/>
              </w:rPr>
            </w:pPr>
            <w:r w:rsidRPr="00A4338B">
              <w:rPr>
                <w:lang w:val="en-GB"/>
              </w:rPr>
              <w:t>R0110–R0120/C0070</w:t>
            </w:r>
          </w:p>
        </w:tc>
        <w:tc>
          <w:tcPr>
            <w:tcW w:w="2785" w:type="dxa"/>
            <w:tcBorders>
              <w:top w:val="single" w:sz="2" w:space="0" w:color="auto"/>
              <w:left w:val="single" w:sz="2" w:space="0" w:color="auto"/>
              <w:bottom w:val="single" w:sz="2" w:space="0" w:color="auto"/>
              <w:right w:val="single" w:sz="2" w:space="0" w:color="auto"/>
            </w:tcBorders>
          </w:tcPr>
          <w:p w14:paraId="1C6FD72B" w14:textId="77777777" w:rsidR="001B1226" w:rsidRPr="00A4338B" w:rsidRDefault="001B1226" w:rsidP="001346F1">
            <w:pPr>
              <w:pStyle w:val="NormalLeft"/>
              <w:rPr>
                <w:lang w:val="en-GB"/>
              </w:rPr>
            </w:pPr>
            <w:r w:rsidRPr="00A4338B">
              <w:rPr>
                <w:lang w:val="en-GB"/>
              </w:rPr>
              <w:t>Absolute values after shock — Liabilities (before the loss–absorbing capacity of technical provisions) — Interest rate risk — Interest rate down/up shock</w:t>
            </w:r>
          </w:p>
        </w:tc>
        <w:tc>
          <w:tcPr>
            <w:tcW w:w="4272" w:type="dxa"/>
            <w:tcBorders>
              <w:top w:val="single" w:sz="2" w:space="0" w:color="auto"/>
              <w:left w:val="single" w:sz="2" w:space="0" w:color="auto"/>
              <w:bottom w:val="single" w:sz="2" w:space="0" w:color="auto"/>
              <w:right w:val="single" w:sz="2" w:space="0" w:color="auto"/>
            </w:tcBorders>
          </w:tcPr>
          <w:p w14:paraId="099E42B9" w14:textId="77777777" w:rsidR="001B1226" w:rsidRPr="00A4338B" w:rsidRDefault="001B1226" w:rsidP="001346F1">
            <w:pPr>
              <w:pStyle w:val="NormalLeft"/>
              <w:rPr>
                <w:lang w:val="en-GB"/>
              </w:rPr>
            </w:pPr>
            <w:r w:rsidRPr="00A4338B">
              <w:rPr>
                <w:lang w:val="en-GB"/>
              </w:rPr>
              <w:t>This is the absolute value of liabilities (before the loss absorbing capacity of technical provisions) sensitive to interest rate down/up risks after the shock.</w:t>
            </w:r>
          </w:p>
          <w:p w14:paraId="17726C3B" w14:textId="77777777" w:rsidR="001B1226" w:rsidRPr="00A4338B" w:rsidRDefault="001B1226" w:rsidP="001346F1">
            <w:pPr>
              <w:pStyle w:val="NormalLeft"/>
              <w:rPr>
                <w:lang w:val="en-GB"/>
              </w:rPr>
            </w:pPr>
            <w:r w:rsidRPr="00A4338B">
              <w:rPr>
                <w:lang w:val="en-GB"/>
              </w:rPr>
              <w:t>The amount of TP shall be net of reinsurance and SPV recoverables.</w:t>
            </w:r>
          </w:p>
        </w:tc>
      </w:tr>
      <w:tr w:rsidR="001B1226" w:rsidRPr="00A4338B" w14:paraId="4A5AAAA3" w14:textId="77777777" w:rsidTr="009C7767">
        <w:tc>
          <w:tcPr>
            <w:tcW w:w="2229" w:type="dxa"/>
            <w:tcBorders>
              <w:top w:val="single" w:sz="2" w:space="0" w:color="auto"/>
              <w:left w:val="single" w:sz="2" w:space="0" w:color="auto"/>
              <w:bottom w:val="single" w:sz="2" w:space="0" w:color="auto"/>
              <w:right w:val="single" w:sz="2" w:space="0" w:color="auto"/>
            </w:tcBorders>
          </w:tcPr>
          <w:p w14:paraId="1C61FB30" w14:textId="77777777" w:rsidR="001B1226" w:rsidRPr="00A4338B" w:rsidRDefault="001B1226" w:rsidP="001346F1">
            <w:pPr>
              <w:pStyle w:val="NormalLeft"/>
              <w:rPr>
                <w:lang w:val="en-GB"/>
              </w:rPr>
            </w:pPr>
            <w:r w:rsidRPr="00A4338B">
              <w:rPr>
                <w:lang w:val="en-GB"/>
              </w:rPr>
              <w:t>R0110–R0120/C0080</w:t>
            </w:r>
          </w:p>
        </w:tc>
        <w:tc>
          <w:tcPr>
            <w:tcW w:w="2785" w:type="dxa"/>
            <w:tcBorders>
              <w:top w:val="single" w:sz="2" w:space="0" w:color="auto"/>
              <w:left w:val="single" w:sz="2" w:space="0" w:color="auto"/>
              <w:bottom w:val="single" w:sz="2" w:space="0" w:color="auto"/>
              <w:right w:val="single" w:sz="2" w:space="0" w:color="auto"/>
            </w:tcBorders>
          </w:tcPr>
          <w:p w14:paraId="75EE2405" w14:textId="3E590964" w:rsidR="001B1226" w:rsidRPr="00A4338B" w:rsidRDefault="001B1226" w:rsidP="001346F1">
            <w:pPr>
              <w:pStyle w:val="NormalLeft"/>
              <w:rPr>
                <w:lang w:val="en-GB"/>
              </w:rPr>
            </w:pPr>
            <w:r w:rsidRPr="00A4338B">
              <w:rPr>
                <w:lang w:val="en-GB"/>
              </w:rPr>
              <w:t>Absolute value after shock — Gross solvency capital</w:t>
            </w:r>
            <w:ins w:id="2477" w:author="Author">
              <w:r w:rsidR="00B43974">
                <w:rPr>
                  <w:lang w:val="en-GB"/>
                </w:rPr>
                <w:t xml:space="preserve"> requirement</w:t>
              </w:r>
            </w:ins>
            <w:r w:rsidRPr="00A4338B">
              <w:rPr>
                <w:lang w:val="en-GB"/>
              </w:rPr>
              <w:t xml:space="preserve"> — interest rate risk — interest rate down/up shock</w:t>
            </w:r>
          </w:p>
        </w:tc>
        <w:tc>
          <w:tcPr>
            <w:tcW w:w="4272" w:type="dxa"/>
            <w:tcBorders>
              <w:top w:val="single" w:sz="2" w:space="0" w:color="auto"/>
              <w:left w:val="single" w:sz="2" w:space="0" w:color="auto"/>
              <w:bottom w:val="single" w:sz="2" w:space="0" w:color="auto"/>
              <w:right w:val="single" w:sz="2" w:space="0" w:color="auto"/>
            </w:tcBorders>
          </w:tcPr>
          <w:p w14:paraId="4BE8CDE0" w14:textId="77777777" w:rsidR="001B1226" w:rsidRPr="00A4338B" w:rsidRDefault="001B1226" w:rsidP="001346F1">
            <w:pPr>
              <w:pStyle w:val="NormalLeft"/>
              <w:rPr>
                <w:lang w:val="en-GB"/>
              </w:rPr>
            </w:pPr>
            <w:r w:rsidRPr="00A4338B">
              <w:rPr>
                <w:lang w:val="en-GB"/>
              </w:rPr>
              <w:t>This is the gross capital charge for the interest rate down/up risk, i.e. before the loss absorbing capacity of Technical provisions</w:t>
            </w:r>
          </w:p>
          <w:p w14:paraId="3D2EE02B" w14:textId="77777777" w:rsidR="001B1226" w:rsidRPr="00A4338B" w:rsidRDefault="001B1226" w:rsidP="001346F1">
            <w:pPr>
              <w:pStyle w:val="NormalLeft"/>
              <w:rPr>
                <w:lang w:val="en-GB"/>
              </w:rPr>
            </w:pPr>
            <w:r w:rsidRPr="00A4338B">
              <w:rPr>
                <w:lang w:val="en-GB"/>
              </w:rPr>
              <w:t>If R0020/C0010=1, this item represents the gross capital charge for interest rate down/up risk calculated using simplifications.</w:t>
            </w:r>
          </w:p>
        </w:tc>
      </w:tr>
      <w:tr w:rsidR="001B1226" w:rsidRPr="00A4338B" w14:paraId="402D82FA" w14:textId="77777777" w:rsidTr="009C7767">
        <w:tc>
          <w:tcPr>
            <w:tcW w:w="2229" w:type="dxa"/>
            <w:tcBorders>
              <w:top w:val="single" w:sz="2" w:space="0" w:color="auto"/>
              <w:left w:val="single" w:sz="2" w:space="0" w:color="auto"/>
              <w:bottom w:val="single" w:sz="2" w:space="0" w:color="auto"/>
              <w:right w:val="single" w:sz="2" w:space="0" w:color="auto"/>
            </w:tcBorders>
          </w:tcPr>
          <w:p w14:paraId="135100F7" w14:textId="77777777" w:rsidR="001B1226" w:rsidRPr="00A4338B" w:rsidRDefault="001B1226" w:rsidP="001346F1">
            <w:pPr>
              <w:pStyle w:val="NormalCentered"/>
              <w:rPr>
                <w:lang w:val="en-GB"/>
              </w:rPr>
            </w:pPr>
            <w:r w:rsidRPr="00A4338B">
              <w:rPr>
                <w:i/>
                <w:iCs/>
                <w:lang w:val="en-GB"/>
              </w:rPr>
              <w:t>Equity risk</w:t>
            </w:r>
          </w:p>
        </w:tc>
        <w:tc>
          <w:tcPr>
            <w:tcW w:w="2785" w:type="dxa"/>
            <w:tcBorders>
              <w:top w:val="single" w:sz="2" w:space="0" w:color="auto"/>
              <w:left w:val="single" w:sz="2" w:space="0" w:color="auto"/>
              <w:bottom w:val="single" w:sz="2" w:space="0" w:color="auto"/>
              <w:right w:val="single" w:sz="2" w:space="0" w:color="auto"/>
            </w:tcBorders>
          </w:tcPr>
          <w:p w14:paraId="259EBDBA" w14:textId="77777777" w:rsidR="001B1226" w:rsidRPr="00A4338B" w:rsidRDefault="001B1226" w:rsidP="001346F1">
            <w:pPr>
              <w:pStyle w:val="NormalCentered"/>
              <w:rPr>
                <w:lang w:val="en-GB"/>
              </w:rPr>
            </w:pPr>
          </w:p>
        </w:tc>
        <w:tc>
          <w:tcPr>
            <w:tcW w:w="4272" w:type="dxa"/>
            <w:tcBorders>
              <w:top w:val="single" w:sz="2" w:space="0" w:color="auto"/>
              <w:left w:val="single" w:sz="2" w:space="0" w:color="auto"/>
              <w:bottom w:val="single" w:sz="2" w:space="0" w:color="auto"/>
              <w:right w:val="single" w:sz="2" w:space="0" w:color="auto"/>
            </w:tcBorders>
          </w:tcPr>
          <w:p w14:paraId="55E152AC" w14:textId="77777777" w:rsidR="001B1226" w:rsidRPr="00A4338B" w:rsidRDefault="001B1226" w:rsidP="001346F1">
            <w:pPr>
              <w:pStyle w:val="NormalCentered"/>
              <w:rPr>
                <w:lang w:val="en-GB"/>
              </w:rPr>
            </w:pPr>
          </w:p>
        </w:tc>
      </w:tr>
      <w:tr w:rsidR="001B1226" w:rsidRPr="00A4338B" w14:paraId="0BC449F0" w14:textId="77777777" w:rsidTr="009C7767">
        <w:tc>
          <w:tcPr>
            <w:tcW w:w="2229" w:type="dxa"/>
            <w:tcBorders>
              <w:top w:val="single" w:sz="2" w:space="0" w:color="auto"/>
              <w:left w:val="single" w:sz="2" w:space="0" w:color="auto"/>
              <w:bottom w:val="single" w:sz="2" w:space="0" w:color="auto"/>
              <w:right w:val="single" w:sz="2" w:space="0" w:color="auto"/>
            </w:tcBorders>
          </w:tcPr>
          <w:p w14:paraId="2D067947" w14:textId="77777777" w:rsidR="001B1226" w:rsidRPr="00A4338B" w:rsidRDefault="001B1226" w:rsidP="001346F1">
            <w:pPr>
              <w:pStyle w:val="NormalLeft"/>
              <w:rPr>
                <w:lang w:val="en-GB"/>
              </w:rPr>
            </w:pPr>
            <w:r w:rsidRPr="00A4338B">
              <w:rPr>
                <w:lang w:val="en-GB"/>
              </w:rPr>
              <w:t>R0200/C0060</w:t>
            </w:r>
          </w:p>
        </w:tc>
        <w:tc>
          <w:tcPr>
            <w:tcW w:w="2785" w:type="dxa"/>
            <w:tcBorders>
              <w:top w:val="single" w:sz="2" w:space="0" w:color="auto"/>
              <w:left w:val="single" w:sz="2" w:space="0" w:color="auto"/>
              <w:bottom w:val="single" w:sz="2" w:space="0" w:color="auto"/>
              <w:right w:val="single" w:sz="2" w:space="0" w:color="auto"/>
            </w:tcBorders>
          </w:tcPr>
          <w:p w14:paraId="6C676511" w14:textId="77777777" w:rsidR="001B1226" w:rsidRPr="00A4338B" w:rsidRDefault="001B1226" w:rsidP="001346F1">
            <w:pPr>
              <w:pStyle w:val="NormalLeft"/>
              <w:rPr>
                <w:lang w:val="en-GB"/>
              </w:rPr>
            </w:pPr>
            <w:r w:rsidRPr="00A4338B">
              <w:rPr>
                <w:lang w:val="en-GB"/>
              </w:rPr>
              <w:t>Absolute value after shock — Net solvency capital requirement — equity risk</w:t>
            </w:r>
          </w:p>
        </w:tc>
        <w:tc>
          <w:tcPr>
            <w:tcW w:w="4272" w:type="dxa"/>
            <w:tcBorders>
              <w:top w:val="single" w:sz="2" w:space="0" w:color="auto"/>
              <w:left w:val="single" w:sz="2" w:space="0" w:color="auto"/>
              <w:bottom w:val="single" w:sz="2" w:space="0" w:color="auto"/>
              <w:right w:val="single" w:sz="2" w:space="0" w:color="auto"/>
            </w:tcBorders>
          </w:tcPr>
          <w:p w14:paraId="559D39EE" w14:textId="77777777" w:rsidR="001B1226" w:rsidRPr="00A4338B" w:rsidRDefault="001B1226" w:rsidP="001346F1">
            <w:pPr>
              <w:pStyle w:val="NormalLeft"/>
              <w:rPr>
                <w:lang w:val="en-GB"/>
              </w:rPr>
            </w:pPr>
            <w:r w:rsidRPr="00A4338B">
              <w:rPr>
                <w:lang w:val="en-GB"/>
              </w:rPr>
              <w:t>This is the net capital charge for equity risk, i.e. after adjustment for the loss absorbing capacity of technical provisions.</w:t>
            </w:r>
          </w:p>
        </w:tc>
      </w:tr>
      <w:tr w:rsidR="001B1226" w:rsidRPr="00A4338B" w14:paraId="762FD57A" w14:textId="77777777" w:rsidTr="00FA1AC0">
        <w:trPr>
          <w:trHeight w:val="920"/>
        </w:trPr>
        <w:tc>
          <w:tcPr>
            <w:tcW w:w="2229" w:type="dxa"/>
            <w:tcBorders>
              <w:top w:val="single" w:sz="2" w:space="0" w:color="auto"/>
              <w:left w:val="single" w:sz="2" w:space="0" w:color="auto"/>
              <w:bottom w:val="single" w:sz="4" w:space="0" w:color="auto"/>
              <w:right w:val="single" w:sz="2" w:space="0" w:color="auto"/>
            </w:tcBorders>
          </w:tcPr>
          <w:p w14:paraId="045533F0" w14:textId="77777777" w:rsidR="001B1226" w:rsidRPr="00A4338B" w:rsidRDefault="001B1226" w:rsidP="001346F1">
            <w:pPr>
              <w:pStyle w:val="NormalLeft"/>
              <w:rPr>
                <w:lang w:val="en-GB"/>
              </w:rPr>
            </w:pPr>
            <w:r w:rsidRPr="00A4338B">
              <w:rPr>
                <w:lang w:val="en-GB"/>
              </w:rPr>
              <w:lastRenderedPageBreak/>
              <w:t>R0200/C0080</w:t>
            </w:r>
          </w:p>
        </w:tc>
        <w:tc>
          <w:tcPr>
            <w:tcW w:w="2785" w:type="dxa"/>
            <w:tcBorders>
              <w:top w:val="single" w:sz="2" w:space="0" w:color="auto"/>
              <w:left w:val="single" w:sz="2" w:space="0" w:color="auto"/>
              <w:bottom w:val="single" w:sz="4" w:space="0" w:color="auto"/>
              <w:right w:val="single" w:sz="2" w:space="0" w:color="auto"/>
            </w:tcBorders>
          </w:tcPr>
          <w:p w14:paraId="53B6370F" w14:textId="25598883" w:rsidR="001B1226" w:rsidRPr="00A4338B" w:rsidRDefault="001B1226" w:rsidP="001346F1">
            <w:pPr>
              <w:pStyle w:val="NormalLeft"/>
              <w:rPr>
                <w:lang w:val="en-GB"/>
              </w:rPr>
            </w:pPr>
            <w:r w:rsidRPr="00A4338B">
              <w:rPr>
                <w:lang w:val="en-GB"/>
              </w:rPr>
              <w:t>Absolute value after shock — Gross solvency capital requirement — equity risk</w:t>
            </w:r>
          </w:p>
        </w:tc>
        <w:tc>
          <w:tcPr>
            <w:tcW w:w="4272" w:type="dxa"/>
            <w:tcBorders>
              <w:top w:val="single" w:sz="2" w:space="0" w:color="auto"/>
              <w:left w:val="single" w:sz="2" w:space="0" w:color="auto"/>
              <w:bottom w:val="single" w:sz="4" w:space="0" w:color="auto"/>
              <w:right w:val="single" w:sz="2" w:space="0" w:color="auto"/>
            </w:tcBorders>
          </w:tcPr>
          <w:p w14:paraId="106B0F1F" w14:textId="577656D6" w:rsidR="001B1226" w:rsidRPr="00A4338B" w:rsidRDefault="001B1226" w:rsidP="001346F1">
            <w:pPr>
              <w:pStyle w:val="NormalLeft"/>
              <w:rPr>
                <w:lang w:val="en-GB"/>
              </w:rPr>
            </w:pPr>
            <w:r w:rsidRPr="00A4338B">
              <w:rPr>
                <w:lang w:val="en-GB"/>
              </w:rPr>
              <w:t>This is the gross capital charge for equity risk, i.e. before the loss absorbing capacity of technical provisions.</w:t>
            </w:r>
          </w:p>
        </w:tc>
      </w:tr>
      <w:tr w:rsidR="00FA1AC0" w:rsidRPr="00A4338B" w14:paraId="0ECF0CA3" w14:textId="77777777" w:rsidTr="00FA1AC0">
        <w:trPr>
          <w:trHeight w:val="230"/>
        </w:trPr>
        <w:tc>
          <w:tcPr>
            <w:tcW w:w="2229" w:type="dxa"/>
            <w:tcBorders>
              <w:top w:val="single" w:sz="4" w:space="0" w:color="auto"/>
              <w:left w:val="single" w:sz="2" w:space="0" w:color="auto"/>
              <w:bottom w:val="single" w:sz="4" w:space="0" w:color="auto"/>
              <w:right w:val="single" w:sz="2" w:space="0" w:color="auto"/>
            </w:tcBorders>
          </w:tcPr>
          <w:p w14:paraId="2E063A0F" w14:textId="1F7E1757" w:rsidR="00FA1AC0" w:rsidRPr="00A4338B" w:rsidRDefault="00FA1AC0" w:rsidP="00FA1AC0">
            <w:pPr>
              <w:pStyle w:val="NormalLeft"/>
              <w:rPr>
                <w:lang w:val="en-GB"/>
              </w:rPr>
            </w:pPr>
            <w:ins w:id="2478" w:author="Author">
              <w:del w:id="2479" w:author="Author">
                <w:r w:rsidRPr="00A4338B" w:rsidDel="00223E0D">
                  <w:rPr>
                    <w:lang w:val="en-GB"/>
                  </w:rPr>
                  <w:delText>R0205/C0034</w:delText>
                </w:r>
              </w:del>
            </w:ins>
          </w:p>
        </w:tc>
        <w:tc>
          <w:tcPr>
            <w:tcW w:w="2785" w:type="dxa"/>
            <w:tcBorders>
              <w:top w:val="single" w:sz="4" w:space="0" w:color="auto"/>
              <w:left w:val="single" w:sz="2" w:space="0" w:color="auto"/>
              <w:bottom w:val="single" w:sz="4" w:space="0" w:color="auto"/>
              <w:right w:val="single" w:sz="2" w:space="0" w:color="auto"/>
            </w:tcBorders>
          </w:tcPr>
          <w:p w14:paraId="3FEE1389" w14:textId="44202025" w:rsidR="00FA1AC0" w:rsidRPr="00A4338B" w:rsidRDefault="00FA1AC0" w:rsidP="00FA1AC0">
            <w:pPr>
              <w:pStyle w:val="NormalLeft"/>
              <w:rPr>
                <w:lang w:val="en-GB"/>
              </w:rPr>
            </w:pPr>
            <w:ins w:id="2480" w:author="Author">
              <w:del w:id="2481" w:author="Author">
                <w:r w:rsidRPr="00A4338B" w:rsidDel="00223E0D">
                  <w:rPr>
                    <w:lang w:val="en-GB"/>
                  </w:rPr>
                  <w:delText>Initial absolute values before shock — Liabilities — equity risk — long term equities</w:delText>
                </w:r>
              </w:del>
            </w:ins>
          </w:p>
        </w:tc>
        <w:tc>
          <w:tcPr>
            <w:tcW w:w="4272" w:type="dxa"/>
            <w:tcBorders>
              <w:top w:val="single" w:sz="4" w:space="0" w:color="auto"/>
              <w:left w:val="single" w:sz="2" w:space="0" w:color="auto"/>
              <w:bottom w:val="single" w:sz="4" w:space="0" w:color="auto"/>
              <w:right w:val="single" w:sz="2" w:space="0" w:color="auto"/>
            </w:tcBorders>
          </w:tcPr>
          <w:p w14:paraId="0A855467" w14:textId="1F7D0A83" w:rsidR="00FA1AC0" w:rsidRPr="00A4338B" w:rsidDel="00223E0D" w:rsidRDefault="00FA1AC0" w:rsidP="00FA1AC0">
            <w:pPr>
              <w:pStyle w:val="NormalLeft"/>
              <w:rPr>
                <w:ins w:id="2482" w:author="Author"/>
                <w:del w:id="2483" w:author="Author"/>
                <w:lang w:val="en-GB"/>
              </w:rPr>
            </w:pPr>
            <w:ins w:id="2484" w:author="Author">
              <w:del w:id="2485" w:author="Author">
                <w:r w:rsidRPr="00A4338B" w:rsidDel="00223E0D">
                  <w:rPr>
                    <w:lang w:val="en-GB"/>
                  </w:rPr>
                  <w:delText>This is the initial absolute value of the life liabilities sensitive to the equity risk charge related to long term equities</w:delText>
                </w:r>
              </w:del>
            </w:ins>
          </w:p>
          <w:p w14:paraId="2B70508D" w14:textId="1B090561" w:rsidR="00FA1AC0" w:rsidRPr="00A4338B" w:rsidRDefault="00FA1AC0" w:rsidP="00FA1AC0">
            <w:pPr>
              <w:pStyle w:val="NormalLeft"/>
              <w:rPr>
                <w:lang w:val="en-GB"/>
              </w:rPr>
            </w:pPr>
            <w:ins w:id="2486" w:author="Author">
              <w:del w:id="2487" w:author="Author">
                <w:r w:rsidRPr="00A4338B" w:rsidDel="00223E0D">
                  <w:rPr>
                    <w:lang w:val="en-GB"/>
                  </w:rPr>
                  <w:delText>Recoverables from reinsurance and SPVs shall not be included in this cell.</w:delText>
                </w:r>
              </w:del>
            </w:ins>
          </w:p>
        </w:tc>
      </w:tr>
      <w:tr w:rsidR="00FA1AC0" w:rsidRPr="00A4338B" w14:paraId="2E9D00B1" w14:textId="77777777" w:rsidTr="00FA1AC0">
        <w:trPr>
          <w:trHeight w:val="280"/>
        </w:trPr>
        <w:tc>
          <w:tcPr>
            <w:tcW w:w="2229" w:type="dxa"/>
            <w:tcBorders>
              <w:top w:val="single" w:sz="4" w:space="0" w:color="auto"/>
              <w:left w:val="single" w:sz="2" w:space="0" w:color="auto"/>
              <w:bottom w:val="single" w:sz="2" w:space="0" w:color="auto"/>
              <w:right w:val="single" w:sz="2" w:space="0" w:color="auto"/>
            </w:tcBorders>
          </w:tcPr>
          <w:p w14:paraId="302F74CC" w14:textId="4F673C38" w:rsidR="00FA1AC0" w:rsidRPr="00A4338B" w:rsidRDefault="00FA1AC0" w:rsidP="00FA1AC0">
            <w:pPr>
              <w:pStyle w:val="NormalLeft"/>
              <w:rPr>
                <w:lang w:val="en-GB"/>
              </w:rPr>
            </w:pPr>
            <w:ins w:id="2488" w:author="Author">
              <w:del w:id="2489" w:author="Author">
                <w:r w:rsidRPr="00A4338B" w:rsidDel="00223E0D">
                  <w:rPr>
                    <w:lang w:val="en-GB"/>
                  </w:rPr>
                  <w:delText>R020</w:delText>
                </w:r>
                <w:r w:rsidR="00F2657F" w:rsidRPr="00A4338B" w:rsidDel="00223E0D">
                  <w:rPr>
                    <w:lang w:val="en-GB"/>
                  </w:rPr>
                  <w:delText>5</w:delText>
                </w:r>
                <w:r w:rsidRPr="00A4338B" w:rsidDel="00223E0D">
                  <w:rPr>
                    <w:lang w:val="en-GB"/>
                  </w:rPr>
                  <w:delText>/C0035</w:delText>
                </w:r>
              </w:del>
            </w:ins>
          </w:p>
        </w:tc>
        <w:tc>
          <w:tcPr>
            <w:tcW w:w="2785" w:type="dxa"/>
            <w:tcBorders>
              <w:top w:val="single" w:sz="4" w:space="0" w:color="auto"/>
              <w:left w:val="single" w:sz="2" w:space="0" w:color="auto"/>
              <w:bottom w:val="single" w:sz="2" w:space="0" w:color="auto"/>
              <w:right w:val="single" w:sz="2" w:space="0" w:color="auto"/>
            </w:tcBorders>
          </w:tcPr>
          <w:p w14:paraId="27A082EA" w14:textId="0E3D2BFC" w:rsidR="00FA1AC0" w:rsidRPr="00A4338B" w:rsidRDefault="00FA1AC0" w:rsidP="00FA1AC0">
            <w:pPr>
              <w:pStyle w:val="NormalLeft"/>
              <w:rPr>
                <w:lang w:val="en-GB"/>
              </w:rPr>
            </w:pPr>
            <w:ins w:id="2490" w:author="Author">
              <w:del w:id="2491" w:author="Author">
                <w:r w:rsidRPr="00A4338B" w:rsidDel="00223E0D">
                  <w:rPr>
                    <w:lang w:val="en-GB"/>
                  </w:rPr>
                  <w:delText xml:space="preserve">Initial absolute values before shock — Liabilities — equity risk — long </w:delText>
                </w:r>
                <w:r w:rsidR="00227010" w:rsidRPr="00A4338B" w:rsidDel="00223E0D">
                  <w:rPr>
                    <w:lang w:val="en-GB"/>
                  </w:rPr>
                  <w:delText>te</w:delText>
                </w:r>
                <w:r w:rsidRPr="00A4338B" w:rsidDel="00223E0D">
                  <w:rPr>
                    <w:lang w:val="en-GB"/>
                  </w:rPr>
                  <w:delText>retm equities</w:delText>
                </w:r>
              </w:del>
            </w:ins>
          </w:p>
        </w:tc>
        <w:tc>
          <w:tcPr>
            <w:tcW w:w="4272" w:type="dxa"/>
            <w:tcBorders>
              <w:top w:val="single" w:sz="4" w:space="0" w:color="auto"/>
              <w:left w:val="single" w:sz="2" w:space="0" w:color="auto"/>
              <w:bottom w:val="single" w:sz="2" w:space="0" w:color="auto"/>
              <w:right w:val="single" w:sz="2" w:space="0" w:color="auto"/>
            </w:tcBorders>
          </w:tcPr>
          <w:p w14:paraId="7DF4A184" w14:textId="42AE8A0E" w:rsidR="00FA1AC0" w:rsidRPr="00A4338B" w:rsidDel="00223E0D" w:rsidRDefault="00FA1AC0" w:rsidP="00FA1AC0">
            <w:pPr>
              <w:pStyle w:val="NormalLeft"/>
              <w:rPr>
                <w:ins w:id="2492" w:author="Author"/>
                <w:del w:id="2493" w:author="Author"/>
                <w:lang w:val="en-GB"/>
              </w:rPr>
            </w:pPr>
            <w:ins w:id="2494" w:author="Author">
              <w:del w:id="2495" w:author="Author">
                <w:r w:rsidRPr="00A4338B" w:rsidDel="00223E0D">
                  <w:rPr>
                    <w:lang w:val="en-GB"/>
                  </w:rPr>
                  <w:delText>This is the initial absolute value of the non-life liabilities sensitive to the equity risk charge related to long term equities</w:delText>
                </w:r>
              </w:del>
            </w:ins>
          </w:p>
          <w:p w14:paraId="53CB0573" w14:textId="3CF316E0" w:rsidR="00FA1AC0" w:rsidRPr="00A4338B" w:rsidRDefault="00FA1AC0" w:rsidP="00FA1AC0">
            <w:pPr>
              <w:pStyle w:val="NormalLeft"/>
              <w:rPr>
                <w:lang w:val="en-GB"/>
              </w:rPr>
            </w:pPr>
            <w:ins w:id="2496" w:author="Author">
              <w:del w:id="2497" w:author="Author">
                <w:r w:rsidRPr="00A4338B" w:rsidDel="00223E0D">
                  <w:rPr>
                    <w:lang w:val="en-GB"/>
                  </w:rPr>
                  <w:delText>Recoverables from reinsurance and SPVs shall not be included in this cell.</w:delText>
                </w:r>
              </w:del>
            </w:ins>
          </w:p>
        </w:tc>
      </w:tr>
      <w:tr w:rsidR="00FA1AC0" w:rsidRPr="00A4338B" w14:paraId="1C9E58E4" w14:textId="77777777" w:rsidTr="009C7767">
        <w:tc>
          <w:tcPr>
            <w:tcW w:w="2229" w:type="dxa"/>
            <w:tcBorders>
              <w:top w:val="single" w:sz="2" w:space="0" w:color="auto"/>
              <w:left w:val="single" w:sz="2" w:space="0" w:color="auto"/>
              <w:bottom w:val="single" w:sz="2" w:space="0" w:color="auto"/>
              <w:right w:val="single" w:sz="2" w:space="0" w:color="auto"/>
            </w:tcBorders>
          </w:tcPr>
          <w:p w14:paraId="241D9286" w14:textId="77777777" w:rsidR="00FA1AC0" w:rsidRPr="00A4338B" w:rsidRDefault="00FA1AC0" w:rsidP="00FA1AC0">
            <w:pPr>
              <w:pStyle w:val="NormalLeft"/>
              <w:rPr>
                <w:lang w:val="en-GB"/>
              </w:rPr>
            </w:pPr>
            <w:r w:rsidRPr="00A4338B">
              <w:rPr>
                <w:lang w:val="en-GB"/>
              </w:rPr>
              <w:t>R0210/C0020</w:t>
            </w:r>
          </w:p>
        </w:tc>
        <w:tc>
          <w:tcPr>
            <w:tcW w:w="2785" w:type="dxa"/>
            <w:tcBorders>
              <w:top w:val="single" w:sz="2" w:space="0" w:color="auto"/>
              <w:left w:val="single" w:sz="2" w:space="0" w:color="auto"/>
              <w:bottom w:val="single" w:sz="2" w:space="0" w:color="auto"/>
              <w:right w:val="single" w:sz="2" w:space="0" w:color="auto"/>
            </w:tcBorders>
          </w:tcPr>
          <w:p w14:paraId="1D8AD30F" w14:textId="4ACCD0FB" w:rsidR="00FA1AC0" w:rsidRPr="00A4338B" w:rsidRDefault="00FA1AC0" w:rsidP="00FA1AC0">
            <w:pPr>
              <w:pStyle w:val="NormalLeft"/>
              <w:rPr>
                <w:lang w:val="en-GB"/>
              </w:rPr>
            </w:pPr>
            <w:r w:rsidRPr="00A4338B">
              <w:rPr>
                <w:lang w:val="en-GB"/>
              </w:rPr>
              <w:t>Initial absolute values before shock — Assets — equity risk — type 1 equities</w:t>
            </w:r>
          </w:p>
        </w:tc>
        <w:tc>
          <w:tcPr>
            <w:tcW w:w="4272" w:type="dxa"/>
            <w:tcBorders>
              <w:top w:val="single" w:sz="2" w:space="0" w:color="auto"/>
              <w:left w:val="single" w:sz="2" w:space="0" w:color="auto"/>
              <w:bottom w:val="single" w:sz="2" w:space="0" w:color="auto"/>
              <w:right w:val="single" w:sz="2" w:space="0" w:color="auto"/>
            </w:tcBorders>
          </w:tcPr>
          <w:p w14:paraId="71CF98A6" w14:textId="312524CD" w:rsidR="00FA1AC0" w:rsidRPr="00A4338B" w:rsidRDefault="00FA1AC0" w:rsidP="00FA1AC0">
            <w:pPr>
              <w:pStyle w:val="NormalLeft"/>
              <w:rPr>
                <w:lang w:val="en-GB"/>
              </w:rPr>
            </w:pPr>
            <w:r w:rsidRPr="00A4338B">
              <w:rPr>
                <w:lang w:val="en-GB"/>
              </w:rPr>
              <w:t>This is the initial absolute value of the assets sensitive to the equity risk charge related to type 1 equities</w:t>
            </w:r>
          </w:p>
          <w:p w14:paraId="44200CF8" w14:textId="7683962D" w:rsidR="00FA1AC0" w:rsidRPr="00A4338B" w:rsidRDefault="00FA1AC0" w:rsidP="00FA1AC0">
            <w:pPr>
              <w:pStyle w:val="NormalLeft"/>
              <w:rPr>
                <w:lang w:val="en-GB"/>
              </w:rPr>
            </w:pPr>
            <w:r w:rsidRPr="00A4338B">
              <w:rPr>
                <w:lang w:val="en-GB"/>
              </w:rPr>
              <w:t>Recoverables from reinsurance and SPVs shall not be included in this cell.</w:t>
            </w:r>
          </w:p>
        </w:tc>
      </w:tr>
      <w:tr w:rsidR="00FA1AC0" w:rsidRPr="00A4338B" w14:paraId="7BC9103A" w14:textId="77777777" w:rsidTr="00FA1AC0">
        <w:trPr>
          <w:trHeight w:val="1520"/>
        </w:trPr>
        <w:tc>
          <w:tcPr>
            <w:tcW w:w="2229" w:type="dxa"/>
            <w:tcBorders>
              <w:top w:val="single" w:sz="2" w:space="0" w:color="auto"/>
              <w:left w:val="single" w:sz="2" w:space="0" w:color="auto"/>
              <w:bottom w:val="single" w:sz="4" w:space="0" w:color="auto"/>
              <w:right w:val="single" w:sz="2" w:space="0" w:color="auto"/>
            </w:tcBorders>
          </w:tcPr>
          <w:p w14:paraId="01C4F1A8" w14:textId="77777777" w:rsidR="00FA1AC0" w:rsidRPr="00A4338B" w:rsidRDefault="00FA1AC0" w:rsidP="00FA1AC0">
            <w:pPr>
              <w:pStyle w:val="NormalLeft"/>
              <w:rPr>
                <w:lang w:val="en-GB"/>
              </w:rPr>
            </w:pPr>
            <w:r w:rsidRPr="00A4338B">
              <w:rPr>
                <w:lang w:val="en-GB"/>
              </w:rPr>
              <w:t>R0210/C0030</w:t>
            </w:r>
          </w:p>
        </w:tc>
        <w:tc>
          <w:tcPr>
            <w:tcW w:w="2785" w:type="dxa"/>
            <w:tcBorders>
              <w:top w:val="single" w:sz="2" w:space="0" w:color="auto"/>
              <w:left w:val="single" w:sz="2" w:space="0" w:color="auto"/>
              <w:bottom w:val="single" w:sz="4" w:space="0" w:color="auto"/>
              <w:right w:val="single" w:sz="2" w:space="0" w:color="auto"/>
            </w:tcBorders>
          </w:tcPr>
          <w:p w14:paraId="7B7770CD" w14:textId="69D3C095" w:rsidR="00FA1AC0" w:rsidRPr="00A4338B" w:rsidRDefault="00FA1AC0" w:rsidP="00FA1AC0">
            <w:pPr>
              <w:pStyle w:val="NormalLeft"/>
              <w:rPr>
                <w:lang w:val="en-GB"/>
              </w:rPr>
            </w:pPr>
            <w:r w:rsidRPr="00A4338B">
              <w:rPr>
                <w:lang w:val="en-GB"/>
              </w:rPr>
              <w:t>Initial absolute values before shock — Liabilities — equity risk — type 1 equities</w:t>
            </w:r>
          </w:p>
        </w:tc>
        <w:tc>
          <w:tcPr>
            <w:tcW w:w="4272" w:type="dxa"/>
            <w:tcBorders>
              <w:top w:val="single" w:sz="2" w:space="0" w:color="auto"/>
              <w:left w:val="single" w:sz="2" w:space="0" w:color="auto"/>
              <w:bottom w:val="single" w:sz="4" w:space="0" w:color="auto"/>
              <w:right w:val="single" w:sz="2" w:space="0" w:color="auto"/>
            </w:tcBorders>
          </w:tcPr>
          <w:p w14:paraId="302F6036" w14:textId="3D15466E" w:rsidR="00FA1AC0" w:rsidRPr="00A4338B" w:rsidRDefault="00FA1AC0" w:rsidP="00FA1AC0">
            <w:pPr>
              <w:pStyle w:val="NormalLeft"/>
              <w:rPr>
                <w:lang w:val="en-GB"/>
              </w:rPr>
            </w:pPr>
            <w:r w:rsidRPr="00A4338B">
              <w:rPr>
                <w:lang w:val="en-GB"/>
              </w:rPr>
              <w:t>This is the initial absolute value of the liabilities sensitive to equity risk related to type 1 equities.</w:t>
            </w:r>
          </w:p>
          <w:p w14:paraId="248ACC37" w14:textId="213D2D66" w:rsidR="00FA1AC0" w:rsidRPr="00A4338B" w:rsidRDefault="00FA1AC0" w:rsidP="00FA1AC0">
            <w:pPr>
              <w:pStyle w:val="NormalLeft"/>
              <w:rPr>
                <w:lang w:val="en-GB"/>
              </w:rPr>
            </w:pPr>
            <w:r w:rsidRPr="00A4338B">
              <w:rPr>
                <w:lang w:val="en-GB"/>
              </w:rPr>
              <w:t>The amount of TP shall be net of reinsurance and SPV recoverables.</w:t>
            </w:r>
          </w:p>
        </w:tc>
      </w:tr>
      <w:tr w:rsidR="00FA1AC0" w:rsidRPr="00A4338B" w14:paraId="5F3FBBF4" w14:textId="77777777" w:rsidTr="009C7767">
        <w:tc>
          <w:tcPr>
            <w:tcW w:w="2229" w:type="dxa"/>
            <w:tcBorders>
              <w:top w:val="single" w:sz="2" w:space="0" w:color="auto"/>
              <w:left w:val="single" w:sz="2" w:space="0" w:color="auto"/>
              <w:bottom w:val="single" w:sz="2" w:space="0" w:color="auto"/>
              <w:right w:val="single" w:sz="2" w:space="0" w:color="auto"/>
            </w:tcBorders>
          </w:tcPr>
          <w:p w14:paraId="6B806E63" w14:textId="77777777" w:rsidR="00FA1AC0" w:rsidRPr="00A4338B" w:rsidRDefault="00FA1AC0" w:rsidP="00FA1AC0">
            <w:pPr>
              <w:pStyle w:val="NormalLeft"/>
              <w:rPr>
                <w:lang w:val="en-GB"/>
              </w:rPr>
            </w:pPr>
            <w:r w:rsidRPr="00A4338B">
              <w:rPr>
                <w:lang w:val="en-GB"/>
              </w:rPr>
              <w:t>R0210/C0040</w:t>
            </w:r>
          </w:p>
        </w:tc>
        <w:tc>
          <w:tcPr>
            <w:tcW w:w="2785" w:type="dxa"/>
            <w:tcBorders>
              <w:top w:val="single" w:sz="2" w:space="0" w:color="auto"/>
              <w:left w:val="single" w:sz="2" w:space="0" w:color="auto"/>
              <w:bottom w:val="single" w:sz="2" w:space="0" w:color="auto"/>
              <w:right w:val="single" w:sz="2" w:space="0" w:color="auto"/>
            </w:tcBorders>
          </w:tcPr>
          <w:p w14:paraId="3917CCC4" w14:textId="4821EE5F" w:rsidR="00FA1AC0" w:rsidRPr="00A4338B" w:rsidRDefault="00FA1AC0" w:rsidP="00FA1AC0">
            <w:pPr>
              <w:pStyle w:val="NormalLeft"/>
              <w:rPr>
                <w:lang w:val="en-GB"/>
              </w:rPr>
            </w:pPr>
            <w:r w:rsidRPr="00A4338B">
              <w:rPr>
                <w:lang w:val="en-GB"/>
              </w:rPr>
              <w:t>Absolute values after shock — Assets — Equity risk — type 1 equities</w:t>
            </w:r>
          </w:p>
        </w:tc>
        <w:tc>
          <w:tcPr>
            <w:tcW w:w="4272" w:type="dxa"/>
            <w:tcBorders>
              <w:top w:val="single" w:sz="2" w:space="0" w:color="auto"/>
              <w:left w:val="single" w:sz="2" w:space="0" w:color="auto"/>
              <w:bottom w:val="single" w:sz="2" w:space="0" w:color="auto"/>
              <w:right w:val="single" w:sz="2" w:space="0" w:color="auto"/>
            </w:tcBorders>
          </w:tcPr>
          <w:p w14:paraId="61175E55" w14:textId="71BE6040" w:rsidR="00FA1AC0" w:rsidRPr="00A4338B" w:rsidRDefault="00FA1AC0" w:rsidP="00FA1AC0">
            <w:pPr>
              <w:pStyle w:val="NormalLeft"/>
              <w:rPr>
                <w:lang w:val="en-GB"/>
              </w:rPr>
            </w:pPr>
            <w:r w:rsidRPr="00A4338B">
              <w:rPr>
                <w:lang w:val="en-GB"/>
              </w:rPr>
              <w:t>This is the absolute value of the assets sensitive to the equity risk charge related to type 1 equities category, after the shock.</w:t>
            </w:r>
          </w:p>
          <w:p w14:paraId="588AC8A1" w14:textId="75379E3C" w:rsidR="00FA1AC0" w:rsidRPr="00A4338B" w:rsidRDefault="00FA1AC0" w:rsidP="00FA1AC0">
            <w:pPr>
              <w:pStyle w:val="NormalLeft"/>
              <w:rPr>
                <w:lang w:val="en-GB"/>
              </w:rPr>
            </w:pPr>
            <w:r w:rsidRPr="00A4338B">
              <w:rPr>
                <w:lang w:val="en-GB"/>
              </w:rPr>
              <w:t>Recoverables from reinsurance and SPVs shall not be included in this cell.</w:t>
            </w:r>
          </w:p>
        </w:tc>
      </w:tr>
      <w:tr w:rsidR="00FA1AC0" w:rsidRPr="00A4338B" w14:paraId="28304EC6" w14:textId="77777777" w:rsidTr="009C7767">
        <w:tc>
          <w:tcPr>
            <w:tcW w:w="2229" w:type="dxa"/>
            <w:tcBorders>
              <w:top w:val="single" w:sz="2" w:space="0" w:color="auto"/>
              <w:left w:val="single" w:sz="2" w:space="0" w:color="auto"/>
              <w:bottom w:val="single" w:sz="2" w:space="0" w:color="auto"/>
              <w:right w:val="single" w:sz="2" w:space="0" w:color="auto"/>
            </w:tcBorders>
          </w:tcPr>
          <w:p w14:paraId="2B1A55F6" w14:textId="77777777" w:rsidR="00FA1AC0" w:rsidRPr="00A4338B" w:rsidRDefault="00FA1AC0" w:rsidP="00FA1AC0">
            <w:pPr>
              <w:pStyle w:val="NormalLeft"/>
              <w:rPr>
                <w:lang w:val="en-GB"/>
              </w:rPr>
            </w:pPr>
            <w:r w:rsidRPr="00A4338B">
              <w:rPr>
                <w:lang w:val="en-GB"/>
              </w:rPr>
              <w:t>R0210/C0050</w:t>
            </w:r>
          </w:p>
        </w:tc>
        <w:tc>
          <w:tcPr>
            <w:tcW w:w="2785" w:type="dxa"/>
            <w:tcBorders>
              <w:top w:val="single" w:sz="2" w:space="0" w:color="auto"/>
              <w:left w:val="single" w:sz="2" w:space="0" w:color="auto"/>
              <w:bottom w:val="single" w:sz="2" w:space="0" w:color="auto"/>
              <w:right w:val="single" w:sz="2" w:space="0" w:color="auto"/>
            </w:tcBorders>
          </w:tcPr>
          <w:p w14:paraId="2C607B6F" w14:textId="00CA8AB3" w:rsidR="00FA1AC0" w:rsidRPr="00A4338B" w:rsidRDefault="00FA1AC0" w:rsidP="00FA1AC0">
            <w:pPr>
              <w:pStyle w:val="NormalLeft"/>
              <w:rPr>
                <w:lang w:val="en-GB"/>
              </w:rPr>
            </w:pPr>
            <w:r w:rsidRPr="00A4338B">
              <w:rPr>
                <w:lang w:val="en-GB"/>
              </w:rPr>
              <w:t>Absolute values after shock — Liabilities (after the loss absorbing capacity of technical provisions) — Equity risk –type 1 equities</w:t>
            </w:r>
          </w:p>
        </w:tc>
        <w:tc>
          <w:tcPr>
            <w:tcW w:w="4272" w:type="dxa"/>
            <w:tcBorders>
              <w:top w:val="single" w:sz="2" w:space="0" w:color="auto"/>
              <w:left w:val="single" w:sz="2" w:space="0" w:color="auto"/>
              <w:bottom w:val="single" w:sz="2" w:space="0" w:color="auto"/>
              <w:right w:val="single" w:sz="2" w:space="0" w:color="auto"/>
            </w:tcBorders>
          </w:tcPr>
          <w:p w14:paraId="0C6C2C97" w14:textId="50968292" w:rsidR="00FA1AC0" w:rsidRPr="00A4338B" w:rsidRDefault="00FA1AC0" w:rsidP="00FA1AC0">
            <w:pPr>
              <w:pStyle w:val="NormalLeft"/>
              <w:rPr>
                <w:lang w:val="en-GB"/>
              </w:rPr>
            </w:pPr>
            <w:r w:rsidRPr="00A4338B">
              <w:rPr>
                <w:lang w:val="en-GB"/>
              </w:rPr>
              <w:t>This is the absolute value of the liabilities sensitive to equity risk charge related to type 1 equities, after the shock and after the loss absorbing capacity of technical provisions.</w:t>
            </w:r>
          </w:p>
          <w:p w14:paraId="2CF75979" w14:textId="5C0F4352" w:rsidR="00FA1AC0" w:rsidRPr="00A4338B" w:rsidRDefault="00FA1AC0" w:rsidP="00FA1AC0">
            <w:pPr>
              <w:pStyle w:val="NormalLeft"/>
              <w:rPr>
                <w:lang w:val="en-GB"/>
              </w:rPr>
            </w:pPr>
            <w:r w:rsidRPr="00A4338B">
              <w:rPr>
                <w:lang w:val="en-GB"/>
              </w:rPr>
              <w:t>The amount of TP shall be net of reinsurance and SPV recoverables.</w:t>
            </w:r>
          </w:p>
        </w:tc>
      </w:tr>
      <w:tr w:rsidR="00FA1AC0" w:rsidRPr="00A4338B" w14:paraId="4CD1A248" w14:textId="77777777" w:rsidTr="009C7767">
        <w:tc>
          <w:tcPr>
            <w:tcW w:w="2229" w:type="dxa"/>
            <w:tcBorders>
              <w:top w:val="single" w:sz="2" w:space="0" w:color="auto"/>
              <w:left w:val="single" w:sz="2" w:space="0" w:color="auto"/>
              <w:bottom w:val="single" w:sz="2" w:space="0" w:color="auto"/>
              <w:right w:val="single" w:sz="2" w:space="0" w:color="auto"/>
            </w:tcBorders>
          </w:tcPr>
          <w:p w14:paraId="604AD745" w14:textId="77777777" w:rsidR="00FA1AC0" w:rsidRPr="00A4338B" w:rsidRDefault="00FA1AC0" w:rsidP="00FA1AC0">
            <w:pPr>
              <w:pStyle w:val="NormalLeft"/>
              <w:rPr>
                <w:lang w:val="en-GB"/>
              </w:rPr>
            </w:pPr>
            <w:r w:rsidRPr="00A4338B">
              <w:rPr>
                <w:lang w:val="en-GB"/>
              </w:rPr>
              <w:t>R0210/C0060</w:t>
            </w:r>
          </w:p>
        </w:tc>
        <w:tc>
          <w:tcPr>
            <w:tcW w:w="2785" w:type="dxa"/>
            <w:tcBorders>
              <w:top w:val="single" w:sz="2" w:space="0" w:color="auto"/>
              <w:left w:val="single" w:sz="2" w:space="0" w:color="auto"/>
              <w:bottom w:val="single" w:sz="2" w:space="0" w:color="auto"/>
              <w:right w:val="single" w:sz="2" w:space="0" w:color="auto"/>
            </w:tcBorders>
          </w:tcPr>
          <w:p w14:paraId="32316E00" w14:textId="66A17B97" w:rsidR="00FA1AC0" w:rsidRPr="00A4338B" w:rsidRDefault="00FA1AC0" w:rsidP="00FA1AC0">
            <w:pPr>
              <w:pStyle w:val="NormalLeft"/>
              <w:rPr>
                <w:lang w:val="en-GB"/>
              </w:rPr>
            </w:pPr>
            <w:r w:rsidRPr="00A4338B">
              <w:rPr>
                <w:lang w:val="en-GB"/>
              </w:rPr>
              <w:t xml:space="preserve">Absolute value after shock — Net solvency capital </w:t>
            </w:r>
            <w:r w:rsidRPr="00A4338B">
              <w:rPr>
                <w:lang w:val="en-GB"/>
              </w:rPr>
              <w:lastRenderedPageBreak/>
              <w:t>requirement — equity risk –type 1 equities</w:t>
            </w:r>
          </w:p>
        </w:tc>
        <w:tc>
          <w:tcPr>
            <w:tcW w:w="4272" w:type="dxa"/>
            <w:tcBorders>
              <w:top w:val="single" w:sz="2" w:space="0" w:color="auto"/>
              <w:left w:val="single" w:sz="2" w:space="0" w:color="auto"/>
              <w:bottom w:val="single" w:sz="2" w:space="0" w:color="auto"/>
              <w:right w:val="single" w:sz="2" w:space="0" w:color="auto"/>
            </w:tcBorders>
          </w:tcPr>
          <w:p w14:paraId="2D55BA1C" w14:textId="35C92B0A" w:rsidR="00FA1AC0" w:rsidRPr="00A4338B" w:rsidRDefault="00FA1AC0" w:rsidP="00FA1AC0">
            <w:pPr>
              <w:pStyle w:val="NormalLeft"/>
              <w:rPr>
                <w:lang w:val="en-GB"/>
              </w:rPr>
            </w:pPr>
            <w:r w:rsidRPr="00A4338B">
              <w:rPr>
                <w:lang w:val="en-GB"/>
              </w:rPr>
              <w:lastRenderedPageBreak/>
              <w:t xml:space="preserve">This is the net capital charge for equity risk (for type 1 equities), after adjustment </w:t>
            </w:r>
            <w:r w:rsidRPr="00A4338B">
              <w:rPr>
                <w:lang w:val="en-GB"/>
              </w:rPr>
              <w:lastRenderedPageBreak/>
              <w:t>for the loss absorbing capacity of technical provisions.</w:t>
            </w:r>
          </w:p>
        </w:tc>
      </w:tr>
      <w:tr w:rsidR="00FA1AC0" w:rsidRPr="00A4338B" w14:paraId="33445773" w14:textId="77777777" w:rsidTr="009C7767">
        <w:tc>
          <w:tcPr>
            <w:tcW w:w="2229" w:type="dxa"/>
            <w:tcBorders>
              <w:top w:val="single" w:sz="2" w:space="0" w:color="auto"/>
              <w:left w:val="single" w:sz="2" w:space="0" w:color="auto"/>
              <w:bottom w:val="single" w:sz="2" w:space="0" w:color="auto"/>
              <w:right w:val="single" w:sz="2" w:space="0" w:color="auto"/>
            </w:tcBorders>
          </w:tcPr>
          <w:p w14:paraId="214B8364" w14:textId="77777777" w:rsidR="00FA1AC0" w:rsidRPr="00A4338B" w:rsidRDefault="00FA1AC0" w:rsidP="00FA1AC0">
            <w:pPr>
              <w:pStyle w:val="NormalLeft"/>
              <w:rPr>
                <w:lang w:val="en-GB"/>
              </w:rPr>
            </w:pPr>
            <w:r w:rsidRPr="00A4338B">
              <w:rPr>
                <w:lang w:val="en-GB"/>
              </w:rPr>
              <w:lastRenderedPageBreak/>
              <w:t>R0210/C0070</w:t>
            </w:r>
          </w:p>
        </w:tc>
        <w:tc>
          <w:tcPr>
            <w:tcW w:w="2785" w:type="dxa"/>
            <w:tcBorders>
              <w:top w:val="single" w:sz="2" w:space="0" w:color="auto"/>
              <w:left w:val="single" w:sz="2" w:space="0" w:color="auto"/>
              <w:bottom w:val="single" w:sz="2" w:space="0" w:color="auto"/>
              <w:right w:val="single" w:sz="2" w:space="0" w:color="auto"/>
            </w:tcBorders>
          </w:tcPr>
          <w:p w14:paraId="68FC67FF" w14:textId="6BA32750" w:rsidR="00FA1AC0" w:rsidRPr="00A4338B" w:rsidRDefault="00FA1AC0" w:rsidP="00FA1AC0">
            <w:pPr>
              <w:pStyle w:val="NormalLeft"/>
              <w:rPr>
                <w:lang w:val="en-GB"/>
              </w:rPr>
            </w:pPr>
            <w:r w:rsidRPr="00A4338B">
              <w:rPr>
                <w:lang w:val="en-GB"/>
              </w:rPr>
              <w:t>Absolute values after shock — Liabilities (before the loss absorbing capacity of technical provisions) — equity risk –type 1 equities</w:t>
            </w:r>
          </w:p>
        </w:tc>
        <w:tc>
          <w:tcPr>
            <w:tcW w:w="4272" w:type="dxa"/>
            <w:tcBorders>
              <w:top w:val="single" w:sz="2" w:space="0" w:color="auto"/>
              <w:left w:val="single" w:sz="2" w:space="0" w:color="auto"/>
              <w:bottom w:val="single" w:sz="2" w:space="0" w:color="auto"/>
              <w:right w:val="single" w:sz="2" w:space="0" w:color="auto"/>
            </w:tcBorders>
          </w:tcPr>
          <w:p w14:paraId="362E8538" w14:textId="0DC8919D" w:rsidR="00FA1AC0" w:rsidRPr="00A4338B" w:rsidRDefault="00FA1AC0" w:rsidP="00FA1AC0">
            <w:pPr>
              <w:pStyle w:val="NormalLeft"/>
              <w:rPr>
                <w:lang w:val="en-GB"/>
              </w:rPr>
            </w:pPr>
            <w:r w:rsidRPr="00A4338B">
              <w:rPr>
                <w:lang w:val="en-GB"/>
              </w:rPr>
              <w:t>This is the absolute value of the liabilities sensitive to equity risk charge related to type 1 equities, after the shock but before the loss absorbing capacity of technical provisions.</w:t>
            </w:r>
          </w:p>
          <w:p w14:paraId="31B9782E" w14:textId="19D4A4F2" w:rsidR="00FA1AC0" w:rsidRPr="00A4338B" w:rsidRDefault="00FA1AC0" w:rsidP="00FA1AC0">
            <w:pPr>
              <w:pStyle w:val="NormalLeft"/>
              <w:rPr>
                <w:lang w:val="en-GB"/>
              </w:rPr>
            </w:pPr>
            <w:r w:rsidRPr="00A4338B">
              <w:rPr>
                <w:lang w:val="en-GB"/>
              </w:rPr>
              <w:t>The amount of TP shall be net of reinsurance and SPV recoverables.</w:t>
            </w:r>
          </w:p>
        </w:tc>
      </w:tr>
      <w:tr w:rsidR="00FA1AC0" w:rsidRPr="00A4338B" w14:paraId="199BCB3E" w14:textId="77777777" w:rsidTr="009C7767">
        <w:tc>
          <w:tcPr>
            <w:tcW w:w="2229" w:type="dxa"/>
            <w:tcBorders>
              <w:top w:val="single" w:sz="2" w:space="0" w:color="auto"/>
              <w:left w:val="single" w:sz="2" w:space="0" w:color="auto"/>
              <w:bottom w:val="single" w:sz="2" w:space="0" w:color="auto"/>
              <w:right w:val="single" w:sz="2" w:space="0" w:color="auto"/>
            </w:tcBorders>
          </w:tcPr>
          <w:p w14:paraId="5FDBAF57" w14:textId="77777777" w:rsidR="00FA1AC0" w:rsidRPr="00A4338B" w:rsidRDefault="00FA1AC0" w:rsidP="00FA1AC0">
            <w:pPr>
              <w:pStyle w:val="NormalLeft"/>
              <w:rPr>
                <w:lang w:val="en-GB"/>
              </w:rPr>
            </w:pPr>
            <w:r w:rsidRPr="00A4338B">
              <w:rPr>
                <w:lang w:val="en-GB"/>
              </w:rPr>
              <w:t>R0210/C0080</w:t>
            </w:r>
          </w:p>
        </w:tc>
        <w:tc>
          <w:tcPr>
            <w:tcW w:w="2785" w:type="dxa"/>
            <w:tcBorders>
              <w:top w:val="single" w:sz="2" w:space="0" w:color="auto"/>
              <w:left w:val="single" w:sz="2" w:space="0" w:color="auto"/>
              <w:bottom w:val="single" w:sz="2" w:space="0" w:color="auto"/>
              <w:right w:val="single" w:sz="2" w:space="0" w:color="auto"/>
            </w:tcBorders>
          </w:tcPr>
          <w:p w14:paraId="09E29146" w14:textId="1ED9851E" w:rsidR="00FA1AC0" w:rsidRPr="00A4338B" w:rsidRDefault="00FA1AC0" w:rsidP="00FA1AC0">
            <w:pPr>
              <w:pStyle w:val="NormalLeft"/>
              <w:rPr>
                <w:lang w:val="en-GB"/>
              </w:rPr>
            </w:pPr>
            <w:r w:rsidRPr="00A4338B">
              <w:rPr>
                <w:lang w:val="en-GB"/>
              </w:rPr>
              <w:t>Absolute value after shock — Gross solvency capital requirement — Equity risk –type 1 equities</w:t>
            </w:r>
          </w:p>
        </w:tc>
        <w:tc>
          <w:tcPr>
            <w:tcW w:w="4272" w:type="dxa"/>
            <w:tcBorders>
              <w:top w:val="single" w:sz="2" w:space="0" w:color="auto"/>
              <w:left w:val="single" w:sz="2" w:space="0" w:color="auto"/>
              <w:bottom w:val="single" w:sz="2" w:space="0" w:color="auto"/>
              <w:right w:val="single" w:sz="2" w:space="0" w:color="auto"/>
            </w:tcBorders>
          </w:tcPr>
          <w:p w14:paraId="53EBD6C9" w14:textId="705447EF" w:rsidR="00FA1AC0" w:rsidRPr="00A4338B" w:rsidRDefault="00FA1AC0" w:rsidP="00FA1AC0">
            <w:pPr>
              <w:pStyle w:val="NormalLeft"/>
              <w:rPr>
                <w:lang w:val="en-GB"/>
              </w:rPr>
            </w:pPr>
            <w:r w:rsidRPr="00A4338B">
              <w:rPr>
                <w:lang w:val="en-GB"/>
              </w:rPr>
              <w:t>This is the gross capital charge for equity risk for type 1 equities, i.e. before the loss absorbing capacity of technical provisions.</w:t>
            </w:r>
          </w:p>
        </w:tc>
      </w:tr>
      <w:tr w:rsidR="00FA1AC0" w:rsidRPr="00A4338B" w14:paraId="7EFCE53A" w14:textId="77777777" w:rsidTr="009C7767">
        <w:tc>
          <w:tcPr>
            <w:tcW w:w="2229" w:type="dxa"/>
            <w:tcBorders>
              <w:top w:val="single" w:sz="2" w:space="0" w:color="auto"/>
              <w:left w:val="single" w:sz="2" w:space="0" w:color="auto"/>
              <w:bottom w:val="single" w:sz="2" w:space="0" w:color="auto"/>
              <w:right w:val="single" w:sz="2" w:space="0" w:color="auto"/>
            </w:tcBorders>
          </w:tcPr>
          <w:p w14:paraId="08D0C46C" w14:textId="0987F8C5" w:rsidR="00FA1AC0" w:rsidRPr="00A4338B" w:rsidRDefault="00FA1AC0" w:rsidP="00696A77">
            <w:pPr>
              <w:pStyle w:val="NormalLeft"/>
              <w:rPr>
                <w:lang w:val="en-GB"/>
              </w:rPr>
            </w:pPr>
            <w:r w:rsidRPr="00A4338B">
              <w:rPr>
                <w:lang w:val="en-GB"/>
              </w:rPr>
              <w:t>R0221</w:t>
            </w:r>
            <w:ins w:id="2498" w:author="Author">
              <w:r w:rsidR="00696A77" w:rsidRPr="00A4338B">
                <w:rPr>
                  <w:lang w:val="en-GB"/>
                </w:rPr>
                <w:t xml:space="preserve">, R0230, R0231, </w:t>
              </w:r>
            </w:ins>
            <w:del w:id="2499" w:author="Author">
              <w:r w:rsidRPr="00A4338B" w:rsidDel="00696A77">
                <w:rPr>
                  <w:lang w:val="en-GB"/>
                </w:rPr>
                <w:delText>-</w:delText>
              </w:r>
            </w:del>
            <w:r w:rsidRPr="00A4338B">
              <w:rPr>
                <w:lang w:val="en-GB"/>
              </w:rPr>
              <w:t xml:space="preserve">R0240/C0020  </w:t>
            </w:r>
          </w:p>
        </w:tc>
        <w:tc>
          <w:tcPr>
            <w:tcW w:w="2785" w:type="dxa"/>
            <w:tcBorders>
              <w:top w:val="single" w:sz="2" w:space="0" w:color="auto"/>
              <w:left w:val="single" w:sz="2" w:space="0" w:color="auto"/>
              <w:bottom w:val="single" w:sz="2" w:space="0" w:color="auto"/>
              <w:right w:val="single" w:sz="2" w:space="0" w:color="auto"/>
            </w:tcBorders>
          </w:tcPr>
          <w:p w14:paraId="4C0C0DDE" w14:textId="31E35E2A" w:rsidR="00FA1AC0" w:rsidRPr="00A4338B" w:rsidRDefault="00FA1AC0" w:rsidP="00FA1AC0">
            <w:pPr>
              <w:pStyle w:val="NormalLeft"/>
              <w:rPr>
                <w:lang w:val="en-GB"/>
              </w:rPr>
            </w:pPr>
            <w:r w:rsidRPr="00A4338B">
              <w:rPr>
                <w:lang w:val="en-GB"/>
              </w:rPr>
              <w:t>Initial absolute values before shock — Assets — equity risk –type 1 equities</w:t>
            </w:r>
          </w:p>
        </w:tc>
        <w:tc>
          <w:tcPr>
            <w:tcW w:w="4272" w:type="dxa"/>
            <w:tcBorders>
              <w:top w:val="single" w:sz="2" w:space="0" w:color="auto"/>
              <w:left w:val="single" w:sz="2" w:space="0" w:color="auto"/>
              <w:bottom w:val="single" w:sz="2" w:space="0" w:color="auto"/>
              <w:right w:val="single" w:sz="2" w:space="0" w:color="auto"/>
            </w:tcBorders>
          </w:tcPr>
          <w:p w14:paraId="057CE50E" w14:textId="67037532" w:rsidR="00FA1AC0" w:rsidRPr="00A4338B" w:rsidRDefault="00FA1AC0" w:rsidP="00FA1AC0">
            <w:pPr>
              <w:pStyle w:val="NormalLeft"/>
              <w:rPr>
                <w:lang w:val="en-GB"/>
              </w:rPr>
            </w:pPr>
            <w:r w:rsidRPr="00A4338B">
              <w:rPr>
                <w:lang w:val="en-GB"/>
              </w:rPr>
              <w:t>This is the initial absolute value of the assets sensitive to the equity risk (for each kind of type 1 equity).</w:t>
            </w:r>
          </w:p>
          <w:p w14:paraId="236BF0AD" w14:textId="67CE0E32" w:rsidR="00FA1AC0" w:rsidRPr="00A4338B" w:rsidRDefault="00FA1AC0" w:rsidP="00FA1AC0">
            <w:pPr>
              <w:pStyle w:val="NormalLeft"/>
              <w:rPr>
                <w:lang w:val="en-GB"/>
              </w:rPr>
            </w:pPr>
            <w:r w:rsidRPr="00A4338B">
              <w:rPr>
                <w:lang w:val="en-GB"/>
              </w:rPr>
              <w:t>Recoverables from reinsurance and SPVs shall not be included in this cell.</w:t>
            </w:r>
          </w:p>
        </w:tc>
      </w:tr>
      <w:tr w:rsidR="00FA1AC0" w:rsidRPr="00A4338B" w14:paraId="2C8F00F2" w14:textId="77777777" w:rsidTr="00696A77">
        <w:trPr>
          <w:trHeight w:val="1603"/>
        </w:trPr>
        <w:tc>
          <w:tcPr>
            <w:tcW w:w="2229" w:type="dxa"/>
            <w:tcBorders>
              <w:top w:val="single" w:sz="2" w:space="0" w:color="auto"/>
              <w:left w:val="single" w:sz="2" w:space="0" w:color="auto"/>
              <w:bottom w:val="single" w:sz="4" w:space="0" w:color="auto"/>
              <w:right w:val="single" w:sz="2" w:space="0" w:color="auto"/>
            </w:tcBorders>
          </w:tcPr>
          <w:p w14:paraId="46F2CDBE" w14:textId="47AD56B8" w:rsidR="00FA1AC0" w:rsidRPr="00A4338B" w:rsidRDefault="00FA1AC0" w:rsidP="00696A77">
            <w:pPr>
              <w:pStyle w:val="NormalLeft"/>
              <w:rPr>
                <w:lang w:val="en-GB"/>
              </w:rPr>
            </w:pPr>
            <w:r w:rsidRPr="00A4338B">
              <w:rPr>
                <w:lang w:val="en-GB"/>
              </w:rPr>
              <w:t>R0221</w:t>
            </w:r>
            <w:ins w:id="2500" w:author="Author">
              <w:r w:rsidR="00696A77" w:rsidRPr="00A4338B">
                <w:rPr>
                  <w:lang w:val="en-GB"/>
                </w:rPr>
                <w:t xml:space="preserve">, R0230, R0231, </w:t>
              </w:r>
            </w:ins>
            <w:del w:id="2501" w:author="Author">
              <w:r w:rsidRPr="00A4338B" w:rsidDel="00696A77">
                <w:rPr>
                  <w:lang w:val="en-GB"/>
                </w:rPr>
                <w:delText>-</w:delText>
              </w:r>
            </w:del>
            <w:r w:rsidRPr="00A4338B">
              <w:rPr>
                <w:lang w:val="en-GB"/>
              </w:rPr>
              <w:t xml:space="preserve">R0240/C0040  </w:t>
            </w:r>
          </w:p>
        </w:tc>
        <w:tc>
          <w:tcPr>
            <w:tcW w:w="2785" w:type="dxa"/>
            <w:tcBorders>
              <w:top w:val="single" w:sz="2" w:space="0" w:color="auto"/>
              <w:left w:val="single" w:sz="2" w:space="0" w:color="auto"/>
              <w:bottom w:val="single" w:sz="4" w:space="0" w:color="auto"/>
              <w:right w:val="single" w:sz="2" w:space="0" w:color="auto"/>
            </w:tcBorders>
          </w:tcPr>
          <w:p w14:paraId="6BCBCC9C" w14:textId="6CAA9975" w:rsidR="00FA1AC0" w:rsidRPr="00A4338B" w:rsidRDefault="00FA1AC0" w:rsidP="00FA1AC0">
            <w:pPr>
              <w:pStyle w:val="NormalLeft"/>
              <w:rPr>
                <w:lang w:val="en-GB"/>
              </w:rPr>
            </w:pPr>
            <w:r w:rsidRPr="00A4338B">
              <w:rPr>
                <w:lang w:val="en-GB"/>
              </w:rPr>
              <w:t>Absolute values after shock — Assets — equity risk –type 1 equities</w:t>
            </w:r>
          </w:p>
        </w:tc>
        <w:tc>
          <w:tcPr>
            <w:tcW w:w="4272" w:type="dxa"/>
            <w:tcBorders>
              <w:top w:val="single" w:sz="2" w:space="0" w:color="auto"/>
              <w:left w:val="single" w:sz="2" w:space="0" w:color="auto"/>
              <w:bottom w:val="single" w:sz="4" w:space="0" w:color="auto"/>
              <w:right w:val="single" w:sz="2" w:space="0" w:color="auto"/>
            </w:tcBorders>
          </w:tcPr>
          <w:p w14:paraId="04756DAB" w14:textId="0BC97EE2" w:rsidR="00FA1AC0" w:rsidRPr="00A4338B" w:rsidRDefault="00FA1AC0" w:rsidP="00FA1AC0">
            <w:pPr>
              <w:pStyle w:val="NormalLeft"/>
              <w:rPr>
                <w:lang w:val="en-GB"/>
              </w:rPr>
            </w:pPr>
            <w:r w:rsidRPr="00A4338B">
              <w:rPr>
                <w:lang w:val="en-GB"/>
              </w:rPr>
              <w:t>This is the absolute value of the assets sensitive the equity risk charge, (for each kind of type 1 equity), after the shock.</w:t>
            </w:r>
          </w:p>
          <w:p w14:paraId="27FCE94D" w14:textId="0A70285F" w:rsidR="00FA1AC0" w:rsidRPr="00A4338B" w:rsidRDefault="00FA1AC0" w:rsidP="00FA1AC0">
            <w:pPr>
              <w:pStyle w:val="NormalLeft"/>
              <w:rPr>
                <w:lang w:val="en-GB"/>
              </w:rPr>
            </w:pPr>
            <w:r w:rsidRPr="00A4338B">
              <w:rPr>
                <w:lang w:val="en-GB"/>
              </w:rPr>
              <w:t>Recoverables from reinsurance and SPVs shall not be included in this cell.</w:t>
            </w:r>
          </w:p>
        </w:tc>
      </w:tr>
      <w:tr w:rsidR="00696A77" w:rsidRPr="00A4338B" w14:paraId="114A0232" w14:textId="77777777" w:rsidTr="00696A77">
        <w:trPr>
          <w:trHeight w:val="240"/>
        </w:trPr>
        <w:tc>
          <w:tcPr>
            <w:tcW w:w="2229" w:type="dxa"/>
            <w:tcBorders>
              <w:top w:val="single" w:sz="4" w:space="0" w:color="auto"/>
              <w:left w:val="single" w:sz="2" w:space="0" w:color="auto"/>
              <w:bottom w:val="single" w:sz="4" w:space="0" w:color="auto"/>
              <w:right w:val="single" w:sz="2" w:space="0" w:color="auto"/>
            </w:tcBorders>
          </w:tcPr>
          <w:p w14:paraId="3F727B5B" w14:textId="5262918B" w:rsidR="00696A77" w:rsidRPr="00A4338B" w:rsidRDefault="00696A77" w:rsidP="00696A77">
            <w:pPr>
              <w:pStyle w:val="NormalLeft"/>
              <w:rPr>
                <w:lang w:val="en-GB"/>
              </w:rPr>
            </w:pPr>
            <w:ins w:id="2502" w:author="Author">
              <w:del w:id="2503" w:author="Author">
                <w:r w:rsidRPr="00A4338B" w:rsidDel="00223E0D">
                  <w:rPr>
                    <w:lang w:val="en-GB"/>
                  </w:rPr>
                  <w:delText>R0231/C0034</w:delText>
                </w:r>
              </w:del>
            </w:ins>
          </w:p>
        </w:tc>
        <w:tc>
          <w:tcPr>
            <w:tcW w:w="2785" w:type="dxa"/>
            <w:tcBorders>
              <w:top w:val="single" w:sz="4" w:space="0" w:color="auto"/>
              <w:left w:val="single" w:sz="2" w:space="0" w:color="auto"/>
              <w:bottom w:val="single" w:sz="4" w:space="0" w:color="auto"/>
              <w:right w:val="single" w:sz="2" w:space="0" w:color="auto"/>
            </w:tcBorders>
          </w:tcPr>
          <w:p w14:paraId="25F3253B" w14:textId="44036C67" w:rsidR="00696A77" w:rsidRPr="00A4338B" w:rsidRDefault="00696A77" w:rsidP="00696A77">
            <w:pPr>
              <w:pStyle w:val="NormalLeft"/>
              <w:rPr>
                <w:lang w:val="en-GB"/>
              </w:rPr>
            </w:pPr>
            <w:ins w:id="2504" w:author="Author">
              <w:del w:id="2505" w:author="Author">
                <w:r w:rsidRPr="00A4338B" w:rsidDel="00223E0D">
                  <w:rPr>
                    <w:lang w:val="en-GB"/>
                  </w:rPr>
                  <w:delText>Initial absolute values before shock — Liabilities — equity risk — Long-term equity investments (type 1 equities)</w:delText>
                </w:r>
              </w:del>
            </w:ins>
          </w:p>
        </w:tc>
        <w:tc>
          <w:tcPr>
            <w:tcW w:w="4272" w:type="dxa"/>
            <w:tcBorders>
              <w:top w:val="single" w:sz="4" w:space="0" w:color="auto"/>
              <w:left w:val="single" w:sz="2" w:space="0" w:color="auto"/>
              <w:bottom w:val="single" w:sz="4" w:space="0" w:color="auto"/>
              <w:right w:val="single" w:sz="2" w:space="0" w:color="auto"/>
            </w:tcBorders>
          </w:tcPr>
          <w:p w14:paraId="1BBF6AE8" w14:textId="3A97D3AE" w:rsidR="00696A77" w:rsidRPr="00A4338B" w:rsidDel="00223E0D" w:rsidRDefault="00696A77" w:rsidP="00696A77">
            <w:pPr>
              <w:pStyle w:val="NormalLeft"/>
              <w:rPr>
                <w:ins w:id="2506" w:author="Author"/>
                <w:del w:id="2507" w:author="Author"/>
                <w:lang w:val="en-GB"/>
              </w:rPr>
            </w:pPr>
            <w:ins w:id="2508" w:author="Author">
              <w:del w:id="2509" w:author="Author">
                <w:r w:rsidRPr="00A4338B" w:rsidDel="00223E0D">
                  <w:rPr>
                    <w:lang w:val="en-GB"/>
                  </w:rPr>
                  <w:delText>This is the initial absolute value of the life liabilities sensitive to equity risk related to Long-term equity investments (type 1 equities).</w:delText>
                </w:r>
              </w:del>
            </w:ins>
          </w:p>
          <w:p w14:paraId="7BE813BC" w14:textId="6DA091BA" w:rsidR="00696A77" w:rsidRPr="00A4338B" w:rsidRDefault="00696A77" w:rsidP="00696A77">
            <w:pPr>
              <w:pStyle w:val="NormalLeft"/>
              <w:rPr>
                <w:lang w:val="en-GB"/>
              </w:rPr>
            </w:pPr>
            <w:ins w:id="2510" w:author="Author">
              <w:del w:id="2511" w:author="Author">
                <w:r w:rsidRPr="00A4338B" w:rsidDel="00223E0D">
                  <w:rPr>
                    <w:lang w:val="en-GB"/>
                  </w:rPr>
                  <w:delText>The amount of TP shall be net of reinsurance and SPV recoverables.</w:delText>
                </w:r>
              </w:del>
            </w:ins>
          </w:p>
        </w:tc>
      </w:tr>
      <w:tr w:rsidR="00696A77" w:rsidRPr="00A4338B" w14:paraId="700EF35E" w14:textId="77777777" w:rsidTr="00696A77">
        <w:trPr>
          <w:trHeight w:val="263"/>
        </w:trPr>
        <w:tc>
          <w:tcPr>
            <w:tcW w:w="2229" w:type="dxa"/>
            <w:tcBorders>
              <w:top w:val="single" w:sz="4" w:space="0" w:color="auto"/>
              <w:left w:val="single" w:sz="2" w:space="0" w:color="auto"/>
              <w:bottom w:val="single" w:sz="4" w:space="0" w:color="auto"/>
              <w:right w:val="single" w:sz="2" w:space="0" w:color="auto"/>
            </w:tcBorders>
          </w:tcPr>
          <w:p w14:paraId="12C0E722" w14:textId="32CCA7D7" w:rsidR="00696A77" w:rsidRPr="00A4338B" w:rsidRDefault="00696A77" w:rsidP="00696A77">
            <w:pPr>
              <w:pStyle w:val="NormalLeft"/>
              <w:rPr>
                <w:lang w:val="en-GB"/>
              </w:rPr>
            </w:pPr>
            <w:ins w:id="2512" w:author="Author">
              <w:del w:id="2513" w:author="Author">
                <w:r w:rsidRPr="00A4338B" w:rsidDel="00223E0D">
                  <w:rPr>
                    <w:lang w:val="en-GB"/>
                  </w:rPr>
                  <w:delText>R0231/C0035</w:delText>
                </w:r>
              </w:del>
            </w:ins>
          </w:p>
        </w:tc>
        <w:tc>
          <w:tcPr>
            <w:tcW w:w="2785" w:type="dxa"/>
            <w:tcBorders>
              <w:top w:val="single" w:sz="4" w:space="0" w:color="auto"/>
              <w:left w:val="single" w:sz="2" w:space="0" w:color="auto"/>
              <w:bottom w:val="single" w:sz="4" w:space="0" w:color="auto"/>
              <w:right w:val="single" w:sz="2" w:space="0" w:color="auto"/>
            </w:tcBorders>
          </w:tcPr>
          <w:p w14:paraId="0D6FCB5C" w14:textId="3EAAA019" w:rsidR="00696A77" w:rsidRPr="00A4338B" w:rsidRDefault="00696A77" w:rsidP="00696A77">
            <w:pPr>
              <w:pStyle w:val="NormalLeft"/>
              <w:rPr>
                <w:lang w:val="en-GB"/>
              </w:rPr>
            </w:pPr>
            <w:ins w:id="2514" w:author="Author">
              <w:del w:id="2515" w:author="Author">
                <w:r w:rsidRPr="00A4338B" w:rsidDel="00223E0D">
                  <w:rPr>
                    <w:lang w:val="en-GB"/>
                  </w:rPr>
                  <w:delText>Initial absolute values before shock — Liabilities — equity risk — Long-term equity investments (type 1 equities)</w:delText>
                </w:r>
              </w:del>
            </w:ins>
          </w:p>
        </w:tc>
        <w:tc>
          <w:tcPr>
            <w:tcW w:w="4272" w:type="dxa"/>
            <w:tcBorders>
              <w:top w:val="single" w:sz="4" w:space="0" w:color="auto"/>
              <w:left w:val="single" w:sz="2" w:space="0" w:color="auto"/>
              <w:bottom w:val="single" w:sz="4" w:space="0" w:color="auto"/>
              <w:right w:val="single" w:sz="2" w:space="0" w:color="auto"/>
            </w:tcBorders>
          </w:tcPr>
          <w:p w14:paraId="4DE12B2F" w14:textId="2A767171" w:rsidR="00696A77" w:rsidRPr="00A4338B" w:rsidDel="00223E0D" w:rsidRDefault="00696A77" w:rsidP="00696A77">
            <w:pPr>
              <w:pStyle w:val="NormalLeft"/>
              <w:rPr>
                <w:ins w:id="2516" w:author="Author"/>
                <w:del w:id="2517" w:author="Author"/>
                <w:lang w:val="en-GB"/>
              </w:rPr>
            </w:pPr>
            <w:ins w:id="2518" w:author="Author">
              <w:del w:id="2519" w:author="Author">
                <w:r w:rsidRPr="00A4338B" w:rsidDel="00223E0D">
                  <w:rPr>
                    <w:lang w:val="en-GB"/>
                  </w:rPr>
                  <w:delText>This is the initial absolute value of the non-life liabilities sensitive to equity risk related to Long-term equity investments (type 1 equities).</w:delText>
                </w:r>
              </w:del>
            </w:ins>
          </w:p>
          <w:p w14:paraId="14D95141" w14:textId="1CEABDC4" w:rsidR="00696A77" w:rsidRPr="00A4338B" w:rsidRDefault="00696A77" w:rsidP="00696A77">
            <w:pPr>
              <w:pStyle w:val="NormalLeft"/>
              <w:rPr>
                <w:lang w:val="en-GB"/>
              </w:rPr>
            </w:pPr>
            <w:ins w:id="2520" w:author="Author">
              <w:del w:id="2521" w:author="Author">
                <w:r w:rsidRPr="00A4338B" w:rsidDel="00223E0D">
                  <w:rPr>
                    <w:lang w:val="en-GB"/>
                  </w:rPr>
                  <w:delText>The amount of TP shall be net of reinsurance and SPV recoverables.</w:delText>
                </w:r>
              </w:del>
            </w:ins>
          </w:p>
        </w:tc>
      </w:tr>
      <w:tr w:rsidR="00696A77" w:rsidRPr="00A4338B" w14:paraId="43AE6C64" w14:textId="77777777" w:rsidTr="00696A77">
        <w:tc>
          <w:tcPr>
            <w:tcW w:w="2229" w:type="dxa"/>
            <w:tcBorders>
              <w:top w:val="single" w:sz="4" w:space="0" w:color="auto"/>
              <w:left w:val="single" w:sz="2" w:space="0" w:color="auto"/>
              <w:bottom w:val="single" w:sz="2" w:space="0" w:color="auto"/>
              <w:right w:val="single" w:sz="2" w:space="0" w:color="auto"/>
            </w:tcBorders>
          </w:tcPr>
          <w:p w14:paraId="052412D1" w14:textId="77777777" w:rsidR="00696A77" w:rsidRPr="00A4338B" w:rsidRDefault="00696A77" w:rsidP="00696A77">
            <w:pPr>
              <w:pStyle w:val="NormalLeft"/>
              <w:rPr>
                <w:lang w:val="en-GB"/>
              </w:rPr>
            </w:pPr>
            <w:r w:rsidRPr="00A4338B">
              <w:rPr>
                <w:lang w:val="en-GB"/>
              </w:rPr>
              <w:t>R0250/C0020</w:t>
            </w:r>
          </w:p>
        </w:tc>
        <w:tc>
          <w:tcPr>
            <w:tcW w:w="2785" w:type="dxa"/>
            <w:tcBorders>
              <w:top w:val="single" w:sz="4" w:space="0" w:color="auto"/>
              <w:left w:val="single" w:sz="2" w:space="0" w:color="auto"/>
              <w:bottom w:val="single" w:sz="2" w:space="0" w:color="auto"/>
              <w:right w:val="single" w:sz="2" w:space="0" w:color="auto"/>
            </w:tcBorders>
          </w:tcPr>
          <w:p w14:paraId="53F299AA" w14:textId="3A69DDD6" w:rsidR="00696A77" w:rsidRPr="00A4338B" w:rsidRDefault="00696A77" w:rsidP="00696A77">
            <w:pPr>
              <w:pStyle w:val="NormalLeft"/>
              <w:rPr>
                <w:lang w:val="en-GB"/>
              </w:rPr>
            </w:pPr>
            <w:r w:rsidRPr="00A4338B">
              <w:rPr>
                <w:lang w:val="en-GB"/>
              </w:rPr>
              <w:t>Initial absolute values before shock — Assets — equity risk –type 2 equities</w:t>
            </w:r>
          </w:p>
        </w:tc>
        <w:tc>
          <w:tcPr>
            <w:tcW w:w="4272" w:type="dxa"/>
            <w:tcBorders>
              <w:top w:val="single" w:sz="4" w:space="0" w:color="auto"/>
              <w:left w:val="single" w:sz="2" w:space="0" w:color="auto"/>
              <w:bottom w:val="single" w:sz="2" w:space="0" w:color="auto"/>
              <w:right w:val="single" w:sz="2" w:space="0" w:color="auto"/>
            </w:tcBorders>
          </w:tcPr>
          <w:p w14:paraId="1CFE0260" w14:textId="1B2EC4D9" w:rsidR="00696A77" w:rsidRPr="00A4338B" w:rsidRDefault="00696A77" w:rsidP="00696A77">
            <w:pPr>
              <w:pStyle w:val="NormalLeft"/>
              <w:rPr>
                <w:lang w:val="en-GB"/>
              </w:rPr>
            </w:pPr>
            <w:r w:rsidRPr="00A4338B">
              <w:rPr>
                <w:lang w:val="en-GB"/>
              </w:rPr>
              <w:t>This is the initial absolute value of the assets sensitive to the equity risk for type 2 equities</w:t>
            </w:r>
            <w:ins w:id="2522" w:author="Author">
              <w:r w:rsidR="008A1E2B">
                <w:rPr>
                  <w:lang w:val="en-GB"/>
                </w:rPr>
                <w:t>.</w:t>
              </w:r>
            </w:ins>
          </w:p>
          <w:p w14:paraId="57ADDAC4" w14:textId="3E411028" w:rsidR="00696A77" w:rsidRPr="00A4338B" w:rsidRDefault="00696A77" w:rsidP="00696A77">
            <w:pPr>
              <w:pStyle w:val="NormalLeft"/>
              <w:rPr>
                <w:lang w:val="en-GB"/>
              </w:rPr>
            </w:pPr>
            <w:r w:rsidRPr="00A4338B">
              <w:rPr>
                <w:lang w:val="en-GB"/>
              </w:rPr>
              <w:lastRenderedPageBreak/>
              <w:t>Recoverables from reinsurance and SPVs shall not be included in this cell.</w:t>
            </w:r>
          </w:p>
        </w:tc>
      </w:tr>
      <w:tr w:rsidR="00696A77" w:rsidRPr="00A4338B" w14:paraId="401BD681" w14:textId="77777777" w:rsidTr="009C7767">
        <w:tc>
          <w:tcPr>
            <w:tcW w:w="2229" w:type="dxa"/>
            <w:tcBorders>
              <w:top w:val="single" w:sz="2" w:space="0" w:color="auto"/>
              <w:left w:val="single" w:sz="2" w:space="0" w:color="auto"/>
              <w:bottom w:val="single" w:sz="2" w:space="0" w:color="auto"/>
              <w:right w:val="single" w:sz="2" w:space="0" w:color="auto"/>
            </w:tcBorders>
          </w:tcPr>
          <w:p w14:paraId="15811458" w14:textId="77777777" w:rsidR="00696A77" w:rsidRPr="00A4338B" w:rsidRDefault="00696A77" w:rsidP="00696A77">
            <w:pPr>
              <w:pStyle w:val="NormalLeft"/>
              <w:rPr>
                <w:lang w:val="en-GB"/>
              </w:rPr>
            </w:pPr>
            <w:r w:rsidRPr="00A4338B">
              <w:rPr>
                <w:lang w:val="en-GB"/>
              </w:rPr>
              <w:lastRenderedPageBreak/>
              <w:t>R0250/C0030</w:t>
            </w:r>
          </w:p>
        </w:tc>
        <w:tc>
          <w:tcPr>
            <w:tcW w:w="2785" w:type="dxa"/>
            <w:tcBorders>
              <w:top w:val="single" w:sz="2" w:space="0" w:color="auto"/>
              <w:left w:val="single" w:sz="2" w:space="0" w:color="auto"/>
              <w:bottom w:val="single" w:sz="2" w:space="0" w:color="auto"/>
              <w:right w:val="single" w:sz="2" w:space="0" w:color="auto"/>
            </w:tcBorders>
          </w:tcPr>
          <w:p w14:paraId="13F6298C" w14:textId="73DE9D2F" w:rsidR="00696A77" w:rsidRPr="00A4338B" w:rsidRDefault="00696A77" w:rsidP="00696A77">
            <w:pPr>
              <w:pStyle w:val="NormalLeft"/>
              <w:rPr>
                <w:lang w:val="en-GB"/>
              </w:rPr>
            </w:pPr>
            <w:r w:rsidRPr="00A4338B">
              <w:rPr>
                <w:lang w:val="en-GB"/>
              </w:rPr>
              <w:t>Initial absolute values before shock — Liabilities — equity risk –type 2 equities</w:t>
            </w:r>
          </w:p>
        </w:tc>
        <w:tc>
          <w:tcPr>
            <w:tcW w:w="4272" w:type="dxa"/>
            <w:tcBorders>
              <w:top w:val="single" w:sz="2" w:space="0" w:color="auto"/>
              <w:left w:val="single" w:sz="2" w:space="0" w:color="auto"/>
              <w:bottom w:val="single" w:sz="2" w:space="0" w:color="auto"/>
              <w:right w:val="single" w:sz="2" w:space="0" w:color="auto"/>
            </w:tcBorders>
          </w:tcPr>
          <w:p w14:paraId="65A48E76" w14:textId="58CEB7FF" w:rsidR="00696A77" w:rsidRPr="00A4338B" w:rsidRDefault="00696A77" w:rsidP="00696A77">
            <w:pPr>
              <w:pStyle w:val="NormalLeft"/>
              <w:rPr>
                <w:lang w:val="en-GB"/>
              </w:rPr>
            </w:pPr>
            <w:r w:rsidRPr="00A4338B">
              <w:rPr>
                <w:lang w:val="en-GB"/>
              </w:rPr>
              <w:t>This is the initial absolute value of liabilities sensitive to the equity risk for type 2 equities.</w:t>
            </w:r>
          </w:p>
          <w:p w14:paraId="74FA4451" w14:textId="318F12BD" w:rsidR="00696A77" w:rsidRPr="00A4338B" w:rsidRDefault="00696A77" w:rsidP="00696A77">
            <w:pPr>
              <w:pStyle w:val="NormalLeft"/>
              <w:rPr>
                <w:lang w:val="en-GB"/>
              </w:rPr>
            </w:pPr>
            <w:r w:rsidRPr="00A4338B">
              <w:rPr>
                <w:lang w:val="en-GB"/>
              </w:rPr>
              <w:t>The amount of TP shall be net of reinsurance and SPV recoverables.</w:t>
            </w:r>
          </w:p>
        </w:tc>
      </w:tr>
      <w:tr w:rsidR="00696A77" w:rsidRPr="00A4338B" w14:paraId="5BECE575" w14:textId="77777777" w:rsidTr="009C7767">
        <w:tc>
          <w:tcPr>
            <w:tcW w:w="2229" w:type="dxa"/>
            <w:tcBorders>
              <w:top w:val="single" w:sz="2" w:space="0" w:color="auto"/>
              <w:left w:val="single" w:sz="2" w:space="0" w:color="auto"/>
              <w:bottom w:val="single" w:sz="2" w:space="0" w:color="auto"/>
              <w:right w:val="single" w:sz="2" w:space="0" w:color="auto"/>
            </w:tcBorders>
          </w:tcPr>
          <w:p w14:paraId="0700EF1B" w14:textId="77777777" w:rsidR="00696A77" w:rsidRPr="00A4338B" w:rsidRDefault="00696A77" w:rsidP="00696A77">
            <w:pPr>
              <w:pStyle w:val="NormalLeft"/>
              <w:rPr>
                <w:lang w:val="en-GB"/>
              </w:rPr>
            </w:pPr>
            <w:r w:rsidRPr="00A4338B">
              <w:rPr>
                <w:lang w:val="en-GB"/>
              </w:rPr>
              <w:t>R0250/C0040</w:t>
            </w:r>
          </w:p>
        </w:tc>
        <w:tc>
          <w:tcPr>
            <w:tcW w:w="2785" w:type="dxa"/>
            <w:tcBorders>
              <w:top w:val="single" w:sz="2" w:space="0" w:color="auto"/>
              <w:left w:val="single" w:sz="2" w:space="0" w:color="auto"/>
              <w:bottom w:val="single" w:sz="2" w:space="0" w:color="auto"/>
              <w:right w:val="single" w:sz="2" w:space="0" w:color="auto"/>
            </w:tcBorders>
          </w:tcPr>
          <w:p w14:paraId="49E182EC" w14:textId="7BB388AB" w:rsidR="00696A77" w:rsidRPr="00A4338B" w:rsidRDefault="00696A77" w:rsidP="00696A77">
            <w:pPr>
              <w:pStyle w:val="NormalLeft"/>
              <w:rPr>
                <w:lang w:val="en-GB"/>
              </w:rPr>
            </w:pPr>
            <w:r w:rsidRPr="00A4338B">
              <w:rPr>
                <w:lang w:val="en-GB"/>
              </w:rPr>
              <w:t>Absolute values after shock — Assets — Equity risk — type 2 equities</w:t>
            </w:r>
          </w:p>
        </w:tc>
        <w:tc>
          <w:tcPr>
            <w:tcW w:w="4272" w:type="dxa"/>
            <w:tcBorders>
              <w:top w:val="single" w:sz="2" w:space="0" w:color="auto"/>
              <w:left w:val="single" w:sz="2" w:space="0" w:color="auto"/>
              <w:bottom w:val="single" w:sz="2" w:space="0" w:color="auto"/>
              <w:right w:val="single" w:sz="2" w:space="0" w:color="auto"/>
            </w:tcBorders>
          </w:tcPr>
          <w:p w14:paraId="6B6886B3" w14:textId="1F918936" w:rsidR="00696A77" w:rsidRPr="00A4338B" w:rsidRDefault="00696A77" w:rsidP="00696A77">
            <w:pPr>
              <w:pStyle w:val="NormalLeft"/>
              <w:rPr>
                <w:lang w:val="en-GB"/>
              </w:rPr>
            </w:pPr>
            <w:r w:rsidRPr="00A4338B">
              <w:rPr>
                <w:lang w:val="en-GB"/>
              </w:rPr>
              <w:t>This is the absolute value of the assets sensitive to equity risk charge for type 2 equities, after the shock.</w:t>
            </w:r>
          </w:p>
          <w:p w14:paraId="2404819B" w14:textId="444B809B" w:rsidR="00696A77" w:rsidRPr="00A4338B" w:rsidRDefault="00696A77" w:rsidP="00696A77">
            <w:pPr>
              <w:pStyle w:val="NormalLeft"/>
              <w:rPr>
                <w:lang w:val="en-GB"/>
              </w:rPr>
            </w:pPr>
            <w:r w:rsidRPr="00A4338B">
              <w:rPr>
                <w:lang w:val="en-GB"/>
              </w:rPr>
              <w:t>Recoverables from reinsurance and SPVs shall not be included in this cell.</w:t>
            </w:r>
          </w:p>
        </w:tc>
      </w:tr>
      <w:tr w:rsidR="00696A77" w:rsidRPr="00A4338B" w14:paraId="685257C7" w14:textId="77777777" w:rsidTr="009C7767">
        <w:tc>
          <w:tcPr>
            <w:tcW w:w="2229" w:type="dxa"/>
            <w:tcBorders>
              <w:top w:val="single" w:sz="2" w:space="0" w:color="auto"/>
              <w:left w:val="single" w:sz="2" w:space="0" w:color="auto"/>
              <w:bottom w:val="single" w:sz="2" w:space="0" w:color="auto"/>
              <w:right w:val="single" w:sz="2" w:space="0" w:color="auto"/>
            </w:tcBorders>
          </w:tcPr>
          <w:p w14:paraId="2A2BA4A7" w14:textId="77777777" w:rsidR="00696A77" w:rsidRPr="00A4338B" w:rsidRDefault="00696A77" w:rsidP="00696A77">
            <w:pPr>
              <w:pStyle w:val="NormalLeft"/>
              <w:rPr>
                <w:lang w:val="en-GB"/>
              </w:rPr>
            </w:pPr>
            <w:r w:rsidRPr="00A4338B">
              <w:rPr>
                <w:lang w:val="en-GB"/>
              </w:rPr>
              <w:t>R0250/C0050</w:t>
            </w:r>
          </w:p>
        </w:tc>
        <w:tc>
          <w:tcPr>
            <w:tcW w:w="2785" w:type="dxa"/>
            <w:tcBorders>
              <w:top w:val="single" w:sz="2" w:space="0" w:color="auto"/>
              <w:left w:val="single" w:sz="2" w:space="0" w:color="auto"/>
              <w:bottom w:val="single" w:sz="2" w:space="0" w:color="auto"/>
              <w:right w:val="single" w:sz="2" w:space="0" w:color="auto"/>
            </w:tcBorders>
          </w:tcPr>
          <w:p w14:paraId="67586AC4" w14:textId="74F70A1A" w:rsidR="00696A77" w:rsidRPr="00A4338B" w:rsidRDefault="00696A77" w:rsidP="00696A77">
            <w:pPr>
              <w:pStyle w:val="NormalLeft"/>
              <w:rPr>
                <w:lang w:val="en-GB"/>
              </w:rPr>
            </w:pPr>
            <w:r w:rsidRPr="00A4338B">
              <w:rPr>
                <w:lang w:val="en-GB"/>
              </w:rPr>
              <w:t>Absolute values after shock — Liabilities (after the loss absorbing capacity of technical provisions) — Equity risk –type 2 equities</w:t>
            </w:r>
          </w:p>
        </w:tc>
        <w:tc>
          <w:tcPr>
            <w:tcW w:w="4272" w:type="dxa"/>
            <w:tcBorders>
              <w:top w:val="single" w:sz="2" w:space="0" w:color="auto"/>
              <w:left w:val="single" w:sz="2" w:space="0" w:color="auto"/>
              <w:bottom w:val="single" w:sz="2" w:space="0" w:color="auto"/>
              <w:right w:val="single" w:sz="2" w:space="0" w:color="auto"/>
            </w:tcBorders>
          </w:tcPr>
          <w:p w14:paraId="4604C1B6" w14:textId="67764A0F" w:rsidR="00696A77" w:rsidRPr="00A4338B" w:rsidRDefault="00696A77" w:rsidP="00696A77">
            <w:pPr>
              <w:pStyle w:val="NormalLeft"/>
              <w:rPr>
                <w:lang w:val="en-GB"/>
              </w:rPr>
            </w:pPr>
            <w:r w:rsidRPr="00A4338B">
              <w:rPr>
                <w:lang w:val="en-GB"/>
              </w:rPr>
              <w:t>This is the absolute value of liabilities sensitive to equity risk (for type 2 equities), after the shock and after the loss absorbing capacity of technical provisions.</w:t>
            </w:r>
          </w:p>
          <w:p w14:paraId="3F883B29" w14:textId="31E6346F" w:rsidR="00696A77" w:rsidRPr="00A4338B" w:rsidRDefault="00696A77" w:rsidP="00696A77">
            <w:pPr>
              <w:pStyle w:val="NormalLeft"/>
              <w:rPr>
                <w:lang w:val="en-GB"/>
              </w:rPr>
            </w:pPr>
            <w:r w:rsidRPr="00A4338B">
              <w:rPr>
                <w:lang w:val="en-GB"/>
              </w:rPr>
              <w:t>The amount of TP shall be net of reinsurance and SPV recoverables.</w:t>
            </w:r>
          </w:p>
        </w:tc>
      </w:tr>
      <w:tr w:rsidR="00696A77" w:rsidRPr="00A4338B" w14:paraId="15300A25" w14:textId="77777777" w:rsidTr="009C7767">
        <w:tc>
          <w:tcPr>
            <w:tcW w:w="2229" w:type="dxa"/>
            <w:tcBorders>
              <w:top w:val="single" w:sz="2" w:space="0" w:color="auto"/>
              <w:left w:val="single" w:sz="2" w:space="0" w:color="auto"/>
              <w:bottom w:val="single" w:sz="2" w:space="0" w:color="auto"/>
              <w:right w:val="single" w:sz="2" w:space="0" w:color="auto"/>
            </w:tcBorders>
          </w:tcPr>
          <w:p w14:paraId="39FE5CDD" w14:textId="77777777" w:rsidR="00696A77" w:rsidRPr="00A4338B" w:rsidRDefault="00696A77" w:rsidP="00696A77">
            <w:pPr>
              <w:pStyle w:val="NormalLeft"/>
              <w:rPr>
                <w:lang w:val="en-GB"/>
              </w:rPr>
            </w:pPr>
            <w:r w:rsidRPr="00A4338B">
              <w:rPr>
                <w:lang w:val="en-GB"/>
              </w:rPr>
              <w:t>R0250/C0060</w:t>
            </w:r>
          </w:p>
        </w:tc>
        <w:tc>
          <w:tcPr>
            <w:tcW w:w="2785" w:type="dxa"/>
            <w:tcBorders>
              <w:top w:val="single" w:sz="2" w:space="0" w:color="auto"/>
              <w:left w:val="single" w:sz="2" w:space="0" w:color="auto"/>
              <w:bottom w:val="single" w:sz="2" w:space="0" w:color="auto"/>
              <w:right w:val="single" w:sz="2" w:space="0" w:color="auto"/>
            </w:tcBorders>
          </w:tcPr>
          <w:p w14:paraId="6E3D4F84" w14:textId="5C57DDD6" w:rsidR="00696A77" w:rsidRPr="00A4338B" w:rsidRDefault="00696A77" w:rsidP="00696A77">
            <w:pPr>
              <w:pStyle w:val="NormalLeft"/>
              <w:rPr>
                <w:lang w:val="en-GB"/>
              </w:rPr>
            </w:pPr>
            <w:r w:rsidRPr="00A4338B">
              <w:rPr>
                <w:lang w:val="en-GB"/>
              </w:rPr>
              <w:t>Absolute value after shock — Net solvency capital requirement — equity risk –type 2 equities</w:t>
            </w:r>
          </w:p>
        </w:tc>
        <w:tc>
          <w:tcPr>
            <w:tcW w:w="4272" w:type="dxa"/>
            <w:tcBorders>
              <w:top w:val="single" w:sz="2" w:space="0" w:color="auto"/>
              <w:left w:val="single" w:sz="2" w:space="0" w:color="auto"/>
              <w:bottom w:val="single" w:sz="2" w:space="0" w:color="auto"/>
              <w:right w:val="single" w:sz="2" w:space="0" w:color="auto"/>
            </w:tcBorders>
          </w:tcPr>
          <w:p w14:paraId="412074DD" w14:textId="6DA2198A" w:rsidR="00696A77" w:rsidRPr="00A4338B" w:rsidRDefault="00696A77" w:rsidP="00696A77">
            <w:pPr>
              <w:pStyle w:val="NormalLeft"/>
              <w:rPr>
                <w:lang w:val="en-GB"/>
              </w:rPr>
            </w:pPr>
            <w:r w:rsidRPr="00A4338B">
              <w:rPr>
                <w:lang w:val="en-GB"/>
              </w:rPr>
              <w:t>This is the net capital charge for equity risk (for type 2 equities) after adjustment for the loss absorbing capacity of technical provisions.</w:t>
            </w:r>
          </w:p>
        </w:tc>
      </w:tr>
      <w:tr w:rsidR="00696A77" w:rsidRPr="00A4338B" w14:paraId="1BB52EFA" w14:textId="77777777" w:rsidTr="009C7767">
        <w:tc>
          <w:tcPr>
            <w:tcW w:w="2229" w:type="dxa"/>
            <w:tcBorders>
              <w:top w:val="single" w:sz="2" w:space="0" w:color="auto"/>
              <w:left w:val="single" w:sz="2" w:space="0" w:color="auto"/>
              <w:bottom w:val="single" w:sz="2" w:space="0" w:color="auto"/>
              <w:right w:val="single" w:sz="2" w:space="0" w:color="auto"/>
            </w:tcBorders>
          </w:tcPr>
          <w:p w14:paraId="6F01E855" w14:textId="77777777" w:rsidR="00696A77" w:rsidRPr="00A4338B" w:rsidRDefault="00696A77" w:rsidP="00696A77">
            <w:pPr>
              <w:pStyle w:val="NormalLeft"/>
              <w:rPr>
                <w:lang w:val="en-GB"/>
              </w:rPr>
            </w:pPr>
            <w:r w:rsidRPr="00A4338B">
              <w:rPr>
                <w:lang w:val="en-GB"/>
              </w:rPr>
              <w:t>R0250/C0070</w:t>
            </w:r>
          </w:p>
        </w:tc>
        <w:tc>
          <w:tcPr>
            <w:tcW w:w="2785" w:type="dxa"/>
            <w:tcBorders>
              <w:top w:val="single" w:sz="2" w:space="0" w:color="auto"/>
              <w:left w:val="single" w:sz="2" w:space="0" w:color="auto"/>
              <w:bottom w:val="single" w:sz="2" w:space="0" w:color="auto"/>
              <w:right w:val="single" w:sz="2" w:space="0" w:color="auto"/>
            </w:tcBorders>
          </w:tcPr>
          <w:p w14:paraId="373AFC3E" w14:textId="12CF85AE" w:rsidR="00696A77" w:rsidRPr="00A4338B" w:rsidRDefault="00696A77" w:rsidP="00696A77">
            <w:pPr>
              <w:pStyle w:val="NormalLeft"/>
              <w:rPr>
                <w:lang w:val="en-GB"/>
              </w:rPr>
            </w:pPr>
            <w:r w:rsidRPr="00A4338B">
              <w:rPr>
                <w:lang w:val="en-GB"/>
              </w:rPr>
              <w:t>Absolute values after shock — Liabilities (before the loss absorbing capacity of technical provisions) equity risk –type 2 equities</w:t>
            </w:r>
          </w:p>
        </w:tc>
        <w:tc>
          <w:tcPr>
            <w:tcW w:w="4272" w:type="dxa"/>
            <w:tcBorders>
              <w:top w:val="single" w:sz="2" w:space="0" w:color="auto"/>
              <w:left w:val="single" w:sz="2" w:space="0" w:color="auto"/>
              <w:bottom w:val="single" w:sz="2" w:space="0" w:color="auto"/>
              <w:right w:val="single" w:sz="2" w:space="0" w:color="auto"/>
            </w:tcBorders>
          </w:tcPr>
          <w:p w14:paraId="6CEB97A2" w14:textId="0D31F94D" w:rsidR="00696A77" w:rsidRPr="00A4338B" w:rsidRDefault="00696A77" w:rsidP="00696A77">
            <w:pPr>
              <w:pStyle w:val="NormalLeft"/>
              <w:rPr>
                <w:lang w:val="en-GB"/>
              </w:rPr>
            </w:pPr>
            <w:r w:rsidRPr="00A4338B">
              <w:rPr>
                <w:lang w:val="en-GB"/>
              </w:rPr>
              <w:t>This is the absolute value of the liabilities sensitive to equity risk (for type 2 equities), after the shock but before the loss absorbing capacity of technical provisions.</w:t>
            </w:r>
          </w:p>
          <w:p w14:paraId="25251C23" w14:textId="3B5A2B0A" w:rsidR="00696A77" w:rsidRPr="00A4338B" w:rsidRDefault="00696A77" w:rsidP="00696A77">
            <w:pPr>
              <w:pStyle w:val="NormalLeft"/>
              <w:rPr>
                <w:lang w:val="en-GB"/>
              </w:rPr>
            </w:pPr>
            <w:r w:rsidRPr="00A4338B">
              <w:rPr>
                <w:lang w:val="en-GB"/>
              </w:rPr>
              <w:t>The amount of TP shall be net of reinsurance and SPV recoverables.</w:t>
            </w:r>
          </w:p>
        </w:tc>
      </w:tr>
      <w:tr w:rsidR="00696A77" w:rsidRPr="00A4338B" w14:paraId="61B41E5B" w14:textId="77777777" w:rsidTr="009C7767">
        <w:tc>
          <w:tcPr>
            <w:tcW w:w="2229" w:type="dxa"/>
            <w:tcBorders>
              <w:top w:val="single" w:sz="2" w:space="0" w:color="auto"/>
              <w:left w:val="single" w:sz="2" w:space="0" w:color="auto"/>
              <w:bottom w:val="single" w:sz="2" w:space="0" w:color="auto"/>
              <w:right w:val="single" w:sz="2" w:space="0" w:color="auto"/>
            </w:tcBorders>
          </w:tcPr>
          <w:p w14:paraId="10D7F282" w14:textId="77777777" w:rsidR="00696A77" w:rsidRPr="00A4338B" w:rsidRDefault="00696A77" w:rsidP="00696A77">
            <w:pPr>
              <w:pStyle w:val="NormalLeft"/>
              <w:rPr>
                <w:lang w:val="en-GB"/>
              </w:rPr>
            </w:pPr>
            <w:r w:rsidRPr="00A4338B">
              <w:rPr>
                <w:lang w:val="en-GB"/>
              </w:rPr>
              <w:t>R0250/C0080</w:t>
            </w:r>
          </w:p>
        </w:tc>
        <w:tc>
          <w:tcPr>
            <w:tcW w:w="2785" w:type="dxa"/>
            <w:tcBorders>
              <w:top w:val="single" w:sz="2" w:space="0" w:color="auto"/>
              <w:left w:val="single" w:sz="2" w:space="0" w:color="auto"/>
              <w:bottom w:val="single" w:sz="2" w:space="0" w:color="auto"/>
              <w:right w:val="single" w:sz="2" w:space="0" w:color="auto"/>
            </w:tcBorders>
          </w:tcPr>
          <w:p w14:paraId="477F15DB" w14:textId="0B93ACD5" w:rsidR="00696A77" w:rsidRPr="00A4338B" w:rsidRDefault="00696A77" w:rsidP="00696A77">
            <w:pPr>
              <w:pStyle w:val="NormalLeft"/>
              <w:rPr>
                <w:lang w:val="en-GB"/>
              </w:rPr>
            </w:pPr>
            <w:r w:rsidRPr="00A4338B">
              <w:rPr>
                <w:lang w:val="en-GB"/>
              </w:rPr>
              <w:t>Absolute value after shock — Gross solvency capital requirement — Equity risk — type 2 equities</w:t>
            </w:r>
          </w:p>
        </w:tc>
        <w:tc>
          <w:tcPr>
            <w:tcW w:w="4272" w:type="dxa"/>
            <w:tcBorders>
              <w:top w:val="single" w:sz="2" w:space="0" w:color="auto"/>
              <w:left w:val="single" w:sz="2" w:space="0" w:color="auto"/>
              <w:bottom w:val="single" w:sz="2" w:space="0" w:color="auto"/>
              <w:right w:val="single" w:sz="2" w:space="0" w:color="auto"/>
            </w:tcBorders>
          </w:tcPr>
          <w:p w14:paraId="717647F9" w14:textId="5BD90CAD" w:rsidR="00696A77" w:rsidRPr="00A4338B" w:rsidRDefault="00696A77" w:rsidP="00696A77">
            <w:pPr>
              <w:pStyle w:val="NormalLeft"/>
              <w:rPr>
                <w:lang w:val="en-GB"/>
              </w:rPr>
            </w:pPr>
            <w:r w:rsidRPr="00A4338B">
              <w:rPr>
                <w:lang w:val="en-GB"/>
              </w:rPr>
              <w:t>This is the gross capital charge for equity risk for type 2 equities, i.e. before the loss absorbing capacity of technical provisions</w:t>
            </w:r>
          </w:p>
        </w:tc>
      </w:tr>
      <w:tr w:rsidR="00696A77" w:rsidRPr="00A4338B" w14:paraId="004CCC56" w14:textId="77777777" w:rsidTr="00FA1AC0">
        <w:trPr>
          <w:trHeight w:val="1580"/>
        </w:trPr>
        <w:tc>
          <w:tcPr>
            <w:tcW w:w="2229" w:type="dxa"/>
            <w:tcBorders>
              <w:top w:val="single" w:sz="2" w:space="0" w:color="auto"/>
              <w:left w:val="single" w:sz="2" w:space="0" w:color="auto"/>
              <w:bottom w:val="single" w:sz="4" w:space="0" w:color="auto"/>
              <w:right w:val="single" w:sz="2" w:space="0" w:color="auto"/>
            </w:tcBorders>
          </w:tcPr>
          <w:p w14:paraId="55FD6F7C" w14:textId="788CFB8C" w:rsidR="00696A77" w:rsidRPr="00A4338B" w:rsidRDefault="00696A77" w:rsidP="00696A77">
            <w:pPr>
              <w:pStyle w:val="NormalLeft"/>
              <w:rPr>
                <w:lang w:val="en-GB"/>
              </w:rPr>
            </w:pPr>
            <w:r w:rsidRPr="00A4338B">
              <w:rPr>
                <w:lang w:val="en-GB"/>
              </w:rPr>
              <w:t>R0261</w:t>
            </w:r>
            <w:ins w:id="2523" w:author="Author">
              <w:r w:rsidRPr="00A4338B">
                <w:rPr>
                  <w:lang w:val="en-GB"/>
                </w:rPr>
                <w:t>, R0270, R0271,</w:t>
              </w:r>
            </w:ins>
            <w:del w:id="2524" w:author="Author">
              <w:r w:rsidRPr="00A4338B" w:rsidDel="00696A77">
                <w:rPr>
                  <w:lang w:val="en-GB"/>
                </w:rPr>
                <w:delText>–</w:delText>
              </w:r>
            </w:del>
            <w:ins w:id="2525" w:author="Author">
              <w:r w:rsidR="000865D7">
                <w:rPr>
                  <w:lang w:val="en-GB"/>
                </w:rPr>
                <w:t xml:space="preserve"> </w:t>
              </w:r>
            </w:ins>
            <w:r w:rsidRPr="00A4338B">
              <w:rPr>
                <w:lang w:val="en-GB"/>
              </w:rPr>
              <w:t>R0280/C0020</w:t>
            </w:r>
          </w:p>
        </w:tc>
        <w:tc>
          <w:tcPr>
            <w:tcW w:w="2785" w:type="dxa"/>
            <w:tcBorders>
              <w:top w:val="single" w:sz="2" w:space="0" w:color="auto"/>
              <w:left w:val="single" w:sz="2" w:space="0" w:color="auto"/>
              <w:bottom w:val="single" w:sz="4" w:space="0" w:color="auto"/>
              <w:right w:val="single" w:sz="2" w:space="0" w:color="auto"/>
            </w:tcBorders>
          </w:tcPr>
          <w:p w14:paraId="76AACD7F" w14:textId="2E529FAA" w:rsidR="00696A77" w:rsidRPr="00A4338B" w:rsidRDefault="00696A77" w:rsidP="00696A77">
            <w:pPr>
              <w:pStyle w:val="NormalLeft"/>
              <w:rPr>
                <w:lang w:val="en-GB"/>
              </w:rPr>
            </w:pPr>
            <w:r w:rsidRPr="00A4338B">
              <w:rPr>
                <w:lang w:val="en-GB"/>
              </w:rPr>
              <w:t>Initial absolute values before shock — Assets — equity risk –type 2 equities</w:t>
            </w:r>
          </w:p>
        </w:tc>
        <w:tc>
          <w:tcPr>
            <w:tcW w:w="4272" w:type="dxa"/>
            <w:tcBorders>
              <w:top w:val="single" w:sz="2" w:space="0" w:color="auto"/>
              <w:left w:val="single" w:sz="2" w:space="0" w:color="auto"/>
              <w:bottom w:val="single" w:sz="4" w:space="0" w:color="auto"/>
              <w:right w:val="single" w:sz="2" w:space="0" w:color="auto"/>
            </w:tcBorders>
          </w:tcPr>
          <w:p w14:paraId="119A7F18" w14:textId="486526F7" w:rsidR="00696A77" w:rsidRPr="00A4338B" w:rsidRDefault="00696A77" w:rsidP="00696A77">
            <w:pPr>
              <w:pStyle w:val="NormalLeft"/>
              <w:rPr>
                <w:lang w:val="en-GB"/>
              </w:rPr>
            </w:pPr>
            <w:r w:rsidRPr="00A4338B">
              <w:rPr>
                <w:lang w:val="en-GB"/>
              </w:rPr>
              <w:t>This is the value of the assets sensitive to the equity risk (for each kind of type 2 equities)</w:t>
            </w:r>
          </w:p>
          <w:p w14:paraId="6F0A7C3B" w14:textId="6A795291" w:rsidR="00696A77" w:rsidRPr="00A4338B" w:rsidRDefault="00696A77" w:rsidP="00696A77">
            <w:pPr>
              <w:pStyle w:val="NormalLeft"/>
              <w:rPr>
                <w:lang w:val="en-GB"/>
              </w:rPr>
            </w:pPr>
            <w:r w:rsidRPr="00A4338B">
              <w:rPr>
                <w:lang w:val="en-GB"/>
              </w:rPr>
              <w:t>Recoverables from reinsurance and SPVs shall not be included in this cell.</w:t>
            </w:r>
          </w:p>
        </w:tc>
      </w:tr>
      <w:tr w:rsidR="00696A77" w:rsidRPr="00A4338B" w14:paraId="78148A02" w14:textId="77777777" w:rsidTr="00696A77">
        <w:trPr>
          <w:trHeight w:val="1628"/>
        </w:trPr>
        <w:tc>
          <w:tcPr>
            <w:tcW w:w="2229" w:type="dxa"/>
            <w:tcBorders>
              <w:top w:val="single" w:sz="2" w:space="0" w:color="auto"/>
              <w:left w:val="single" w:sz="2" w:space="0" w:color="auto"/>
              <w:bottom w:val="single" w:sz="4" w:space="0" w:color="auto"/>
              <w:right w:val="single" w:sz="2" w:space="0" w:color="auto"/>
            </w:tcBorders>
          </w:tcPr>
          <w:p w14:paraId="1D47BE1C" w14:textId="1EED472F" w:rsidR="00696A77" w:rsidRPr="00A4338B" w:rsidRDefault="00696A77" w:rsidP="00696A77">
            <w:pPr>
              <w:pStyle w:val="NormalLeft"/>
              <w:rPr>
                <w:lang w:val="en-GB"/>
              </w:rPr>
            </w:pPr>
            <w:r w:rsidRPr="00A4338B">
              <w:rPr>
                <w:lang w:val="en-GB"/>
              </w:rPr>
              <w:lastRenderedPageBreak/>
              <w:t>R0261</w:t>
            </w:r>
            <w:ins w:id="2526" w:author="Author">
              <w:r w:rsidRPr="00A4338B">
                <w:rPr>
                  <w:lang w:val="en-GB"/>
                </w:rPr>
                <w:t>, R0270, R0271,</w:t>
              </w:r>
            </w:ins>
            <w:del w:id="2527" w:author="Author">
              <w:r w:rsidRPr="00A4338B" w:rsidDel="00696A77">
                <w:rPr>
                  <w:lang w:val="en-GB"/>
                </w:rPr>
                <w:delText>–</w:delText>
              </w:r>
            </w:del>
            <w:r w:rsidRPr="00A4338B">
              <w:rPr>
                <w:lang w:val="en-GB"/>
              </w:rPr>
              <w:t xml:space="preserve">R0280/C0040  </w:t>
            </w:r>
          </w:p>
        </w:tc>
        <w:tc>
          <w:tcPr>
            <w:tcW w:w="2785" w:type="dxa"/>
            <w:tcBorders>
              <w:top w:val="single" w:sz="2" w:space="0" w:color="auto"/>
              <w:left w:val="single" w:sz="2" w:space="0" w:color="auto"/>
              <w:bottom w:val="single" w:sz="4" w:space="0" w:color="auto"/>
              <w:right w:val="single" w:sz="2" w:space="0" w:color="auto"/>
            </w:tcBorders>
          </w:tcPr>
          <w:p w14:paraId="6454FADC" w14:textId="3619ECA4" w:rsidR="00696A77" w:rsidRPr="00A4338B" w:rsidRDefault="00696A77" w:rsidP="00696A77">
            <w:pPr>
              <w:pStyle w:val="NormalLeft"/>
              <w:rPr>
                <w:lang w:val="en-GB"/>
              </w:rPr>
            </w:pPr>
            <w:r w:rsidRPr="00A4338B">
              <w:rPr>
                <w:lang w:val="en-GB"/>
              </w:rPr>
              <w:t>Absolute values after shock — Assets — equity risk –type 2 equities</w:t>
            </w:r>
          </w:p>
        </w:tc>
        <w:tc>
          <w:tcPr>
            <w:tcW w:w="4272" w:type="dxa"/>
            <w:tcBorders>
              <w:top w:val="single" w:sz="2" w:space="0" w:color="auto"/>
              <w:left w:val="single" w:sz="2" w:space="0" w:color="auto"/>
              <w:bottom w:val="single" w:sz="4" w:space="0" w:color="auto"/>
              <w:right w:val="single" w:sz="2" w:space="0" w:color="auto"/>
            </w:tcBorders>
          </w:tcPr>
          <w:p w14:paraId="2B28A51C" w14:textId="606CB01B" w:rsidR="00696A77" w:rsidRPr="00A4338B" w:rsidRDefault="00696A77" w:rsidP="00696A77">
            <w:pPr>
              <w:pStyle w:val="NormalLeft"/>
              <w:rPr>
                <w:lang w:val="en-GB"/>
              </w:rPr>
            </w:pPr>
            <w:r w:rsidRPr="00A4338B">
              <w:rPr>
                <w:lang w:val="en-GB"/>
              </w:rPr>
              <w:t>This is the absolute value of the assets sensitive to equity risk (for each kind of type 2 equities), after the equity shock.</w:t>
            </w:r>
          </w:p>
          <w:p w14:paraId="5152FF2F" w14:textId="32577693" w:rsidR="00696A77" w:rsidRPr="00A4338B" w:rsidRDefault="00696A77" w:rsidP="00696A77">
            <w:pPr>
              <w:pStyle w:val="NormalLeft"/>
              <w:rPr>
                <w:lang w:val="en-GB"/>
              </w:rPr>
            </w:pPr>
            <w:r w:rsidRPr="00A4338B">
              <w:rPr>
                <w:lang w:val="en-GB"/>
              </w:rPr>
              <w:t>Recoverables from reinsurance and SPVs shall not be included in this cell.</w:t>
            </w:r>
          </w:p>
        </w:tc>
      </w:tr>
      <w:tr w:rsidR="00696A77" w:rsidRPr="00A4338B" w14:paraId="43963529" w14:textId="77777777" w:rsidTr="00696A77">
        <w:trPr>
          <w:trHeight w:val="228"/>
        </w:trPr>
        <w:tc>
          <w:tcPr>
            <w:tcW w:w="2229" w:type="dxa"/>
            <w:tcBorders>
              <w:top w:val="single" w:sz="4" w:space="0" w:color="auto"/>
              <w:left w:val="single" w:sz="2" w:space="0" w:color="auto"/>
              <w:bottom w:val="single" w:sz="4" w:space="0" w:color="auto"/>
              <w:right w:val="single" w:sz="2" w:space="0" w:color="auto"/>
            </w:tcBorders>
          </w:tcPr>
          <w:p w14:paraId="6A516DB7" w14:textId="77531B81" w:rsidR="00696A77" w:rsidRPr="00A4338B" w:rsidRDefault="00696A77" w:rsidP="00696A77">
            <w:pPr>
              <w:pStyle w:val="NormalLeft"/>
              <w:rPr>
                <w:lang w:val="en-GB"/>
              </w:rPr>
            </w:pPr>
            <w:ins w:id="2528" w:author="Author">
              <w:del w:id="2529" w:author="Author">
                <w:r w:rsidRPr="00A4338B" w:rsidDel="00223E0D">
                  <w:rPr>
                    <w:lang w:val="en-GB"/>
                  </w:rPr>
                  <w:delText>R0271/C0034</w:delText>
                </w:r>
              </w:del>
            </w:ins>
          </w:p>
        </w:tc>
        <w:tc>
          <w:tcPr>
            <w:tcW w:w="2785" w:type="dxa"/>
            <w:tcBorders>
              <w:top w:val="single" w:sz="4" w:space="0" w:color="auto"/>
              <w:left w:val="single" w:sz="2" w:space="0" w:color="auto"/>
              <w:bottom w:val="single" w:sz="4" w:space="0" w:color="auto"/>
              <w:right w:val="single" w:sz="2" w:space="0" w:color="auto"/>
            </w:tcBorders>
          </w:tcPr>
          <w:p w14:paraId="50EAF75F" w14:textId="065B4AD9" w:rsidR="00696A77" w:rsidRPr="00A4338B" w:rsidRDefault="00696A77" w:rsidP="00696A77">
            <w:pPr>
              <w:pStyle w:val="NormalLeft"/>
              <w:rPr>
                <w:lang w:val="en-GB"/>
              </w:rPr>
            </w:pPr>
            <w:ins w:id="2530" w:author="Author">
              <w:del w:id="2531" w:author="Author">
                <w:r w:rsidRPr="00A4338B" w:rsidDel="00223E0D">
                  <w:rPr>
                    <w:lang w:val="en-GB"/>
                  </w:rPr>
                  <w:delText>Initial absolute values before shock — Liabilities — equity risk — Long-term equity investments (type 2 equities)</w:delText>
                </w:r>
              </w:del>
            </w:ins>
          </w:p>
        </w:tc>
        <w:tc>
          <w:tcPr>
            <w:tcW w:w="4272" w:type="dxa"/>
            <w:tcBorders>
              <w:top w:val="single" w:sz="4" w:space="0" w:color="auto"/>
              <w:left w:val="single" w:sz="2" w:space="0" w:color="auto"/>
              <w:bottom w:val="single" w:sz="4" w:space="0" w:color="auto"/>
              <w:right w:val="single" w:sz="2" w:space="0" w:color="auto"/>
            </w:tcBorders>
          </w:tcPr>
          <w:p w14:paraId="14402C8E" w14:textId="53B8CD46" w:rsidR="00696A77" w:rsidRPr="00A4338B" w:rsidDel="00223E0D" w:rsidRDefault="00696A77" w:rsidP="00696A77">
            <w:pPr>
              <w:pStyle w:val="NormalLeft"/>
              <w:rPr>
                <w:ins w:id="2532" w:author="Author"/>
                <w:del w:id="2533" w:author="Author"/>
                <w:lang w:val="en-GB"/>
              </w:rPr>
            </w:pPr>
            <w:ins w:id="2534" w:author="Author">
              <w:del w:id="2535" w:author="Author">
                <w:r w:rsidRPr="00A4338B" w:rsidDel="00223E0D">
                  <w:rPr>
                    <w:lang w:val="en-GB"/>
                  </w:rPr>
                  <w:delText>This is the initial absolute value of the life liabilities sensitive to equity risk related to Long-term equity investments (type 2 equities).</w:delText>
                </w:r>
              </w:del>
            </w:ins>
          </w:p>
          <w:p w14:paraId="6120D4F2" w14:textId="73A7C5C7" w:rsidR="00696A77" w:rsidRPr="00A4338B" w:rsidRDefault="00696A77" w:rsidP="00696A77">
            <w:pPr>
              <w:pStyle w:val="NormalLeft"/>
              <w:rPr>
                <w:lang w:val="en-GB"/>
              </w:rPr>
            </w:pPr>
            <w:ins w:id="2536" w:author="Author">
              <w:del w:id="2537" w:author="Author">
                <w:r w:rsidRPr="00A4338B" w:rsidDel="00223E0D">
                  <w:rPr>
                    <w:lang w:val="en-GB"/>
                  </w:rPr>
                  <w:delText>The amount of TP shall be net of reinsurance and SPV recoverables.</w:delText>
                </w:r>
              </w:del>
            </w:ins>
          </w:p>
        </w:tc>
      </w:tr>
      <w:tr w:rsidR="00696A77" w:rsidRPr="00A4338B" w14:paraId="4DE65F4F" w14:textId="77777777" w:rsidTr="00696A77">
        <w:trPr>
          <w:trHeight w:val="275"/>
        </w:trPr>
        <w:tc>
          <w:tcPr>
            <w:tcW w:w="2229" w:type="dxa"/>
            <w:tcBorders>
              <w:top w:val="single" w:sz="4" w:space="0" w:color="auto"/>
              <w:left w:val="single" w:sz="2" w:space="0" w:color="auto"/>
              <w:bottom w:val="single" w:sz="2" w:space="0" w:color="auto"/>
              <w:right w:val="single" w:sz="2" w:space="0" w:color="auto"/>
            </w:tcBorders>
          </w:tcPr>
          <w:p w14:paraId="706D7981" w14:textId="5A51E2CA" w:rsidR="00696A77" w:rsidRPr="00A4338B" w:rsidRDefault="00696A77" w:rsidP="00696A77">
            <w:pPr>
              <w:pStyle w:val="NormalLeft"/>
              <w:rPr>
                <w:lang w:val="en-GB"/>
              </w:rPr>
            </w:pPr>
            <w:ins w:id="2538" w:author="Author">
              <w:del w:id="2539" w:author="Author">
                <w:r w:rsidRPr="00A4338B" w:rsidDel="00223E0D">
                  <w:rPr>
                    <w:lang w:val="en-GB"/>
                  </w:rPr>
                  <w:delText>R0271/C0035</w:delText>
                </w:r>
              </w:del>
            </w:ins>
          </w:p>
        </w:tc>
        <w:tc>
          <w:tcPr>
            <w:tcW w:w="2785" w:type="dxa"/>
            <w:tcBorders>
              <w:top w:val="single" w:sz="4" w:space="0" w:color="auto"/>
              <w:left w:val="single" w:sz="2" w:space="0" w:color="auto"/>
              <w:bottom w:val="single" w:sz="2" w:space="0" w:color="auto"/>
              <w:right w:val="single" w:sz="2" w:space="0" w:color="auto"/>
            </w:tcBorders>
          </w:tcPr>
          <w:p w14:paraId="32DB2E6B" w14:textId="1ABCDC08" w:rsidR="00696A77" w:rsidRPr="00A4338B" w:rsidRDefault="00696A77" w:rsidP="00696A77">
            <w:pPr>
              <w:pStyle w:val="NormalLeft"/>
              <w:rPr>
                <w:lang w:val="en-GB"/>
              </w:rPr>
            </w:pPr>
            <w:ins w:id="2540" w:author="Author">
              <w:del w:id="2541" w:author="Author">
                <w:r w:rsidRPr="00A4338B" w:rsidDel="00223E0D">
                  <w:rPr>
                    <w:lang w:val="en-GB"/>
                  </w:rPr>
                  <w:delText>Initial absolute values before shock — Liabilities — equity risk — Long-term equity investments (type 2 equities)</w:delText>
                </w:r>
              </w:del>
            </w:ins>
          </w:p>
        </w:tc>
        <w:tc>
          <w:tcPr>
            <w:tcW w:w="4272" w:type="dxa"/>
            <w:tcBorders>
              <w:top w:val="single" w:sz="4" w:space="0" w:color="auto"/>
              <w:left w:val="single" w:sz="2" w:space="0" w:color="auto"/>
              <w:bottom w:val="single" w:sz="2" w:space="0" w:color="auto"/>
              <w:right w:val="single" w:sz="2" w:space="0" w:color="auto"/>
            </w:tcBorders>
          </w:tcPr>
          <w:p w14:paraId="6B83E483" w14:textId="4A53184D" w:rsidR="00696A77" w:rsidRPr="00A4338B" w:rsidDel="00223E0D" w:rsidRDefault="00696A77" w:rsidP="00696A77">
            <w:pPr>
              <w:pStyle w:val="NormalLeft"/>
              <w:rPr>
                <w:ins w:id="2542" w:author="Author"/>
                <w:del w:id="2543" w:author="Author"/>
                <w:lang w:val="en-GB"/>
              </w:rPr>
            </w:pPr>
            <w:ins w:id="2544" w:author="Author">
              <w:del w:id="2545" w:author="Author">
                <w:r w:rsidRPr="00A4338B" w:rsidDel="00223E0D">
                  <w:rPr>
                    <w:lang w:val="en-GB"/>
                  </w:rPr>
                  <w:delText>This is the initial absolute value of the non-life liabilities sensitive to equity risk related to Long-term equity investments (type 2 equities).</w:delText>
                </w:r>
              </w:del>
            </w:ins>
          </w:p>
          <w:p w14:paraId="1D908FB9" w14:textId="70D8264D" w:rsidR="00696A77" w:rsidRPr="00A4338B" w:rsidRDefault="00696A77" w:rsidP="00696A77">
            <w:pPr>
              <w:pStyle w:val="NormalLeft"/>
              <w:rPr>
                <w:lang w:val="en-GB"/>
              </w:rPr>
            </w:pPr>
            <w:ins w:id="2546" w:author="Author">
              <w:del w:id="2547" w:author="Author">
                <w:r w:rsidRPr="00A4338B" w:rsidDel="00223E0D">
                  <w:rPr>
                    <w:lang w:val="en-GB"/>
                  </w:rPr>
                  <w:delText>The amount of TP shall be net of reinsurance and SPV recoverables.</w:delText>
                </w:r>
              </w:del>
            </w:ins>
          </w:p>
        </w:tc>
      </w:tr>
      <w:tr w:rsidR="00696A77" w:rsidRPr="00A4338B" w14:paraId="58C6804D" w14:textId="77777777" w:rsidTr="009C7767">
        <w:tc>
          <w:tcPr>
            <w:tcW w:w="2229" w:type="dxa"/>
            <w:tcBorders>
              <w:top w:val="single" w:sz="2" w:space="0" w:color="auto"/>
              <w:left w:val="single" w:sz="2" w:space="0" w:color="auto"/>
              <w:bottom w:val="single" w:sz="2" w:space="0" w:color="auto"/>
              <w:right w:val="single" w:sz="2" w:space="0" w:color="auto"/>
            </w:tcBorders>
          </w:tcPr>
          <w:p w14:paraId="544E30F9" w14:textId="6DC06B75" w:rsidR="00696A77" w:rsidRPr="00A4338B" w:rsidRDefault="00696A77" w:rsidP="00696A77">
            <w:pPr>
              <w:pStyle w:val="NormalLeft"/>
              <w:rPr>
                <w:lang w:val="en-GB"/>
              </w:rPr>
            </w:pPr>
            <w:r w:rsidRPr="00A4338B">
              <w:rPr>
                <w:lang w:val="en-GB"/>
              </w:rPr>
              <w:t xml:space="preserve">R0291/C0020, R0293-R0295/C0020  </w:t>
            </w:r>
          </w:p>
        </w:tc>
        <w:tc>
          <w:tcPr>
            <w:tcW w:w="2785" w:type="dxa"/>
            <w:tcBorders>
              <w:top w:val="single" w:sz="2" w:space="0" w:color="auto"/>
              <w:left w:val="single" w:sz="2" w:space="0" w:color="auto"/>
              <w:bottom w:val="single" w:sz="2" w:space="0" w:color="auto"/>
              <w:right w:val="single" w:sz="2" w:space="0" w:color="auto"/>
            </w:tcBorders>
          </w:tcPr>
          <w:p w14:paraId="56B99ABF" w14:textId="22B5C51C" w:rsidR="00696A77" w:rsidRPr="00A4338B" w:rsidRDefault="00696A77" w:rsidP="00696A77">
            <w:pPr>
              <w:pStyle w:val="NormalLeft"/>
              <w:rPr>
                <w:lang w:val="en-GB"/>
              </w:rPr>
            </w:pPr>
            <w:r w:rsidRPr="00A4338B">
              <w:rPr>
                <w:lang w:val="en-GB"/>
              </w:rPr>
              <w:t xml:space="preserve">Initial absolute values before shock – Assets – Equity risk –qualifying infrastructure corporate equities  </w:t>
            </w:r>
          </w:p>
        </w:tc>
        <w:tc>
          <w:tcPr>
            <w:tcW w:w="4272" w:type="dxa"/>
            <w:tcBorders>
              <w:top w:val="single" w:sz="2" w:space="0" w:color="auto"/>
              <w:left w:val="single" w:sz="2" w:space="0" w:color="auto"/>
              <w:bottom w:val="single" w:sz="2" w:space="0" w:color="auto"/>
              <w:right w:val="single" w:sz="2" w:space="0" w:color="auto"/>
            </w:tcBorders>
          </w:tcPr>
          <w:p w14:paraId="29726682" w14:textId="6ED72F25" w:rsidR="00696A77" w:rsidRPr="00A4338B" w:rsidRDefault="00696A77" w:rsidP="00696A77">
            <w:pPr>
              <w:pStyle w:val="NormalLeft"/>
              <w:rPr>
                <w:lang w:val="en-GB"/>
              </w:rPr>
            </w:pPr>
            <w:r w:rsidRPr="00A4338B">
              <w:rPr>
                <w:lang w:val="en-GB"/>
              </w:rPr>
              <w:t>This is the initial absolute value of the assets sensitive to the equity risk for each kind of qualifying infrastructure corporate equity.</w:t>
            </w:r>
          </w:p>
          <w:p w14:paraId="24D349E4" w14:textId="6488CAC1" w:rsidR="00696A77" w:rsidRPr="00A4338B" w:rsidRDefault="00696A77" w:rsidP="00696A77">
            <w:pPr>
              <w:pStyle w:val="NormalLeft"/>
              <w:rPr>
                <w:lang w:val="en-GB"/>
              </w:rPr>
            </w:pPr>
            <w:r w:rsidRPr="00A4338B">
              <w:rPr>
                <w:lang w:val="en-GB"/>
              </w:rPr>
              <w:t xml:space="preserve">Recoverables from reinsurance and SPVs shall not be included in this cell.  </w:t>
            </w:r>
          </w:p>
        </w:tc>
      </w:tr>
      <w:tr w:rsidR="00696A77" w:rsidRPr="00A4338B" w14:paraId="7D8E5101" w14:textId="77777777" w:rsidTr="009C7767">
        <w:tc>
          <w:tcPr>
            <w:tcW w:w="2229" w:type="dxa"/>
            <w:tcBorders>
              <w:top w:val="single" w:sz="2" w:space="0" w:color="auto"/>
              <w:left w:val="single" w:sz="2" w:space="0" w:color="auto"/>
              <w:bottom w:val="single" w:sz="2" w:space="0" w:color="auto"/>
              <w:right w:val="single" w:sz="2" w:space="0" w:color="auto"/>
            </w:tcBorders>
          </w:tcPr>
          <w:p w14:paraId="5234E6F5" w14:textId="5935326D" w:rsidR="00696A77" w:rsidRPr="00A4338B" w:rsidRDefault="00696A77" w:rsidP="00696A77">
            <w:pPr>
              <w:pStyle w:val="NormalLeft"/>
              <w:rPr>
                <w:lang w:val="en-GB"/>
              </w:rPr>
            </w:pPr>
            <w:r w:rsidRPr="00A4338B">
              <w:rPr>
                <w:lang w:val="en-GB"/>
              </w:rPr>
              <w:t>R0291/C0030</w:t>
            </w:r>
            <w:del w:id="2548" w:author="Author">
              <w:r w:rsidRPr="00A4338B" w:rsidDel="00696A77">
                <w:rPr>
                  <w:lang w:val="en-GB"/>
                </w:rPr>
                <w:delText>, R0293-R0295/C0030 </w:delText>
              </w:r>
            </w:del>
            <w:r w:rsidRPr="00A4338B">
              <w:rPr>
                <w:lang w:val="en-GB"/>
              </w:rPr>
              <w:t xml:space="preserve"> </w:t>
            </w:r>
          </w:p>
        </w:tc>
        <w:tc>
          <w:tcPr>
            <w:tcW w:w="2785" w:type="dxa"/>
            <w:tcBorders>
              <w:top w:val="single" w:sz="2" w:space="0" w:color="auto"/>
              <w:left w:val="single" w:sz="2" w:space="0" w:color="auto"/>
              <w:bottom w:val="single" w:sz="2" w:space="0" w:color="auto"/>
              <w:right w:val="single" w:sz="2" w:space="0" w:color="auto"/>
            </w:tcBorders>
          </w:tcPr>
          <w:p w14:paraId="528D2ECD" w14:textId="73AD9061" w:rsidR="00696A77" w:rsidRPr="00A4338B" w:rsidRDefault="00696A77" w:rsidP="00696A77">
            <w:pPr>
              <w:pStyle w:val="NormalLeft"/>
              <w:rPr>
                <w:lang w:val="en-GB"/>
              </w:rPr>
            </w:pPr>
            <w:r w:rsidRPr="00A4338B">
              <w:rPr>
                <w:lang w:val="en-GB"/>
              </w:rPr>
              <w:t xml:space="preserve">Initial absolute values before shock – Liabilities – Equity risk – qualifying infrastructure corporate equities  </w:t>
            </w:r>
          </w:p>
        </w:tc>
        <w:tc>
          <w:tcPr>
            <w:tcW w:w="4272" w:type="dxa"/>
            <w:tcBorders>
              <w:top w:val="single" w:sz="2" w:space="0" w:color="auto"/>
              <w:left w:val="single" w:sz="2" w:space="0" w:color="auto"/>
              <w:bottom w:val="single" w:sz="2" w:space="0" w:color="auto"/>
              <w:right w:val="single" w:sz="2" w:space="0" w:color="auto"/>
            </w:tcBorders>
          </w:tcPr>
          <w:p w14:paraId="0D495A99" w14:textId="70835A1C" w:rsidR="00696A77" w:rsidRPr="00A4338B" w:rsidRDefault="00696A77" w:rsidP="00696A77">
            <w:pPr>
              <w:pStyle w:val="NormalLeft"/>
              <w:rPr>
                <w:lang w:val="en-GB"/>
              </w:rPr>
            </w:pPr>
            <w:r w:rsidRPr="00A4338B">
              <w:rPr>
                <w:lang w:val="en-GB"/>
              </w:rPr>
              <w:t>This is the initial absolute value of liabilities sensitive to the equity risk for each kind of qualifying infrastructure corporate equity.</w:t>
            </w:r>
          </w:p>
          <w:p w14:paraId="5225572E" w14:textId="41B24EBC" w:rsidR="00696A77" w:rsidRPr="00A4338B" w:rsidRDefault="00696A77" w:rsidP="00696A77">
            <w:pPr>
              <w:pStyle w:val="NormalLeft"/>
              <w:rPr>
                <w:lang w:val="en-GB"/>
              </w:rPr>
            </w:pPr>
            <w:r w:rsidRPr="00A4338B">
              <w:rPr>
                <w:lang w:val="en-GB"/>
              </w:rPr>
              <w:t xml:space="preserve">The amount of TP shall be net of reinsurance and SPV recoverables.  </w:t>
            </w:r>
          </w:p>
        </w:tc>
      </w:tr>
      <w:tr w:rsidR="00696A77" w:rsidRPr="00A4338B" w14:paraId="6B5A64FC" w14:textId="77777777" w:rsidTr="00696A77">
        <w:trPr>
          <w:trHeight w:val="1865"/>
        </w:trPr>
        <w:tc>
          <w:tcPr>
            <w:tcW w:w="2229" w:type="dxa"/>
            <w:tcBorders>
              <w:top w:val="single" w:sz="4" w:space="0" w:color="auto"/>
              <w:left w:val="single" w:sz="2" w:space="0" w:color="auto"/>
              <w:bottom w:val="single" w:sz="4" w:space="0" w:color="auto"/>
              <w:right w:val="single" w:sz="2" w:space="0" w:color="auto"/>
            </w:tcBorders>
          </w:tcPr>
          <w:p w14:paraId="30F5B5FB" w14:textId="7AE00322" w:rsidR="00696A77" w:rsidRPr="00A4338B" w:rsidRDefault="00696A77" w:rsidP="00696A77">
            <w:pPr>
              <w:pStyle w:val="NormalLeft"/>
              <w:rPr>
                <w:lang w:val="en-GB"/>
              </w:rPr>
            </w:pPr>
            <w:r w:rsidRPr="00A4338B">
              <w:rPr>
                <w:lang w:val="en-GB"/>
              </w:rPr>
              <w:t xml:space="preserve">R0291/C0040, R0293-R0295/C0040  </w:t>
            </w:r>
          </w:p>
        </w:tc>
        <w:tc>
          <w:tcPr>
            <w:tcW w:w="2785" w:type="dxa"/>
            <w:tcBorders>
              <w:top w:val="single" w:sz="4" w:space="0" w:color="auto"/>
              <w:left w:val="single" w:sz="2" w:space="0" w:color="auto"/>
              <w:bottom w:val="single" w:sz="4" w:space="0" w:color="auto"/>
              <w:right w:val="single" w:sz="2" w:space="0" w:color="auto"/>
            </w:tcBorders>
          </w:tcPr>
          <w:p w14:paraId="5D533194" w14:textId="5C8B25E9" w:rsidR="00696A77" w:rsidRPr="00A4338B" w:rsidRDefault="00696A77" w:rsidP="00696A77">
            <w:pPr>
              <w:pStyle w:val="NormalLeft"/>
              <w:rPr>
                <w:lang w:val="en-GB"/>
              </w:rPr>
            </w:pPr>
            <w:r w:rsidRPr="00A4338B">
              <w:rPr>
                <w:lang w:val="en-GB"/>
              </w:rPr>
              <w:t xml:space="preserve">Absolute values after shock – Assets – Equity risk – qualifying infrastructure corporate equities  </w:t>
            </w:r>
          </w:p>
        </w:tc>
        <w:tc>
          <w:tcPr>
            <w:tcW w:w="4272" w:type="dxa"/>
            <w:tcBorders>
              <w:top w:val="single" w:sz="4" w:space="0" w:color="auto"/>
              <w:left w:val="single" w:sz="2" w:space="0" w:color="auto"/>
              <w:bottom w:val="single" w:sz="4" w:space="0" w:color="auto"/>
              <w:right w:val="single" w:sz="2" w:space="0" w:color="auto"/>
            </w:tcBorders>
          </w:tcPr>
          <w:p w14:paraId="139FC300" w14:textId="683D6026" w:rsidR="00696A77" w:rsidRPr="00A4338B" w:rsidRDefault="00696A77" w:rsidP="00696A77">
            <w:pPr>
              <w:pStyle w:val="NormalLeft"/>
              <w:rPr>
                <w:lang w:val="en-GB"/>
              </w:rPr>
            </w:pPr>
            <w:r w:rsidRPr="00A4338B">
              <w:rPr>
                <w:lang w:val="en-GB"/>
              </w:rPr>
              <w:t>This is the absolute value of the assets sensitive to equity risk for each kind of qualifying infrastructure corporate equity, after the shock.</w:t>
            </w:r>
          </w:p>
          <w:p w14:paraId="5BA1DAF9" w14:textId="68936D96" w:rsidR="00696A77" w:rsidRPr="00A4338B" w:rsidRDefault="00696A77" w:rsidP="00696A77">
            <w:pPr>
              <w:pStyle w:val="NormalLeft"/>
              <w:rPr>
                <w:lang w:val="en-GB"/>
              </w:rPr>
            </w:pPr>
            <w:r w:rsidRPr="00A4338B">
              <w:rPr>
                <w:lang w:val="en-GB"/>
              </w:rPr>
              <w:t xml:space="preserve">Recoverables from reinsurance and SPVs shall not be included in this cell.  </w:t>
            </w:r>
          </w:p>
        </w:tc>
      </w:tr>
      <w:tr w:rsidR="00696A77" w:rsidRPr="00A4338B" w14:paraId="3AD0259C" w14:textId="77777777" w:rsidTr="00696A77">
        <w:trPr>
          <w:trHeight w:val="250"/>
        </w:trPr>
        <w:tc>
          <w:tcPr>
            <w:tcW w:w="2229" w:type="dxa"/>
            <w:tcBorders>
              <w:top w:val="single" w:sz="4" w:space="0" w:color="auto"/>
              <w:left w:val="single" w:sz="2" w:space="0" w:color="auto"/>
              <w:bottom w:val="single" w:sz="4" w:space="0" w:color="auto"/>
              <w:right w:val="single" w:sz="2" w:space="0" w:color="auto"/>
            </w:tcBorders>
          </w:tcPr>
          <w:p w14:paraId="00C33649" w14:textId="7F42EA06" w:rsidR="00696A77" w:rsidRPr="00A4338B" w:rsidRDefault="00696A77" w:rsidP="00696A77">
            <w:pPr>
              <w:pStyle w:val="NormalLeft"/>
              <w:rPr>
                <w:lang w:val="en-GB"/>
              </w:rPr>
            </w:pPr>
            <w:ins w:id="2549" w:author="Author">
              <w:del w:id="2550" w:author="Author">
                <w:r w:rsidRPr="00A4338B" w:rsidDel="00223E0D">
                  <w:rPr>
                    <w:lang w:val="en-GB"/>
                  </w:rPr>
                  <w:delText xml:space="preserve">R0295/C0034 </w:delText>
                </w:r>
              </w:del>
            </w:ins>
          </w:p>
        </w:tc>
        <w:tc>
          <w:tcPr>
            <w:tcW w:w="2785" w:type="dxa"/>
            <w:tcBorders>
              <w:top w:val="single" w:sz="4" w:space="0" w:color="auto"/>
              <w:left w:val="single" w:sz="2" w:space="0" w:color="auto"/>
              <w:bottom w:val="single" w:sz="4" w:space="0" w:color="auto"/>
              <w:right w:val="single" w:sz="2" w:space="0" w:color="auto"/>
            </w:tcBorders>
          </w:tcPr>
          <w:p w14:paraId="5C06364E" w14:textId="0932DC87" w:rsidR="00696A77" w:rsidRPr="00A4338B" w:rsidRDefault="00696A77" w:rsidP="00696A77">
            <w:pPr>
              <w:pStyle w:val="NormalLeft"/>
              <w:rPr>
                <w:lang w:val="en-GB"/>
              </w:rPr>
            </w:pPr>
            <w:ins w:id="2551" w:author="Author">
              <w:del w:id="2552" w:author="Author">
                <w:r w:rsidRPr="00A4338B" w:rsidDel="00223E0D">
                  <w:rPr>
                    <w:lang w:val="en-GB"/>
                  </w:rPr>
                  <w:delText xml:space="preserve">Initial absolute values before shock – Liabilities – Equity risk – qualifying </w:delText>
                </w:r>
                <w:r w:rsidRPr="00A4338B" w:rsidDel="00223E0D">
                  <w:rPr>
                    <w:lang w:val="en-GB"/>
                  </w:rPr>
                  <w:lastRenderedPageBreak/>
                  <w:delText xml:space="preserve">infrastructure corporate equities  </w:delText>
                </w:r>
              </w:del>
            </w:ins>
          </w:p>
        </w:tc>
        <w:tc>
          <w:tcPr>
            <w:tcW w:w="4272" w:type="dxa"/>
            <w:tcBorders>
              <w:top w:val="single" w:sz="4" w:space="0" w:color="auto"/>
              <w:left w:val="single" w:sz="2" w:space="0" w:color="auto"/>
              <w:bottom w:val="single" w:sz="4" w:space="0" w:color="auto"/>
              <w:right w:val="single" w:sz="2" w:space="0" w:color="auto"/>
            </w:tcBorders>
          </w:tcPr>
          <w:p w14:paraId="1C846BB6" w14:textId="56A2B6A7" w:rsidR="00696A77" w:rsidRPr="00A4338B" w:rsidDel="00223E0D" w:rsidRDefault="00696A77" w:rsidP="00696A77">
            <w:pPr>
              <w:pStyle w:val="NormalLeft"/>
              <w:rPr>
                <w:ins w:id="2553" w:author="Author"/>
                <w:del w:id="2554" w:author="Author"/>
                <w:lang w:val="en-GB"/>
              </w:rPr>
            </w:pPr>
            <w:ins w:id="2555" w:author="Author">
              <w:del w:id="2556" w:author="Author">
                <w:r w:rsidRPr="00A4338B" w:rsidDel="00223E0D">
                  <w:rPr>
                    <w:lang w:val="en-GB"/>
                  </w:rPr>
                  <w:lastRenderedPageBreak/>
                  <w:delText>This is the initial absolute value of life liabilities sensitive to the equity risk for each kind of qualifying infrastructure corporate equities.</w:delText>
                </w:r>
              </w:del>
            </w:ins>
          </w:p>
          <w:p w14:paraId="755E397B" w14:textId="3B460B78" w:rsidR="00696A77" w:rsidRPr="00A4338B" w:rsidRDefault="00696A77" w:rsidP="00696A77">
            <w:pPr>
              <w:pStyle w:val="NormalLeft"/>
              <w:rPr>
                <w:lang w:val="en-GB"/>
              </w:rPr>
            </w:pPr>
            <w:ins w:id="2557" w:author="Author">
              <w:del w:id="2558" w:author="Author">
                <w:r w:rsidRPr="00A4338B" w:rsidDel="00223E0D">
                  <w:rPr>
                    <w:lang w:val="en-GB"/>
                  </w:rPr>
                  <w:lastRenderedPageBreak/>
                  <w:delText xml:space="preserve">The amount of TP shall be net of reinsurance and SPV recoverables.  </w:delText>
                </w:r>
              </w:del>
            </w:ins>
          </w:p>
        </w:tc>
      </w:tr>
      <w:tr w:rsidR="00696A77" w:rsidRPr="00A4338B" w14:paraId="7EDB124C" w14:textId="77777777" w:rsidTr="00FA1AC0">
        <w:trPr>
          <w:trHeight w:val="253"/>
        </w:trPr>
        <w:tc>
          <w:tcPr>
            <w:tcW w:w="2229" w:type="dxa"/>
            <w:tcBorders>
              <w:top w:val="single" w:sz="4" w:space="0" w:color="auto"/>
              <w:left w:val="single" w:sz="2" w:space="0" w:color="auto"/>
              <w:bottom w:val="single" w:sz="2" w:space="0" w:color="auto"/>
              <w:right w:val="single" w:sz="2" w:space="0" w:color="auto"/>
            </w:tcBorders>
          </w:tcPr>
          <w:p w14:paraId="6E0DF913" w14:textId="201C57F9" w:rsidR="00696A77" w:rsidRPr="00A4338B" w:rsidRDefault="00696A77" w:rsidP="00696A77">
            <w:pPr>
              <w:pStyle w:val="NormalLeft"/>
              <w:rPr>
                <w:lang w:val="en-GB"/>
              </w:rPr>
            </w:pPr>
            <w:ins w:id="2559" w:author="Author">
              <w:del w:id="2560" w:author="Author">
                <w:r w:rsidRPr="00A4338B" w:rsidDel="00223E0D">
                  <w:rPr>
                    <w:lang w:val="en-GB"/>
                  </w:rPr>
                  <w:lastRenderedPageBreak/>
                  <w:delText xml:space="preserve">R0295/C0035 </w:delText>
                </w:r>
              </w:del>
            </w:ins>
          </w:p>
        </w:tc>
        <w:tc>
          <w:tcPr>
            <w:tcW w:w="2785" w:type="dxa"/>
            <w:tcBorders>
              <w:top w:val="single" w:sz="4" w:space="0" w:color="auto"/>
              <w:left w:val="single" w:sz="2" w:space="0" w:color="auto"/>
              <w:bottom w:val="single" w:sz="2" w:space="0" w:color="auto"/>
              <w:right w:val="single" w:sz="2" w:space="0" w:color="auto"/>
            </w:tcBorders>
          </w:tcPr>
          <w:p w14:paraId="29194FD4" w14:textId="4148C78E" w:rsidR="00696A77" w:rsidRPr="00A4338B" w:rsidRDefault="00696A77" w:rsidP="00696A77">
            <w:pPr>
              <w:pStyle w:val="NormalLeft"/>
              <w:rPr>
                <w:lang w:val="en-GB"/>
              </w:rPr>
            </w:pPr>
            <w:ins w:id="2561" w:author="Author">
              <w:del w:id="2562" w:author="Author">
                <w:r w:rsidRPr="00A4338B" w:rsidDel="00223E0D">
                  <w:rPr>
                    <w:lang w:val="en-GB"/>
                  </w:rPr>
                  <w:delText xml:space="preserve">Initial absolute values before shock – Liabilities – Equity risk – qualifying infrastructure corporate equities  </w:delText>
                </w:r>
              </w:del>
            </w:ins>
          </w:p>
        </w:tc>
        <w:tc>
          <w:tcPr>
            <w:tcW w:w="4272" w:type="dxa"/>
            <w:tcBorders>
              <w:top w:val="single" w:sz="4" w:space="0" w:color="auto"/>
              <w:left w:val="single" w:sz="2" w:space="0" w:color="auto"/>
              <w:bottom w:val="single" w:sz="2" w:space="0" w:color="auto"/>
              <w:right w:val="single" w:sz="2" w:space="0" w:color="auto"/>
            </w:tcBorders>
          </w:tcPr>
          <w:p w14:paraId="156BC72E" w14:textId="69D0EFBD" w:rsidR="00696A77" w:rsidRPr="00A4338B" w:rsidDel="00223E0D" w:rsidRDefault="00696A77" w:rsidP="00696A77">
            <w:pPr>
              <w:pStyle w:val="NormalLeft"/>
              <w:rPr>
                <w:ins w:id="2563" w:author="Author"/>
                <w:del w:id="2564" w:author="Author"/>
                <w:lang w:val="en-GB"/>
              </w:rPr>
            </w:pPr>
            <w:ins w:id="2565" w:author="Author">
              <w:del w:id="2566" w:author="Author">
                <w:r w:rsidRPr="00A4338B" w:rsidDel="00223E0D">
                  <w:rPr>
                    <w:lang w:val="en-GB"/>
                  </w:rPr>
                  <w:delText>This is the initial absolute value of non- life liabilities sensitive to the equity risk for each kind of qualifying infrastructure corporate equities.</w:delText>
                </w:r>
              </w:del>
            </w:ins>
          </w:p>
          <w:p w14:paraId="4B1850A8" w14:textId="0F8A220B" w:rsidR="00696A77" w:rsidRPr="00A4338B" w:rsidRDefault="00696A77" w:rsidP="00696A77">
            <w:pPr>
              <w:pStyle w:val="NormalLeft"/>
              <w:rPr>
                <w:lang w:val="en-GB"/>
              </w:rPr>
            </w:pPr>
            <w:ins w:id="2567" w:author="Author">
              <w:del w:id="2568" w:author="Author">
                <w:r w:rsidRPr="00A4338B" w:rsidDel="00223E0D">
                  <w:rPr>
                    <w:lang w:val="en-GB"/>
                  </w:rPr>
                  <w:delText xml:space="preserve">The amount of TP shall be net of reinsurance and SPV recoverables.  </w:delText>
                </w:r>
              </w:del>
            </w:ins>
          </w:p>
        </w:tc>
      </w:tr>
      <w:tr w:rsidR="00696A77" w:rsidRPr="00A4338B" w14:paraId="3B70FD42" w14:textId="77777777" w:rsidTr="009C7767">
        <w:tc>
          <w:tcPr>
            <w:tcW w:w="2229" w:type="dxa"/>
            <w:tcBorders>
              <w:top w:val="single" w:sz="2" w:space="0" w:color="auto"/>
              <w:left w:val="single" w:sz="2" w:space="0" w:color="auto"/>
              <w:bottom w:val="single" w:sz="2" w:space="0" w:color="auto"/>
              <w:right w:val="single" w:sz="2" w:space="0" w:color="auto"/>
            </w:tcBorders>
          </w:tcPr>
          <w:p w14:paraId="070F7910" w14:textId="573E84E5" w:rsidR="00696A77" w:rsidRPr="00A4338B" w:rsidRDefault="00696A77" w:rsidP="00696A77">
            <w:pPr>
              <w:pStyle w:val="NormalLeft"/>
              <w:rPr>
                <w:lang w:val="en-GB"/>
              </w:rPr>
            </w:pPr>
            <w:r w:rsidRPr="00A4338B">
              <w:rPr>
                <w:lang w:val="en-GB"/>
              </w:rPr>
              <w:t>R0291/C0050</w:t>
            </w:r>
            <w:del w:id="2569" w:author="Author">
              <w:r w:rsidRPr="00A4338B" w:rsidDel="00696A77">
                <w:rPr>
                  <w:lang w:val="en-GB"/>
                </w:rPr>
                <w:delText>, R0293-R0295/C0050 </w:delText>
              </w:r>
            </w:del>
            <w:r w:rsidRPr="00A4338B">
              <w:rPr>
                <w:lang w:val="en-GB"/>
              </w:rPr>
              <w:t xml:space="preserve"> </w:t>
            </w:r>
          </w:p>
        </w:tc>
        <w:tc>
          <w:tcPr>
            <w:tcW w:w="2785" w:type="dxa"/>
            <w:tcBorders>
              <w:top w:val="single" w:sz="2" w:space="0" w:color="auto"/>
              <w:left w:val="single" w:sz="2" w:space="0" w:color="auto"/>
              <w:bottom w:val="single" w:sz="2" w:space="0" w:color="auto"/>
              <w:right w:val="single" w:sz="2" w:space="0" w:color="auto"/>
            </w:tcBorders>
          </w:tcPr>
          <w:p w14:paraId="77A41208" w14:textId="18BEBE33" w:rsidR="00696A77" w:rsidRPr="00A4338B" w:rsidRDefault="00696A77" w:rsidP="00696A77">
            <w:pPr>
              <w:pStyle w:val="NormalLeft"/>
              <w:rPr>
                <w:lang w:val="en-GB"/>
              </w:rPr>
            </w:pPr>
            <w:r w:rsidRPr="00A4338B">
              <w:rPr>
                <w:lang w:val="en-GB"/>
              </w:rPr>
              <w:t xml:space="preserve">Absolute values after shock – Liabilities (after the loss-absorbing capacity of technical provisions) – Equity risk – qualifying infrastructure corporate equities  </w:t>
            </w:r>
          </w:p>
        </w:tc>
        <w:tc>
          <w:tcPr>
            <w:tcW w:w="4272" w:type="dxa"/>
            <w:tcBorders>
              <w:top w:val="single" w:sz="2" w:space="0" w:color="auto"/>
              <w:left w:val="single" w:sz="2" w:space="0" w:color="auto"/>
              <w:bottom w:val="single" w:sz="2" w:space="0" w:color="auto"/>
              <w:right w:val="single" w:sz="2" w:space="0" w:color="auto"/>
            </w:tcBorders>
          </w:tcPr>
          <w:p w14:paraId="6C54B816" w14:textId="4342F0F3" w:rsidR="00696A77" w:rsidRPr="00A4338B" w:rsidRDefault="00696A77" w:rsidP="00696A77">
            <w:pPr>
              <w:pStyle w:val="NormalLeft"/>
              <w:rPr>
                <w:lang w:val="en-GB"/>
              </w:rPr>
            </w:pPr>
            <w:r w:rsidRPr="00A4338B">
              <w:rPr>
                <w:lang w:val="en-GB"/>
              </w:rPr>
              <w:t>This is the absolute value of liabilities sensitive to equity risk (for each kind of qualifying infrastructure corporate equity), after the shock and after the application of the adjustment for the loss-absorbing capacity of technical provisions.</w:t>
            </w:r>
          </w:p>
          <w:p w14:paraId="09271583" w14:textId="4D86B10C" w:rsidR="00696A77" w:rsidRPr="00A4338B" w:rsidRDefault="00696A77" w:rsidP="00696A77">
            <w:pPr>
              <w:pStyle w:val="NormalLeft"/>
              <w:rPr>
                <w:lang w:val="en-GB"/>
              </w:rPr>
            </w:pPr>
            <w:r w:rsidRPr="00A4338B">
              <w:rPr>
                <w:lang w:val="en-GB"/>
              </w:rPr>
              <w:t xml:space="preserve">The amount of TP shall be net of reinsurance and SPV recoverables.  </w:t>
            </w:r>
          </w:p>
        </w:tc>
      </w:tr>
      <w:tr w:rsidR="00696A77" w:rsidRPr="00A4338B" w14:paraId="7981ACDE" w14:textId="77777777" w:rsidTr="009C7767">
        <w:tc>
          <w:tcPr>
            <w:tcW w:w="2229" w:type="dxa"/>
            <w:tcBorders>
              <w:top w:val="single" w:sz="2" w:space="0" w:color="auto"/>
              <w:left w:val="single" w:sz="2" w:space="0" w:color="auto"/>
              <w:bottom w:val="single" w:sz="2" w:space="0" w:color="auto"/>
              <w:right w:val="single" w:sz="2" w:space="0" w:color="auto"/>
            </w:tcBorders>
          </w:tcPr>
          <w:p w14:paraId="78B0AF6E" w14:textId="0CD5F003" w:rsidR="00696A77" w:rsidRPr="00A4338B" w:rsidRDefault="00696A77" w:rsidP="00696A77">
            <w:pPr>
              <w:pStyle w:val="NormalLeft"/>
              <w:rPr>
                <w:lang w:val="en-GB"/>
              </w:rPr>
            </w:pPr>
            <w:r w:rsidRPr="00A4338B">
              <w:rPr>
                <w:lang w:val="en-GB"/>
              </w:rPr>
              <w:t>R0291/C0060</w:t>
            </w:r>
            <w:del w:id="2570" w:author="Author">
              <w:r w:rsidRPr="00A4338B" w:rsidDel="00696A77">
                <w:rPr>
                  <w:lang w:val="en-GB"/>
                </w:rPr>
                <w:delText>, R0293-R0295/C0060</w:delText>
              </w:r>
            </w:del>
          </w:p>
        </w:tc>
        <w:tc>
          <w:tcPr>
            <w:tcW w:w="2785" w:type="dxa"/>
            <w:tcBorders>
              <w:top w:val="single" w:sz="2" w:space="0" w:color="auto"/>
              <w:left w:val="single" w:sz="2" w:space="0" w:color="auto"/>
              <w:bottom w:val="single" w:sz="2" w:space="0" w:color="auto"/>
              <w:right w:val="single" w:sz="2" w:space="0" w:color="auto"/>
            </w:tcBorders>
          </w:tcPr>
          <w:p w14:paraId="2D4702BA" w14:textId="2BEA1079" w:rsidR="00696A77" w:rsidRPr="00A4338B" w:rsidRDefault="00696A77" w:rsidP="00696A77">
            <w:pPr>
              <w:pStyle w:val="NormalLeft"/>
              <w:rPr>
                <w:lang w:val="en-GB"/>
              </w:rPr>
            </w:pPr>
            <w:r w:rsidRPr="00A4338B">
              <w:rPr>
                <w:lang w:val="en-GB"/>
              </w:rPr>
              <w:t xml:space="preserve">Absolute value after shock – Net solvency capital requirement – Equity risk –qualifying infrastructure corporate equities  </w:t>
            </w:r>
          </w:p>
        </w:tc>
        <w:tc>
          <w:tcPr>
            <w:tcW w:w="4272" w:type="dxa"/>
            <w:tcBorders>
              <w:top w:val="single" w:sz="2" w:space="0" w:color="auto"/>
              <w:left w:val="single" w:sz="2" w:space="0" w:color="auto"/>
              <w:bottom w:val="single" w:sz="2" w:space="0" w:color="auto"/>
              <w:right w:val="single" w:sz="2" w:space="0" w:color="auto"/>
            </w:tcBorders>
          </w:tcPr>
          <w:p w14:paraId="1840657A" w14:textId="704EAF15" w:rsidR="00696A77" w:rsidRPr="00A4338B" w:rsidRDefault="00696A77" w:rsidP="00696A77">
            <w:pPr>
              <w:pStyle w:val="NormalLeft"/>
              <w:rPr>
                <w:lang w:val="en-GB"/>
              </w:rPr>
            </w:pPr>
            <w:r w:rsidRPr="00A4338B">
              <w:rPr>
                <w:lang w:val="en-GB"/>
              </w:rPr>
              <w:t xml:space="preserve">This is the net capital charge for equity risk (for each kind of qualifying infrastructure corporate equity), after the application of the adjustment for the loss-absorbing capacity of technical provisions.  </w:t>
            </w:r>
          </w:p>
        </w:tc>
      </w:tr>
      <w:tr w:rsidR="00696A77" w:rsidRPr="00A4338B" w14:paraId="0DEFBADE" w14:textId="77777777" w:rsidTr="009C7767">
        <w:tc>
          <w:tcPr>
            <w:tcW w:w="2229" w:type="dxa"/>
            <w:tcBorders>
              <w:top w:val="single" w:sz="2" w:space="0" w:color="auto"/>
              <w:left w:val="single" w:sz="2" w:space="0" w:color="auto"/>
              <w:bottom w:val="single" w:sz="2" w:space="0" w:color="auto"/>
              <w:right w:val="single" w:sz="2" w:space="0" w:color="auto"/>
            </w:tcBorders>
          </w:tcPr>
          <w:p w14:paraId="7ED1BFA6" w14:textId="7EBA1984" w:rsidR="00696A77" w:rsidRPr="00A4338B" w:rsidRDefault="00696A77" w:rsidP="00696A77">
            <w:pPr>
              <w:pStyle w:val="NormalLeft"/>
              <w:rPr>
                <w:lang w:val="en-GB"/>
              </w:rPr>
            </w:pPr>
            <w:r w:rsidRPr="00A4338B">
              <w:rPr>
                <w:lang w:val="en-GB"/>
              </w:rPr>
              <w:t>R0291/C0070</w:t>
            </w:r>
            <w:del w:id="2571" w:author="Author">
              <w:r w:rsidRPr="00A4338B" w:rsidDel="00696A77">
                <w:rPr>
                  <w:lang w:val="en-GB"/>
                </w:rPr>
                <w:delText>, R0293-R0295/C0070 </w:delText>
              </w:r>
            </w:del>
          </w:p>
        </w:tc>
        <w:tc>
          <w:tcPr>
            <w:tcW w:w="2785" w:type="dxa"/>
            <w:tcBorders>
              <w:top w:val="single" w:sz="2" w:space="0" w:color="auto"/>
              <w:left w:val="single" w:sz="2" w:space="0" w:color="auto"/>
              <w:bottom w:val="single" w:sz="2" w:space="0" w:color="auto"/>
              <w:right w:val="single" w:sz="2" w:space="0" w:color="auto"/>
            </w:tcBorders>
          </w:tcPr>
          <w:p w14:paraId="4FB23F03" w14:textId="103F63D1" w:rsidR="00696A77" w:rsidRPr="00A4338B" w:rsidRDefault="00696A77" w:rsidP="00696A77">
            <w:pPr>
              <w:pStyle w:val="NormalLeft"/>
              <w:rPr>
                <w:lang w:val="en-GB"/>
              </w:rPr>
            </w:pPr>
            <w:r w:rsidRPr="00A4338B">
              <w:rPr>
                <w:lang w:val="en-GB"/>
              </w:rPr>
              <w:t xml:space="preserve">Absolute values after shock – Liabilities (before the loss-absorbing capacity of technical provisions) – Equity risk – qualifying infrastructure corporate equities  </w:t>
            </w:r>
          </w:p>
        </w:tc>
        <w:tc>
          <w:tcPr>
            <w:tcW w:w="4272" w:type="dxa"/>
            <w:tcBorders>
              <w:top w:val="single" w:sz="2" w:space="0" w:color="auto"/>
              <w:left w:val="single" w:sz="2" w:space="0" w:color="auto"/>
              <w:bottom w:val="single" w:sz="2" w:space="0" w:color="auto"/>
              <w:right w:val="single" w:sz="2" w:space="0" w:color="auto"/>
            </w:tcBorders>
          </w:tcPr>
          <w:p w14:paraId="04282BBD" w14:textId="5D83B12D" w:rsidR="00696A77" w:rsidRPr="00A4338B" w:rsidRDefault="00696A77" w:rsidP="00696A77">
            <w:pPr>
              <w:pStyle w:val="NormalLeft"/>
              <w:rPr>
                <w:lang w:val="en-GB"/>
              </w:rPr>
            </w:pPr>
            <w:r w:rsidRPr="00A4338B">
              <w:rPr>
                <w:lang w:val="en-GB"/>
              </w:rPr>
              <w:t>This is the absolute value of the liabilities sensitive to equity risk (for each kind of qualifying infrastructure corporate equity), after the shock but before the application of the adjustment for the loss-absorbing capacity of technical provisions.</w:t>
            </w:r>
          </w:p>
          <w:p w14:paraId="14229661" w14:textId="1FB77EAF" w:rsidR="00696A77" w:rsidRPr="00A4338B" w:rsidRDefault="00696A77" w:rsidP="00696A77">
            <w:pPr>
              <w:pStyle w:val="NormalLeft"/>
              <w:rPr>
                <w:lang w:val="en-GB"/>
              </w:rPr>
            </w:pPr>
            <w:r w:rsidRPr="00A4338B">
              <w:rPr>
                <w:lang w:val="en-GB"/>
              </w:rPr>
              <w:t xml:space="preserve">The amount of TP shall be net of reinsurance and SPV recoverables.  </w:t>
            </w:r>
          </w:p>
        </w:tc>
      </w:tr>
      <w:tr w:rsidR="00696A77" w:rsidRPr="00A4338B" w14:paraId="5CCD0DD7" w14:textId="77777777" w:rsidTr="009C7767">
        <w:tc>
          <w:tcPr>
            <w:tcW w:w="2229" w:type="dxa"/>
            <w:tcBorders>
              <w:top w:val="single" w:sz="2" w:space="0" w:color="auto"/>
              <w:left w:val="single" w:sz="2" w:space="0" w:color="auto"/>
              <w:bottom w:val="single" w:sz="2" w:space="0" w:color="auto"/>
              <w:right w:val="single" w:sz="2" w:space="0" w:color="auto"/>
            </w:tcBorders>
          </w:tcPr>
          <w:p w14:paraId="40E08FE5" w14:textId="626B4607" w:rsidR="00696A77" w:rsidRPr="00A4338B" w:rsidRDefault="00696A77" w:rsidP="00696A77">
            <w:pPr>
              <w:pStyle w:val="NormalLeft"/>
              <w:rPr>
                <w:lang w:val="en-GB"/>
              </w:rPr>
            </w:pPr>
            <w:r w:rsidRPr="00A4338B">
              <w:rPr>
                <w:lang w:val="en-GB"/>
              </w:rPr>
              <w:t>R0291/C0080</w:t>
            </w:r>
            <w:del w:id="2572" w:author="Author">
              <w:r w:rsidRPr="00A4338B" w:rsidDel="00696A77">
                <w:rPr>
                  <w:lang w:val="en-GB"/>
                </w:rPr>
                <w:delText>, R0293-R0295/C0080 </w:delText>
              </w:r>
            </w:del>
          </w:p>
        </w:tc>
        <w:tc>
          <w:tcPr>
            <w:tcW w:w="2785" w:type="dxa"/>
            <w:tcBorders>
              <w:top w:val="single" w:sz="2" w:space="0" w:color="auto"/>
              <w:left w:val="single" w:sz="2" w:space="0" w:color="auto"/>
              <w:bottom w:val="single" w:sz="2" w:space="0" w:color="auto"/>
              <w:right w:val="single" w:sz="2" w:space="0" w:color="auto"/>
            </w:tcBorders>
          </w:tcPr>
          <w:p w14:paraId="01FD1558" w14:textId="4520A1FE" w:rsidR="00696A77" w:rsidRPr="00A4338B" w:rsidRDefault="00696A77" w:rsidP="00696A77">
            <w:pPr>
              <w:pStyle w:val="NormalLeft"/>
              <w:rPr>
                <w:lang w:val="en-GB"/>
              </w:rPr>
            </w:pPr>
            <w:r w:rsidRPr="00A4338B">
              <w:rPr>
                <w:lang w:val="en-GB"/>
              </w:rPr>
              <w:t xml:space="preserve">Absolute value after shock – Gross solvency capital requirement – Equity risk – qualifying infrastructure corporate equities  </w:t>
            </w:r>
          </w:p>
        </w:tc>
        <w:tc>
          <w:tcPr>
            <w:tcW w:w="4272" w:type="dxa"/>
            <w:tcBorders>
              <w:top w:val="single" w:sz="2" w:space="0" w:color="auto"/>
              <w:left w:val="single" w:sz="2" w:space="0" w:color="auto"/>
              <w:bottom w:val="single" w:sz="2" w:space="0" w:color="auto"/>
              <w:right w:val="single" w:sz="2" w:space="0" w:color="auto"/>
            </w:tcBorders>
          </w:tcPr>
          <w:p w14:paraId="65287994" w14:textId="25C5F72C" w:rsidR="00696A77" w:rsidRPr="00A4338B" w:rsidRDefault="00696A77" w:rsidP="00696A77">
            <w:pPr>
              <w:pStyle w:val="NormalLeft"/>
              <w:rPr>
                <w:lang w:val="en-GB"/>
              </w:rPr>
            </w:pPr>
            <w:r w:rsidRPr="00A4338B">
              <w:rPr>
                <w:lang w:val="en-GB"/>
              </w:rPr>
              <w:t xml:space="preserve">This is the gross capital charge for equity risk for each kind of qualifying infrastructure corporate equity, i.e. before the application of the adjustment for the loss-absorbing capacity of technical provisions.  </w:t>
            </w:r>
          </w:p>
        </w:tc>
      </w:tr>
      <w:tr w:rsidR="00696A77" w:rsidRPr="00A4338B" w14:paraId="6F2D64B5" w14:textId="77777777" w:rsidTr="009C7767">
        <w:tc>
          <w:tcPr>
            <w:tcW w:w="2229" w:type="dxa"/>
            <w:tcBorders>
              <w:top w:val="single" w:sz="2" w:space="0" w:color="auto"/>
              <w:left w:val="single" w:sz="2" w:space="0" w:color="auto"/>
              <w:bottom w:val="single" w:sz="2" w:space="0" w:color="auto"/>
              <w:right w:val="single" w:sz="2" w:space="0" w:color="auto"/>
            </w:tcBorders>
          </w:tcPr>
          <w:p w14:paraId="6169B579" w14:textId="426668A9" w:rsidR="00696A77" w:rsidRPr="00A4338B" w:rsidRDefault="00696A77" w:rsidP="00696A77">
            <w:pPr>
              <w:pStyle w:val="NormalLeft"/>
              <w:rPr>
                <w:lang w:val="en-GB"/>
              </w:rPr>
            </w:pPr>
            <w:r w:rsidRPr="00A4338B">
              <w:rPr>
                <w:lang w:val="en-GB"/>
              </w:rPr>
              <w:t>R0292/C0020, R0296-R0298/C0020</w:t>
            </w:r>
          </w:p>
        </w:tc>
        <w:tc>
          <w:tcPr>
            <w:tcW w:w="2785" w:type="dxa"/>
            <w:tcBorders>
              <w:top w:val="single" w:sz="2" w:space="0" w:color="auto"/>
              <w:left w:val="single" w:sz="2" w:space="0" w:color="auto"/>
              <w:bottom w:val="single" w:sz="2" w:space="0" w:color="auto"/>
              <w:right w:val="single" w:sz="2" w:space="0" w:color="auto"/>
            </w:tcBorders>
          </w:tcPr>
          <w:p w14:paraId="2F63C02B" w14:textId="2E19660C" w:rsidR="00696A77" w:rsidRPr="00A4338B" w:rsidRDefault="00696A77" w:rsidP="00696A77">
            <w:pPr>
              <w:pStyle w:val="NormalLeft"/>
              <w:rPr>
                <w:lang w:val="en-GB"/>
              </w:rPr>
            </w:pPr>
            <w:r w:rsidRPr="00A4338B">
              <w:rPr>
                <w:lang w:val="en-GB"/>
              </w:rPr>
              <w:t xml:space="preserve">Initial absolute values before shock – Assets – Equity risk – qualifying </w:t>
            </w:r>
            <w:r w:rsidRPr="00A4338B">
              <w:rPr>
                <w:lang w:val="en-GB"/>
              </w:rPr>
              <w:lastRenderedPageBreak/>
              <w:t xml:space="preserve">infrastructure equities other than corporate equities  </w:t>
            </w:r>
          </w:p>
        </w:tc>
        <w:tc>
          <w:tcPr>
            <w:tcW w:w="4272" w:type="dxa"/>
            <w:tcBorders>
              <w:top w:val="single" w:sz="2" w:space="0" w:color="auto"/>
              <w:left w:val="single" w:sz="2" w:space="0" w:color="auto"/>
              <w:bottom w:val="single" w:sz="2" w:space="0" w:color="auto"/>
              <w:right w:val="single" w:sz="2" w:space="0" w:color="auto"/>
            </w:tcBorders>
          </w:tcPr>
          <w:p w14:paraId="20D009F7" w14:textId="35162657" w:rsidR="00696A77" w:rsidRPr="00A4338B" w:rsidRDefault="00696A77" w:rsidP="00696A77">
            <w:pPr>
              <w:pStyle w:val="NormalLeft"/>
              <w:rPr>
                <w:lang w:val="en-GB"/>
              </w:rPr>
            </w:pPr>
            <w:r w:rsidRPr="00A4338B">
              <w:rPr>
                <w:lang w:val="en-GB"/>
              </w:rPr>
              <w:lastRenderedPageBreak/>
              <w:t xml:space="preserve">This is the initial absolute value of the assets sensitive to the equity risk for each </w:t>
            </w:r>
            <w:r w:rsidRPr="00A4338B">
              <w:rPr>
                <w:lang w:val="en-GB"/>
              </w:rPr>
              <w:lastRenderedPageBreak/>
              <w:t>kind of qualifying infrastructure equity, other than corporate equities.</w:t>
            </w:r>
          </w:p>
          <w:p w14:paraId="681B0220" w14:textId="02B000AA" w:rsidR="00696A77" w:rsidRPr="00A4338B" w:rsidRDefault="00696A77" w:rsidP="00696A77">
            <w:pPr>
              <w:pStyle w:val="NormalLeft"/>
              <w:rPr>
                <w:lang w:val="en-GB"/>
              </w:rPr>
            </w:pPr>
            <w:r w:rsidRPr="00A4338B">
              <w:rPr>
                <w:lang w:val="en-GB"/>
              </w:rPr>
              <w:t xml:space="preserve">Recoverables from reinsurance and SPVs shall not be included in this cell.  </w:t>
            </w:r>
          </w:p>
        </w:tc>
      </w:tr>
      <w:tr w:rsidR="00696A77" w:rsidRPr="00A4338B" w14:paraId="025105A1" w14:textId="77777777" w:rsidTr="00FA1AC0">
        <w:trPr>
          <w:trHeight w:val="1910"/>
        </w:trPr>
        <w:tc>
          <w:tcPr>
            <w:tcW w:w="2229" w:type="dxa"/>
            <w:tcBorders>
              <w:top w:val="single" w:sz="2" w:space="0" w:color="auto"/>
              <w:left w:val="single" w:sz="2" w:space="0" w:color="auto"/>
              <w:bottom w:val="single" w:sz="4" w:space="0" w:color="auto"/>
              <w:right w:val="single" w:sz="2" w:space="0" w:color="auto"/>
            </w:tcBorders>
          </w:tcPr>
          <w:p w14:paraId="3B7D60DA" w14:textId="14E131AD" w:rsidR="00696A77" w:rsidRPr="00A4338B" w:rsidRDefault="00696A77" w:rsidP="00696A77">
            <w:pPr>
              <w:pStyle w:val="NormalLeft"/>
              <w:rPr>
                <w:lang w:val="en-GB"/>
              </w:rPr>
            </w:pPr>
            <w:r w:rsidRPr="00A4338B">
              <w:rPr>
                <w:lang w:val="en-GB"/>
              </w:rPr>
              <w:lastRenderedPageBreak/>
              <w:t>R0292/C0030</w:t>
            </w:r>
            <w:del w:id="2573" w:author="Author">
              <w:r w:rsidRPr="00A4338B" w:rsidDel="00696A77">
                <w:rPr>
                  <w:lang w:val="en-GB"/>
                </w:rPr>
                <w:delText>, R0296-R0298/C0030 </w:delText>
              </w:r>
            </w:del>
          </w:p>
        </w:tc>
        <w:tc>
          <w:tcPr>
            <w:tcW w:w="2785" w:type="dxa"/>
            <w:tcBorders>
              <w:top w:val="single" w:sz="2" w:space="0" w:color="auto"/>
              <w:left w:val="single" w:sz="2" w:space="0" w:color="auto"/>
              <w:bottom w:val="single" w:sz="4" w:space="0" w:color="auto"/>
              <w:right w:val="single" w:sz="2" w:space="0" w:color="auto"/>
            </w:tcBorders>
          </w:tcPr>
          <w:p w14:paraId="53F950A7" w14:textId="124651A9" w:rsidR="00696A77" w:rsidRPr="00A4338B" w:rsidRDefault="00696A77" w:rsidP="00696A77">
            <w:pPr>
              <w:pStyle w:val="NormalLeft"/>
              <w:rPr>
                <w:lang w:val="en-GB"/>
              </w:rPr>
            </w:pPr>
            <w:r w:rsidRPr="00A4338B">
              <w:rPr>
                <w:lang w:val="en-GB"/>
              </w:rPr>
              <w:t xml:space="preserve">Initial absolute values before shock – Liabilities – Equity risk – qualifying infrastructure equities other than corporate equities  </w:t>
            </w:r>
          </w:p>
        </w:tc>
        <w:tc>
          <w:tcPr>
            <w:tcW w:w="4272" w:type="dxa"/>
            <w:tcBorders>
              <w:top w:val="single" w:sz="2" w:space="0" w:color="auto"/>
              <w:left w:val="single" w:sz="2" w:space="0" w:color="auto"/>
              <w:bottom w:val="single" w:sz="4" w:space="0" w:color="auto"/>
              <w:right w:val="single" w:sz="2" w:space="0" w:color="auto"/>
            </w:tcBorders>
          </w:tcPr>
          <w:p w14:paraId="1E97FF1F" w14:textId="69B29DE9" w:rsidR="00696A77" w:rsidRPr="00A4338B" w:rsidRDefault="00696A77" w:rsidP="00696A77">
            <w:pPr>
              <w:pStyle w:val="NormalLeft"/>
              <w:rPr>
                <w:lang w:val="en-GB"/>
              </w:rPr>
            </w:pPr>
            <w:r w:rsidRPr="00A4338B">
              <w:rPr>
                <w:lang w:val="en-GB"/>
              </w:rPr>
              <w:t>This is the initial absolute value of liabilities sensitive to the equity risk for each kind of qualifying infrastructure equity, other than corporate equities.</w:t>
            </w:r>
          </w:p>
          <w:p w14:paraId="482303AE" w14:textId="29D38801" w:rsidR="00696A77" w:rsidRPr="00A4338B" w:rsidRDefault="00696A77" w:rsidP="00696A77">
            <w:pPr>
              <w:pStyle w:val="NormalLeft"/>
              <w:rPr>
                <w:lang w:val="en-GB"/>
              </w:rPr>
            </w:pPr>
            <w:r w:rsidRPr="00A4338B">
              <w:rPr>
                <w:lang w:val="en-GB"/>
              </w:rPr>
              <w:t xml:space="preserve">The amount of TP shall be net of reinsurance and SPV recoverables.  </w:t>
            </w:r>
          </w:p>
        </w:tc>
      </w:tr>
      <w:tr w:rsidR="00696A77" w:rsidRPr="00A4338B" w14:paraId="03FEE11E" w14:textId="77777777" w:rsidTr="00FA1AC0">
        <w:trPr>
          <w:trHeight w:val="250"/>
        </w:trPr>
        <w:tc>
          <w:tcPr>
            <w:tcW w:w="2229" w:type="dxa"/>
            <w:tcBorders>
              <w:top w:val="single" w:sz="4" w:space="0" w:color="auto"/>
              <w:left w:val="single" w:sz="2" w:space="0" w:color="auto"/>
              <w:bottom w:val="single" w:sz="4" w:space="0" w:color="auto"/>
              <w:right w:val="single" w:sz="2" w:space="0" w:color="auto"/>
            </w:tcBorders>
          </w:tcPr>
          <w:p w14:paraId="609C8CB3" w14:textId="2E851A52" w:rsidR="00696A77" w:rsidRPr="00A4338B" w:rsidRDefault="00696A77" w:rsidP="00696A77">
            <w:pPr>
              <w:pStyle w:val="NormalLeft"/>
              <w:rPr>
                <w:lang w:val="en-GB"/>
              </w:rPr>
            </w:pPr>
            <w:ins w:id="2574" w:author="Author">
              <w:del w:id="2575" w:author="Author">
                <w:r w:rsidRPr="00A4338B" w:rsidDel="00223E0D">
                  <w:rPr>
                    <w:lang w:val="en-GB"/>
                  </w:rPr>
                  <w:delText xml:space="preserve">R0298 /C0034  </w:delText>
                </w:r>
              </w:del>
            </w:ins>
          </w:p>
        </w:tc>
        <w:tc>
          <w:tcPr>
            <w:tcW w:w="2785" w:type="dxa"/>
            <w:tcBorders>
              <w:top w:val="single" w:sz="4" w:space="0" w:color="auto"/>
              <w:left w:val="single" w:sz="2" w:space="0" w:color="auto"/>
              <w:bottom w:val="single" w:sz="4" w:space="0" w:color="auto"/>
              <w:right w:val="single" w:sz="2" w:space="0" w:color="auto"/>
            </w:tcBorders>
          </w:tcPr>
          <w:p w14:paraId="70CE8797" w14:textId="406B5C52" w:rsidR="00696A77" w:rsidRPr="00A4338B" w:rsidRDefault="00696A77" w:rsidP="00696A77">
            <w:pPr>
              <w:pStyle w:val="NormalLeft"/>
              <w:rPr>
                <w:lang w:val="en-GB"/>
              </w:rPr>
            </w:pPr>
            <w:ins w:id="2576" w:author="Author">
              <w:del w:id="2577" w:author="Author">
                <w:r w:rsidRPr="00A4338B" w:rsidDel="00223E0D">
                  <w:rPr>
                    <w:lang w:val="en-GB"/>
                  </w:rPr>
                  <w:delText xml:space="preserve">Initial absolute values before shock – Liabilities – Equity risk – qualifying infrastructure equities other than corporate equities  </w:delText>
                </w:r>
              </w:del>
            </w:ins>
          </w:p>
        </w:tc>
        <w:tc>
          <w:tcPr>
            <w:tcW w:w="4272" w:type="dxa"/>
            <w:tcBorders>
              <w:top w:val="single" w:sz="4" w:space="0" w:color="auto"/>
              <w:left w:val="single" w:sz="2" w:space="0" w:color="auto"/>
              <w:bottom w:val="single" w:sz="4" w:space="0" w:color="auto"/>
              <w:right w:val="single" w:sz="2" w:space="0" w:color="auto"/>
            </w:tcBorders>
          </w:tcPr>
          <w:p w14:paraId="1A50E29E" w14:textId="64ABC21F" w:rsidR="00696A77" w:rsidRPr="00A4338B" w:rsidDel="00223E0D" w:rsidRDefault="00696A77" w:rsidP="00696A77">
            <w:pPr>
              <w:pStyle w:val="NormalLeft"/>
              <w:rPr>
                <w:ins w:id="2578" w:author="Author"/>
                <w:del w:id="2579" w:author="Author"/>
                <w:lang w:val="en-GB"/>
              </w:rPr>
            </w:pPr>
            <w:ins w:id="2580" w:author="Author">
              <w:del w:id="2581" w:author="Author">
                <w:r w:rsidRPr="00A4338B" w:rsidDel="00223E0D">
                  <w:rPr>
                    <w:lang w:val="en-GB"/>
                  </w:rPr>
                  <w:delText>This is the initial absolute value of life liabilities sensitive to the equity risk for each kind of qualifying infrastructure equities other than corporate equities.</w:delText>
                </w:r>
              </w:del>
            </w:ins>
          </w:p>
          <w:p w14:paraId="3E34A085" w14:textId="2C431B58" w:rsidR="00696A77" w:rsidRPr="00A4338B" w:rsidRDefault="00696A77" w:rsidP="00696A77">
            <w:pPr>
              <w:pStyle w:val="NormalLeft"/>
              <w:rPr>
                <w:lang w:val="en-GB"/>
              </w:rPr>
            </w:pPr>
            <w:ins w:id="2582" w:author="Author">
              <w:del w:id="2583" w:author="Author">
                <w:r w:rsidRPr="00A4338B" w:rsidDel="00223E0D">
                  <w:rPr>
                    <w:lang w:val="en-GB"/>
                  </w:rPr>
                  <w:delText xml:space="preserve">The amount of TP shall be net of reinsurance and SPV recoverables.  </w:delText>
                </w:r>
              </w:del>
            </w:ins>
          </w:p>
        </w:tc>
      </w:tr>
      <w:tr w:rsidR="00696A77" w:rsidRPr="00A4338B" w14:paraId="2CBE76F4" w14:textId="77777777" w:rsidTr="00FA1AC0">
        <w:trPr>
          <w:trHeight w:val="260"/>
        </w:trPr>
        <w:tc>
          <w:tcPr>
            <w:tcW w:w="2229" w:type="dxa"/>
            <w:tcBorders>
              <w:top w:val="single" w:sz="4" w:space="0" w:color="auto"/>
              <w:left w:val="single" w:sz="2" w:space="0" w:color="auto"/>
              <w:bottom w:val="single" w:sz="2" w:space="0" w:color="auto"/>
              <w:right w:val="single" w:sz="2" w:space="0" w:color="auto"/>
            </w:tcBorders>
          </w:tcPr>
          <w:p w14:paraId="0BFB6F78" w14:textId="60FB8D45" w:rsidR="00696A77" w:rsidRPr="00A4338B" w:rsidRDefault="00696A77" w:rsidP="00696A77">
            <w:pPr>
              <w:pStyle w:val="NormalLeft"/>
              <w:rPr>
                <w:lang w:val="en-GB"/>
              </w:rPr>
            </w:pPr>
            <w:ins w:id="2584" w:author="Author">
              <w:del w:id="2585" w:author="Author">
                <w:r w:rsidRPr="00A4338B" w:rsidDel="00223E0D">
                  <w:rPr>
                    <w:lang w:val="en-GB"/>
                  </w:rPr>
                  <w:delText xml:space="preserve">R0298 /C0035  </w:delText>
                </w:r>
              </w:del>
            </w:ins>
          </w:p>
        </w:tc>
        <w:tc>
          <w:tcPr>
            <w:tcW w:w="2785" w:type="dxa"/>
            <w:tcBorders>
              <w:top w:val="single" w:sz="4" w:space="0" w:color="auto"/>
              <w:left w:val="single" w:sz="2" w:space="0" w:color="auto"/>
              <w:bottom w:val="single" w:sz="2" w:space="0" w:color="auto"/>
              <w:right w:val="single" w:sz="2" w:space="0" w:color="auto"/>
            </w:tcBorders>
          </w:tcPr>
          <w:p w14:paraId="47F0128E" w14:textId="63B76BA2" w:rsidR="00696A77" w:rsidRPr="00A4338B" w:rsidRDefault="00696A77" w:rsidP="00696A77">
            <w:pPr>
              <w:pStyle w:val="NormalLeft"/>
              <w:rPr>
                <w:lang w:val="en-GB"/>
              </w:rPr>
            </w:pPr>
            <w:ins w:id="2586" w:author="Author">
              <w:del w:id="2587" w:author="Author">
                <w:r w:rsidRPr="00A4338B" w:rsidDel="00223E0D">
                  <w:rPr>
                    <w:lang w:val="en-GB"/>
                  </w:rPr>
                  <w:delText xml:space="preserve">Initial absolute values before shock – Liabilities – Equity risk – qualifying infrastructure equities other than corporate equities  </w:delText>
                </w:r>
              </w:del>
            </w:ins>
          </w:p>
        </w:tc>
        <w:tc>
          <w:tcPr>
            <w:tcW w:w="4272" w:type="dxa"/>
            <w:tcBorders>
              <w:top w:val="single" w:sz="4" w:space="0" w:color="auto"/>
              <w:left w:val="single" w:sz="2" w:space="0" w:color="auto"/>
              <w:bottom w:val="single" w:sz="2" w:space="0" w:color="auto"/>
              <w:right w:val="single" w:sz="2" w:space="0" w:color="auto"/>
            </w:tcBorders>
          </w:tcPr>
          <w:p w14:paraId="5949D60F" w14:textId="5C495465" w:rsidR="00696A77" w:rsidRPr="00A4338B" w:rsidDel="00223E0D" w:rsidRDefault="00696A77" w:rsidP="00696A77">
            <w:pPr>
              <w:pStyle w:val="NormalLeft"/>
              <w:rPr>
                <w:ins w:id="2588" w:author="Author"/>
                <w:del w:id="2589" w:author="Author"/>
                <w:lang w:val="en-GB"/>
              </w:rPr>
            </w:pPr>
            <w:ins w:id="2590" w:author="Author">
              <w:del w:id="2591" w:author="Author">
                <w:r w:rsidRPr="00A4338B" w:rsidDel="00223E0D">
                  <w:rPr>
                    <w:lang w:val="en-GB"/>
                  </w:rPr>
                  <w:delText>This is the initial absolute value of non-life liabilities sensitive to the equity risk for each kind of qualifying infrastructure equities other than corporate equities.</w:delText>
                </w:r>
              </w:del>
            </w:ins>
          </w:p>
          <w:p w14:paraId="6004A1C2" w14:textId="04379763" w:rsidR="00696A77" w:rsidRPr="00A4338B" w:rsidRDefault="00696A77" w:rsidP="00696A77">
            <w:pPr>
              <w:pStyle w:val="NormalLeft"/>
              <w:rPr>
                <w:lang w:val="en-GB"/>
              </w:rPr>
            </w:pPr>
            <w:ins w:id="2592" w:author="Author">
              <w:del w:id="2593" w:author="Author">
                <w:r w:rsidRPr="00A4338B" w:rsidDel="00223E0D">
                  <w:rPr>
                    <w:lang w:val="en-GB"/>
                  </w:rPr>
                  <w:delText xml:space="preserve">The amount of TP shall be net of reinsurance and SPV recoverables.  </w:delText>
                </w:r>
              </w:del>
            </w:ins>
          </w:p>
        </w:tc>
      </w:tr>
      <w:tr w:rsidR="00696A77" w:rsidRPr="00A4338B" w14:paraId="2C472467" w14:textId="77777777" w:rsidTr="009C7767">
        <w:tc>
          <w:tcPr>
            <w:tcW w:w="2229" w:type="dxa"/>
            <w:tcBorders>
              <w:top w:val="single" w:sz="2" w:space="0" w:color="auto"/>
              <w:left w:val="single" w:sz="2" w:space="0" w:color="auto"/>
              <w:bottom w:val="single" w:sz="2" w:space="0" w:color="auto"/>
              <w:right w:val="single" w:sz="2" w:space="0" w:color="auto"/>
            </w:tcBorders>
          </w:tcPr>
          <w:p w14:paraId="795195AD" w14:textId="3384F73F" w:rsidR="00696A77" w:rsidRPr="00A4338B" w:rsidRDefault="00696A77" w:rsidP="00696A77">
            <w:pPr>
              <w:pStyle w:val="NormalLeft"/>
              <w:rPr>
                <w:lang w:val="en-GB"/>
              </w:rPr>
            </w:pPr>
            <w:r w:rsidRPr="00A4338B">
              <w:rPr>
                <w:lang w:val="en-GB"/>
              </w:rPr>
              <w:t xml:space="preserve">R0292/C0040, R0296-R0298/C0040 </w:t>
            </w:r>
          </w:p>
        </w:tc>
        <w:tc>
          <w:tcPr>
            <w:tcW w:w="2785" w:type="dxa"/>
            <w:tcBorders>
              <w:top w:val="single" w:sz="2" w:space="0" w:color="auto"/>
              <w:left w:val="single" w:sz="2" w:space="0" w:color="auto"/>
              <w:bottom w:val="single" w:sz="2" w:space="0" w:color="auto"/>
              <w:right w:val="single" w:sz="2" w:space="0" w:color="auto"/>
            </w:tcBorders>
          </w:tcPr>
          <w:p w14:paraId="49E803C9" w14:textId="0C1A6C9F" w:rsidR="00696A77" w:rsidRPr="00A4338B" w:rsidRDefault="00696A77" w:rsidP="00696A77">
            <w:pPr>
              <w:pStyle w:val="NormalLeft"/>
              <w:rPr>
                <w:lang w:val="en-GB"/>
              </w:rPr>
            </w:pPr>
            <w:r w:rsidRPr="00A4338B">
              <w:rPr>
                <w:lang w:val="en-GB"/>
              </w:rPr>
              <w:t xml:space="preserve">Absolute values after shock – Assets – Equity risk – qualifying infrastructure equities other than corporate equities  </w:t>
            </w:r>
          </w:p>
        </w:tc>
        <w:tc>
          <w:tcPr>
            <w:tcW w:w="4272" w:type="dxa"/>
            <w:tcBorders>
              <w:top w:val="single" w:sz="2" w:space="0" w:color="auto"/>
              <w:left w:val="single" w:sz="2" w:space="0" w:color="auto"/>
              <w:bottom w:val="single" w:sz="2" w:space="0" w:color="auto"/>
              <w:right w:val="single" w:sz="2" w:space="0" w:color="auto"/>
            </w:tcBorders>
          </w:tcPr>
          <w:p w14:paraId="64E62330" w14:textId="40B1F4B2" w:rsidR="00696A77" w:rsidRPr="00A4338B" w:rsidRDefault="00696A77" w:rsidP="00696A77">
            <w:pPr>
              <w:pStyle w:val="NormalLeft"/>
              <w:rPr>
                <w:lang w:val="en-GB"/>
              </w:rPr>
            </w:pPr>
            <w:r w:rsidRPr="00A4338B">
              <w:rPr>
                <w:lang w:val="en-GB"/>
              </w:rPr>
              <w:t>This is the absolute value of the assets sensitive to equity risk for each kind of qualifying infrastructure equity, other than corporate equities, after the shock.</w:t>
            </w:r>
          </w:p>
          <w:p w14:paraId="6BE0DB3A" w14:textId="50D2C3E4" w:rsidR="00696A77" w:rsidRPr="00A4338B" w:rsidRDefault="00696A77" w:rsidP="00696A77">
            <w:pPr>
              <w:pStyle w:val="NormalLeft"/>
              <w:rPr>
                <w:lang w:val="en-GB"/>
              </w:rPr>
            </w:pPr>
            <w:r w:rsidRPr="00A4338B">
              <w:rPr>
                <w:lang w:val="en-GB"/>
              </w:rPr>
              <w:t xml:space="preserve">Recoverables from reinsurance and SPVs shall not be included in this cell.  </w:t>
            </w:r>
          </w:p>
        </w:tc>
      </w:tr>
      <w:tr w:rsidR="00696A77" w:rsidRPr="00A4338B" w14:paraId="76217BFB" w14:textId="77777777" w:rsidTr="009C7767">
        <w:tc>
          <w:tcPr>
            <w:tcW w:w="2229" w:type="dxa"/>
            <w:tcBorders>
              <w:top w:val="single" w:sz="2" w:space="0" w:color="auto"/>
              <w:left w:val="single" w:sz="2" w:space="0" w:color="auto"/>
              <w:bottom w:val="single" w:sz="2" w:space="0" w:color="auto"/>
              <w:right w:val="single" w:sz="2" w:space="0" w:color="auto"/>
            </w:tcBorders>
          </w:tcPr>
          <w:p w14:paraId="404C3F49" w14:textId="46B734CF" w:rsidR="00696A77" w:rsidRPr="00A4338B" w:rsidRDefault="00696A77" w:rsidP="00696A77">
            <w:pPr>
              <w:pStyle w:val="NormalLeft"/>
              <w:rPr>
                <w:lang w:val="en-GB"/>
              </w:rPr>
            </w:pPr>
            <w:r w:rsidRPr="00A4338B">
              <w:rPr>
                <w:lang w:val="en-GB"/>
              </w:rPr>
              <w:t>R0292/C0050</w:t>
            </w:r>
            <w:del w:id="2594" w:author="Author">
              <w:r w:rsidRPr="00A4338B" w:rsidDel="00696A77">
                <w:rPr>
                  <w:lang w:val="en-GB"/>
                </w:rPr>
                <w:delText>, R0296-R0298/C0050</w:delText>
              </w:r>
            </w:del>
            <w:r w:rsidRPr="00A4338B">
              <w:rPr>
                <w:lang w:val="en-GB"/>
              </w:rPr>
              <w:t xml:space="preserve">  </w:t>
            </w:r>
          </w:p>
        </w:tc>
        <w:tc>
          <w:tcPr>
            <w:tcW w:w="2785" w:type="dxa"/>
            <w:tcBorders>
              <w:top w:val="single" w:sz="2" w:space="0" w:color="auto"/>
              <w:left w:val="single" w:sz="2" w:space="0" w:color="auto"/>
              <w:bottom w:val="single" w:sz="2" w:space="0" w:color="auto"/>
              <w:right w:val="single" w:sz="2" w:space="0" w:color="auto"/>
            </w:tcBorders>
          </w:tcPr>
          <w:p w14:paraId="4824B261" w14:textId="177724FD" w:rsidR="00696A77" w:rsidRPr="00A4338B" w:rsidRDefault="00696A77" w:rsidP="00696A77">
            <w:pPr>
              <w:pStyle w:val="NormalLeft"/>
              <w:rPr>
                <w:lang w:val="en-GB"/>
              </w:rPr>
            </w:pPr>
            <w:r w:rsidRPr="00A4338B">
              <w:rPr>
                <w:lang w:val="en-GB"/>
              </w:rPr>
              <w:t xml:space="preserve">Absolute values after shock – Liabilities (after the loss-absorbing capacity of technical provisions) – Equity risk – qualifying infrastructure equities other than corporate equities  </w:t>
            </w:r>
          </w:p>
        </w:tc>
        <w:tc>
          <w:tcPr>
            <w:tcW w:w="4272" w:type="dxa"/>
            <w:tcBorders>
              <w:top w:val="single" w:sz="2" w:space="0" w:color="auto"/>
              <w:left w:val="single" w:sz="2" w:space="0" w:color="auto"/>
              <w:bottom w:val="single" w:sz="2" w:space="0" w:color="auto"/>
              <w:right w:val="single" w:sz="2" w:space="0" w:color="auto"/>
            </w:tcBorders>
          </w:tcPr>
          <w:p w14:paraId="42DC0B6E" w14:textId="6D3FD8E6" w:rsidR="00696A77" w:rsidRPr="00A4338B" w:rsidRDefault="00696A77" w:rsidP="00696A77">
            <w:pPr>
              <w:pStyle w:val="NormalLeft"/>
              <w:rPr>
                <w:lang w:val="en-GB"/>
              </w:rPr>
            </w:pPr>
            <w:r w:rsidRPr="00A4338B">
              <w:rPr>
                <w:lang w:val="en-GB"/>
              </w:rPr>
              <w:t>This is the absolute value of liabilities sensitive to equity risk (for each kind of qualifying infrastructure equity, other than corporate equities), after the shock and after the application of the adjustment for the loss-absorbing capacity of technical provisions.</w:t>
            </w:r>
          </w:p>
          <w:p w14:paraId="0EAF4CC9" w14:textId="5462CC2E" w:rsidR="00696A77" w:rsidRPr="00A4338B" w:rsidRDefault="00696A77" w:rsidP="00696A77">
            <w:pPr>
              <w:pStyle w:val="NormalLeft"/>
              <w:rPr>
                <w:lang w:val="en-GB"/>
              </w:rPr>
            </w:pPr>
            <w:r w:rsidRPr="00A4338B">
              <w:rPr>
                <w:lang w:val="en-GB"/>
              </w:rPr>
              <w:t xml:space="preserve">The amount of TP shall be net of reinsurance and SPV recoverables.  </w:t>
            </w:r>
          </w:p>
        </w:tc>
      </w:tr>
      <w:tr w:rsidR="00696A77" w:rsidRPr="00A4338B" w14:paraId="021BBF75" w14:textId="77777777" w:rsidTr="009C7767">
        <w:tc>
          <w:tcPr>
            <w:tcW w:w="2229" w:type="dxa"/>
            <w:tcBorders>
              <w:top w:val="single" w:sz="2" w:space="0" w:color="auto"/>
              <w:left w:val="single" w:sz="2" w:space="0" w:color="auto"/>
              <w:bottom w:val="single" w:sz="2" w:space="0" w:color="auto"/>
              <w:right w:val="single" w:sz="2" w:space="0" w:color="auto"/>
            </w:tcBorders>
          </w:tcPr>
          <w:p w14:paraId="7D9E3887" w14:textId="5218F6F1" w:rsidR="00696A77" w:rsidRPr="00A4338B" w:rsidRDefault="00696A77" w:rsidP="00696A77">
            <w:pPr>
              <w:pStyle w:val="NormalLeft"/>
              <w:rPr>
                <w:lang w:val="en-GB"/>
              </w:rPr>
            </w:pPr>
            <w:r w:rsidRPr="00A4338B">
              <w:rPr>
                <w:lang w:val="en-GB"/>
              </w:rPr>
              <w:t>R0292/C0060</w:t>
            </w:r>
            <w:del w:id="2595" w:author="Author">
              <w:r w:rsidRPr="00A4338B" w:rsidDel="00696A77">
                <w:rPr>
                  <w:lang w:val="en-GB"/>
                </w:rPr>
                <w:delText>, R0296-R0298/C0060 </w:delText>
              </w:r>
            </w:del>
            <w:r w:rsidRPr="00A4338B">
              <w:rPr>
                <w:lang w:val="en-GB"/>
              </w:rPr>
              <w:t xml:space="preserve"> </w:t>
            </w:r>
          </w:p>
        </w:tc>
        <w:tc>
          <w:tcPr>
            <w:tcW w:w="2785" w:type="dxa"/>
            <w:tcBorders>
              <w:top w:val="single" w:sz="2" w:space="0" w:color="auto"/>
              <w:left w:val="single" w:sz="2" w:space="0" w:color="auto"/>
              <w:bottom w:val="single" w:sz="2" w:space="0" w:color="auto"/>
              <w:right w:val="single" w:sz="2" w:space="0" w:color="auto"/>
            </w:tcBorders>
          </w:tcPr>
          <w:p w14:paraId="39EB860F" w14:textId="382DE97A" w:rsidR="00696A77" w:rsidRPr="00A4338B" w:rsidRDefault="00696A77" w:rsidP="00696A77">
            <w:pPr>
              <w:pStyle w:val="NormalLeft"/>
              <w:rPr>
                <w:lang w:val="en-GB"/>
              </w:rPr>
            </w:pPr>
            <w:r w:rsidRPr="00A4338B">
              <w:rPr>
                <w:lang w:val="en-GB"/>
              </w:rPr>
              <w:t xml:space="preserve">Absolute value after shock – Net solvency capital requirement – Equity risk </w:t>
            </w:r>
            <w:r w:rsidRPr="00A4338B">
              <w:rPr>
                <w:lang w:val="en-GB"/>
              </w:rPr>
              <w:lastRenderedPageBreak/>
              <w:t xml:space="preserve">–qualifying infrastructure equities other than corporate equities  </w:t>
            </w:r>
          </w:p>
        </w:tc>
        <w:tc>
          <w:tcPr>
            <w:tcW w:w="4272" w:type="dxa"/>
            <w:tcBorders>
              <w:top w:val="single" w:sz="2" w:space="0" w:color="auto"/>
              <w:left w:val="single" w:sz="2" w:space="0" w:color="auto"/>
              <w:bottom w:val="single" w:sz="2" w:space="0" w:color="auto"/>
              <w:right w:val="single" w:sz="2" w:space="0" w:color="auto"/>
            </w:tcBorders>
          </w:tcPr>
          <w:p w14:paraId="1B82C066" w14:textId="21936953" w:rsidR="00696A77" w:rsidRPr="00A4338B" w:rsidRDefault="00696A77" w:rsidP="00696A77">
            <w:pPr>
              <w:pStyle w:val="NormalLeft"/>
              <w:rPr>
                <w:lang w:val="en-GB"/>
              </w:rPr>
            </w:pPr>
            <w:r w:rsidRPr="00A4338B">
              <w:rPr>
                <w:lang w:val="en-GB"/>
              </w:rPr>
              <w:lastRenderedPageBreak/>
              <w:t xml:space="preserve">This is the net capital charge for equity risk (for each kind of qualifying infrastructure equity other than corporate </w:t>
            </w:r>
            <w:r w:rsidRPr="00A4338B">
              <w:rPr>
                <w:lang w:val="en-GB"/>
              </w:rPr>
              <w:lastRenderedPageBreak/>
              <w:t xml:space="preserve">equities), after the application of the adjustment for the loss-absorbing capacity of technical provisions.  </w:t>
            </w:r>
          </w:p>
        </w:tc>
      </w:tr>
      <w:tr w:rsidR="00696A77" w:rsidRPr="00A4338B" w14:paraId="1038F697" w14:textId="77777777" w:rsidTr="009C7767">
        <w:tc>
          <w:tcPr>
            <w:tcW w:w="2229" w:type="dxa"/>
            <w:tcBorders>
              <w:top w:val="single" w:sz="2" w:space="0" w:color="auto"/>
              <w:left w:val="single" w:sz="2" w:space="0" w:color="auto"/>
              <w:bottom w:val="single" w:sz="2" w:space="0" w:color="auto"/>
              <w:right w:val="single" w:sz="2" w:space="0" w:color="auto"/>
            </w:tcBorders>
          </w:tcPr>
          <w:p w14:paraId="7D8C9A08" w14:textId="636ECDE0" w:rsidR="00696A77" w:rsidRPr="00A4338B" w:rsidRDefault="00696A77" w:rsidP="00696A77">
            <w:pPr>
              <w:pStyle w:val="NormalLeft"/>
              <w:rPr>
                <w:lang w:val="en-GB"/>
              </w:rPr>
            </w:pPr>
            <w:r w:rsidRPr="00A4338B">
              <w:rPr>
                <w:lang w:val="en-GB"/>
              </w:rPr>
              <w:lastRenderedPageBreak/>
              <w:t>R0292/C0070</w:t>
            </w:r>
            <w:del w:id="2596" w:author="Author">
              <w:r w:rsidRPr="00A4338B" w:rsidDel="00696A77">
                <w:rPr>
                  <w:lang w:val="en-GB"/>
                </w:rPr>
                <w:delText>, R0296-R0298/C0070 </w:delText>
              </w:r>
            </w:del>
            <w:r w:rsidRPr="00A4338B">
              <w:rPr>
                <w:lang w:val="en-GB"/>
              </w:rPr>
              <w:t xml:space="preserve"> </w:t>
            </w:r>
          </w:p>
        </w:tc>
        <w:tc>
          <w:tcPr>
            <w:tcW w:w="2785" w:type="dxa"/>
            <w:tcBorders>
              <w:top w:val="single" w:sz="2" w:space="0" w:color="auto"/>
              <w:left w:val="single" w:sz="2" w:space="0" w:color="auto"/>
              <w:bottom w:val="single" w:sz="2" w:space="0" w:color="auto"/>
              <w:right w:val="single" w:sz="2" w:space="0" w:color="auto"/>
            </w:tcBorders>
          </w:tcPr>
          <w:p w14:paraId="15FE1D65" w14:textId="5074390D" w:rsidR="00696A77" w:rsidRPr="00A4338B" w:rsidRDefault="00696A77" w:rsidP="00696A77">
            <w:pPr>
              <w:pStyle w:val="NormalLeft"/>
              <w:rPr>
                <w:lang w:val="en-GB"/>
              </w:rPr>
            </w:pPr>
            <w:r w:rsidRPr="00A4338B">
              <w:rPr>
                <w:lang w:val="en-GB"/>
              </w:rPr>
              <w:t xml:space="preserve">Absolute values after shock – Liabilities (before the loss-absorbing capacity of technical provisions) – Equity risk – qualifying infrastructure equities other than corporate equities  </w:t>
            </w:r>
          </w:p>
        </w:tc>
        <w:tc>
          <w:tcPr>
            <w:tcW w:w="4272" w:type="dxa"/>
            <w:tcBorders>
              <w:top w:val="single" w:sz="2" w:space="0" w:color="auto"/>
              <w:left w:val="single" w:sz="2" w:space="0" w:color="auto"/>
              <w:bottom w:val="single" w:sz="2" w:space="0" w:color="auto"/>
              <w:right w:val="single" w:sz="2" w:space="0" w:color="auto"/>
            </w:tcBorders>
          </w:tcPr>
          <w:p w14:paraId="50BA793E" w14:textId="38FC703A" w:rsidR="00696A77" w:rsidRPr="00A4338B" w:rsidRDefault="00696A77" w:rsidP="00696A77">
            <w:pPr>
              <w:pStyle w:val="NormalLeft"/>
              <w:rPr>
                <w:lang w:val="en-GB"/>
              </w:rPr>
            </w:pPr>
            <w:r w:rsidRPr="00A4338B">
              <w:rPr>
                <w:lang w:val="en-GB"/>
              </w:rPr>
              <w:t>This is the absolute value of the liabilities sensitive to equity risk (for each kind of qualifying infrastructure equity other than corporate equities), after the shock, but before the application of the adjustment for the loss-absorbing capacity of technical provisions.</w:t>
            </w:r>
          </w:p>
          <w:p w14:paraId="1CCA194A" w14:textId="5363DC04" w:rsidR="00696A77" w:rsidRPr="00A4338B" w:rsidRDefault="00696A77" w:rsidP="00696A77">
            <w:pPr>
              <w:pStyle w:val="NormalLeft"/>
              <w:rPr>
                <w:lang w:val="en-GB"/>
              </w:rPr>
            </w:pPr>
            <w:r w:rsidRPr="00A4338B">
              <w:rPr>
                <w:lang w:val="en-GB"/>
              </w:rPr>
              <w:t xml:space="preserve">The amount of TP shall be net of reinsurance and SPV recoverables.  </w:t>
            </w:r>
          </w:p>
        </w:tc>
      </w:tr>
      <w:tr w:rsidR="00696A77" w:rsidRPr="00A4338B" w14:paraId="00E85912" w14:textId="77777777" w:rsidTr="009C7767">
        <w:tc>
          <w:tcPr>
            <w:tcW w:w="2229" w:type="dxa"/>
            <w:tcBorders>
              <w:top w:val="single" w:sz="2" w:space="0" w:color="auto"/>
              <w:left w:val="single" w:sz="2" w:space="0" w:color="auto"/>
              <w:bottom w:val="single" w:sz="2" w:space="0" w:color="auto"/>
              <w:right w:val="single" w:sz="2" w:space="0" w:color="auto"/>
            </w:tcBorders>
          </w:tcPr>
          <w:p w14:paraId="7458B600" w14:textId="24866A7D" w:rsidR="00696A77" w:rsidRPr="00A4338B" w:rsidRDefault="00696A77" w:rsidP="00696A77">
            <w:pPr>
              <w:pStyle w:val="NormalLeft"/>
              <w:rPr>
                <w:lang w:val="en-GB"/>
              </w:rPr>
            </w:pPr>
            <w:r w:rsidRPr="00A4338B">
              <w:rPr>
                <w:lang w:val="en-GB"/>
              </w:rPr>
              <w:t>R0292/C0080</w:t>
            </w:r>
            <w:del w:id="2597" w:author="Author">
              <w:r w:rsidRPr="00A4338B" w:rsidDel="00696A77">
                <w:rPr>
                  <w:lang w:val="en-GB"/>
                </w:rPr>
                <w:delText>, R0296-R0298/C0080 </w:delText>
              </w:r>
            </w:del>
            <w:r w:rsidRPr="00A4338B">
              <w:rPr>
                <w:lang w:val="en-GB"/>
              </w:rPr>
              <w:t xml:space="preserve"> </w:t>
            </w:r>
          </w:p>
        </w:tc>
        <w:tc>
          <w:tcPr>
            <w:tcW w:w="2785" w:type="dxa"/>
            <w:tcBorders>
              <w:top w:val="single" w:sz="2" w:space="0" w:color="auto"/>
              <w:left w:val="single" w:sz="2" w:space="0" w:color="auto"/>
              <w:bottom w:val="single" w:sz="2" w:space="0" w:color="auto"/>
              <w:right w:val="single" w:sz="2" w:space="0" w:color="auto"/>
            </w:tcBorders>
          </w:tcPr>
          <w:p w14:paraId="0A4B1238" w14:textId="0C9536CC" w:rsidR="00696A77" w:rsidRPr="00A4338B" w:rsidRDefault="00696A77" w:rsidP="00696A77">
            <w:pPr>
              <w:pStyle w:val="NormalLeft"/>
              <w:rPr>
                <w:lang w:val="en-GB"/>
              </w:rPr>
            </w:pPr>
            <w:r w:rsidRPr="00A4338B">
              <w:rPr>
                <w:lang w:val="en-GB"/>
              </w:rPr>
              <w:t xml:space="preserve">Absolute value after shock – Gross solvency capital requirement – Equity risk – qualifying infrastructure equities other than corporate equities  </w:t>
            </w:r>
          </w:p>
        </w:tc>
        <w:tc>
          <w:tcPr>
            <w:tcW w:w="4272" w:type="dxa"/>
            <w:tcBorders>
              <w:top w:val="single" w:sz="2" w:space="0" w:color="auto"/>
              <w:left w:val="single" w:sz="2" w:space="0" w:color="auto"/>
              <w:bottom w:val="single" w:sz="2" w:space="0" w:color="auto"/>
              <w:right w:val="single" w:sz="2" w:space="0" w:color="auto"/>
            </w:tcBorders>
          </w:tcPr>
          <w:p w14:paraId="7D069753" w14:textId="1192CB04" w:rsidR="00696A77" w:rsidRPr="00A4338B" w:rsidRDefault="00696A77" w:rsidP="00696A77">
            <w:pPr>
              <w:pStyle w:val="NormalLeft"/>
              <w:rPr>
                <w:lang w:val="en-GB"/>
              </w:rPr>
            </w:pPr>
            <w:r w:rsidRPr="00A4338B">
              <w:rPr>
                <w:lang w:val="en-GB"/>
              </w:rPr>
              <w:t xml:space="preserve">This is the gross capital charge for equity risk for each kind of qualifying infrastructure equity, other than corporate equities, i.e. before the application of the adjustment for the loss-absorbing capacity of technical provisions.  </w:t>
            </w:r>
          </w:p>
        </w:tc>
      </w:tr>
      <w:tr w:rsidR="00696A77" w:rsidRPr="00A4338B" w14:paraId="3A78B202" w14:textId="77777777" w:rsidTr="009C7767">
        <w:tc>
          <w:tcPr>
            <w:tcW w:w="2229" w:type="dxa"/>
            <w:tcBorders>
              <w:top w:val="single" w:sz="2" w:space="0" w:color="auto"/>
              <w:left w:val="single" w:sz="2" w:space="0" w:color="auto"/>
              <w:bottom w:val="single" w:sz="2" w:space="0" w:color="auto"/>
              <w:right w:val="single" w:sz="2" w:space="0" w:color="auto"/>
            </w:tcBorders>
          </w:tcPr>
          <w:p w14:paraId="6CADBC36" w14:textId="77777777" w:rsidR="00696A77" w:rsidRPr="00A4338B" w:rsidRDefault="00696A77" w:rsidP="00696A77">
            <w:pPr>
              <w:pStyle w:val="NormalCentered"/>
              <w:rPr>
                <w:lang w:val="en-GB"/>
              </w:rPr>
            </w:pPr>
            <w:r w:rsidRPr="00A4338B">
              <w:rPr>
                <w:i/>
                <w:iCs/>
                <w:lang w:val="en-GB"/>
              </w:rPr>
              <w:t>Property risk</w:t>
            </w:r>
          </w:p>
        </w:tc>
        <w:tc>
          <w:tcPr>
            <w:tcW w:w="2785" w:type="dxa"/>
            <w:tcBorders>
              <w:top w:val="single" w:sz="2" w:space="0" w:color="auto"/>
              <w:left w:val="single" w:sz="2" w:space="0" w:color="auto"/>
              <w:bottom w:val="single" w:sz="2" w:space="0" w:color="auto"/>
              <w:right w:val="single" w:sz="2" w:space="0" w:color="auto"/>
            </w:tcBorders>
          </w:tcPr>
          <w:p w14:paraId="601A580E" w14:textId="77777777" w:rsidR="00696A77" w:rsidRPr="00A4338B" w:rsidRDefault="00696A77" w:rsidP="00696A77">
            <w:pPr>
              <w:pStyle w:val="NormalCentered"/>
              <w:rPr>
                <w:lang w:val="en-GB"/>
              </w:rPr>
            </w:pPr>
          </w:p>
        </w:tc>
        <w:tc>
          <w:tcPr>
            <w:tcW w:w="4272" w:type="dxa"/>
            <w:tcBorders>
              <w:top w:val="single" w:sz="2" w:space="0" w:color="auto"/>
              <w:left w:val="single" w:sz="2" w:space="0" w:color="auto"/>
              <w:bottom w:val="single" w:sz="2" w:space="0" w:color="auto"/>
              <w:right w:val="single" w:sz="2" w:space="0" w:color="auto"/>
            </w:tcBorders>
          </w:tcPr>
          <w:p w14:paraId="6DB100CD" w14:textId="77777777" w:rsidR="00696A77" w:rsidRPr="00A4338B" w:rsidRDefault="00696A77" w:rsidP="00696A77">
            <w:pPr>
              <w:pStyle w:val="NormalCentered"/>
              <w:rPr>
                <w:lang w:val="en-GB"/>
              </w:rPr>
            </w:pPr>
          </w:p>
        </w:tc>
      </w:tr>
      <w:tr w:rsidR="00696A77" w:rsidRPr="00A4338B" w14:paraId="7B08653A" w14:textId="77777777" w:rsidTr="009C7767">
        <w:tc>
          <w:tcPr>
            <w:tcW w:w="2229" w:type="dxa"/>
            <w:tcBorders>
              <w:top w:val="single" w:sz="2" w:space="0" w:color="auto"/>
              <w:left w:val="single" w:sz="2" w:space="0" w:color="auto"/>
              <w:bottom w:val="single" w:sz="2" w:space="0" w:color="auto"/>
              <w:right w:val="single" w:sz="2" w:space="0" w:color="auto"/>
            </w:tcBorders>
          </w:tcPr>
          <w:p w14:paraId="4351C22E" w14:textId="77777777" w:rsidR="00696A77" w:rsidRPr="00A4338B" w:rsidRDefault="00696A77" w:rsidP="00696A77">
            <w:pPr>
              <w:pStyle w:val="NormalLeft"/>
              <w:rPr>
                <w:lang w:val="en-GB"/>
              </w:rPr>
            </w:pPr>
            <w:r w:rsidRPr="00A4338B">
              <w:rPr>
                <w:lang w:val="en-GB"/>
              </w:rPr>
              <w:t>R0300/C0020</w:t>
            </w:r>
          </w:p>
        </w:tc>
        <w:tc>
          <w:tcPr>
            <w:tcW w:w="2785" w:type="dxa"/>
            <w:tcBorders>
              <w:top w:val="single" w:sz="2" w:space="0" w:color="auto"/>
              <w:left w:val="single" w:sz="2" w:space="0" w:color="auto"/>
              <w:bottom w:val="single" w:sz="2" w:space="0" w:color="auto"/>
              <w:right w:val="single" w:sz="2" w:space="0" w:color="auto"/>
            </w:tcBorders>
          </w:tcPr>
          <w:p w14:paraId="3293352E" w14:textId="2C4E8FEA" w:rsidR="00696A77" w:rsidRPr="00A4338B" w:rsidRDefault="00696A77" w:rsidP="00696A77">
            <w:pPr>
              <w:pStyle w:val="NormalLeft"/>
              <w:rPr>
                <w:lang w:val="en-GB"/>
              </w:rPr>
            </w:pPr>
            <w:r w:rsidRPr="00A4338B">
              <w:rPr>
                <w:lang w:val="en-GB"/>
              </w:rPr>
              <w:t>Initial absolute values before shock — Assets — Property risk</w:t>
            </w:r>
          </w:p>
        </w:tc>
        <w:tc>
          <w:tcPr>
            <w:tcW w:w="4272" w:type="dxa"/>
            <w:tcBorders>
              <w:top w:val="single" w:sz="2" w:space="0" w:color="auto"/>
              <w:left w:val="single" w:sz="2" w:space="0" w:color="auto"/>
              <w:bottom w:val="single" w:sz="2" w:space="0" w:color="auto"/>
              <w:right w:val="single" w:sz="2" w:space="0" w:color="auto"/>
            </w:tcBorders>
          </w:tcPr>
          <w:p w14:paraId="546BF0B7" w14:textId="72D33E57" w:rsidR="00696A77" w:rsidRPr="00A4338B" w:rsidRDefault="00696A77" w:rsidP="00696A77">
            <w:pPr>
              <w:pStyle w:val="NormalLeft"/>
              <w:rPr>
                <w:lang w:val="en-GB"/>
              </w:rPr>
            </w:pPr>
            <w:r w:rsidRPr="00A4338B">
              <w:rPr>
                <w:lang w:val="en-GB"/>
              </w:rPr>
              <w:t>This is the absolute value of the assets sensitive to the property risk.</w:t>
            </w:r>
          </w:p>
          <w:p w14:paraId="4BFE6F80" w14:textId="27DD60B1" w:rsidR="00696A77" w:rsidRPr="00A4338B" w:rsidRDefault="00696A77" w:rsidP="00696A77">
            <w:pPr>
              <w:pStyle w:val="NormalLeft"/>
              <w:rPr>
                <w:lang w:val="en-GB"/>
              </w:rPr>
            </w:pPr>
            <w:r w:rsidRPr="00A4338B">
              <w:rPr>
                <w:lang w:val="en-GB"/>
              </w:rPr>
              <w:t>Recoverables from reinsurance and SPVs shall not be included in this cell.</w:t>
            </w:r>
          </w:p>
        </w:tc>
      </w:tr>
      <w:tr w:rsidR="00696A77" w:rsidRPr="00A4338B" w14:paraId="6EA1889A" w14:textId="77777777" w:rsidTr="009C7767">
        <w:tc>
          <w:tcPr>
            <w:tcW w:w="2229" w:type="dxa"/>
            <w:tcBorders>
              <w:top w:val="single" w:sz="2" w:space="0" w:color="auto"/>
              <w:left w:val="single" w:sz="2" w:space="0" w:color="auto"/>
              <w:bottom w:val="single" w:sz="2" w:space="0" w:color="auto"/>
              <w:right w:val="single" w:sz="2" w:space="0" w:color="auto"/>
            </w:tcBorders>
          </w:tcPr>
          <w:p w14:paraId="0C205936" w14:textId="77777777" w:rsidR="00696A77" w:rsidRPr="00A4338B" w:rsidRDefault="00696A77" w:rsidP="00696A77">
            <w:pPr>
              <w:pStyle w:val="NormalLeft"/>
              <w:rPr>
                <w:lang w:val="en-GB"/>
              </w:rPr>
            </w:pPr>
            <w:r w:rsidRPr="00A4338B">
              <w:rPr>
                <w:lang w:val="en-GB"/>
              </w:rPr>
              <w:t>R0300/C0030</w:t>
            </w:r>
          </w:p>
        </w:tc>
        <w:tc>
          <w:tcPr>
            <w:tcW w:w="2785" w:type="dxa"/>
            <w:tcBorders>
              <w:top w:val="single" w:sz="2" w:space="0" w:color="auto"/>
              <w:left w:val="single" w:sz="2" w:space="0" w:color="auto"/>
              <w:bottom w:val="single" w:sz="2" w:space="0" w:color="auto"/>
              <w:right w:val="single" w:sz="2" w:space="0" w:color="auto"/>
            </w:tcBorders>
          </w:tcPr>
          <w:p w14:paraId="500B18E6" w14:textId="28823FFC" w:rsidR="00696A77" w:rsidRPr="00A4338B" w:rsidRDefault="00696A77" w:rsidP="00696A77">
            <w:pPr>
              <w:pStyle w:val="NormalLeft"/>
              <w:rPr>
                <w:lang w:val="en-GB"/>
              </w:rPr>
            </w:pPr>
            <w:r w:rsidRPr="00A4338B">
              <w:rPr>
                <w:lang w:val="en-GB"/>
              </w:rPr>
              <w:t>Initial absolute values before shock — Liabilities — Property risk</w:t>
            </w:r>
          </w:p>
        </w:tc>
        <w:tc>
          <w:tcPr>
            <w:tcW w:w="4272" w:type="dxa"/>
            <w:tcBorders>
              <w:top w:val="single" w:sz="2" w:space="0" w:color="auto"/>
              <w:left w:val="single" w:sz="2" w:space="0" w:color="auto"/>
              <w:bottom w:val="single" w:sz="2" w:space="0" w:color="auto"/>
              <w:right w:val="single" w:sz="2" w:space="0" w:color="auto"/>
            </w:tcBorders>
          </w:tcPr>
          <w:p w14:paraId="54C716CE" w14:textId="21D76075" w:rsidR="00696A77" w:rsidRPr="00A4338B" w:rsidRDefault="00696A77" w:rsidP="00696A77">
            <w:pPr>
              <w:pStyle w:val="NormalLeft"/>
              <w:rPr>
                <w:lang w:val="en-GB"/>
              </w:rPr>
            </w:pPr>
            <w:r w:rsidRPr="00A4338B">
              <w:rPr>
                <w:lang w:val="en-GB"/>
              </w:rPr>
              <w:t>This is the value of the liabilities sensitive to the property risk.</w:t>
            </w:r>
          </w:p>
          <w:p w14:paraId="74C2C236" w14:textId="40B95AA6" w:rsidR="00696A77" w:rsidRPr="00A4338B" w:rsidRDefault="00696A77" w:rsidP="00696A77">
            <w:pPr>
              <w:pStyle w:val="NormalLeft"/>
              <w:rPr>
                <w:lang w:val="en-GB"/>
              </w:rPr>
            </w:pPr>
            <w:r w:rsidRPr="00A4338B">
              <w:rPr>
                <w:lang w:val="en-GB"/>
              </w:rPr>
              <w:t>The amount of TP shall be net of reinsurance and SPV recoverables.</w:t>
            </w:r>
          </w:p>
        </w:tc>
      </w:tr>
      <w:tr w:rsidR="00696A77" w:rsidRPr="00A4338B" w14:paraId="18EC5722" w14:textId="77777777" w:rsidTr="009C7767">
        <w:tc>
          <w:tcPr>
            <w:tcW w:w="2229" w:type="dxa"/>
            <w:tcBorders>
              <w:top w:val="single" w:sz="2" w:space="0" w:color="auto"/>
              <w:left w:val="single" w:sz="2" w:space="0" w:color="auto"/>
              <w:bottom w:val="single" w:sz="2" w:space="0" w:color="auto"/>
              <w:right w:val="single" w:sz="2" w:space="0" w:color="auto"/>
            </w:tcBorders>
          </w:tcPr>
          <w:p w14:paraId="460266DE" w14:textId="77777777" w:rsidR="00696A77" w:rsidRPr="00A4338B" w:rsidRDefault="00696A77" w:rsidP="00696A77">
            <w:pPr>
              <w:pStyle w:val="NormalLeft"/>
              <w:rPr>
                <w:lang w:val="en-GB"/>
              </w:rPr>
            </w:pPr>
            <w:r w:rsidRPr="00A4338B">
              <w:rPr>
                <w:lang w:val="en-GB"/>
              </w:rPr>
              <w:t>R0300/C0040</w:t>
            </w:r>
          </w:p>
        </w:tc>
        <w:tc>
          <w:tcPr>
            <w:tcW w:w="2785" w:type="dxa"/>
            <w:tcBorders>
              <w:top w:val="single" w:sz="2" w:space="0" w:color="auto"/>
              <w:left w:val="single" w:sz="2" w:space="0" w:color="auto"/>
              <w:bottom w:val="single" w:sz="2" w:space="0" w:color="auto"/>
              <w:right w:val="single" w:sz="2" w:space="0" w:color="auto"/>
            </w:tcBorders>
          </w:tcPr>
          <w:p w14:paraId="65313447" w14:textId="5785BD3B" w:rsidR="00696A77" w:rsidRPr="00A4338B" w:rsidRDefault="00696A77" w:rsidP="00696A77">
            <w:pPr>
              <w:pStyle w:val="NormalLeft"/>
              <w:rPr>
                <w:lang w:val="en-GB"/>
              </w:rPr>
            </w:pPr>
            <w:r w:rsidRPr="00A4338B">
              <w:rPr>
                <w:lang w:val="en-GB"/>
              </w:rPr>
              <w:t>Absolute values after shock — Assets — Property risk</w:t>
            </w:r>
          </w:p>
        </w:tc>
        <w:tc>
          <w:tcPr>
            <w:tcW w:w="4272" w:type="dxa"/>
            <w:tcBorders>
              <w:top w:val="single" w:sz="2" w:space="0" w:color="auto"/>
              <w:left w:val="single" w:sz="2" w:space="0" w:color="auto"/>
              <w:bottom w:val="single" w:sz="2" w:space="0" w:color="auto"/>
              <w:right w:val="single" w:sz="2" w:space="0" w:color="auto"/>
            </w:tcBorders>
          </w:tcPr>
          <w:p w14:paraId="2BAF7BA2" w14:textId="09CA28EA" w:rsidR="00696A77" w:rsidRPr="00A4338B" w:rsidRDefault="00696A77" w:rsidP="00696A77">
            <w:pPr>
              <w:pStyle w:val="NormalLeft"/>
              <w:rPr>
                <w:lang w:val="en-GB"/>
              </w:rPr>
            </w:pPr>
            <w:r w:rsidRPr="00A4338B">
              <w:rPr>
                <w:lang w:val="en-GB"/>
              </w:rPr>
              <w:t>This is the absolute value of the assets sensitive to property risk charge, after the property shock.</w:t>
            </w:r>
          </w:p>
          <w:p w14:paraId="0626C8A7" w14:textId="0D86DC9D" w:rsidR="00696A77" w:rsidRPr="00A4338B" w:rsidRDefault="00696A77" w:rsidP="00696A77">
            <w:pPr>
              <w:pStyle w:val="NormalLeft"/>
              <w:rPr>
                <w:lang w:val="en-GB"/>
              </w:rPr>
            </w:pPr>
            <w:r w:rsidRPr="00A4338B">
              <w:rPr>
                <w:lang w:val="en-GB"/>
              </w:rPr>
              <w:t>Recoverables from reinsurance and SPVs shall not be included in this cell.</w:t>
            </w:r>
          </w:p>
        </w:tc>
      </w:tr>
      <w:tr w:rsidR="00696A77" w:rsidRPr="00A4338B" w14:paraId="0FB39204" w14:textId="77777777" w:rsidTr="009C7767">
        <w:tc>
          <w:tcPr>
            <w:tcW w:w="2229" w:type="dxa"/>
            <w:tcBorders>
              <w:top w:val="single" w:sz="2" w:space="0" w:color="auto"/>
              <w:left w:val="single" w:sz="2" w:space="0" w:color="auto"/>
              <w:bottom w:val="single" w:sz="2" w:space="0" w:color="auto"/>
              <w:right w:val="single" w:sz="2" w:space="0" w:color="auto"/>
            </w:tcBorders>
          </w:tcPr>
          <w:p w14:paraId="3DD76A20" w14:textId="77777777" w:rsidR="00696A77" w:rsidRPr="00A4338B" w:rsidRDefault="00696A77" w:rsidP="00696A77">
            <w:pPr>
              <w:pStyle w:val="NormalLeft"/>
              <w:rPr>
                <w:lang w:val="en-GB"/>
              </w:rPr>
            </w:pPr>
            <w:r w:rsidRPr="00A4338B">
              <w:rPr>
                <w:lang w:val="en-GB"/>
              </w:rPr>
              <w:t>R0300/C0050</w:t>
            </w:r>
          </w:p>
        </w:tc>
        <w:tc>
          <w:tcPr>
            <w:tcW w:w="2785" w:type="dxa"/>
            <w:tcBorders>
              <w:top w:val="single" w:sz="2" w:space="0" w:color="auto"/>
              <w:left w:val="single" w:sz="2" w:space="0" w:color="auto"/>
              <w:bottom w:val="single" w:sz="2" w:space="0" w:color="auto"/>
              <w:right w:val="single" w:sz="2" w:space="0" w:color="auto"/>
            </w:tcBorders>
          </w:tcPr>
          <w:p w14:paraId="0C0F1F00" w14:textId="641B7C92" w:rsidR="00696A77" w:rsidRPr="00A4338B" w:rsidRDefault="00696A77" w:rsidP="00696A77">
            <w:pPr>
              <w:pStyle w:val="NormalLeft"/>
              <w:rPr>
                <w:lang w:val="en-GB"/>
              </w:rPr>
            </w:pPr>
            <w:r w:rsidRPr="00A4338B">
              <w:rPr>
                <w:lang w:val="en-GB"/>
              </w:rPr>
              <w:t>Absolute values after shock — Liabilities (after the loss absorbing capacity of technical provisions) — Property risk</w:t>
            </w:r>
          </w:p>
        </w:tc>
        <w:tc>
          <w:tcPr>
            <w:tcW w:w="4272" w:type="dxa"/>
            <w:tcBorders>
              <w:top w:val="single" w:sz="2" w:space="0" w:color="auto"/>
              <w:left w:val="single" w:sz="2" w:space="0" w:color="auto"/>
              <w:bottom w:val="single" w:sz="2" w:space="0" w:color="auto"/>
              <w:right w:val="single" w:sz="2" w:space="0" w:color="auto"/>
            </w:tcBorders>
          </w:tcPr>
          <w:p w14:paraId="3B250084" w14:textId="3FA049A9" w:rsidR="00696A77" w:rsidRPr="00A4338B" w:rsidRDefault="00696A77" w:rsidP="00696A77">
            <w:pPr>
              <w:pStyle w:val="NormalLeft"/>
              <w:rPr>
                <w:lang w:val="en-GB"/>
              </w:rPr>
            </w:pPr>
            <w:r w:rsidRPr="00A4338B">
              <w:rPr>
                <w:lang w:val="en-GB"/>
              </w:rPr>
              <w:t>This is the absolute value of the liabilities underlying property risk charge, after the property shock and after the loss absorbing capacity of technical provisions.</w:t>
            </w:r>
          </w:p>
          <w:p w14:paraId="1591A6AA" w14:textId="53214D53" w:rsidR="00696A77" w:rsidRPr="00A4338B" w:rsidRDefault="00696A77" w:rsidP="00696A77">
            <w:pPr>
              <w:pStyle w:val="NormalLeft"/>
              <w:rPr>
                <w:lang w:val="en-GB"/>
              </w:rPr>
            </w:pPr>
            <w:r w:rsidRPr="00A4338B">
              <w:rPr>
                <w:lang w:val="en-GB"/>
              </w:rPr>
              <w:t>The amount of TP shall be net of reinsurance and SPV recoverables.</w:t>
            </w:r>
          </w:p>
        </w:tc>
      </w:tr>
      <w:tr w:rsidR="00696A77" w:rsidRPr="00A4338B" w14:paraId="2CF3AEBB" w14:textId="77777777" w:rsidTr="009C7767">
        <w:tc>
          <w:tcPr>
            <w:tcW w:w="2229" w:type="dxa"/>
            <w:tcBorders>
              <w:top w:val="single" w:sz="2" w:space="0" w:color="auto"/>
              <w:left w:val="single" w:sz="2" w:space="0" w:color="auto"/>
              <w:bottom w:val="single" w:sz="2" w:space="0" w:color="auto"/>
              <w:right w:val="single" w:sz="2" w:space="0" w:color="auto"/>
            </w:tcBorders>
          </w:tcPr>
          <w:p w14:paraId="76F55727" w14:textId="77777777" w:rsidR="00696A77" w:rsidRPr="00A4338B" w:rsidRDefault="00696A77" w:rsidP="00696A77">
            <w:pPr>
              <w:pStyle w:val="NormalLeft"/>
              <w:rPr>
                <w:lang w:val="en-GB"/>
              </w:rPr>
            </w:pPr>
            <w:r w:rsidRPr="00A4338B">
              <w:rPr>
                <w:lang w:val="en-GB"/>
              </w:rPr>
              <w:lastRenderedPageBreak/>
              <w:t>R0300/C0060</w:t>
            </w:r>
          </w:p>
        </w:tc>
        <w:tc>
          <w:tcPr>
            <w:tcW w:w="2785" w:type="dxa"/>
            <w:tcBorders>
              <w:top w:val="single" w:sz="2" w:space="0" w:color="auto"/>
              <w:left w:val="single" w:sz="2" w:space="0" w:color="auto"/>
              <w:bottom w:val="single" w:sz="2" w:space="0" w:color="auto"/>
              <w:right w:val="single" w:sz="2" w:space="0" w:color="auto"/>
            </w:tcBorders>
          </w:tcPr>
          <w:p w14:paraId="3D1D59BF" w14:textId="39B0EA82" w:rsidR="00696A77" w:rsidRPr="00A4338B" w:rsidRDefault="00696A77" w:rsidP="00696A77">
            <w:pPr>
              <w:pStyle w:val="NormalLeft"/>
              <w:rPr>
                <w:lang w:val="en-GB"/>
              </w:rPr>
            </w:pPr>
            <w:r w:rsidRPr="00A4338B">
              <w:rPr>
                <w:lang w:val="en-GB"/>
              </w:rPr>
              <w:t>Absolute value after shock — Net solvency capital requirement — property risk</w:t>
            </w:r>
          </w:p>
        </w:tc>
        <w:tc>
          <w:tcPr>
            <w:tcW w:w="4272" w:type="dxa"/>
            <w:tcBorders>
              <w:top w:val="single" w:sz="2" w:space="0" w:color="auto"/>
              <w:left w:val="single" w:sz="2" w:space="0" w:color="auto"/>
              <w:bottom w:val="single" w:sz="2" w:space="0" w:color="auto"/>
              <w:right w:val="single" w:sz="2" w:space="0" w:color="auto"/>
            </w:tcBorders>
          </w:tcPr>
          <w:p w14:paraId="2A08C17D" w14:textId="2BA66A1E" w:rsidR="00696A77" w:rsidRPr="00A4338B" w:rsidRDefault="00696A77" w:rsidP="00696A77">
            <w:pPr>
              <w:pStyle w:val="NormalLeft"/>
              <w:rPr>
                <w:lang w:val="en-GB"/>
              </w:rPr>
            </w:pPr>
            <w:r w:rsidRPr="00A4338B">
              <w:rPr>
                <w:lang w:val="en-GB"/>
              </w:rPr>
              <w:t>This is the net capital charge for property risk, after adjustment for the loss absorbing capacity of technical provisions.</w:t>
            </w:r>
          </w:p>
        </w:tc>
      </w:tr>
      <w:tr w:rsidR="00696A77" w:rsidRPr="00A4338B" w14:paraId="0E98B1A8" w14:textId="77777777" w:rsidTr="009C7767">
        <w:tc>
          <w:tcPr>
            <w:tcW w:w="2229" w:type="dxa"/>
            <w:tcBorders>
              <w:top w:val="single" w:sz="2" w:space="0" w:color="auto"/>
              <w:left w:val="single" w:sz="2" w:space="0" w:color="auto"/>
              <w:bottom w:val="single" w:sz="2" w:space="0" w:color="auto"/>
              <w:right w:val="single" w:sz="2" w:space="0" w:color="auto"/>
            </w:tcBorders>
          </w:tcPr>
          <w:p w14:paraId="1B82F901" w14:textId="77777777" w:rsidR="00696A77" w:rsidRPr="00A4338B" w:rsidRDefault="00696A77" w:rsidP="00696A77">
            <w:pPr>
              <w:pStyle w:val="NormalLeft"/>
              <w:rPr>
                <w:lang w:val="en-GB"/>
              </w:rPr>
            </w:pPr>
            <w:r w:rsidRPr="00A4338B">
              <w:rPr>
                <w:lang w:val="en-GB"/>
              </w:rPr>
              <w:t>R0300/C0070</w:t>
            </w:r>
          </w:p>
        </w:tc>
        <w:tc>
          <w:tcPr>
            <w:tcW w:w="2785" w:type="dxa"/>
            <w:tcBorders>
              <w:top w:val="single" w:sz="2" w:space="0" w:color="auto"/>
              <w:left w:val="single" w:sz="2" w:space="0" w:color="auto"/>
              <w:bottom w:val="single" w:sz="2" w:space="0" w:color="auto"/>
              <w:right w:val="single" w:sz="2" w:space="0" w:color="auto"/>
            </w:tcBorders>
          </w:tcPr>
          <w:p w14:paraId="0A975044" w14:textId="1A0F2CD8" w:rsidR="00696A77" w:rsidRPr="00A4338B" w:rsidRDefault="00696A77" w:rsidP="00696A77">
            <w:pPr>
              <w:pStyle w:val="NormalLeft"/>
              <w:rPr>
                <w:lang w:val="en-GB"/>
              </w:rPr>
            </w:pPr>
            <w:r w:rsidRPr="00A4338B">
              <w:rPr>
                <w:lang w:val="en-GB"/>
              </w:rPr>
              <w:t>Absolute values after shock — Liabilities (before the loss absorbing capacity of technical provisions) — property risk</w:t>
            </w:r>
          </w:p>
        </w:tc>
        <w:tc>
          <w:tcPr>
            <w:tcW w:w="4272" w:type="dxa"/>
            <w:tcBorders>
              <w:top w:val="single" w:sz="2" w:space="0" w:color="auto"/>
              <w:left w:val="single" w:sz="2" w:space="0" w:color="auto"/>
              <w:bottom w:val="single" w:sz="2" w:space="0" w:color="auto"/>
              <w:right w:val="single" w:sz="2" w:space="0" w:color="auto"/>
            </w:tcBorders>
          </w:tcPr>
          <w:p w14:paraId="69EEFD51" w14:textId="2D33CA94" w:rsidR="00696A77" w:rsidRPr="00A4338B" w:rsidRDefault="00696A77" w:rsidP="00696A77">
            <w:pPr>
              <w:pStyle w:val="NormalLeft"/>
              <w:rPr>
                <w:lang w:val="en-GB"/>
              </w:rPr>
            </w:pPr>
            <w:r w:rsidRPr="00A4338B">
              <w:rPr>
                <w:lang w:val="en-GB"/>
              </w:rPr>
              <w:t>This is the absolute value of the liabilities underlying property risk charge, after the property shock but before the loss absorbing capacity of technical provisions.</w:t>
            </w:r>
          </w:p>
          <w:p w14:paraId="10790A9C" w14:textId="71FA5FA2" w:rsidR="00696A77" w:rsidRPr="00A4338B" w:rsidRDefault="00696A77" w:rsidP="00696A77">
            <w:pPr>
              <w:pStyle w:val="NormalLeft"/>
              <w:rPr>
                <w:lang w:val="en-GB"/>
              </w:rPr>
            </w:pPr>
            <w:r w:rsidRPr="00A4338B">
              <w:rPr>
                <w:lang w:val="en-GB"/>
              </w:rPr>
              <w:t>The amount of TP shall be net of reinsurance and SPV recoverables.</w:t>
            </w:r>
          </w:p>
        </w:tc>
      </w:tr>
      <w:tr w:rsidR="00696A77" w:rsidRPr="00A4338B" w14:paraId="5657D395" w14:textId="77777777" w:rsidTr="009C7767">
        <w:tc>
          <w:tcPr>
            <w:tcW w:w="2229" w:type="dxa"/>
            <w:tcBorders>
              <w:top w:val="single" w:sz="2" w:space="0" w:color="auto"/>
              <w:left w:val="single" w:sz="2" w:space="0" w:color="auto"/>
              <w:bottom w:val="single" w:sz="2" w:space="0" w:color="auto"/>
              <w:right w:val="single" w:sz="2" w:space="0" w:color="auto"/>
            </w:tcBorders>
          </w:tcPr>
          <w:p w14:paraId="12E4293D" w14:textId="77777777" w:rsidR="00696A77" w:rsidRPr="00A4338B" w:rsidRDefault="00696A77" w:rsidP="00696A77">
            <w:pPr>
              <w:pStyle w:val="NormalLeft"/>
              <w:rPr>
                <w:lang w:val="en-GB"/>
              </w:rPr>
            </w:pPr>
            <w:r w:rsidRPr="00A4338B">
              <w:rPr>
                <w:lang w:val="en-GB"/>
              </w:rPr>
              <w:t>R0300/C0080</w:t>
            </w:r>
          </w:p>
        </w:tc>
        <w:tc>
          <w:tcPr>
            <w:tcW w:w="2785" w:type="dxa"/>
            <w:tcBorders>
              <w:top w:val="single" w:sz="2" w:space="0" w:color="auto"/>
              <w:left w:val="single" w:sz="2" w:space="0" w:color="auto"/>
              <w:bottom w:val="single" w:sz="2" w:space="0" w:color="auto"/>
              <w:right w:val="single" w:sz="2" w:space="0" w:color="auto"/>
            </w:tcBorders>
          </w:tcPr>
          <w:p w14:paraId="560ECD45" w14:textId="691F5485" w:rsidR="00696A77" w:rsidRPr="00A4338B" w:rsidRDefault="00696A77" w:rsidP="00696A77">
            <w:pPr>
              <w:pStyle w:val="NormalLeft"/>
              <w:rPr>
                <w:lang w:val="en-GB"/>
              </w:rPr>
            </w:pPr>
            <w:r w:rsidRPr="00A4338B">
              <w:rPr>
                <w:lang w:val="en-GB"/>
              </w:rPr>
              <w:t>Absolute value after shock — Gross solvency capital requirement — Property risk</w:t>
            </w:r>
          </w:p>
        </w:tc>
        <w:tc>
          <w:tcPr>
            <w:tcW w:w="4272" w:type="dxa"/>
            <w:tcBorders>
              <w:top w:val="single" w:sz="2" w:space="0" w:color="auto"/>
              <w:left w:val="single" w:sz="2" w:space="0" w:color="auto"/>
              <w:bottom w:val="single" w:sz="2" w:space="0" w:color="auto"/>
              <w:right w:val="single" w:sz="2" w:space="0" w:color="auto"/>
            </w:tcBorders>
          </w:tcPr>
          <w:p w14:paraId="10E5AE2E" w14:textId="09253E34" w:rsidR="00696A77" w:rsidRPr="00A4338B" w:rsidRDefault="00696A77" w:rsidP="00696A77">
            <w:pPr>
              <w:pStyle w:val="NormalLeft"/>
              <w:rPr>
                <w:lang w:val="en-GB"/>
              </w:rPr>
            </w:pPr>
            <w:r w:rsidRPr="00A4338B">
              <w:rPr>
                <w:lang w:val="en-GB"/>
              </w:rPr>
              <w:t>This is the gross capital charge for property risk, i.e. before the loss absorbing capacity of technical provisions.</w:t>
            </w:r>
          </w:p>
        </w:tc>
      </w:tr>
      <w:tr w:rsidR="00696A77" w:rsidRPr="00A4338B" w14:paraId="2D359D75" w14:textId="77777777" w:rsidTr="009C7767">
        <w:tc>
          <w:tcPr>
            <w:tcW w:w="2229" w:type="dxa"/>
            <w:tcBorders>
              <w:top w:val="single" w:sz="2" w:space="0" w:color="auto"/>
              <w:left w:val="single" w:sz="2" w:space="0" w:color="auto"/>
              <w:bottom w:val="single" w:sz="2" w:space="0" w:color="auto"/>
              <w:right w:val="single" w:sz="2" w:space="0" w:color="auto"/>
            </w:tcBorders>
          </w:tcPr>
          <w:p w14:paraId="025CCFCD" w14:textId="77777777" w:rsidR="00696A77" w:rsidRPr="00A4338B" w:rsidRDefault="00696A77" w:rsidP="00696A77">
            <w:pPr>
              <w:pStyle w:val="NormalCentered"/>
              <w:rPr>
                <w:lang w:val="en-GB"/>
              </w:rPr>
            </w:pPr>
            <w:r w:rsidRPr="00A4338B">
              <w:rPr>
                <w:i/>
                <w:iCs/>
                <w:lang w:val="en-GB"/>
              </w:rPr>
              <w:t>Spread risk</w:t>
            </w:r>
          </w:p>
        </w:tc>
        <w:tc>
          <w:tcPr>
            <w:tcW w:w="2785" w:type="dxa"/>
            <w:tcBorders>
              <w:top w:val="single" w:sz="2" w:space="0" w:color="auto"/>
              <w:left w:val="single" w:sz="2" w:space="0" w:color="auto"/>
              <w:bottom w:val="single" w:sz="2" w:space="0" w:color="auto"/>
              <w:right w:val="single" w:sz="2" w:space="0" w:color="auto"/>
            </w:tcBorders>
          </w:tcPr>
          <w:p w14:paraId="3D9CA8B1" w14:textId="77777777" w:rsidR="00696A77" w:rsidRPr="00A4338B" w:rsidRDefault="00696A77" w:rsidP="00696A77">
            <w:pPr>
              <w:pStyle w:val="NormalCentered"/>
              <w:rPr>
                <w:lang w:val="en-GB"/>
              </w:rPr>
            </w:pPr>
          </w:p>
        </w:tc>
        <w:tc>
          <w:tcPr>
            <w:tcW w:w="4272" w:type="dxa"/>
            <w:tcBorders>
              <w:top w:val="single" w:sz="2" w:space="0" w:color="auto"/>
              <w:left w:val="single" w:sz="2" w:space="0" w:color="auto"/>
              <w:bottom w:val="single" w:sz="2" w:space="0" w:color="auto"/>
              <w:right w:val="single" w:sz="2" w:space="0" w:color="auto"/>
            </w:tcBorders>
          </w:tcPr>
          <w:p w14:paraId="3E005124" w14:textId="77777777" w:rsidR="00696A77" w:rsidRPr="00A4338B" w:rsidRDefault="00696A77" w:rsidP="00696A77">
            <w:pPr>
              <w:pStyle w:val="NormalCentered"/>
              <w:rPr>
                <w:lang w:val="en-GB"/>
              </w:rPr>
            </w:pPr>
          </w:p>
        </w:tc>
      </w:tr>
      <w:tr w:rsidR="00696A77" w:rsidRPr="00A4338B" w14:paraId="1CEED857" w14:textId="77777777" w:rsidTr="009C7767">
        <w:tc>
          <w:tcPr>
            <w:tcW w:w="2229" w:type="dxa"/>
            <w:tcBorders>
              <w:top w:val="single" w:sz="2" w:space="0" w:color="auto"/>
              <w:left w:val="single" w:sz="2" w:space="0" w:color="auto"/>
              <w:bottom w:val="single" w:sz="2" w:space="0" w:color="auto"/>
              <w:right w:val="single" w:sz="2" w:space="0" w:color="auto"/>
            </w:tcBorders>
          </w:tcPr>
          <w:p w14:paraId="7CE66100" w14:textId="77777777" w:rsidR="00696A77" w:rsidRPr="00A4338B" w:rsidRDefault="00696A77" w:rsidP="00696A77">
            <w:pPr>
              <w:pStyle w:val="NormalLeft"/>
              <w:rPr>
                <w:lang w:val="en-GB"/>
              </w:rPr>
            </w:pPr>
            <w:r w:rsidRPr="00A4338B">
              <w:rPr>
                <w:lang w:val="en-GB"/>
              </w:rPr>
              <w:t>R0400/C0060</w:t>
            </w:r>
          </w:p>
        </w:tc>
        <w:tc>
          <w:tcPr>
            <w:tcW w:w="2785" w:type="dxa"/>
            <w:tcBorders>
              <w:top w:val="single" w:sz="2" w:space="0" w:color="auto"/>
              <w:left w:val="single" w:sz="2" w:space="0" w:color="auto"/>
              <w:bottom w:val="single" w:sz="2" w:space="0" w:color="auto"/>
              <w:right w:val="single" w:sz="2" w:space="0" w:color="auto"/>
            </w:tcBorders>
          </w:tcPr>
          <w:p w14:paraId="2D24327D" w14:textId="3E0A6F9A" w:rsidR="00696A77" w:rsidRPr="00A4338B" w:rsidRDefault="00696A77" w:rsidP="00696A77">
            <w:pPr>
              <w:pStyle w:val="NormalLeft"/>
              <w:rPr>
                <w:lang w:val="en-GB"/>
              </w:rPr>
            </w:pPr>
            <w:r w:rsidRPr="00A4338B">
              <w:rPr>
                <w:lang w:val="en-GB"/>
              </w:rPr>
              <w:t>Absolute value after shock — Net solvency capital requirement — spread risk</w:t>
            </w:r>
          </w:p>
        </w:tc>
        <w:tc>
          <w:tcPr>
            <w:tcW w:w="4272" w:type="dxa"/>
            <w:tcBorders>
              <w:top w:val="single" w:sz="2" w:space="0" w:color="auto"/>
              <w:left w:val="single" w:sz="2" w:space="0" w:color="auto"/>
              <w:bottom w:val="single" w:sz="2" w:space="0" w:color="auto"/>
              <w:right w:val="single" w:sz="2" w:space="0" w:color="auto"/>
            </w:tcBorders>
          </w:tcPr>
          <w:p w14:paraId="60B1B80E" w14:textId="6F424D8C" w:rsidR="00696A77" w:rsidRPr="00A4338B" w:rsidRDefault="00696A77" w:rsidP="00696A77">
            <w:pPr>
              <w:pStyle w:val="NormalLeft"/>
              <w:rPr>
                <w:lang w:val="en-GB"/>
              </w:rPr>
            </w:pPr>
            <w:r w:rsidRPr="00A4338B">
              <w:rPr>
                <w:lang w:val="en-GB"/>
              </w:rPr>
              <w:t>This is the net capital charge for spread risk, after adjustment for the loss absorbing capacity of technical provisions.</w:t>
            </w:r>
          </w:p>
        </w:tc>
      </w:tr>
      <w:tr w:rsidR="00696A77" w:rsidRPr="00A4338B" w14:paraId="0183EC51" w14:textId="77777777" w:rsidTr="009C7767">
        <w:tc>
          <w:tcPr>
            <w:tcW w:w="2229" w:type="dxa"/>
            <w:tcBorders>
              <w:top w:val="single" w:sz="2" w:space="0" w:color="auto"/>
              <w:left w:val="single" w:sz="2" w:space="0" w:color="auto"/>
              <w:bottom w:val="single" w:sz="2" w:space="0" w:color="auto"/>
              <w:right w:val="single" w:sz="2" w:space="0" w:color="auto"/>
            </w:tcBorders>
          </w:tcPr>
          <w:p w14:paraId="11EE40A0" w14:textId="77777777" w:rsidR="00696A77" w:rsidRPr="00A4338B" w:rsidRDefault="00696A77" w:rsidP="00696A77">
            <w:pPr>
              <w:pStyle w:val="NormalLeft"/>
              <w:rPr>
                <w:lang w:val="en-GB"/>
              </w:rPr>
            </w:pPr>
            <w:r w:rsidRPr="00A4338B">
              <w:rPr>
                <w:lang w:val="en-GB"/>
              </w:rPr>
              <w:t>R0400/C0080</w:t>
            </w:r>
          </w:p>
        </w:tc>
        <w:tc>
          <w:tcPr>
            <w:tcW w:w="2785" w:type="dxa"/>
            <w:tcBorders>
              <w:top w:val="single" w:sz="2" w:space="0" w:color="auto"/>
              <w:left w:val="single" w:sz="2" w:space="0" w:color="auto"/>
              <w:bottom w:val="single" w:sz="2" w:space="0" w:color="auto"/>
              <w:right w:val="single" w:sz="2" w:space="0" w:color="auto"/>
            </w:tcBorders>
          </w:tcPr>
          <w:p w14:paraId="7C31E462" w14:textId="1EA0833B" w:rsidR="00696A77" w:rsidRPr="00A4338B" w:rsidRDefault="00696A77" w:rsidP="00696A77">
            <w:pPr>
              <w:pStyle w:val="NormalLeft"/>
              <w:rPr>
                <w:lang w:val="en-GB"/>
              </w:rPr>
            </w:pPr>
            <w:r w:rsidRPr="00A4338B">
              <w:rPr>
                <w:lang w:val="en-GB"/>
              </w:rPr>
              <w:t>Absolute value after shock — Gross solvency capital requirement — spread risk</w:t>
            </w:r>
          </w:p>
        </w:tc>
        <w:tc>
          <w:tcPr>
            <w:tcW w:w="4272" w:type="dxa"/>
            <w:tcBorders>
              <w:top w:val="single" w:sz="2" w:space="0" w:color="auto"/>
              <w:left w:val="single" w:sz="2" w:space="0" w:color="auto"/>
              <w:bottom w:val="single" w:sz="2" w:space="0" w:color="auto"/>
              <w:right w:val="single" w:sz="2" w:space="0" w:color="auto"/>
            </w:tcBorders>
          </w:tcPr>
          <w:p w14:paraId="21136E87" w14:textId="5A505828" w:rsidR="00696A77" w:rsidRPr="00A4338B" w:rsidRDefault="00696A77" w:rsidP="00696A77">
            <w:pPr>
              <w:pStyle w:val="NormalLeft"/>
              <w:rPr>
                <w:lang w:val="en-GB"/>
              </w:rPr>
            </w:pPr>
            <w:r w:rsidRPr="00A4338B">
              <w:rPr>
                <w:lang w:val="en-GB"/>
              </w:rPr>
              <w:t>This is the gross capital charge for spread risk, before the loss absorbing capacity of technical provisions.</w:t>
            </w:r>
          </w:p>
        </w:tc>
      </w:tr>
      <w:tr w:rsidR="00696A77" w:rsidRPr="00A4338B" w14:paraId="094EA7AE" w14:textId="77777777" w:rsidTr="009C7767">
        <w:tc>
          <w:tcPr>
            <w:tcW w:w="2229" w:type="dxa"/>
            <w:tcBorders>
              <w:top w:val="single" w:sz="2" w:space="0" w:color="auto"/>
              <w:left w:val="single" w:sz="2" w:space="0" w:color="auto"/>
              <w:bottom w:val="single" w:sz="2" w:space="0" w:color="auto"/>
              <w:right w:val="single" w:sz="2" w:space="0" w:color="auto"/>
            </w:tcBorders>
          </w:tcPr>
          <w:p w14:paraId="3D0D868A" w14:textId="77777777" w:rsidR="00696A77" w:rsidRPr="00A4338B" w:rsidRDefault="00696A77" w:rsidP="00696A77">
            <w:pPr>
              <w:pStyle w:val="NormalLeft"/>
              <w:rPr>
                <w:lang w:val="en-GB"/>
              </w:rPr>
            </w:pPr>
            <w:r w:rsidRPr="00A4338B">
              <w:rPr>
                <w:lang w:val="en-GB"/>
              </w:rPr>
              <w:t>R0410/C0020</w:t>
            </w:r>
          </w:p>
        </w:tc>
        <w:tc>
          <w:tcPr>
            <w:tcW w:w="2785" w:type="dxa"/>
            <w:tcBorders>
              <w:top w:val="single" w:sz="2" w:space="0" w:color="auto"/>
              <w:left w:val="single" w:sz="2" w:space="0" w:color="auto"/>
              <w:bottom w:val="single" w:sz="2" w:space="0" w:color="auto"/>
              <w:right w:val="single" w:sz="2" w:space="0" w:color="auto"/>
            </w:tcBorders>
          </w:tcPr>
          <w:p w14:paraId="4AEF2EEE" w14:textId="68558E9B" w:rsidR="00696A77" w:rsidRPr="00A4338B" w:rsidRDefault="00696A77" w:rsidP="00696A77">
            <w:pPr>
              <w:pStyle w:val="NormalLeft"/>
              <w:rPr>
                <w:lang w:val="en-GB"/>
              </w:rPr>
            </w:pPr>
            <w:r w:rsidRPr="00A4338B">
              <w:rPr>
                <w:lang w:val="en-GB"/>
              </w:rPr>
              <w:t>Initial absolute values before shock — Assets — spread risk — bonds and loans</w:t>
            </w:r>
          </w:p>
        </w:tc>
        <w:tc>
          <w:tcPr>
            <w:tcW w:w="4272" w:type="dxa"/>
            <w:tcBorders>
              <w:top w:val="single" w:sz="2" w:space="0" w:color="auto"/>
              <w:left w:val="single" w:sz="2" w:space="0" w:color="auto"/>
              <w:bottom w:val="single" w:sz="2" w:space="0" w:color="auto"/>
              <w:right w:val="single" w:sz="2" w:space="0" w:color="auto"/>
            </w:tcBorders>
          </w:tcPr>
          <w:p w14:paraId="54E83AC0" w14:textId="003AADDF" w:rsidR="00696A77" w:rsidRPr="00A4338B" w:rsidRDefault="00696A77" w:rsidP="00696A77">
            <w:pPr>
              <w:pStyle w:val="NormalLeft"/>
              <w:rPr>
                <w:lang w:val="en-GB"/>
              </w:rPr>
            </w:pPr>
            <w:r w:rsidRPr="00A4338B">
              <w:rPr>
                <w:lang w:val="en-GB"/>
              </w:rPr>
              <w:t>This is the absolute value of the assets sensitive to the spread risk on bonds and loans.</w:t>
            </w:r>
          </w:p>
          <w:p w14:paraId="6C22ACDE" w14:textId="0C2EF35B" w:rsidR="00696A77" w:rsidRPr="00A4338B" w:rsidRDefault="00696A77" w:rsidP="00696A77">
            <w:pPr>
              <w:pStyle w:val="NormalLeft"/>
              <w:rPr>
                <w:lang w:val="en-GB"/>
              </w:rPr>
            </w:pPr>
            <w:r w:rsidRPr="00A4338B">
              <w:rPr>
                <w:lang w:val="en-GB"/>
              </w:rPr>
              <w:t>Recoverables from reinsurance and SPVs shall not be included in this cell.</w:t>
            </w:r>
          </w:p>
        </w:tc>
      </w:tr>
      <w:tr w:rsidR="00696A77" w:rsidRPr="00A4338B" w14:paraId="3F799DA1" w14:textId="77777777" w:rsidTr="009C7767">
        <w:tc>
          <w:tcPr>
            <w:tcW w:w="2229" w:type="dxa"/>
            <w:tcBorders>
              <w:top w:val="single" w:sz="2" w:space="0" w:color="auto"/>
              <w:left w:val="single" w:sz="2" w:space="0" w:color="auto"/>
              <w:bottom w:val="single" w:sz="2" w:space="0" w:color="auto"/>
              <w:right w:val="single" w:sz="2" w:space="0" w:color="auto"/>
            </w:tcBorders>
          </w:tcPr>
          <w:p w14:paraId="29836866" w14:textId="77777777" w:rsidR="00696A77" w:rsidRPr="00A4338B" w:rsidRDefault="00696A77" w:rsidP="00696A77">
            <w:pPr>
              <w:pStyle w:val="NormalLeft"/>
              <w:rPr>
                <w:lang w:val="en-GB"/>
              </w:rPr>
            </w:pPr>
            <w:r w:rsidRPr="00A4338B">
              <w:rPr>
                <w:lang w:val="en-GB"/>
              </w:rPr>
              <w:t>R0410/C0030</w:t>
            </w:r>
          </w:p>
        </w:tc>
        <w:tc>
          <w:tcPr>
            <w:tcW w:w="2785" w:type="dxa"/>
            <w:tcBorders>
              <w:top w:val="single" w:sz="2" w:space="0" w:color="auto"/>
              <w:left w:val="single" w:sz="2" w:space="0" w:color="auto"/>
              <w:bottom w:val="single" w:sz="2" w:space="0" w:color="auto"/>
              <w:right w:val="single" w:sz="2" w:space="0" w:color="auto"/>
            </w:tcBorders>
          </w:tcPr>
          <w:p w14:paraId="3148CEA6" w14:textId="055E42A2" w:rsidR="00696A77" w:rsidRPr="00A4338B" w:rsidRDefault="00696A77" w:rsidP="00696A77">
            <w:pPr>
              <w:pStyle w:val="NormalLeft"/>
              <w:rPr>
                <w:lang w:val="en-GB"/>
              </w:rPr>
            </w:pPr>
            <w:r w:rsidRPr="00A4338B">
              <w:rPr>
                <w:lang w:val="en-GB"/>
              </w:rPr>
              <w:t>Initial absolute values before shock — Liabilities — spread risk — bonds and loans</w:t>
            </w:r>
          </w:p>
        </w:tc>
        <w:tc>
          <w:tcPr>
            <w:tcW w:w="4272" w:type="dxa"/>
            <w:tcBorders>
              <w:top w:val="single" w:sz="2" w:space="0" w:color="auto"/>
              <w:left w:val="single" w:sz="2" w:space="0" w:color="auto"/>
              <w:bottom w:val="single" w:sz="2" w:space="0" w:color="auto"/>
              <w:right w:val="single" w:sz="2" w:space="0" w:color="auto"/>
            </w:tcBorders>
          </w:tcPr>
          <w:p w14:paraId="512C759E" w14:textId="6F774BCE" w:rsidR="00696A77" w:rsidRPr="00A4338B" w:rsidRDefault="00696A77" w:rsidP="00696A77">
            <w:pPr>
              <w:pStyle w:val="NormalLeft"/>
              <w:rPr>
                <w:lang w:val="en-GB"/>
              </w:rPr>
            </w:pPr>
            <w:r w:rsidRPr="00A4338B">
              <w:rPr>
                <w:lang w:val="en-GB"/>
              </w:rPr>
              <w:t>This is the absolute value of the liabilities sensitive to the spread risk on bonds and loans.</w:t>
            </w:r>
          </w:p>
          <w:p w14:paraId="31A91AE5" w14:textId="3633775F" w:rsidR="00696A77" w:rsidRPr="00A4338B" w:rsidRDefault="00696A77" w:rsidP="00696A77">
            <w:pPr>
              <w:pStyle w:val="NormalLeft"/>
              <w:rPr>
                <w:lang w:val="en-GB"/>
              </w:rPr>
            </w:pPr>
            <w:r w:rsidRPr="00A4338B">
              <w:rPr>
                <w:lang w:val="en-GB"/>
              </w:rPr>
              <w:t>The amount of TP shall be net of reinsurance and SPV recoverables.</w:t>
            </w:r>
          </w:p>
        </w:tc>
      </w:tr>
      <w:tr w:rsidR="00696A77" w:rsidRPr="00A4338B" w14:paraId="76E64CBC" w14:textId="77777777" w:rsidTr="009C7767">
        <w:tc>
          <w:tcPr>
            <w:tcW w:w="2229" w:type="dxa"/>
            <w:tcBorders>
              <w:top w:val="single" w:sz="2" w:space="0" w:color="auto"/>
              <w:left w:val="single" w:sz="2" w:space="0" w:color="auto"/>
              <w:bottom w:val="single" w:sz="2" w:space="0" w:color="auto"/>
              <w:right w:val="single" w:sz="2" w:space="0" w:color="auto"/>
            </w:tcBorders>
          </w:tcPr>
          <w:p w14:paraId="37A10C8B" w14:textId="77777777" w:rsidR="00696A77" w:rsidRPr="00A4338B" w:rsidRDefault="00696A77" w:rsidP="00696A77">
            <w:pPr>
              <w:pStyle w:val="NormalLeft"/>
              <w:rPr>
                <w:lang w:val="en-GB"/>
              </w:rPr>
            </w:pPr>
            <w:r w:rsidRPr="00A4338B">
              <w:rPr>
                <w:lang w:val="en-GB"/>
              </w:rPr>
              <w:t>R0410/C0040</w:t>
            </w:r>
          </w:p>
        </w:tc>
        <w:tc>
          <w:tcPr>
            <w:tcW w:w="2785" w:type="dxa"/>
            <w:tcBorders>
              <w:top w:val="single" w:sz="2" w:space="0" w:color="auto"/>
              <w:left w:val="single" w:sz="2" w:space="0" w:color="auto"/>
              <w:bottom w:val="single" w:sz="2" w:space="0" w:color="auto"/>
              <w:right w:val="single" w:sz="2" w:space="0" w:color="auto"/>
            </w:tcBorders>
          </w:tcPr>
          <w:p w14:paraId="386B0F48" w14:textId="2D371BD5" w:rsidR="00696A77" w:rsidRPr="00A4338B" w:rsidRDefault="00696A77" w:rsidP="00696A77">
            <w:pPr>
              <w:pStyle w:val="NormalLeft"/>
              <w:rPr>
                <w:lang w:val="en-GB"/>
              </w:rPr>
            </w:pPr>
            <w:r w:rsidRPr="00A4338B">
              <w:rPr>
                <w:lang w:val="en-GB"/>
              </w:rPr>
              <w:t>Absolute values after shock — Assets — spread risk — bonds and loans</w:t>
            </w:r>
          </w:p>
        </w:tc>
        <w:tc>
          <w:tcPr>
            <w:tcW w:w="4272" w:type="dxa"/>
            <w:tcBorders>
              <w:top w:val="single" w:sz="2" w:space="0" w:color="auto"/>
              <w:left w:val="single" w:sz="2" w:space="0" w:color="auto"/>
              <w:bottom w:val="single" w:sz="2" w:space="0" w:color="auto"/>
              <w:right w:val="single" w:sz="2" w:space="0" w:color="auto"/>
            </w:tcBorders>
          </w:tcPr>
          <w:p w14:paraId="7E360E60" w14:textId="717C73B4" w:rsidR="00696A77" w:rsidRPr="00A4338B" w:rsidRDefault="00696A77" w:rsidP="00696A77">
            <w:pPr>
              <w:pStyle w:val="NormalLeft"/>
              <w:rPr>
                <w:lang w:val="en-GB"/>
              </w:rPr>
            </w:pPr>
            <w:r w:rsidRPr="00A4338B">
              <w:rPr>
                <w:lang w:val="en-GB"/>
              </w:rPr>
              <w:t>This is the absolute value of the assets sensitive to the spread risk on bonds and loans, after the shock.</w:t>
            </w:r>
          </w:p>
          <w:p w14:paraId="7AD2752E" w14:textId="4C8A5219" w:rsidR="00696A77" w:rsidRPr="00A4338B" w:rsidRDefault="00696A77" w:rsidP="00696A77">
            <w:pPr>
              <w:pStyle w:val="NormalLeft"/>
              <w:rPr>
                <w:lang w:val="en-GB"/>
              </w:rPr>
            </w:pPr>
            <w:r w:rsidRPr="00A4338B">
              <w:rPr>
                <w:lang w:val="en-GB"/>
              </w:rPr>
              <w:t>Recoverables from reinsurance and SPVs shall not be included in this cell.</w:t>
            </w:r>
          </w:p>
        </w:tc>
      </w:tr>
      <w:tr w:rsidR="00696A77" w:rsidRPr="00A4338B" w14:paraId="4487E789" w14:textId="77777777" w:rsidTr="009C7767">
        <w:tc>
          <w:tcPr>
            <w:tcW w:w="2229" w:type="dxa"/>
            <w:tcBorders>
              <w:top w:val="single" w:sz="2" w:space="0" w:color="auto"/>
              <w:left w:val="single" w:sz="2" w:space="0" w:color="auto"/>
              <w:bottom w:val="single" w:sz="2" w:space="0" w:color="auto"/>
              <w:right w:val="single" w:sz="2" w:space="0" w:color="auto"/>
            </w:tcBorders>
          </w:tcPr>
          <w:p w14:paraId="7C1ABF34" w14:textId="77777777" w:rsidR="00696A77" w:rsidRPr="00A4338B" w:rsidRDefault="00696A77" w:rsidP="00696A77">
            <w:pPr>
              <w:pStyle w:val="NormalLeft"/>
              <w:rPr>
                <w:lang w:val="en-GB"/>
              </w:rPr>
            </w:pPr>
            <w:r w:rsidRPr="00A4338B">
              <w:rPr>
                <w:lang w:val="en-GB"/>
              </w:rPr>
              <w:lastRenderedPageBreak/>
              <w:t>R0410/C0050</w:t>
            </w:r>
          </w:p>
        </w:tc>
        <w:tc>
          <w:tcPr>
            <w:tcW w:w="2785" w:type="dxa"/>
            <w:tcBorders>
              <w:top w:val="single" w:sz="2" w:space="0" w:color="auto"/>
              <w:left w:val="single" w:sz="2" w:space="0" w:color="auto"/>
              <w:bottom w:val="single" w:sz="2" w:space="0" w:color="auto"/>
              <w:right w:val="single" w:sz="2" w:space="0" w:color="auto"/>
            </w:tcBorders>
          </w:tcPr>
          <w:p w14:paraId="29263849" w14:textId="03757807" w:rsidR="00696A77" w:rsidRPr="00A4338B" w:rsidRDefault="00696A77" w:rsidP="00696A77">
            <w:pPr>
              <w:pStyle w:val="NormalLeft"/>
              <w:rPr>
                <w:lang w:val="en-GB"/>
              </w:rPr>
            </w:pPr>
            <w:r w:rsidRPr="00A4338B">
              <w:rPr>
                <w:lang w:val="en-GB"/>
              </w:rPr>
              <w:t>Absolute values after shock — Liabilities (after the loss absorbing capacity of technical provisions) — spread risk — bonds and loans</w:t>
            </w:r>
          </w:p>
        </w:tc>
        <w:tc>
          <w:tcPr>
            <w:tcW w:w="4272" w:type="dxa"/>
            <w:tcBorders>
              <w:top w:val="single" w:sz="2" w:space="0" w:color="auto"/>
              <w:left w:val="single" w:sz="2" w:space="0" w:color="auto"/>
              <w:bottom w:val="single" w:sz="2" w:space="0" w:color="auto"/>
              <w:right w:val="single" w:sz="2" w:space="0" w:color="auto"/>
            </w:tcBorders>
          </w:tcPr>
          <w:p w14:paraId="3A4A0EE1" w14:textId="70163B20" w:rsidR="00696A77" w:rsidRPr="00A4338B" w:rsidRDefault="00696A77" w:rsidP="00696A77">
            <w:pPr>
              <w:pStyle w:val="NormalLeft"/>
              <w:rPr>
                <w:lang w:val="en-GB"/>
              </w:rPr>
            </w:pPr>
            <w:r w:rsidRPr="00A4338B">
              <w:rPr>
                <w:lang w:val="en-GB"/>
              </w:rPr>
              <w:t>This is the absolute value of the liabilities underlying the spread risk charge for bonds and loans, after the shock and after the loss absorbing capacity of technical provisions.</w:t>
            </w:r>
          </w:p>
          <w:p w14:paraId="462996B8" w14:textId="3E87856B" w:rsidR="00696A77" w:rsidRPr="00A4338B" w:rsidRDefault="00696A77" w:rsidP="00696A77">
            <w:pPr>
              <w:pStyle w:val="NormalLeft"/>
              <w:rPr>
                <w:lang w:val="en-GB"/>
              </w:rPr>
            </w:pPr>
            <w:r w:rsidRPr="00A4338B">
              <w:rPr>
                <w:lang w:val="en-GB"/>
              </w:rPr>
              <w:t>The amount of TP shall be net of reinsurance and SPV recoverables.</w:t>
            </w:r>
          </w:p>
        </w:tc>
      </w:tr>
      <w:tr w:rsidR="00696A77" w:rsidRPr="00A4338B" w14:paraId="30B3C306" w14:textId="77777777" w:rsidTr="009C7767">
        <w:tc>
          <w:tcPr>
            <w:tcW w:w="2229" w:type="dxa"/>
            <w:tcBorders>
              <w:top w:val="single" w:sz="2" w:space="0" w:color="auto"/>
              <w:left w:val="single" w:sz="2" w:space="0" w:color="auto"/>
              <w:bottom w:val="single" w:sz="2" w:space="0" w:color="auto"/>
              <w:right w:val="single" w:sz="2" w:space="0" w:color="auto"/>
            </w:tcBorders>
          </w:tcPr>
          <w:p w14:paraId="2CCA52AE" w14:textId="77777777" w:rsidR="00696A77" w:rsidRPr="00A4338B" w:rsidRDefault="00696A77" w:rsidP="00696A77">
            <w:pPr>
              <w:pStyle w:val="NormalLeft"/>
              <w:rPr>
                <w:lang w:val="en-GB"/>
              </w:rPr>
            </w:pPr>
            <w:r w:rsidRPr="00A4338B">
              <w:rPr>
                <w:lang w:val="en-GB"/>
              </w:rPr>
              <w:t>R0410/C0060</w:t>
            </w:r>
          </w:p>
        </w:tc>
        <w:tc>
          <w:tcPr>
            <w:tcW w:w="2785" w:type="dxa"/>
            <w:tcBorders>
              <w:top w:val="single" w:sz="2" w:space="0" w:color="auto"/>
              <w:left w:val="single" w:sz="2" w:space="0" w:color="auto"/>
              <w:bottom w:val="single" w:sz="2" w:space="0" w:color="auto"/>
              <w:right w:val="single" w:sz="2" w:space="0" w:color="auto"/>
            </w:tcBorders>
          </w:tcPr>
          <w:p w14:paraId="68D2A3DE" w14:textId="35ACBAD0" w:rsidR="00696A77" w:rsidRPr="00A4338B" w:rsidRDefault="00696A77" w:rsidP="00696A77">
            <w:pPr>
              <w:pStyle w:val="NormalLeft"/>
              <w:rPr>
                <w:lang w:val="en-GB"/>
              </w:rPr>
            </w:pPr>
            <w:r w:rsidRPr="00A4338B">
              <w:rPr>
                <w:lang w:val="en-GB"/>
              </w:rPr>
              <w:t>Absolute value after shock — Net solvency capital requirement — spread risk — bonds and loans</w:t>
            </w:r>
          </w:p>
        </w:tc>
        <w:tc>
          <w:tcPr>
            <w:tcW w:w="4272" w:type="dxa"/>
            <w:tcBorders>
              <w:top w:val="single" w:sz="2" w:space="0" w:color="auto"/>
              <w:left w:val="single" w:sz="2" w:space="0" w:color="auto"/>
              <w:bottom w:val="single" w:sz="2" w:space="0" w:color="auto"/>
              <w:right w:val="single" w:sz="2" w:space="0" w:color="auto"/>
            </w:tcBorders>
          </w:tcPr>
          <w:p w14:paraId="73E56080" w14:textId="38D8FE2E" w:rsidR="00696A77" w:rsidRPr="00A4338B" w:rsidRDefault="00696A77" w:rsidP="00696A77">
            <w:pPr>
              <w:pStyle w:val="NormalLeft"/>
              <w:rPr>
                <w:lang w:val="en-GB"/>
              </w:rPr>
            </w:pPr>
            <w:r w:rsidRPr="00A4338B">
              <w:rPr>
                <w:lang w:val="en-GB"/>
              </w:rPr>
              <w:t>This is the net capital charge for spread risk on bonds and loans, after adjustment for the loss absorbing capacity of technical provisions.</w:t>
            </w:r>
          </w:p>
          <w:p w14:paraId="41B3FB12" w14:textId="36D58841" w:rsidR="00696A77" w:rsidRPr="00A4338B" w:rsidRDefault="00696A77" w:rsidP="00696A77">
            <w:pPr>
              <w:pStyle w:val="NormalLeft"/>
              <w:rPr>
                <w:lang w:val="en-GB"/>
              </w:rPr>
            </w:pPr>
            <w:r w:rsidRPr="00A4338B">
              <w:rPr>
                <w:lang w:val="en-GB"/>
              </w:rPr>
              <w:t>If R001</w:t>
            </w:r>
            <w:ins w:id="2598" w:author="Author">
              <w:r w:rsidRPr="00A4338B">
                <w:rPr>
                  <w:lang w:val="en-GB"/>
                </w:rPr>
                <w:t>2</w:t>
              </w:r>
            </w:ins>
            <w:del w:id="2599" w:author="Author">
              <w:r w:rsidRPr="00A4338B" w:rsidDel="002E1296">
                <w:rPr>
                  <w:lang w:val="en-GB"/>
                </w:rPr>
                <w:delText>0</w:delText>
              </w:r>
            </w:del>
            <w:r w:rsidRPr="00A4338B">
              <w:rPr>
                <w:lang w:val="en-GB"/>
              </w:rPr>
              <w:t>/C0010 = 1</w:t>
            </w:r>
            <w:ins w:id="2600" w:author="Author">
              <w:r w:rsidRPr="00A4338B">
                <w:rPr>
                  <w:lang w:val="en-GB"/>
                </w:rPr>
                <w:t xml:space="preserve"> and/or 2</w:t>
              </w:r>
            </w:ins>
            <w:r w:rsidRPr="00A4338B">
              <w:rPr>
                <w:lang w:val="en-GB"/>
              </w:rPr>
              <w:t>, this item represents the net solvency capital requirement for spread risk — bonds and loans, calculated using simplifications</w:t>
            </w:r>
          </w:p>
        </w:tc>
      </w:tr>
      <w:tr w:rsidR="00696A77" w:rsidRPr="00A4338B" w14:paraId="354EBC28" w14:textId="77777777" w:rsidTr="009C7767">
        <w:tc>
          <w:tcPr>
            <w:tcW w:w="2229" w:type="dxa"/>
            <w:tcBorders>
              <w:top w:val="single" w:sz="2" w:space="0" w:color="auto"/>
              <w:left w:val="single" w:sz="2" w:space="0" w:color="auto"/>
              <w:bottom w:val="single" w:sz="2" w:space="0" w:color="auto"/>
              <w:right w:val="single" w:sz="2" w:space="0" w:color="auto"/>
            </w:tcBorders>
          </w:tcPr>
          <w:p w14:paraId="7B4D7CB7" w14:textId="77777777" w:rsidR="00696A77" w:rsidRPr="00A4338B" w:rsidRDefault="00696A77" w:rsidP="00696A77">
            <w:pPr>
              <w:pStyle w:val="NormalLeft"/>
              <w:rPr>
                <w:lang w:val="en-GB"/>
              </w:rPr>
            </w:pPr>
            <w:r w:rsidRPr="00A4338B">
              <w:rPr>
                <w:lang w:val="en-GB"/>
              </w:rPr>
              <w:t>R0410/C0070</w:t>
            </w:r>
          </w:p>
        </w:tc>
        <w:tc>
          <w:tcPr>
            <w:tcW w:w="2785" w:type="dxa"/>
            <w:tcBorders>
              <w:top w:val="single" w:sz="2" w:space="0" w:color="auto"/>
              <w:left w:val="single" w:sz="2" w:space="0" w:color="auto"/>
              <w:bottom w:val="single" w:sz="2" w:space="0" w:color="auto"/>
              <w:right w:val="single" w:sz="2" w:space="0" w:color="auto"/>
            </w:tcBorders>
          </w:tcPr>
          <w:p w14:paraId="66B679E1" w14:textId="21DD0355" w:rsidR="00696A77" w:rsidRPr="00A4338B" w:rsidRDefault="00696A77" w:rsidP="00696A77">
            <w:pPr>
              <w:pStyle w:val="NormalLeft"/>
              <w:rPr>
                <w:lang w:val="en-GB"/>
              </w:rPr>
            </w:pPr>
            <w:r w:rsidRPr="00A4338B">
              <w:rPr>
                <w:lang w:val="en-GB"/>
              </w:rPr>
              <w:t>Absolute values after shock — Liabilities (before the loss absorbing capacity of technical provisions)– spread risk — bonds and loans</w:t>
            </w:r>
          </w:p>
        </w:tc>
        <w:tc>
          <w:tcPr>
            <w:tcW w:w="4272" w:type="dxa"/>
            <w:tcBorders>
              <w:top w:val="single" w:sz="2" w:space="0" w:color="auto"/>
              <w:left w:val="single" w:sz="2" w:space="0" w:color="auto"/>
              <w:bottom w:val="single" w:sz="2" w:space="0" w:color="auto"/>
              <w:right w:val="single" w:sz="2" w:space="0" w:color="auto"/>
            </w:tcBorders>
          </w:tcPr>
          <w:p w14:paraId="016EA142" w14:textId="59EC34F5" w:rsidR="00696A77" w:rsidRPr="00A4338B" w:rsidRDefault="00696A77" w:rsidP="00696A77">
            <w:pPr>
              <w:pStyle w:val="NormalLeft"/>
              <w:rPr>
                <w:lang w:val="en-GB"/>
              </w:rPr>
            </w:pPr>
            <w:r w:rsidRPr="00A4338B">
              <w:rPr>
                <w:lang w:val="en-GB"/>
              </w:rPr>
              <w:t>This is the absolute value of the liabilities sensitive to the spread risk on bonds and loans, after the shock but before the loss absorbing capacity of technical provisions.</w:t>
            </w:r>
          </w:p>
          <w:p w14:paraId="0C2CFF67" w14:textId="20F108D2" w:rsidR="00696A77" w:rsidRPr="00A4338B" w:rsidRDefault="00696A77" w:rsidP="00696A77">
            <w:pPr>
              <w:pStyle w:val="NormalLeft"/>
              <w:rPr>
                <w:lang w:val="en-GB"/>
              </w:rPr>
            </w:pPr>
            <w:r w:rsidRPr="00A4338B">
              <w:rPr>
                <w:lang w:val="en-GB"/>
              </w:rPr>
              <w:t>The amount of TP shall be net of reinsurance and SPV recoverables.</w:t>
            </w:r>
          </w:p>
        </w:tc>
      </w:tr>
      <w:tr w:rsidR="00696A77" w:rsidRPr="00A4338B" w14:paraId="6CC7EF3F" w14:textId="77777777" w:rsidTr="009C7767">
        <w:tc>
          <w:tcPr>
            <w:tcW w:w="2229" w:type="dxa"/>
            <w:tcBorders>
              <w:top w:val="single" w:sz="2" w:space="0" w:color="auto"/>
              <w:left w:val="single" w:sz="2" w:space="0" w:color="auto"/>
              <w:bottom w:val="single" w:sz="2" w:space="0" w:color="auto"/>
              <w:right w:val="single" w:sz="2" w:space="0" w:color="auto"/>
            </w:tcBorders>
          </w:tcPr>
          <w:p w14:paraId="2895102E" w14:textId="77777777" w:rsidR="00696A77" w:rsidRPr="00A4338B" w:rsidRDefault="00696A77" w:rsidP="00696A77">
            <w:pPr>
              <w:pStyle w:val="NormalLeft"/>
              <w:rPr>
                <w:lang w:val="en-GB"/>
              </w:rPr>
            </w:pPr>
            <w:r w:rsidRPr="00A4338B">
              <w:rPr>
                <w:lang w:val="en-GB"/>
              </w:rPr>
              <w:t>R0410/C0080</w:t>
            </w:r>
          </w:p>
        </w:tc>
        <w:tc>
          <w:tcPr>
            <w:tcW w:w="2785" w:type="dxa"/>
            <w:tcBorders>
              <w:top w:val="single" w:sz="2" w:space="0" w:color="auto"/>
              <w:left w:val="single" w:sz="2" w:space="0" w:color="auto"/>
              <w:bottom w:val="single" w:sz="2" w:space="0" w:color="auto"/>
              <w:right w:val="single" w:sz="2" w:space="0" w:color="auto"/>
            </w:tcBorders>
          </w:tcPr>
          <w:p w14:paraId="799A7509" w14:textId="4A184A8E" w:rsidR="00696A77" w:rsidRPr="00A4338B" w:rsidRDefault="00696A77" w:rsidP="00696A77">
            <w:pPr>
              <w:pStyle w:val="NormalLeft"/>
              <w:rPr>
                <w:lang w:val="en-GB"/>
              </w:rPr>
            </w:pPr>
            <w:r w:rsidRPr="00A4338B">
              <w:rPr>
                <w:lang w:val="en-GB"/>
              </w:rPr>
              <w:t>Absolute value after shock — Gross solvency capital requirement — spread risk — bonds and loans</w:t>
            </w:r>
          </w:p>
        </w:tc>
        <w:tc>
          <w:tcPr>
            <w:tcW w:w="4272" w:type="dxa"/>
            <w:tcBorders>
              <w:top w:val="single" w:sz="2" w:space="0" w:color="auto"/>
              <w:left w:val="single" w:sz="2" w:space="0" w:color="auto"/>
              <w:bottom w:val="single" w:sz="2" w:space="0" w:color="auto"/>
              <w:right w:val="single" w:sz="2" w:space="0" w:color="auto"/>
            </w:tcBorders>
          </w:tcPr>
          <w:p w14:paraId="3588C4EE" w14:textId="0CD37F16" w:rsidR="00696A77" w:rsidRPr="00A4338B" w:rsidRDefault="00696A77" w:rsidP="00696A77">
            <w:pPr>
              <w:pStyle w:val="NormalLeft"/>
              <w:rPr>
                <w:lang w:val="en-GB"/>
              </w:rPr>
            </w:pPr>
            <w:r w:rsidRPr="00A4338B">
              <w:rPr>
                <w:lang w:val="en-GB"/>
              </w:rPr>
              <w:t>This is the gross capital charge for spread risk on bonds and loans, i.e. before the loss absorbing capacity of technical provisions.</w:t>
            </w:r>
          </w:p>
          <w:p w14:paraId="5AF7BAD9" w14:textId="2C7B2F54" w:rsidR="00696A77" w:rsidRPr="00A4338B" w:rsidRDefault="00696A77" w:rsidP="00696A77">
            <w:pPr>
              <w:pStyle w:val="NormalLeft"/>
              <w:rPr>
                <w:lang w:val="en-GB"/>
              </w:rPr>
            </w:pPr>
            <w:r w:rsidRPr="00A4338B">
              <w:rPr>
                <w:lang w:val="en-GB"/>
              </w:rPr>
              <w:t>If R001</w:t>
            </w:r>
            <w:del w:id="2601" w:author="Author">
              <w:r w:rsidRPr="00A4338B" w:rsidDel="002E1296">
                <w:rPr>
                  <w:lang w:val="en-GB"/>
                </w:rPr>
                <w:delText>0</w:delText>
              </w:r>
            </w:del>
            <w:ins w:id="2602" w:author="Author">
              <w:r w:rsidRPr="00A4338B">
                <w:rPr>
                  <w:lang w:val="en-GB"/>
                </w:rPr>
                <w:t>2</w:t>
              </w:r>
            </w:ins>
            <w:r w:rsidRPr="00A4338B">
              <w:rPr>
                <w:lang w:val="en-GB"/>
              </w:rPr>
              <w:t>/C0010 = 1</w:t>
            </w:r>
            <w:ins w:id="2603" w:author="Author">
              <w:r w:rsidRPr="00A4338B">
                <w:rPr>
                  <w:lang w:val="en-GB"/>
                </w:rPr>
                <w:t xml:space="preserve"> and/or 2</w:t>
              </w:r>
            </w:ins>
            <w:r w:rsidRPr="00A4338B">
              <w:rPr>
                <w:lang w:val="en-GB"/>
              </w:rPr>
              <w:t>, this item represents gross solvency capital requirement for spread risk — bonds and loans calculated using simplifications.</w:t>
            </w:r>
          </w:p>
        </w:tc>
      </w:tr>
      <w:tr w:rsidR="00696A77" w:rsidRPr="00A4338B" w14:paraId="4F88C9A6" w14:textId="77777777" w:rsidTr="009C7767">
        <w:tc>
          <w:tcPr>
            <w:tcW w:w="2229" w:type="dxa"/>
            <w:tcBorders>
              <w:top w:val="single" w:sz="2" w:space="0" w:color="auto"/>
              <w:left w:val="single" w:sz="2" w:space="0" w:color="auto"/>
              <w:bottom w:val="single" w:sz="2" w:space="0" w:color="auto"/>
              <w:right w:val="single" w:sz="2" w:space="0" w:color="auto"/>
            </w:tcBorders>
          </w:tcPr>
          <w:p w14:paraId="5095A659" w14:textId="6D827CDB" w:rsidR="00696A77" w:rsidRPr="00A4338B" w:rsidRDefault="00696A77" w:rsidP="00696A77">
            <w:pPr>
              <w:pStyle w:val="NormalLeft"/>
              <w:rPr>
                <w:lang w:val="en-GB"/>
              </w:rPr>
            </w:pPr>
            <w:r w:rsidRPr="00A4338B">
              <w:rPr>
                <w:lang w:val="en-GB"/>
              </w:rPr>
              <w:t xml:space="preserve">R0412/C0020  </w:t>
            </w:r>
          </w:p>
        </w:tc>
        <w:tc>
          <w:tcPr>
            <w:tcW w:w="2785" w:type="dxa"/>
            <w:tcBorders>
              <w:top w:val="single" w:sz="2" w:space="0" w:color="auto"/>
              <w:left w:val="single" w:sz="2" w:space="0" w:color="auto"/>
              <w:bottom w:val="single" w:sz="2" w:space="0" w:color="auto"/>
              <w:right w:val="single" w:sz="2" w:space="0" w:color="auto"/>
            </w:tcBorders>
          </w:tcPr>
          <w:p w14:paraId="181B86B7" w14:textId="38B5AB58" w:rsidR="00696A77" w:rsidRPr="00A4338B" w:rsidRDefault="00696A77" w:rsidP="00696A77">
            <w:pPr>
              <w:pStyle w:val="NormalLeft"/>
              <w:rPr>
                <w:lang w:val="en-GB"/>
              </w:rPr>
            </w:pPr>
            <w:r w:rsidRPr="00A4338B">
              <w:rPr>
                <w:lang w:val="en-GB"/>
              </w:rPr>
              <w:t xml:space="preserve">Initial absolute values before shock – Assets – Spread risk – bonds and loans (other than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730BE0E9" w14:textId="6C75DE9E" w:rsidR="00696A77" w:rsidRPr="00A4338B" w:rsidRDefault="00696A77" w:rsidP="00696A77">
            <w:pPr>
              <w:pStyle w:val="NormalLeft"/>
              <w:rPr>
                <w:lang w:val="en-GB"/>
              </w:rPr>
            </w:pPr>
            <w:r w:rsidRPr="00A4338B">
              <w:rPr>
                <w:lang w:val="en-GB"/>
              </w:rPr>
              <w:t>This is the initial absolute value of the assets sensitive to the spread risk on bonds and loans other than qualifying infrastructure investment and infrastructure corporate.</w:t>
            </w:r>
          </w:p>
          <w:p w14:paraId="29C040F5" w14:textId="1A132B6E" w:rsidR="00696A77" w:rsidRPr="00A4338B" w:rsidRDefault="00696A77" w:rsidP="00696A77">
            <w:pPr>
              <w:pStyle w:val="NormalLeft"/>
              <w:rPr>
                <w:lang w:val="en-GB"/>
              </w:rPr>
            </w:pPr>
            <w:r w:rsidRPr="00A4338B">
              <w:rPr>
                <w:lang w:val="en-GB"/>
              </w:rPr>
              <w:t xml:space="preserve">Recoverables from reinsurance and SPVs shall not be included in this cell.  </w:t>
            </w:r>
          </w:p>
        </w:tc>
      </w:tr>
      <w:tr w:rsidR="00696A77" w:rsidRPr="00A4338B" w14:paraId="1CDAD5F5" w14:textId="77777777" w:rsidTr="009C7767">
        <w:tc>
          <w:tcPr>
            <w:tcW w:w="2229" w:type="dxa"/>
            <w:tcBorders>
              <w:top w:val="single" w:sz="2" w:space="0" w:color="auto"/>
              <w:left w:val="single" w:sz="2" w:space="0" w:color="auto"/>
              <w:bottom w:val="single" w:sz="2" w:space="0" w:color="auto"/>
              <w:right w:val="single" w:sz="2" w:space="0" w:color="auto"/>
            </w:tcBorders>
          </w:tcPr>
          <w:p w14:paraId="4DACCC8E" w14:textId="7A31DEAB" w:rsidR="00696A77" w:rsidRPr="00A4338B" w:rsidRDefault="00696A77" w:rsidP="00696A77">
            <w:pPr>
              <w:pStyle w:val="NormalLeft"/>
              <w:rPr>
                <w:lang w:val="en-GB"/>
              </w:rPr>
            </w:pPr>
            <w:r w:rsidRPr="00A4338B">
              <w:rPr>
                <w:lang w:val="en-GB"/>
              </w:rPr>
              <w:t xml:space="preserve">R0412/C0030  </w:t>
            </w:r>
          </w:p>
        </w:tc>
        <w:tc>
          <w:tcPr>
            <w:tcW w:w="2785" w:type="dxa"/>
            <w:tcBorders>
              <w:top w:val="single" w:sz="2" w:space="0" w:color="auto"/>
              <w:left w:val="single" w:sz="2" w:space="0" w:color="auto"/>
              <w:bottom w:val="single" w:sz="2" w:space="0" w:color="auto"/>
              <w:right w:val="single" w:sz="2" w:space="0" w:color="auto"/>
            </w:tcBorders>
          </w:tcPr>
          <w:p w14:paraId="793048F6" w14:textId="6EFA797A" w:rsidR="00696A77" w:rsidRPr="00A4338B" w:rsidRDefault="00696A77" w:rsidP="00696A77">
            <w:pPr>
              <w:pStyle w:val="NormalLeft"/>
              <w:rPr>
                <w:lang w:val="en-GB"/>
              </w:rPr>
            </w:pPr>
            <w:r w:rsidRPr="00A4338B">
              <w:rPr>
                <w:lang w:val="en-GB"/>
              </w:rPr>
              <w:t xml:space="preserve"> Initial absolute values before shock – Liabilities – Spread risk – bonds and loans (other than </w:t>
            </w:r>
            <w:r w:rsidRPr="00A4338B">
              <w:rPr>
                <w:lang w:val="en-GB"/>
              </w:rPr>
              <w:lastRenderedPageBreak/>
              <w:t xml:space="preserve">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4C6BFC5A" w14:textId="00751A6B" w:rsidR="00696A77" w:rsidRPr="00A4338B" w:rsidRDefault="00696A77" w:rsidP="00696A77">
            <w:pPr>
              <w:pStyle w:val="NormalLeft"/>
              <w:rPr>
                <w:lang w:val="en-GB"/>
              </w:rPr>
            </w:pPr>
            <w:r w:rsidRPr="00A4338B">
              <w:rPr>
                <w:lang w:val="en-GB"/>
              </w:rPr>
              <w:lastRenderedPageBreak/>
              <w:t xml:space="preserve">This is the initial absolute value of the liabilities sensitive to the spread risk on bonds and loans other than qualifying infrastructure investment and </w:t>
            </w:r>
            <w:r w:rsidRPr="00A4338B">
              <w:rPr>
                <w:lang w:val="en-GB"/>
              </w:rPr>
              <w:lastRenderedPageBreak/>
              <w:t>infrastructure corporate. This value shall be reported only where the split between R0412, R0413 and R0414 could be derived from the method used for the calculation. When the split is not possible only R0410 shall be filled in.</w:t>
            </w:r>
          </w:p>
          <w:p w14:paraId="65BCF39E" w14:textId="3E4F3A1C" w:rsidR="00696A77" w:rsidRPr="00A4338B" w:rsidRDefault="00696A77" w:rsidP="00696A77">
            <w:pPr>
              <w:pStyle w:val="NormalLeft"/>
              <w:rPr>
                <w:lang w:val="en-GB"/>
              </w:rPr>
            </w:pPr>
            <w:r w:rsidRPr="00A4338B">
              <w:rPr>
                <w:lang w:val="en-GB"/>
              </w:rPr>
              <w:t xml:space="preserve">The amount of TP shall be net of reinsurance and SPV recoverables.  </w:t>
            </w:r>
          </w:p>
        </w:tc>
      </w:tr>
      <w:tr w:rsidR="00696A77" w:rsidRPr="00A4338B" w14:paraId="0EFF7AB7" w14:textId="77777777" w:rsidTr="009C7767">
        <w:tc>
          <w:tcPr>
            <w:tcW w:w="2229" w:type="dxa"/>
            <w:tcBorders>
              <w:top w:val="single" w:sz="2" w:space="0" w:color="auto"/>
              <w:left w:val="single" w:sz="2" w:space="0" w:color="auto"/>
              <w:bottom w:val="single" w:sz="2" w:space="0" w:color="auto"/>
              <w:right w:val="single" w:sz="2" w:space="0" w:color="auto"/>
            </w:tcBorders>
          </w:tcPr>
          <w:p w14:paraId="124EDE84" w14:textId="368E624E" w:rsidR="00696A77" w:rsidRPr="00A4338B" w:rsidRDefault="00696A77" w:rsidP="00696A77">
            <w:pPr>
              <w:pStyle w:val="NormalLeft"/>
              <w:rPr>
                <w:lang w:val="en-GB"/>
              </w:rPr>
            </w:pPr>
            <w:r w:rsidRPr="00A4338B">
              <w:rPr>
                <w:lang w:val="en-GB"/>
              </w:rPr>
              <w:lastRenderedPageBreak/>
              <w:t xml:space="preserve">R0412/C0040 </w:t>
            </w:r>
          </w:p>
        </w:tc>
        <w:tc>
          <w:tcPr>
            <w:tcW w:w="2785" w:type="dxa"/>
            <w:tcBorders>
              <w:top w:val="single" w:sz="2" w:space="0" w:color="auto"/>
              <w:left w:val="single" w:sz="2" w:space="0" w:color="auto"/>
              <w:bottom w:val="single" w:sz="2" w:space="0" w:color="auto"/>
              <w:right w:val="single" w:sz="2" w:space="0" w:color="auto"/>
            </w:tcBorders>
          </w:tcPr>
          <w:p w14:paraId="76BB1E81" w14:textId="68451BFA" w:rsidR="00696A77" w:rsidRPr="00A4338B" w:rsidRDefault="00696A77" w:rsidP="00696A77">
            <w:pPr>
              <w:pStyle w:val="NormalLeft"/>
              <w:rPr>
                <w:lang w:val="en-GB"/>
              </w:rPr>
            </w:pPr>
            <w:r w:rsidRPr="00A4338B">
              <w:rPr>
                <w:lang w:val="en-GB"/>
              </w:rPr>
              <w:t xml:space="preserve">Absolute values after shock – Assets – Spread risk – bonds and loans (other than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038E2FAE" w14:textId="7C2660FA" w:rsidR="00696A77" w:rsidRPr="00A4338B" w:rsidRDefault="00696A77" w:rsidP="00696A77">
            <w:pPr>
              <w:pStyle w:val="NormalLeft"/>
              <w:rPr>
                <w:lang w:val="en-GB"/>
              </w:rPr>
            </w:pPr>
            <w:r w:rsidRPr="00A4338B">
              <w:rPr>
                <w:lang w:val="en-GB"/>
              </w:rPr>
              <w:t>This is the absolute value of the assets sensitive to the spread risk on bonds and loans other than qualifying infrastructure investment and infrastructure corporate, after the shock.</w:t>
            </w:r>
          </w:p>
          <w:p w14:paraId="00C7E096" w14:textId="45201DDC" w:rsidR="00696A77" w:rsidRPr="00A4338B" w:rsidRDefault="00696A77" w:rsidP="00696A77">
            <w:pPr>
              <w:pStyle w:val="NormalLeft"/>
              <w:rPr>
                <w:lang w:val="en-GB"/>
              </w:rPr>
            </w:pPr>
            <w:r w:rsidRPr="00A4338B">
              <w:rPr>
                <w:lang w:val="en-GB"/>
              </w:rPr>
              <w:t xml:space="preserve">Recoverables from reinsurance and SPVs shall not be included in this cell.  </w:t>
            </w:r>
          </w:p>
        </w:tc>
      </w:tr>
      <w:tr w:rsidR="00696A77" w:rsidRPr="00A4338B" w14:paraId="2580A4B7" w14:textId="77777777" w:rsidTr="009C7767">
        <w:tc>
          <w:tcPr>
            <w:tcW w:w="2229" w:type="dxa"/>
            <w:tcBorders>
              <w:top w:val="single" w:sz="2" w:space="0" w:color="auto"/>
              <w:left w:val="single" w:sz="2" w:space="0" w:color="auto"/>
              <w:bottom w:val="single" w:sz="2" w:space="0" w:color="auto"/>
              <w:right w:val="single" w:sz="2" w:space="0" w:color="auto"/>
            </w:tcBorders>
          </w:tcPr>
          <w:p w14:paraId="7A137600" w14:textId="14F9C9DD" w:rsidR="00696A77" w:rsidRPr="00A4338B" w:rsidRDefault="00696A77" w:rsidP="00696A77">
            <w:pPr>
              <w:pStyle w:val="NormalLeft"/>
              <w:rPr>
                <w:lang w:val="en-GB"/>
              </w:rPr>
            </w:pPr>
            <w:r w:rsidRPr="00A4338B">
              <w:rPr>
                <w:lang w:val="en-GB"/>
              </w:rPr>
              <w:t xml:space="preserve">R0412/C0050  </w:t>
            </w:r>
          </w:p>
        </w:tc>
        <w:tc>
          <w:tcPr>
            <w:tcW w:w="2785" w:type="dxa"/>
            <w:tcBorders>
              <w:top w:val="single" w:sz="2" w:space="0" w:color="auto"/>
              <w:left w:val="single" w:sz="2" w:space="0" w:color="auto"/>
              <w:bottom w:val="single" w:sz="2" w:space="0" w:color="auto"/>
              <w:right w:val="single" w:sz="2" w:space="0" w:color="auto"/>
            </w:tcBorders>
          </w:tcPr>
          <w:p w14:paraId="57A2DA31" w14:textId="2D021D05" w:rsidR="00696A77" w:rsidRPr="00A4338B" w:rsidRDefault="00696A77" w:rsidP="00696A77">
            <w:pPr>
              <w:pStyle w:val="NormalLeft"/>
              <w:rPr>
                <w:lang w:val="en-GB"/>
              </w:rPr>
            </w:pPr>
            <w:r w:rsidRPr="00A4338B">
              <w:rPr>
                <w:lang w:val="en-GB"/>
              </w:rPr>
              <w:t xml:space="preserve">Absolute values after shock – Liabilities (after the loss absorbing capacity of technical provisions) – Spread risk – bonds and loans (other than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1D997985" w14:textId="2F2CF90E" w:rsidR="00696A77" w:rsidRPr="00A4338B" w:rsidRDefault="00696A77" w:rsidP="00696A77">
            <w:pPr>
              <w:pStyle w:val="NormalLeft"/>
              <w:rPr>
                <w:lang w:val="en-GB"/>
              </w:rPr>
            </w:pPr>
            <w:r w:rsidRPr="00A4338B">
              <w:rPr>
                <w:lang w:val="en-GB"/>
              </w:rPr>
              <w:t>This is the absolute value of the liabilities underlying the spread risk charge for bonds and loans other than qualifying infrastructure investment and infrastructure corporate, after the shock and after the loss absorbing capacity of technical provisions. This value shall be reported only where the split between R0412, R0413 and R0414 could be derived from the method used for the calculation. When the split is not possible only R0410 shall be filled in.</w:t>
            </w:r>
          </w:p>
          <w:p w14:paraId="23D7B67D" w14:textId="36A33B76" w:rsidR="00696A77" w:rsidRPr="00A4338B" w:rsidRDefault="00696A77" w:rsidP="00696A77">
            <w:pPr>
              <w:pStyle w:val="NormalLeft"/>
              <w:rPr>
                <w:lang w:val="en-GB"/>
              </w:rPr>
            </w:pPr>
            <w:r w:rsidRPr="00A4338B">
              <w:rPr>
                <w:lang w:val="en-GB"/>
              </w:rPr>
              <w:t xml:space="preserve">The amount of TP shall be net of reinsurance and SPV recoverables.  </w:t>
            </w:r>
          </w:p>
        </w:tc>
      </w:tr>
      <w:tr w:rsidR="00696A77" w:rsidRPr="00A4338B" w14:paraId="51263368" w14:textId="77777777" w:rsidTr="009C7767">
        <w:tc>
          <w:tcPr>
            <w:tcW w:w="2229" w:type="dxa"/>
            <w:tcBorders>
              <w:top w:val="single" w:sz="2" w:space="0" w:color="auto"/>
              <w:left w:val="single" w:sz="2" w:space="0" w:color="auto"/>
              <w:bottom w:val="single" w:sz="2" w:space="0" w:color="auto"/>
              <w:right w:val="single" w:sz="2" w:space="0" w:color="auto"/>
            </w:tcBorders>
          </w:tcPr>
          <w:p w14:paraId="533BC903" w14:textId="7E5498E3" w:rsidR="00696A77" w:rsidRPr="00A4338B" w:rsidRDefault="00696A77" w:rsidP="00696A77">
            <w:pPr>
              <w:pStyle w:val="NormalLeft"/>
              <w:rPr>
                <w:lang w:val="en-GB"/>
              </w:rPr>
            </w:pPr>
            <w:r w:rsidRPr="00A4338B">
              <w:rPr>
                <w:lang w:val="en-GB"/>
              </w:rPr>
              <w:t xml:space="preserve">R0412/C0060  </w:t>
            </w:r>
          </w:p>
        </w:tc>
        <w:tc>
          <w:tcPr>
            <w:tcW w:w="2785" w:type="dxa"/>
            <w:tcBorders>
              <w:top w:val="single" w:sz="2" w:space="0" w:color="auto"/>
              <w:left w:val="single" w:sz="2" w:space="0" w:color="auto"/>
              <w:bottom w:val="single" w:sz="2" w:space="0" w:color="auto"/>
              <w:right w:val="single" w:sz="2" w:space="0" w:color="auto"/>
            </w:tcBorders>
          </w:tcPr>
          <w:p w14:paraId="379B4B56" w14:textId="04BF36BA" w:rsidR="00696A77" w:rsidRPr="00A4338B" w:rsidRDefault="00696A77" w:rsidP="00696A77">
            <w:pPr>
              <w:pStyle w:val="NormalLeft"/>
              <w:rPr>
                <w:lang w:val="en-GB"/>
              </w:rPr>
            </w:pPr>
            <w:r w:rsidRPr="00A4338B">
              <w:rPr>
                <w:lang w:val="en-GB"/>
              </w:rPr>
              <w:t xml:space="preserve">Absolute value after shock – Net solvency capital requirement – Spread risk – bonds and loans (other than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5BA5F483" w14:textId="72DCC95A" w:rsidR="00696A77" w:rsidRPr="00A4338B" w:rsidRDefault="00696A77" w:rsidP="00696A77">
            <w:pPr>
              <w:pStyle w:val="NormalLeft"/>
              <w:rPr>
                <w:lang w:val="en-GB"/>
              </w:rPr>
            </w:pPr>
            <w:r w:rsidRPr="00A4338B">
              <w:rPr>
                <w:lang w:val="en-GB"/>
              </w:rPr>
              <w:t>This is the net capital charge for spread risk on bonds and loans other than qualifying infrastructure investment and infrastructure corporate, after adjustment for the loss absorbing capacity of technical provisions. This value shall be reported only where the split between R0412, R0413 and R0414 could be derived from the method used for the calculation. When the split is not possible only R0410 shall be filled in.</w:t>
            </w:r>
          </w:p>
          <w:p w14:paraId="08A2305E" w14:textId="5134D504" w:rsidR="00696A77" w:rsidRPr="00A4338B" w:rsidRDefault="00696A77" w:rsidP="00696A77">
            <w:pPr>
              <w:pStyle w:val="NormalLeft"/>
              <w:rPr>
                <w:lang w:val="en-GB"/>
              </w:rPr>
            </w:pPr>
            <w:r w:rsidRPr="00A4338B">
              <w:rPr>
                <w:lang w:val="en-GB"/>
              </w:rPr>
              <w:t>If R001</w:t>
            </w:r>
            <w:ins w:id="2604" w:author="Author">
              <w:r w:rsidRPr="00A4338B">
                <w:rPr>
                  <w:lang w:val="en-GB"/>
                </w:rPr>
                <w:t>2</w:t>
              </w:r>
            </w:ins>
            <w:del w:id="2605" w:author="Author">
              <w:r w:rsidRPr="00A4338B" w:rsidDel="002E1296">
                <w:rPr>
                  <w:lang w:val="en-GB"/>
                </w:rPr>
                <w:delText>0</w:delText>
              </w:r>
            </w:del>
            <w:r w:rsidRPr="00A4338B">
              <w:rPr>
                <w:lang w:val="en-GB"/>
              </w:rPr>
              <w:t>/C0010 = 1</w:t>
            </w:r>
            <w:ins w:id="2606" w:author="Author">
              <w:r w:rsidRPr="00A4338B">
                <w:rPr>
                  <w:lang w:val="en-GB"/>
                </w:rPr>
                <w:t xml:space="preserve"> and/or 2</w:t>
              </w:r>
            </w:ins>
            <w:r w:rsidRPr="00A4338B">
              <w:rPr>
                <w:lang w:val="en-GB"/>
              </w:rPr>
              <w:t xml:space="preserve">, this item shall not be reported.  </w:t>
            </w:r>
          </w:p>
        </w:tc>
      </w:tr>
      <w:tr w:rsidR="00696A77" w:rsidRPr="00A4338B" w14:paraId="61A91CE5" w14:textId="77777777" w:rsidTr="009C7767">
        <w:tc>
          <w:tcPr>
            <w:tcW w:w="2229" w:type="dxa"/>
            <w:tcBorders>
              <w:top w:val="single" w:sz="2" w:space="0" w:color="auto"/>
              <w:left w:val="single" w:sz="2" w:space="0" w:color="auto"/>
              <w:bottom w:val="single" w:sz="2" w:space="0" w:color="auto"/>
              <w:right w:val="single" w:sz="2" w:space="0" w:color="auto"/>
            </w:tcBorders>
          </w:tcPr>
          <w:p w14:paraId="418EEB88" w14:textId="433825F2" w:rsidR="00696A77" w:rsidRPr="00A4338B" w:rsidRDefault="00696A77" w:rsidP="00696A77">
            <w:pPr>
              <w:pStyle w:val="NormalLeft"/>
              <w:rPr>
                <w:lang w:val="en-GB"/>
              </w:rPr>
            </w:pPr>
            <w:r w:rsidRPr="00A4338B">
              <w:rPr>
                <w:lang w:val="en-GB"/>
              </w:rPr>
              <w:lastRenderedPageBreak/>
              <w:t xml:space="preserve">R0412/C0070  </w:t>
            </w:r>
          </w:p>
        </w:tc>
        <w:tc>
          <w:tcPr>
            <w:tcW w:w="2785" w:type="dxa"/>
            <w:tcBorders>
              <w:top w:val="single" w:sz="2" w:space="0" w:color="auto"/>
              <w:left w:val="single" w:sz="2" w:space="0" w:color="auto"/>
              <w:bottom w:val="single" w:sz="2" w:space="0" w:color="auto"/>
              <w:right w:val="single" w:sz="2" w:space="0" w:color="auto"/>
            </w:tcBorders>
          </w:tcPr>
          <w:p w14:paraId="22EE9693" w14:textId="1C966887" w:rsidR="00696A77" w:rsidRPr="00A4338B" w:rsidRDefault="00696A77" w:rsidP="00696A77">
            <w:pPr>
              <w:pStyle w:val="NormalLeft"/>
              <w:rPr>
                <w:lang w:val="en-GB"/>
              </w:rPr>
            </w:pPr>
            <w:r w:rsidRPr="00A4338B">
              <w:rPr>
                <w:lang w:val="en-GB"/>
              </w:rPr>
              <w:t xml:space="preserve">Absolute values after shock – Liabilities (before the loss absorbing capacity of technical provisions) – Spread risk – bonds and loans (other than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36135AE5" w14:textId="0B866708" w:rsidR="00696A77" w:rsidRPr="00A4338B" w:rsidRDefault="00696A77" w:rsidP="00696A77">
            <w:pPr>
              <w:pStyle w:val="NormalLeft"/>
              <w:rPr>
                <w:lang w:val="en-GB"/>
              </w:rPr>
            </w:pPr>
            <w:r w:rsidRPr="00A4338B">
              <w:rPr>
                <w:lang w:val="en-GB"/>
              </w:rPr>
              <w:t>This is the absolute value of the liabilities sensitive to the spread risk on bonds and loans other than qualifying infrastructure investment and infrastructure corporate, after the shock but before the loss absorbing capacity of technical provisions. This value shall be reported only where the split between R0412, R0413 and R0414 could be derived from the method used for the calculation. When the split is not possible only R0410 shall be filled in.</w:t>
            </w:r>
          </w:p>
          <w:p w14:paraId="1F92E6B3" w14:textId="51001730" w:rsidR="00696A77" w:rsidRPr="00A4338B" w:rsidRDefault="00696A77" w:rsidP="00696A77">
            <w:pPr>
              <w:pStyle w:val="NormalLeft"/>
              <w:rPr>
                <w:lang w:val="en-GB"/>
              </w:rPr>
            </w:pPr>
            <w:r w:rsidRPr="00A4338B">
              <w:rPr>
                <w:lang w:val="en-GB"/>
              </w:rPr>
              <w:t xml:space="preserve">The amount of TP shall be net of reinsurance and SPV recoverables.  </w:t>
            </w:r>
          </w:p>
        </w:tc>
      </w:tr>
      <w:tr w:rsidR="00696A77" w:rsidRPr="00A4338B" w14:paraId="4F5DF1F3" w14:textId="77777777" w:rsidTr="009C7767">
        <w:tc>
          <w:tcPr>
            <w:tcW w:w="2229" w:type="dxa"/>
            <w:tcBorders>
              <w:top w:val="single" w:sz="2" w:space="0" w:color="auto"/>
              <w:left w:val="single" w:sz="2" w:space="0" w:color="auto"/>
              <w:bottom w:val="single" w:sz="2" w:space="0" w:color="auto"/>
              <w:right w:val="single" w:sz="2" w:space="0" w:color="auto"/>
            </w:tcBorders>
          </w:tcPr>
          <w:p w14:paraId="2FC65C0D" w14:textId="5D479A4A" w:rsidR="00696A77" w:rsidRPr="00A4338B" w:rsidRDefault="00696A77" w:rsidP="00696A77">
            <w:pPr>
              <w:pStyle w:val="NormalLeft"/>
              <w:rPr>
                <w:lang w:val="en-GB"/>
              </w:rPr>
            </w:pPr>
            <w:r w:rsidRPr="00A4338B">
              <w:rPr>
                <w:lang w:val="en-GB"/>
              </w:rPr>
              <w:t xml:space="preserve">R0412/C0080  </w:t>
            </w:r>
          </w:p>
        </w:tc>
        <w:tc>
          <w:tcPr>
            <w:tcW w:w="2785" w:type="dxa"/>
            <w:tcBorders>
              <w:top w:val="single" w:sz="2" w:space="0" w:color="auto"/>
              <w:left w:val="single" w:sz="2" w:space="0" w:color="auto"/>
              <w:bottom w:val="single" w:sz="2" w:space="0" w:color="auto"/>
              <w:right w:val="single" w:sz="2" w:space="0" w:color="auto"/>
            </w:tcBorders>
          </w:tcPr>
          <w:p w14:paraId="67C636E9" w14:textId="3C778A44" w:rsidR="00696A77" w:rsidRPr="00A4338B" w:rsidRDefault="00696A77" w:rsidP="00696A77">
            <w:pPr>
              <w:pStyle w:val="NormalLeft"/>
              <w:rPr>
                <w:lang w:val="en-GB"/>
              </w:rPr>
            </w:pPr>
            <w:r w:rsidRPr="00A4338B">
              <w:rPr>
                <w:lang w:val="en-GB"/>
              </w:rPr>
              <w:t xml:space="preserve">Absolute value after shock – Gross solvency capital requirement – Spread risk – bonds and loans (other than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3A3580D5" w14:textId="266DE4F5" w:rsidR="00696A77" w:rsidRPr="00A4338B" w:rsidRDefault="00696A77" w:rsidP="00696A77">
            <w:pPr>
              <w:pStyle w:val="NormalLeft"/>
              <w:rPr>
                <w:lang w:val="en-GB"/>
              </w:rPr>
            </w:pPr>
            <w:r w:rsidRPr="00A4338B">
              <w:rPr>
                <w:lang w:val="en-GB"/>
              </w:rPr>
              <w:t>This is the gross capital charge for spread risk on bonds and loans other than qualifying infrastructure investment and infrastructure corporate, i.e. before the loss absorbing capacity of technical provisions. This value shall be reported only where the split between R0412, R0413 and R0414 could be derived from the method used for the calculation. When the split is not possible only R0410 shall be filled in.</w:t>
            </w:r>
          </w:p>
          <w:p w14:paraId="319C2C58" w14:textId="10FBC980" w:rsidR="00696A77" w:rsidRPr="00A4338B" w:rsidRDefault="00696A77" w:rsidP="00696A77">
            <w:pPr>
              <w:pStyle w:val="NormalLeft"/>
              <w:rPr>
                <w:lang w:val="en-GB"/>
              </w:rPr>
            </w:pPr>
            <w:r w:rsidRPr="00A4338B">
              <w:rPr>
                <w:lang w:val="en-GB"/>
              </w:rPr>
              <w:t>If R001</w:t>
            </w:r>
            <w:del w:id="2607" w:author="Author">
              <w:r w:rsidRPr="00A4338B" w:rsidDel="002E1296">
                <w:rPr>
                  <w:lang w:val="en-GB"/>
                </w:rPr>
                <w:delText>0</w:delText>
              </w:r>
            </w:del>
            <w:ins w:id="2608" w:author="Author">
              <w:r w:rsidRPr="00A4338B">
                <w:rPr>
                  <w:lang w:val="en-GB"/>
                </w:rPr>
                <w:t>2</w:t>
              </w:r>
            </w:ins>
            <w:r w:rsidRPr="00A4338B">
              <w:rPr>
                <w:lang w:val="en-GB"/>
              </w:rPr>
              <w:t>/C0010 = 1</w:t>
            </w:r>
            <w:ins w:id="2609" w:author="Author">
              <w:r w:rsidRPr="00A4338B">
                <w:rPr>
                  <w:lang w:val="en-GB"/>
                </w:rPr>
                <w:t xml:space="preserve"> and/or 2</w:t>
              </w:r>
            </w:ins>
            <w:r w:rsidRPr="00A4338B">
              <w:rPr>
                <w:lang w:val="en-GB"/>
              </w:rPr>
              <w:t xml:space="preserve">, this item shall not be reported.  </w:t>
            </w:r>
          </w:p>
        </w:tc>
      </w:tr>
      <w:tr w:rsidR="00696A77" w:rsidRPr="00A4338B" w14:paraId="73821795" w14:textId="77777777" w:rsidTr="009C7767">
        <w:tc>
          <w:tcPr>
            <w:tcW w:w="2229" w:type="dxa"/>
            <w:tcBorders>
              <w:top w:val="single" w:sz="2" w:space="0" w:color="auto"/>
              <w:left w:val="single" w:sz="2" w:space="0" w:color="auto"/>
              <w:bottom w:val="single" w:sz="2" w:space="0" w:color="auto"/>
              <w:right w:val="single" w:sz="2" w:space="0" w:color="auto"/>
            </w:tcBorders>
          </w:tcPr>
          <w:p w14:paraId="6217EA24" w14:textId="3FFCEE80" w:rsidR="00696A77" w:rsidRPr="00A4338B" w:rsidRDefault="00696A77" w:rsidP="00696A77">
            <w:pPr>
              <w:pStyle w:val="NormalLeft"/>
              <w:rPr>
                <w:lang w:val="en-GB"/>
              </w:rPr>
            </w:pPr>
            <w:r w:rsidRPr="00A4338B">
              <w:rPr>
                <w:lang w:val="en-GB"/>
              </w:rPr>
              <w:t xml:space="preserve">R0413/C0020  </w:t>
            </w:r>
          </w:p>
        </w:tc>
        <w:tc>
          <w:tcPr>
            <w:tcW w:w="2785" w:type="dxa"/>
            <w:tcBorders>
              <w:top w:val="single" w:sz="2" w:space="0" w:color="auto"/>
              <w:left w:val="single" w:sz="2" w:space="0" w:color="auto"/>
              <w:bottom w:val="single" w:sz="2" w:space="0" w:color="auto"/>
              <w:right w:val="single" w:sz="2" w:space="0" w:color="auto"/>
            </w:tcBorders>
          </w:tcPr>
          <w:p w14:paraId="4A7E5260" w14:textId="00A69055" w:rsidR="00696A77" w:rsidRPr="00A4338B" w:rsidRDefault="00696A77" w:rsidP="00696A77">
            <w:pPr>
              <w:pStyle w:val="NormalLeft"/>
              <w:rPr>
                <w:lang w:val="en-GB"/>
              </w:rPr>
            </w:pPr>
            <w:r w:rsidRPr="00A4338B">
              <w:rPr>
                <w:lang w:val="en-GB"/>
              </w:rPr>
              <w:t xml:space="preserve">Initial absolute values before shock – Assets – Spread risk – bonds and loans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6B2B0AE8" w14:textId="298F154D" w:rsidR="00696A77" w:rsidRPr="00A4338B" w:rsidRDefault="00696A77" w:rsidP="00696A77">
            <w:pPr>
              <w:pStyle w:val="NormalLeft"/>
              <w:rPr>
                <w:lang w:val="en-GB"/>
              </w:rPr>
            </w:pPr>
            <w:r w:rsidRPr="00A4338B">
              <w:rPr>
                <w:lang w:val="en-GB"/>
              </w:rPr>
              <w:t>This is the initial absolute value of the assets sensitive to the spread risk on bonds and loans that are qualifying infrastructure investment other than infrastructure corporate.</w:t>
            </w:r>
          </w:p>
          <w:p w14:paraId="6D4E64E8" w14:textId="43AEF238" w:rsidR="00696A77" w:rsidRPr="00A4338B" w:rsidRDefault="00696A77" w:rsidP="00696A77">
            <w:pPr>
              <w:pStyle w:val="NormalLeft"/>
              <w:rPr>
                <w:lang w:val="en-GB"/>
              </w:rPr>
            </w:pPr>
            <w:r w:rsidRPr="00A4338B">
              <w:rPr>
                <w:lang w:val="en-GB"/>
              </w:rPr>
              <w:t xml:space="preserve">Recoverables from reinsurance and SPVs shall not be included in this cell.  </w:t>
            </w:r>
          </w:p>
        </w:tc>
      </w:tr>
      <w:tr w:rsidR="00696A77" w:rsidRPr="00A4338B" w14:paraId="1C31B493" w14:textId="77777777" w:rsidTr="009C7767">
        <w:tc>
          <w:tcPr>
            <w:tcW w:w="2229" w:type="dxa"/>
            <w:tcBorders>
              <w:top w:val="single" w:sz="2" w:space="0" w:color="auto"/>
              <w:left w:val="single" w:sz="2" w:space="0" w:color="auto"/>
              <w:bottom w:val="single" w:sz="2" w:space="0" w:color="auto"/>
              <w:right w:val="single" w:sz="2" w:space="0" w:color="auto"/>
            </w:tcBorders>
          </w:tcPr>
          <w:p w14:paraId="60CFA058" w14:textId="7F3F2208" w:rsidR="00696A77" w:rsidRPr="00A4338B" w:rsidRDefault="00696A77" w:rsidP="00696A77">
            <w:pPr>
              <w:pStyle w:val="NormalLeft"/>
              <w:rPr>
                <w:lang w:val="en-GB"/>
              </w:rPr>
            </w:pPr>
            <w:r w:rsidRPr="00A4338B">
              <w:rPr>
                <w:lang w:val="en-GB"/>
              </w:rPr>
              <w:t xml:space="preserve">R0413/C0030  </w:t>
            </w:r>
          </w:p>
        </w:tc>
        <w:tc>
          <w:tcPr>
            <w:tcW w:w="2785" w:type="dxa"/>
            <w:tcBorders>
              <w:top w:val="single" w:sz="2" w:space="0" w:color="auto"/>
              <w:left w:val="single" w:sz="2" w:space="0" w:color="auto"/>
              <w:bottom w:val="single" w:sz="2" w:space="0" w:color="auto"/>
              <w:right w:val="single" w:sz="2" w:space="0" w:color="auto"/>
            </w:tcBorders>
          </w:tcPr>
          <w:p w14:paraId="18473B7E" w14:textId="6AD68B68" w:rsidR="00696A77" w:rsidRPr="00A4338B" w:rsidRDefault="00696A77" w:rsidP="00696A77">
            <w:pPr>
              <w:pStyle w:val="NormalLeft"/>
              <w:rPr>
                <w:lang w:val="en-GB"/>
              </w:rPr>
            </w:pPr>
            <w:r w:rsidRPr="00A4338B">
              <w:rPr>
                <w:lang w:val="en-GB"/>
              </w:rPr>
              <w:t xml:space="preserve">Initial absolute values before shock – Liabilities – Spread risk – bonds and loans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7FC21D59" w14:textId="11C3F214" w:rsidR="00696A77" w:rsidRPr="00A4338B" w:rsidRDefault="00696A77" w:rsidP="00696A77">
            <w:pPr>
              <w:pStyle w:val="NormalLeft"/>
              <w:rPr>
                <w:lang w:val="en-GB"/>
              </w:rPr>
            </w:pPr>
            <w:r w:rsidRPr="00A4338B">
              <w:rPr>
                <w:lang w:val="en-GB"/>
              </w:rPr>
              <w:t xml:space="preserve">This is the initial absolute value of the liabilities sensitive to the spread risk on bonds and loans that are qualifying infrastructure investment other than infrastructure corporate. This value shall be reported only where the split between R0412, R0413 and R0414 could be derived from the method used for the calculation. </w:t>
            </w:r>
            <w:ins w:id="2610" w:author="Author">
              <w:r w:rsidR="00A10CAB" w:rsidRPr="00A10CAB">
                <w:rPr>
                  <w:lang w:val="en-GB"/>
                </w:rPr>
                <w:t>If splitting is not possible, only R0410 shall be filled in.</w:t>
              </w:r>
            </w:ins>
            <w:del w:id="2611" w:author="Author">
              <w:r w:rsidRPr="00A4338B" w:rsidDel="00A10CAB">
                <w:rPr>
                  <w:lang w:val="en-GB"/>
                </w:rPr>
                <w:delText xml:space="preserve">When the </w:delText>
              </w:r>
              <w:r w:rsidRPr="00A4338B" w:rsidDel="00A10CAB">
                <w:rPr>
                  <w:lang w:val="en-GB"/>
                </w:rPr>
                <w:lastRenderedPageBreak/>
                <w:delText>split is not possible only R0410 shall be filled in.</w:delText>
              </w:r>
            </w:del>
          </w:p>
          <w:p w14:paraId="54ECD199" w14:textId="12BFD64F" w:rsidR="00696A77" w:rsidRPr="00A4338B" w:rsidRDefault="00696A77" w:rsidP="00696A77">
            <w:pPr>
              <w:pStyle w:val="NormalLeft"/>
              <w:rPr>
                <w:lang w:val="en-GB"/>
              </w:rPr>
            </w:pPr>
            <w:r w:rsidRPr="00A4338B">
              <w:rPr>
                <w:lang w:val="en-GB"/>
              </w:rPr>
              <w:t xml:space="preserve">The amount of TP shall be net of reinsurance and SPV recoverables.  </w:t>
            </w:r>
          </w:p>
        </w:tc>
      </w:tr>
      <w:tr w:rsidR="00696A77" w:rsidRPr="00A4338B" w14:paraId="1613D2CE" w14:textId="77777777" w:rsidTr="009C7767">
        <w:tc>
          <w:tcPr>
            <w:tcW w:w="2229" w:type="dxa"/>
            <w:tcBorders>
              <w:top w:val="single" w:sz="2" w:space="0" w:color="auto"/>
              <w:left w:val="single" w:sz="2" w:space="0" w:color="auto"/>
              <w:bottom w:val="single" w:sz="2" w:space="0" w:color="auto"/>
              <w:right w:val="single" w:sz="2" w:space="0" w:color="auto"/>
            </w:tcBorders>
          </w:tcPr>
          <w:p w14:paraId="39E924A6" w14:textId="766AFE57" w:rsidR="00696A77" w:rsidRPr="00A4338B" w:rsidRDefault="00696A77" w:rsidP="00696A77">
            <w:pPr>
              <w:pStyle w:val="NormalLeft"/>
              <w:rPr>
                <w:lang w:val="en-GB"/>
              </w:rPr>
            </w:pPr>
            <w:r w:rsidRPr="00A4338B">
              <w:rPr>
                <w:lang w:val="en-GB"/>
              </w:rPr>
              <w:lastRenderedPageBreak/>
              <w:t xml:space="preserve">R0413/C0040  </w:t>
            </w:r>
          </w:p>
        </w:tc>
        <w:tc>
          <w:tcPr>
            <w:tcW w:w="2785" w:type="dxa"/>
            <w:tcBorders>
              <w:top w:val="single" w:sz="2" w:space="0" w:color="auto"/>
              <w:left w:val="single" w:sz="2" w:space="0" w:color="auto"/>
              <w:bottom w:val="single" w:sz="2" w:space="0" w:color="auto"/>
              <w:right w:val="single" w:sz="2" w:space="0" w:color="auto"/>
            </w:tcBorders>
          </w:tcPr>
          <w:p w14:paraId="402FC574" w14:textId="002B2890" w:rsidR="00696A77" w:rsidRPr="00A4338B" w:rsidRDefault="00696A77" w:rsidP="00696A77">
            <w:pPr>
              <w:pStyle w:val="NormalLeft"/>
              <w:rPr>
                <w:lang w:val="en-GB"/>
              </w:rPr>
            </w:pPr>
            <w:r w:rsidRPr="00A4338B">
              <w:rPr>
                <w:lang w:val="en-GB"/>
              </w:rPr>
              <w:t xml:space="preserve">Absolute values after shock – Assets – Spread risk – bonds and loans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03B6C21E" w14:textId="7B02C19D" w:rsidR="00696A77" w:rsidRPr="00A4338B" w:rsidRDefault="00696A77" w:rsidP="00696A77">
            <w:pPr>
              <w:pStyle w:val="NormalLeft"/>
              <w:rPr>
                <w:lang w:val="en-GB"/>
              </w:rPr>
            </w:pPr>
            <w:r w:rsidRPr="00A4338B">
              <w:rPr>
                <w:lang w:val="en-GB"/>
              </w:rPr>
              <w:t>This is the absolute value of the assets sensitive to the spread risk on bonds and loans that are qualifying infrastructure investment other than infrastructure corporate, after the shock.</w:t>
            </w:r>
          </w:p>
          <w:p w14:paraId="1541BD9C" w14:textId="55FD8C78" w:rsidR="00696A77" w:rsidRPr="00A4338B" w:rsidRDefault="00696A77" w:rsidP="00696A77">
            <w:pPr>
              <w:pStyle w:val="NormalLeft"/>
              <w:rPr>
                <w:lang w:val="en-GB"/>
              </w:rPr>
            </w:pPr>
            <w:r w:rsidRPr="00A4338B">
              <w:rPr>
                <w:lang w:val="en-GB"/>
              </w:rPr>
              <w:t xml:space="preserve">Recoverables from reinsurance and SPVs shall not be included in this cell.  </w:t>
            </w:r>
          </w:p>
        </w:tc>
      </w:tr>
      <w:tr w:rsidR="00696A77" w:rsidRPr="00A4338B" w14:paraId="3DCF8125" w14:textId="77777777" w:rsidTr="009C7767">
        <w:tc>
          <w:tcPr>
            <w:tcW w:w="2229" w:type="dxa"/>
            <w:tcBorders>
              <w:top w:val="single" w:sz="2" w:space="0" w:color="auto"/>
              <w:left w:val="single" w:sz="2" w:space="0" w:color="auto"/>
              <w:bottom w:val="single" w:sz="2" w:space="0" w:color="auto"/>
              <w:right w:val="single" w:sz="2" w:space="0" w:color="auto"/>
            </w:tcBorders>
          </w:tcPr>
          <w:p w14:paraId="118AE71B" w14:textId="5E51BA4B" w:rsidR="00696A77" w:rsidRPr="00A4338B" w:rsidRDefault="00696A77" w:rsidP="00696A77">
            <w:pPr>
              <w:pStyle w:val="NormalLeft"/>
              <w:rPr>
                <w:lang w:val="en-GB"/>
              </w:rPr>
            </w:pPr>
            <w:r w:rsidRPr="00A4338B">
              <w:rPr>
                <w:lang w:val="en-GB"/>
              </w:rPr>
              <w:t xml:space="preserve">R0413/C0050  </w:t>
            </w:r>
          </w:p>
        </w:tc>
        <w:tc>
          <w:tcPr>
            <w:tcW w:w="2785" w:type="dxa"/>
            <w:tcBorders>
              <w:top w:val="single" w:sz="2" w:space="0" w:color="auto"/>
              <w:left w:val="single" w:sz="2" w:space="0" w:color="auto"/>
              <w:bottom w:val="single" w:sz="2" w:space="0" w:color="auto"/>
              <w:right w:val="single" w:sz="2" w:space="0" w:color="auto"/>
            </w:tcBorders>
          </w:tcPr>
          <w:p w14:paraId="18D0A81D" w14:textId="094FD07A" w:rsidR="00696A77" w:rsidRPr="00A4338B" w:rsidRDefault="00696A77" w:rsidP="00696A77">
            <w:pPr>
              <w:pStyle w:val="NormalLeft"/>
              <w:rPr>
                <w:lang w:val="en-GB"/>
              </w:rPr>
            </w:pPr>
            <w:r w:rsidRPr="00A4338B">
              <w:rPr>
                <w:lang w:val="en-GB"/>
              </w:rPr>
              <w:t xml:space="preserve">Absolute values after shock – Liabilities (after the loss absorbing capacity of technical provisions) – Spread risk – bonds and loans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17CE27F2" w14:textId="63E49F0F" w:rsidR="00696A77" w:rsidRPr="00A4338B" w:rsidRDefault="00696A77" w:rsidP="00696A77">
            <w:pPr>
              <w:pStyle w:val="NormalLeft"/>
              <w:rPr>
                <w:lang w:val="en-GB"/>
              </w:rPr>
            </w:pPr>
            <w:r w:rsidRPr="00A4338B">
              <w:rPr>
                <w:lang w:val="en-GB"/>
              </w:rPr>
              <w:t>This is the absolute value of the liabilities underlying the spread risk charge for bonds and loans that are qualifying infrastructure investment other than infrastructure corporate, after the shock and after the loss absorbing capacity of technical provisions. This value shall be reported only where the split between R0412, R0413 and R0414 could be derived from the method used for the calculation. When the split is not possible only R0410 shall be filled in.</w:t>
            </w:r>
          </w:p>
          <w:p w14:paraId="5ADF265C" w14:textId="458A40CC" w:rsidR="00696A77" w:rsidRPr="00A4338B" w:rsidRDefault="00696A77" w:rsidP="00696A77">
            <w:pPr>
              <w:pStyle w:val="NormalLeft"/>
              <w:rPr>
                <w:lang w:val="en-GB"/>
              </w:rPr>
            </w:pPr>
            <w:r w:rsidRPr="00A4338B">
              <w:rPr>
                <w:lang w:val="en-GB"/>
              </w:rPr>
              <w:t xml:space="preserve">The amount of TP shall be net of reinsurance and SPV recoverables.  </w:t>
            </w:r>
          </w:p>
        </w:tc>
      </w:tr>
      <w:tr w:rsidR="00696A77" w:rsidRPr="00A4338B" w14:paraId="60CE6C32" w14:textId="77777777" w:rsidTr="009C7767">
        <w:tc>
          <w:tcPr>
            <w:tcW w:w="2229" w:type="dxa"/>
            <w:tcBorders>
              <w:top w:val="single" w:sz="2" w:space="0" w:color="auto"/>
              <w:left w:val="single" w:sz="2" w:space="0" w:color="auto"/>
              <w:bottom w:val="single" w:sz="2" w:space="0" w:color="auto"/>
              <w:right w:val="single" w:sz="2" w:space="0" w:color="auto"/>
            </w:tcBorders>
          </w:tcPr>
          <w:p w14:paraId="5C9A4D98" w14:textId="2DBC6B1A" w:rsidR="00696A77" w:rsidRPr="00A4338B" w:rsidRDefault="00696A77" w:rsidP="00696A77">
            <w:pPr>
              <w:pStyle w:val="NormalLeft"/>
              <w:rPr>
                <w:lang w:val="en-GB"/>
              </w:rPr>
            </w:pPr>
            <w:r w:rsidRPr="00A4338B">
              <w:rPr>
                <w:lang w:val="en-GB"/>
              </w:rPr>
              <w:t xml:space="preserve">R0413/C0060  </w:t>
            </w:r>
          </w:p>
        </w:tc>
        <w:tc>
          <w:tcPr>
            <w:tcW w:w="2785" w:type="dxa"/>
            <w:tcBorders>
              <w:top w:val="single" w:sz="2" w:space="0" w:color="auto"/>
              <w:left w:val="single" w:sz="2" w:space="0" w:color="auto"/>
              <w:bottom w:val="single" w:sz="2" w:space="0" w:color="auto"/>
              <w:right w:val="single" w:sz="2" w:space="0" w:color="auto"/>
            </w:tcBorders>
          </w:tcPr>
          <w:p w14:paraId="269FA24D" w14:textId="30E7BEAA" w:rsidR="00696A77" w:rsidRPr="00A4338B" w:rsidRDefault="00696A77" w:rsidP="00696A77">
            <w:pPr>
              <w:pStyle w:val="NormalLeft"/>
              <w:rPr>
                <w:lang w:val="en-GB"/>
              </w:rPr>
            </w:pPr>
            <w:r w:rsidRPr="00A4338B">
              <w:rPr>
                <w:lang w:val="en-GB"/>
              </w:rPr>
              <w:t xml:space="preserve">Absolute value after shock – Net solvency capital requirement – Spread risk – bonds and loans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552234E5" w14:textId="6AE18E41" w:rsidR="00696A77" w:rsidRPr="00A4338B" w:rsidRDefault="00696A77" w:rsidP="00696A77">
            <w:pPr>
              <w:pStyle w:val="NormalLeft"/>
              <w:rPr>
                <w:lang w:val="en-GB"/>
              </w:rPr>
            </w:pPr>
            <w:r w:rsidRPr="00A4338B">
              <w:rPr>
                <w:lang w:val="en-GB"/>
              </w:rPr>
              <w:t>This is the net capital charge for spread risk on bonds and loans that are qualifying infrastructure investment other than infrastructure corporate, after adjustment for the loss absorbing capacity of technical provisions. This value shall be reported only where the split between R0412, R0413 and R0414 could be derived from the method used for the calculation. When the split is not possible only R0410 shall be filled in.</w:t>
            </w:r>
          </w:p>
          <w:p w14:paraId="1C5415A0" w14:textId="0A5B47E3" w:rsidR="00696A77" w:rsidRPr="00A4338B" w:rsidRDefault="00696A77" w:rsidP="00696A77">
            <w:pPr>
              <w:pStyle w:val="NormalLeft"/>
              <w:rPr>
                <w:lang w:val="en-GB"/>
              </w:rPr>
            </w:pPr>
            <w:r w:rsidRPr="00A4338B">
              <w:rPr>
                <w:lang w:val="en-GB"/>
              </w:rPr>
              <w:t>If R001</w:t>
            </w:r>
            <w:ins w:id="2612" w:author="Author">
              <w:r w:rsidRPr="00A4338B">
                <w:rPr>
                  <w:lang w:val="en-GB"/>
                </w:rPr>
                <w:t>2</w:t>
              </w:r>
            </w:ins>
            <w:del w:id="2613" w:author="Author">
              <w:r w:rsidRPr="00A4338B" w:rsidDel="002E1296">
                <w:rPr>
                  <w:lang w:val="en-GB"/>
                </w:rPr>
                <w:delText>0</w:delText>
              </w:r>
            </w:del>
            <w:r w:rsidRPr="00A4338B">
              <w:rPr>
                <w:lang w:val="en-GB"/>
              </w:rPr>
              <w:t>/C0010 = 1</w:t>
            </w:r>
            <w:ins w:id="2614" w:author="Author">
              <w:r w:rsidRPr="00A4338B">
                <w:rPr>
                  <w:lang w:val="en-GB"/>
                </w:rPr>
                <w:t xml:space="preserve"> and/or 2</w:t>
              </w:r>
            </w:ins>
            <w:r w:rsidRPr="00A4338B">
              <w:rPr>
                <w:lang w:val="en-GB"/>
              </w:rPr>
              <w:t xml:space="preserve">, this item shall not be reported.  </w:t>
            </w:r>
          </w:p>
        </w:tc>
      </w:tr>
      <w:tr w:rsidR="00696A77" w:rsidRPr="00A4338B" w14:paraId="3A8BED91" w14:textId="77777777" w:rsidTr="009C7767">
        <w:tc>
          <w:tcPr>
            <w:tcW w:w="2229" w:type="dxa"/>
            <w:tcBorders>
              <w:top w:val="single" w:sz="2" w:space="0" w:color="auto"/>
              <w:left w:val="single" w:sz="2" w:space="0" w:color="auto"/>
              <w:bottom w:val="single" w:sz="2" w:space="0" w:color="auto"/>
              <w:right w:val="single" w:sz="2" w:space="0" w:color="auto"/>
            </w:tcBorders>
          </w:tcPr>
          <w:p w14:paraId="6A19A888" w14:textId="22CB3D96" w:rsidR="00696A77" w:rsidRPr="00A4338B" w:rsidRDefault="00696A77" w:rsidP="00696A77">
            <w:pPr>
              <w:pStyle w:val="NormalLeft"/>
              <w:rPr>
                <w:lang w:val="en-GB"/>
              </w:rPr>
            </w:pPr>
            <w:r w:rsidRPr="00A4338B">
              <w:rPr>
                <w:lang w:val="en-GB"/>
              </w:rPr>
              <w:t xml:space="preserve">R0413/C0070  </w:t>
            </w:r>
          </w:p>
        </w:tc>
        <w:tc>
          <w:tcPr>
            <w:tcW w:w="2785" w:type="dxa"/>
            <w:tcBorders>
              <w:top w:val="single" w:sz="2" w:space="0" w:color="auto"/>
              <w:left w:val="single" w:sz="2" w:space="0" w:color="auto"/>
              <w:bottom w:val="single" w:sz="2" w:space="0" w:color="auto"/>
              <w:right w:val="single" w:sz="2" w:space="0" w:color="auto"/>
            </w:tcBorders>
          </w:tcPr>
          <w:p w14:paraId="75635899" w14:textId="3A52823E" w:rsidR="00696A77" w:rsidRPr="00A4338B" w:rsidRDefault="00696A77" w:rsidP="00696A77">
            <w:pPr>
              <w:pStyle w:val="NormalLeft"/>
              <w:rPr>
                <w:lang w:val="en-GB"/>
              </w:rPr>
            </w:pPr>
            <w:r w:rsidRPr="00A4338B">
              <w:rPr>
                <w:lang w:val="en-GB"/>
              </w:rPr>
              <w:t xml:space="preserve">Absolute values after shock – Liabilities (before the loss absorbing capacity of technical provisions) – Spread risk </w:t>
            </w:r>
            <w:r w:rsidRPr="00A4338B">
              <w:rPr>
                <w:lang w:val="en-GB"/>
              </w:rPr>
              <w:lastRenderedPageBreak/>
              <w:t xml:space="preserve">– bonds and loans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7F4AD4B2" w14:textId="4AE48175" w:rsidR="00696A77" w:rsidRPr="00A4338B" w:rsidRDefault="00696A77" w:rsidP="00696A77">
            <w:pPr>
              <w:pStyle w:val="NormalLeft"/>
              <w:rPr>
                <w:lang w:val="en-GB"/>
              </w:rPr>
            </w:pPr>
            <w:r w:rsidRPr="00A4338B">
              <w:rPr>
                <w:lang w:val="en-GB"/>
              </w:rPr>
              <w:lastRenderedPageBreak/>
              <w:t xml:space="preserve">This is the absolute value of the liabilities sensitive to the spread risk on bonds and loans that are qualifying infrastructure investment other than infrastructure corporate, after the shock but before the </w:t>
            </w:r>
            <w:r w:rsidRPr="00A4338B">
              <w:rPr>
                <w:lang w:val="en-GB"/>
              </w:rPr>
              <w:lastRenderedPageBreak/>
              <w:t>loss absorbing capacity of technical provisions. This value shall be reported only where the split between R0412, R0413 and R0414 could be derived from the method used for the calculation. When the split is not possible only R0410 shall be filled in.</w:t>
            </w:r>
          </w:p>
          <w:p w14:paraId="74CEBF40" w14:textId="0364BE48" w:rsidR="00696A77" w:rsidRPr="00A4338B" w:rsidRDefault="00696A77" w:rsidP="00696A77">
            <w:pPr>
              <w:pStyle w:val="NormalLeft"/>
              <w:rPr>
                <w:lang w:val="en-GB"/>
              </w:rPr>
            </w:pPr>
            <w:r w:rsidRPr="00A4338B">
              <w:rPr>
                <w:lang w:val="en-GB"/>
              </w:rPr>
              <w:t xml:space="preserve">The amount of TP shall be net of reinsurance and SPV recoverables.  </w:t>
            </w:r>
          </w:p>
        </w:tc>
      </w:tr>
      <w:tr w:rsidR="00696A77" w:rsidRPr="00A4338B" w14:paraId="6DA3E5DB" w14:textId="77777777" w:rsidTr="009C7767">
        <w:tc>
          <w:tcPr>
            <w:tcW w:w="2229" w:type="dxa"/>
            <w:tcBorders>
              <w:top w:val="single" w:sz="2" w:space="0" w:color="auto"/>
              <w:left w:val="single" w:sz="2" w:space="0" w:color="auto"/>
              <w:bottom w:val="single" w:sz="2" w:space="0" w:color="auto"/>
              <w:right w:val="single" w:sz="2" w:space="0" w:color="auto"/>
            </w:tcBorders>
          </w:tcPr>
          <w:p w14:paraId="25259C22" w14:textId="0AF8A265" w:rsidR="00696A77" w:rsidRPr="00A4338B" w:rsidRDefault="00696A77" w:rsidP="00696A77">
            <w:pPr>
              <w:pStyle w:val="NormalLeft"/>
              <w:rPr>
                <w:lang w:val="en-GB"/>
              </w:rPr>
            </w:pPr>
            <w:r w:rsidRPr="00A4338B">
              <w:rPr>
                <w:lang w:val="en-GB"/>
              </w:rPr>
              <w:lastRenderedPageBreak/>
              <w:t xml:space="preserve">R0413/C0080  </w:t>
            </w:r>
          </w:p>
        </w:tc>
        <w:tc>
          <w:tcPr>
            <w:tcW w:w="2785" w:type="dxa"/>
            <w:tcBorders>
              <w:top w:val="single" w:sz="2" w:space="0" w:color="auto"/>
              <w:left w:val="single" w:sz="2" w:space="0" w:color="auto"/>
              <w:bottom w:val="single" w:sz="2" w:space="0" w:color="auto"/>
              <w:right w:val="single" w:sz="2" w:space="0" w:color="auto"/>
            </w:tcBorders>
          </w:tcPr>
          <w:p w14:paraId="2EE390A1" w14:textId="4FDD99DE" w:rsidR="00696A77" w:rsidRPr="00A4338B" w:rsidRDefault="00696A77" w:rsidP="00696A77">
            <w:pPr>
              <w:pStyle w:val="NormalLeft"/>
              <w:rPr>
                <w:lang w:val="en-GB"/>
              </w:rPr>
            </w:pPr>
            <w:r w:rsidRPr="00A4338B">
              <w:rPr>
                <w:lang w:val="en-GB"/>
              </w:rPr>
              <w:t xml:space="preserve">Absolute value after shock – Gross solvency capital requirement – Spread risk – bonds and loans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6B3046E1" w14:textId="46538526" w:rsidR="00696A77" w:rsidRPr="00A4338B" w:rsidRDefault="00696A77" w:rsidP="00696A77">
            <w:pPr>
              <w:pStyle w:val="NormalLeft"/>
              <w:rPr>
                <w:lang w:val="en-GB"/>
              </w:rPr>
            </w:pPr>
            <w:r w:rsidRPr="00A4338B">
              <w:rPr>
                <w:lang w:val="en-GB"/>
              </w:rPr>
              <w:t>This is the gross capital charge for spread risk on bonds and loans that are qualifying infrastructure investment other than infrastructure corporate, i.e. before the loss absorbing capacity of technical provisions. This value shall be reported only where the split between R0412, R0413 and R0414 could be derived from the method used for the calculation. When the split is not possible only R0410 shall be filled in.</w:t>
            </w:r>
          </w:p>
          <w:p w14:paraId="361C1023" w14:textId="2A7E3211" w:rsidR="00696A77" w:rsidRPr="00A4338B" w:rsidRDefault="00696A77" w:rsidP="00696A77">
            <w:pPr>
              <w:pStyle w:val="NormalLeft"/>
              <w:rPr>
                <w:lang w:val="en-GB"/>
              </w:rPr>
            </w:pPr>
            <w:r w:rsidRPr="00A4338B">
              <w:rPr>
                <w:lang w:val="en-GB"/>
              </w:rPr>
              <w:t>If R001</w:t>
            </w:r>
            <w:del w:id="2615" w:author="Author">
              <w:r w:rsidRPr="00A4338B" w:rsidDel="002E1296">
                <w:rPr>
                  <w:lang w:val="en-GB"/>
                </w:rPr>
                <w:delText>0</w:delText>
              </w:r>
            </w:del>
            <w:ins w:id="2616" w:author="Author">
              <w:r w:rsidRPr="00A4338B">
                <w:rPr>
                  <w:lang w:val="en-GB"/>
                </w:rPr>
                <w:t>2</w:t>
              </w:r>
            </w:ins>
            <w:r w:rsidRPr="00A4338B">
              <w:rPr>
                <w:lang w:val="en-GB"/>
              </w:rPr>
              <w:t>/C0010 = 1</w:t>
            </w:r>
            <w:ins w:id="2617" w:author="Author">
              <w:r w:rsidRPr="00A4338B">
                <w:rPr>
                  <w:lang w:val="en-GB"/>
                </w:rPr>
                <w:t xml:space="preserve"> and/or 2</w:t>
              </w:r>
            </w:ins>
            <w:r w:rsidRPr="00A4338B">
              <w:rPr>
                <w:lang w:val="en-GB"/>
              </w:rPr>
              <w:t xml:space="preserve">, this item shall not be reported.  </w:t>
            </w:r>
          </w:p>
        </w:tc>
      </w:tr>
      <w:tr w:rsidR="00696A77" w:rsidRPr="00A4338B" w14:paraId="339DC03E" w14:textId="77777777" w:rsidTr="009C7767">
        <w:tc>
          <w:tcPr>
            <w:tcW w:w="2229" w:type="dxa"/>
            <w:tcBorders>
              <w:top w:val="single" w:sz="2" w:space="0" w:color="auto"/>
              <w:left w:val="single" w:sz="2" w:space="0" w:color="auto"/>
              <w:bottom w:val="single" w:sz="2" w:space="0" w:color="auto"/>
              <w:right w:val="single" w:sz="2" w:space="0" w:color="auto"/>
            </w:tcBorders>
          </w:tcPr>
          <w:p w14:paraId="43B5E5EA" w14:textId="5A917A9F" w:rsidR="00696A77" w:rsidRPr="00A4338B" w:rsidRDefault="00696A77" w:rsidP="00696A77">
            <w:pPr>
              <w:pStyle w:val="NormalLeft"/>
              <w:rPr>
                <w:lang w:val="en-GB"/>
              </w:rPr>
            </w:pPr>
            <w:r w:rsidRPr="00A4338B">
              <w:rPr>
                <w:lang w:val="en-GB"/>
              </w:rPr>
              <w:t xml:space="preserve">R0414/C0020  </w:t>
            </w:r>
          </w:p>
        </w:tc>
        <w:tc>
          <w:tcPr>
            <w:tcW w:w="2785" w:type="dxa"/>
            <w:tcBorders>
              <w:top w:val="single" w:sz="2" w:space="0" w:color="auto"/>
              <w:left w:val="single" w:sz="2" w:space="0" w:color="auto"/>
              <w:bottom w:val="single" w:sz="2" w:space="0" w:color="auto"/>
              <w:right w:val="single" w:sz="2" w:space="0" w:color="auto"/>
            </w:tcBorders>
          </w:tcPr>
          <w:p w14:paraId="34421674" w14:textId="07B79FE8" w:rsidR="00696A77" w:rsidRPr="00A4338B" w:rsidRDefault="00696A77" w:rsidP="00696A77">
            <w:pPr>
              <w:pStyle w:val="NormalLeft"/>
              <w:rPr>
                <w:lang w:val="en-GB"/>
              </w:rPr>
            </w:pPr>
            <w:r w:rsidRPr="00A4338B">
              <w:rPr>
                <w:lang w:val="en-GB"/>
              </w:rPr>
              <w:t xml:space="preserve">Initial absolute values before shock – Assets – Spread risk – bonds and loans (qualifying infrastructure corporate investment)  </w:t>
            </w:r>
          </w:p>
        </w:tc>
        <w:tc>
          <w:tcPr>
            <w:tcW w:w="4272" w:type="dxa"/>
            <w:tcBorders>
              <w:top w:val="single" w:sz="2" w:space="0" w:color="auto"/>
              <w:left w:val="single" w:sz="2" w:space="0" w:color="auto"/>
              <w:bottom w:val="single" w:sz="2" w:space="0" w:color="auto"/>
              <w:right w:val="single" w:sz="2" w:space="0" w:color="auto"/>
            </w:tcBorders>
          </w:tcPr>
          <w:p w14:paraId="66642ED0" w14:textId="4FF7E465" w:rsidR="00696A77" w:rsidRPr="00A4338B" w:rsidRDefault="00696A77" w:rsidP="00696A77">
            <w:pPr>
              <w:pStyle w:val="NormalLeft"/>
              <w:rPr>
                <w:lang w:val="en-GB"/>
              </w:rPr>
            </w:pPr>
            <w:r w:rsidRPr="00A4338B">
              <w:rPr>
                <w:lang w:val="en-GB"/>
              </w:rPr>
              <w:t>This is the initial absolute value of the assets sensitive to the spread risk on bonds and loans that are qualifying infrastructure corporate investment.</w:t>
            </w:r>
          </w:p>
          <w:p w14:paraId="2C64D720" w14:textId="33474391" w:rsidR="00696A77" w:rsidRPr="00A4338B" w:rsidRDefault="00696A77" w:rsidP="00696A77">
            <w:pPr>
              <w:pStyle w:val="NormalLeft"/>
              <w:rPr>
                <w:lang w:val="en-GB"/>
              </w:rPr>
            </w:pPr>
            <w:r w:rsidRPr="00A4338B">
              <w:rPr>
                <w:lang w:val="en-GB"/>
              </w:rPr>
              <w:t xml:space="preserve">Recoverables from reinsurance and SPVs shall not be included in this cell.  </w:t>
            </w:r>
          </w:p>
        </w:tc>
      </w:tr>
      <w:tr w:rsidR="00696A77" w:rsidRPr="00A4338B" w14:paraId="2E709E53" w14:textId="77777777" w:rsidTr="009C7767">
        <w:tc>
          <w:tcPr>
            <w:tcW w:w="2229" w:type="dxa"/>
            <w:tcBorders>
              <w:top w:val="single" w:sz="2" w:space="0" w:color="auto"/>
              <w:left w:val="single" w:sz="2" w:space="0" w:color="auto"/>
              <w:bottom w:val="single" w:sz="2" w:space="0" w:color="auto"/>
              <w:right w:val="single" w:sz="2" w:space="0" w:color="auto"/>
            </w:tcBorders>
          </w:tcPr>
          <w:p w14:paraId="45E4C74A" w14:textId="5DA9D141" w:rsidR="00696A77" w:rsidRPr="00A4338B" w:rsidRDefault="00696A77" w:rsidP="00696A77">
            <w:pPr>
              <w:pStyle w:val="NormalLeft"/>
              <w:rPr>
                <w:lang w:val="en-GB"/>
              </w:rPr>
            </w:pPr>
            <w:r w:rsidRPr="00A4338B">
              <w:rPr>
                <w:lang w:val="en-GB"/>
              </w:rPr>
              <w:t xml:space="preserve">R0414/C0030  </w:t>
            </w:r>
          </w:p>
        </w:tc>
        <w:tc>
          <w:tcPr>
            <w:tcW w:w="2785" w:type="dxa"/>
            <w:tcBorders>
              <w:top w:val="single" w:sz="2" w:space="0" w:color="auto"/>
              <w:left w:val="single" w:sz="2" w:space="0" w:color="auto"/>
              <w:bottom w:val="single" w:sz="2" w:space="0" w:color="auto"/>
              <w:right w:val="single" w:sz="2" w:space="0" w:color="auto"/>
            </w:tcBorders>
          </w:tcPr>
          <w:p w14:paraId="74BE47A2" w14:textId="43F1EE14" w:rsidR="00696A77" w:rsidRPr="00A4338B" w:rsidRDefault="00696A77" w:rsidP="00696A77">
            <w:pPr>
              <w:pStyle w:val="NormalLeft"/>
              <w:rPr>
                <w:lang w:val="en-GB"/>
              </w:rPr>
            </w:pPr>
            <w:r w:rsidRPr="00A4338B">
              <w:rPr>
                <w:lang w:val="en-GB"/>
              </w:rPr>
              <w:t xml:space="preserve">Initial absolute values before shock – Liabilities – Spread risk – bonds and loans (qualifying infrastructure corporate investment)  </w:t>
            </w:r>
          </w:p>
        </w:tc>
        <w:tc>
          <w:tcPr>
            <w:tcW w:w="4272" w:type="dxa"/>
            <w:tcBorders>
              <w:top w:val="single" w:sz="2" w:space="0" w:color="auto"/>
              <w:left w:val="single" w:sz="2" w:space="0" w:color="auto"/>
              <w:bottom w:val="single" w:sz="2" w:space="0" w:color="auto"/>
              <w:right w:val="single" w:sz="2" w:space="0" w:color="auto"/>
            </w:tcBorders>
          </w:tcPr>
          <w:p w14:paraId="42CF0551" w14:textId="052A6F0B" w:rsidR="00696A77" w:rsidRPr="00A4338B" w:rsidRDefault="00696A77" w:rsidP="00696A77">
            <w:pPr>
              <w:pStyle w:val="NormalLeft"/>
              <w:rPr>
                <w:lang w:val="en-GB"/>
              </w:rPr>
            </w:pPr>
            <w:r w:rsidRPr="00A4338B">
              <w:rPr>
                <w:lang w:val="en-GB"/>
              </w:rPr>
              <w:t>This is the initial absolute value of the liabilities sensitive to the spread risk on bonds and loans that are qualifying infrastructure corporate investment. This value shall be reported only where the split between R0412, R0413 and R0414 could be derived from the method used for the calculation. When the split is not possible only R0410 shall be filled in.</w:t>
            </w:r>
          </w:p>
          <w:p w14:paraId="1B0BCAD2" w14:textId="61C2B1C3" w:rsidR="00696A77" w:rsidRPr="00A4338B" w:rsidRDefault="00696A77" w:rsidP="00696A77">
            <w:pPr>
              <w:pStyle w:val="NormalLeft"/>
              <w:rPr>
                <w:lang w:val="en-GB"/>
              </w:rPr>
            </w:pPr>
            <w:r w:rsidRPr="00A4338B">
              <w:rPr>
                <w:lang w:val="en-GB"/>
              </w:rPr>
              <w:t xml:space="preserve">The amount of TP shall be net of reinsurance and SPV recoverables.  </w:t>
            </w:r>
          </w:p>
        </w:tc>
      </w:tr>
      <w:tr w:rsidR="00696A77" w:rsidRPr="00A4338B" w14:paraId="232AE5C9" w14:textId="77777777" w:rsidTr="009C7767">
        <w:tc>
          <w:tcPr>
            <w:tcW w:w="2229" w:type="dxa"/>
            <w:tcBorders>
              <w:top w:val="single" w:sz="2" w:space="0" w:color="auto"/>
              <w:left w:val="single" w:sz="2" w:space="0" w:color="auto"/>
              <w:bottom w:val="single" w:sz="2" w:space="0" w:color="auto"/>
              <w:right w:val="single" w:sz="2" w:space="0" w:color="auto"/>
            </w:tcBorders>
          </w:tcPr>
          <w:p w14:paraId="3176AD4C" w14:textId="075EA0D0" w:rsidR="00696A77" w:rsidRPr="00A4338B" w:rsidRDefault="00696A77" w:rsidP="00696A77">
            <w:pPr>
              <w:pStyle w:val="NormalLeft"/>
              <w:rPr>
                <w:lang w:val="en-GB"/>
              </w:rPr>
            </w:pPr>
            <w:r w:rsidRPr="00A4338B">
              <w:rPr>
                <w:lang w:val="en-GB"/>
              </w:rPr>
              <w:t xml:space="preserve">R0414/C0040  </w:t>
            </w:r>
          </w:p>
        </w:tc>
        <w:tc>
          <w:tcPr>
            <w:tcW w:w="2785" w:type="dxa"/>
            <w:tcBorders>
              <w:top w:val="single" w:sz="2" w:space="0" w:color="auto"/>
              <w:left w:val="single" w:sz="2" w:space="0" w:color="auto"/>
              <w:bottom w:val="single" w:sz="2" w:space="0" w:color="auto"/>
              <w:right w:val="single" w:sz="2" w:space="0" w:color="auto"/>
            </w:tcBorders>
          </w:tcPr>
          <w:p w14:paraId="30E2F99A" w14:textId="134BE5FC" w:rsidR="00696A77" w:rsidRPr="00A4338B" w:rsidRDefault="00696A77" w:rsidP="00696A77">
            <w:pPr>
              <w:pStyle w:val="NormalLeft"/>
              <w:rPr>
                <w:lang w:val="en-GB"/>
              </w:rPr>
            </w:pPr>
            <w:r w:rsidRPr="00A4338B">
              <w:rPr>
                <w:lang w:val="en-GB"/>
              </w:rPr>
              <w:t xml:space="preserve">Absolute values after shock – Assets – Spread risk – bonds and loans </w:t>
            </w:r>
            <w:r w:rsidRPr="00A4338B">
              <w:rPr>
                <w:lang w:val="en-GB"/>
              </w:rPr>
              <w:lastRenderedPageBreak/>
              <w:t xml:space="preserve">(qualifying infrastructure corporate investment)  </w:t>
            </w:r>
          </w:p>
        </w:tc>
        <w:tc>
          <w:tcPr>
            <w:tcW w:w="4272" w:type="dxa"/>
            <w:tcBorders>
              <w:top w:val="single" w:sz="2" w:space="0" w:color="auto"/>
              <w:left w:val="single" w:sz="2" w:space="0" w:color="auto"/>
              <w:bottom w:val="single" w:sz="2" w:space="0" w:color="auto"/>
              <w:right w:val="single" w:sz="2" w:space="0" w:color="auto"/>
            </w:tcBorders>
          </w:tcPr>
          <w:p w14:paraId="0E8E5D3E" w14:textId="44207E64" w:rsidR="00696A77" w:rsidRPr="00A4338B" w:rsidRDefault="00696A77" w:rsidP="00696A77">
            <w:pPr>
              <w:pStyle w:val="NormalLeft"/>
              <w:rPr>
                <w:lang w:val="en-GB"/>
              </w:rPr>
            </w:pPr>
            <w:r w:rsidRPr="00A4338B">
              <w:rPr>
                <w:lang w:val="en-GB"/>
              </w:rPr>
              <w:lastRenderedPageBreak/>
              <w:t xml:space="preserve">This is the absolute value of the assets sensitive to the spread risk on bonds and </w:t>
            </w:r>
            <w:r w:rsidRPr="00A4338B">
              <w:rPr>
                <w:lang w:val="en-GB"/>
              </w:rPr>
              <w:lastRenderedPageBreak/>
              <w:t>loans that are qualifying infrastructure corporate investment, after the shock.</w:t>
            </w:r>
          </w:p>
          <w:p w14:paraId="069BD444" w14:textId="786E8CE7" w:rsidR="00696A77" w:rsidRPr="00A4338B" w:rsidRDefault="00696A77" w:rsidP="00696A77">
            <w:pPr>
              <w:pStyle w:val="NormalLeft"/>
              <w:rPr>
                <w:lang w:val="en-GB"/>
              </w:rPr>
            </w:pPr>
            <w:r w:rsidRPr="00A4338B">
              <w:rPr>
                <w:lang w:val="en-GB"/>
              </w:rPr>
              <w:t xml:space="preserve">Recoverables from reinsurance and SPVs shall not be included in this cell.  </w:t>
            </w:r>
          </w:p>
        </w:tc>
      </w:tr>
      <w:tr w:rsidR="00696A77" w:rsidRPr="00A4338B" w14:paraId="5F125295" w14:textId="77777777" w:rsidTr="009C7767">
        <w:tc>
          <w:tcPr>
            <w:tcW w:w="2229" w:type="dxa"/>
            <w:tcBorders>
              <w:top w:val="single" w:sz="2" w:space="0" w:color="auto"/>
              <w:left w:val="single" w:sz="2" w:space="0" w:color="auto"/>
              <w:bottom w:val="single" w:sz="2" w:space="0" w:color="auto"/>
              <w:right w:val="single" w:sz="2" w:space="0" w:color="auto"/>
            </w:tcBorders>
          </w:tcPr>
          <w:p w14:paraId="3FBE0286" w14:textId="6F605606" w:rsidR="00696A77" w:rsidRPr="00A4338B" w:rsidRDefault="00696A77" w:rsidP="00696A77">
            <w:pPr>
              <w:pStyle w:val="NormalLeft"/>
              <w:rPr>
                <w:lang w:val="en-GB"/>
              </w:rPr>
            </w:pPr>
            <w:r w:rsidRPr="00A4338B">
              <w:rPr>
                <w:lang w:val="en-GB"/>
              </w:rPr>
              <w:lastRenderedPageBreak/>
              <w:t xml:space="preserve">R0414/C0050  </w:t>
            </w:r>
          </w:p>
        </w:tc>
        <w:tc>
          <w:tcPr>
            <w:tcW w:w="2785" w:type="dxa"/>
            <w:tcBorders>
              <w:top w:val="single" w:sz="2" w:space="0" w:color="auto"/>
              <w:left w:val="single" w:sz="2" w:space="0" w:color="auto"/>
              <w:bottom w:val="single" w:sz="2" w:space="0" w:color="auto"/>
              <w:right w:val="single" w:sz="2" w:space="0" w:color="auto"/>
            </w:tcBorders>
          </w:tcPr>
          <w:p w14:paraId="7773927D" w14:textId="6839473B" w:rsidR="00696A77" w:rsidRPr="00A4338B" w:rsidRDefault="00696A77" w:rsidP="00696A77">
            <w:pPr>
              <w:pStyle w:val="NormalLeft"/>
              <w:rPr>
                <w:lang w:val="en-GB"/>
              </w:rPr>
            </w:pPr>
            <w:r w:rsidRPr="00A4338B">
              <w:rPr>
                <w:lang w:val="en-GB"/>
              </w:rPr>
              <w:t xml:space="preserve">Absolute values after shock – Liabilities (after the loss absorbing capacity of technical provisions) – Spread risk – bonds and loans (qualifying infrastructure corporate investment) </w:t>
            </w:r>
          </w:p>
        </w:tc>
        <w:tc>
          <w:tcPr>
            <w:tcW w:w="4272" w:type="dxa"/>
            <w:tcBorders>
              <w:top w:val="single" w:sz="2" w:space="0" w:color="auto"/>
              <w:left w:val="single" w:sz="2" w:space="0" w:color="auto"/>
              <w:bottom w:val="single" w:sz="2" w:space="0" w:color="auto"/>
              <w:right w:val="single" w:sz="2" w:space="0" w:color="auto"/>
            </w:tcBorders>
          </w:tcPr>
          <w:p w14:paraId="27C7AE03" w14:textId="22414C22" w:rsidR="00696A77" w:rsidRPr="00A4338B" w:rsidRDefault="00696A77" w:rsidP="00696A77">
            <w:pPr>
              <w:pStyle w:val="NormalLeft"/>
              <w:rPr>
                <w:lang w:val="en-GB"/>
              </w:rPr>
            </w:pPr>
            <w:r w:rsidRPr="00A4338B">
              <w:rPr>
                <w:lang w:val="en-GB"/>
              </w:rPr>
              <w:t>This is the absolute value of the liabilities underlying the spread risk charge for bonds and loans that are qualifying infrastructure corporate investment, after the shock and after the loss absorbing capacity of technical provisions. This value shall be reported only where the split between R0412, R0413 and R0414 could be derived from the method used for the calculation. When the split is not possible only R0410 shall be filled in.</w:t>
            </w:r>
          </w:p>
          <w:p w14:paraId="326B7272" w14:textId="2BCE3E85" w:rsidR="00696A77" w:rsidRPr="00A4338B" w:rsidRDefault="00696A77" w:rsidP="00696A77">
            <w:pPr>
              <w:pStyle w:val="NormalLeft"/>
              <w:rPr>
                <w:lang w:val="en-GB"/>
              </w:rPr>
            </w:pPr>
            <w:r w:rsidRPr="00A4338B">
              <w:rPr>
                <w:lang w:val="en-GB"/>
              </w:rPr>
              <w:t xml:space="preserve">The amount of TP shall be net of reinsurance and SPV recoverables.  </w:t>
            </w:r>
          </w:p>
        </w:tc>
      </w:tr>
      <w:tr w:rsidR="00696A77" w:rsidRPr="00A4338B" w14:paraId="5A850FA8" w14:textId="77777777" w:rsidTr="009C7767">
        <w:tc>
          <w:tcPr>
            <w:tcW w:w="2229" w:type="dxa"/>
            <w:tcBorders>
              <w:top w:val="single" w:sz="2" w:space="0" w:color="auto"/>
              <w:left w:val="single" w:sz="2" w:space="0" w:color="auto"/>
              <w:bottom w:val="single" w:sz="2" w:space="0" w:color="auto"/>
              <w:right w:val="single" w:sz="2" w:space="0" w:color="auto"/>
            </w:tcBorders>
          </w:tcPr>
          <w:p w14:paraId="5CF70FCB" w14:textId="6E1340A0" w:rsidR="00696A77" w:rsidRPr="00A4338B" w:rsidRDefault="00696A77" w:rsidP="00696A77">
            <w:pPr>
              <w:pStyle w:val="NormalLeft"/>
              <w:rPr>
                <w:lang w:val="en-GB"/>
              </w:rPr>
            </w:pPr>
            <w:r w:rsidRPr="00A4338B">
              <w:rPr>
                <w:lang w:val="en-GB"/>
              </w:rPr>
              <w:t xml:space="preserve">R0414/C0060  </w:t>
            </w:r>
          </w:p>
        </w:tc>
        <w:tc>
          <w:tcPr>
            <w:tcW w:w="2785" w:type="dxa"/>
            <w:tcBorders>
              <w:top w:val="single" w:sz="2" w:space="0" w:color="auto"/>
              <w:left w:val="single" w:sz="2" w:space="0" w:color="auto"/>
              <w:bottom w:val="single" w:sz="2" w:space="0" w:color="auto"/>
              <w:right w:val="single" w:sz="2" w:space="0" w:color="auto"/>
            </w:tcBorders>
          </w:tcPr>
          <w:p w14:paraId="0D25CDA5" w14:textId="275CBD13" w:rsidR="00696A77" w:rsidRPr="00A4338B" w:rsidRDefault="00696A77" w:rsidP="00696A77">
            <w:pPr>
              <w:pStyle w:val="NormalLeft"/>
              <w:rPr>
                <w:lang w:val="en-GB"/>
              </w:rPr>
            </w:pPr>
            <w:r w:rsidRPr="00A4338B">
              <w:rPr>
                <w:lang w:val="en-GB"/>
              </w:rPr>
              <w:t xml:space="preserve">Absolute value after shock – Net solvency capital requirement – Spread risk – bonds and loans (qualifying infrastructure corporate investment)  </w:t>
            </w:r>
          </w:p>
        </w:tc>
        <w:tc>
          <w:tcPr>
            <w:tcW w:w="4272" w:type="dxa"/>
            <w:tcBorders>
              <w:top w:val="single" w:sz="2" w:space="0" w:color="auto"/>
              <w:left w:val="single" w:sz="2" w:space="0" w:color="auto"/>
              <w:bottom w:val="single" w:sz="2" w:space="0" w:color="auto"/>
              <w:right w:val="single" w:sz="2" w:space="0" w:color="auto"/>
            </w:tcBorders>
          </w:tcPr>
          <w:p w14:paraId="7E4EDFD2" w14:textId="3C98F091" w:rsidR="00696A77" w:rsidRPr="00A4338B" w:rsidRDefault="00696A77" w:rsidP="00696A77">
            <w:pPr>
              <w:pStyle w:val="NormalLeft"/>
              <w:rPr>
                <w:lang w:val="en-GB"/>
              </w:rPr>
            </w:pPr>
            <w:r w:rsidRPr="00A4338B">
              <w:rPr>
                <w:lang w:val="en-GB"/>
              </w:rPr>
              <w:t>This is the net capital charge for spread risk on bonds and loans that are qualifying infrastructure corporate investment, after adjustment for the loss absorbing capacity of technical provisions. This value shall be reported only where the split between R0412, R0413 and R0414 could be derived from the method used for the calculation. When the split is not possible only R0410 shall be filled in.</w:t>
            </w:r>
          </w:p>
          <w:p w14:paraId="32ED73ED" w14:textId="5FFE5F3F" w:rsidR="00696A77" w:rsidRPr="00A4338B" w:rsidRDefault="00696A77" w:rsidP="00696A77">
            <w:pPr>
              <w:pStyle w:val="NormalLeft"/>
              <w:rPr>
                <w:lang w:val="en-GB"/>
              </w:rPr>
            </w:pPr>
            <w:r w:rsidRPr="00A4338B">
              <w:rPr>
                <w:lang w:val="en-GB"/>
              </w:rPr>
              <w:t>If R001</w:t>
            </w:r>
            <w:ins w:id="2618" w:author="Author">
              <w:r w:rsidRPr="00A4338B">
                <w:rPr>
                  <w:lang w:val="en-GB"/>
                </w:rPr>
                <w:t>2</w:t>
              </w:r>
            </w:ins>
            <w:del w:id="2619" w:author="Author">
              <w:r w:rsidRPr="00A4338B" w:rsidDel="002E1296">
                <w:rPr>
                  <w:lang w:val="en-GB"/>
                </w:rPr>
                <w:delText>0</w:delText>
              </w:r>
            </w:del>
            <w:r w:rsidRPr="00A4338B">
              <w:rPr>
                <w:lang w:val="en-GB"/>
              </w:rPr>
              <w:t>/C0010 = 1</w:t>
            </w:r>
            <w:ins w:id="2620" w:author="Author">
              <w:r w:rsidRPr="00A4338B">
                <w:rPr>
                  <w:lang w:val="en-GB"/>
                </w:rPr>
                <w:t xml:space="preserve"> and/or 2</w:t>
              </w:r>
            </w:ins>
            <w:r w:rsidRPr="00A4338B">
              <w:rPr>
                <w:lang w:val="en-GB"/>
              </w:rPr>
              <w:t xml:space="preserve">, this item shall not be reported.  </w:t>
            </w:r>
          </w:p>
        </w:tc>
      </w:tr>
      <w:tr w:rsidR="00696A77" w:rsidRPr="00A4338B" w14:paraId="168177D2" w14:textId="77777777" w:rsidTr="009C7767">
        <w:tc>
          <w:tcPr>
            <w:tcW w:w="2229" w:type="dxa"/>
            <w:tcBorders>
              <w:top w:val="single" w:sz="2" w:space="0" w:color="auto"/>
              <w:left w:val="single" w:sz="2" w:space="0" w:color="auto"/>
              <w:bottom w:val="single" w:sz="2" w:space="0" w:color="auto"/>
              <w:right w:val="single" w:sz="2" w:space="0" w:color="auto"/>
            </w:tcBorders>
          </w:tcPr>
          <w:p w14:paraId="3DB68197" w14:textId="22FEE07B" w:rsidR="00696A77" w:rsidRPr="00A4338B" w:rsidRDefault="00696A77" w:rsidP="00696A77">
            <w:pPr>
              <w:pStyle w:val="NormalLeft"/>
              <w:rPr>
                <w:lang w:val="en-GB"/>
              </w:rPr>
            </w:pPr>
            <w:r w:rsidRPr="00A4338B">
              <w:rPr>
                <w:lang w:val="en-GB"/>
              </w:rPr>
              <w:t xml:space="preserve">R0414/C0070  </w:t>
            </w:r>
          </w:p>
        </w:tc>
        <w:tc>
          <w:tcPr>
            <w:tcW w:w="2785" w:type="dxa"/>
            <w:tcBorders>
              <w:top w:val="single" w:sz="2" w:space="0" w:color="auto"/>
              <w:left w:val="single" w:sz="2" w:space="0" w:color="auto"/>
              <w:bottom w:val="single" w:sz="2" w:space="0" w:color="auto"/>
              <w:right w:val="single" w:sz="2" w:space="0" w:color="auto"/>
            </w:tcBorders>
          </w:tcPr>
          <w:p w14:paraId="1D96445E" w14:textId="4BC1AC5E" w:rsidR="00696A77" w:rsidRPr="00A4338B" w:rsidRDefault="00696A77" w:rsidP="00696A77">
            <w:pPr>
              <w:pStyle w:val="NormalLeft"/>
              <w:rPr>
                <w:lang w:val="en-GB"/>
              </w:rPr>
            </w:pPr>
            <w:r w:rsidRPr="00A4338B">
              <w:rPr>
                <w:lang w:val="en-GB"/>
              </w:rPr>
              <w:t xml:space="preserve">Absolute values after shock – Liabilities (before the loss absorbing capacity of technical provisions) – Spread risk – bonds and loans (qualifying infrastructure corporate investment)  </w:t>
            </w:r>
          </w:p>
        </w:tc>
        <w:tc>
          <w:tcPr>
            <w:tcW w:w="4272" w:type="dxa"/>
            <w:tcBorders>
              <w:top w:val="single" w:sz="2" w:space="0" w:color="auto"/>
              <w:left w:val="single" w:sz="2" w:space="0" w:color="auto"/>
              <w:bottom w:val="single" w:sz="2" w:space="0" w:color="auto"/>
              <w:right w:val="single" w:sz="2" w:space="0" w:color="auto"/>
            </w:tcBorders>
          </w:tcPr>
          <w:p w14:paraId="28C97AB4" w14:textId="0D12C0A1" w:rsidR="00696A77" w:rsidRPr="00A4338B" w:rsidRDefault="00696A77" w:rsidP="00696A77">
            <w:pPr>
              <w:pStyle w:val="NormalLeft"/>
              <w:rPr>
                <w:lang w:val="en-GB"/>
              </w:rPr>
            </w:pPr>
            <w:r w:rsidRPr="00A4338B">
              <w:rPr>
                <w:lang w:val="en-GB"/>
              </w:rPr>
              <w:t>This is the absolute value of the liabilities sensitive to the spread risk on bonds and loans that are qualifying infrastructure corporate investment, after the shock but before the loss absorbing capacity of technical provisions. This value shall be reported only where the split between R0412, R0413 and R0414 could be derived from the method used for the calculation. When the split is not possible only R0410 shall be filled in.</w:t>
            </w:r>
          </w:p>
          <w:p w14:paraId="547519D7" w14:textId="7289D8C4" w:rsidR="00696A77" w:rsidRPr="00A4338B" w:rsidRDefault="00696A77" w:rsidP="00696A77">
            <w:pPr>
              <w:pStyle w:val="NormalLeft"/>
              <w:rPr>
                <w:lang w:val="en-GB"/>
              </w:rPr>
            </w:pPr>
          </w:p>
          <w:p w14:paraId="2B6D2DC4" w14:textId="0A1AA19D" w:rsidR="00696A77" w:rsidRPr="00A4338B" w:rsidRDefault="00696A77" w:rsidP="00696A77">
            <w:pPr>
              <w:pStyle w:val="NormalLeft"/>
              <w:rPr>
                <w:lang w:val="en-GB"/>
              </w:rPr>
            </w:pPr>
            <w:r w:rsidRPr="00A4338B">
              <w:rPr>
                <w:lang w:val="en-GB"/>
              </w:rPr>
              <w:lastRenderedPageBreak/>
              <w:t xml:space="preserve">The amount of TP shall be net of reinsurance and SPV recoverables.  </w:t>
            </w:r>
          </w:p>
        </w:tc>
      </w:tr>
      <w:tr w:rsidR="00696A77" w:rsidRPr="00A4338B" w14:paraId="5B812DD3" w14:textId="77777777" w:rsidTr="009C7767">
        <w:tc>
          <w:tcPr>
            <w:tcW w:w="2229" w:type="dxa"/>
            <w:tcBorders>
              <w:top w:val="single" w:sz="2" w:space="0" w:color="auto"/>
              <w:left w:val="single" w:sz="2" w:space="0" w:color="auto"/>
              <w:bottom w:val="single" w:sz="2" w:space="0" w:color="auto"/>
              <w:right w:val="single" w:sz="2" w:space="0" w:color="auto"/>
            </w:tcBorders>
          </w:tcPr>
          <w:p w14:paraId="7FDE6EEE" w14:textId="6CA05979" w:rsidR="00696A77" w:rsidRPr="00A4338B" w:rsidRDefault="00696A77" w:rsidP="00696A77">
            <w:pPr>
              <w:pStyle w:val="NormalLeft"/>
              <w:rPr>
                <w:lang w:val="en-GB"/>
              </w:rPr>
            </w:pPr>
            <w:r w:rsidRPr="00A4338B">
              <w:rPr>
                <w:lang w:val="en-GB"/>
              </w:rPr>
              <w:lastRenderedPageBreak/>
              <w:t xml:space="preserve">R0414/C0080  </w:t>
            </w:r>
          </w:p>
        </w:tc>
        <w:tc>
          <w:tcPr>
            <w:tcW w:w="2785" w:type="dxa"/>
            <w:tcBorders>
              <w:top w:val="single" w:sz="2" w:space="0" w:color="auto"/>
              <w:left w:val="single" w:sz="2" w:space="0" w:color="auto"/>
              <w:bottom w:val="single" w:sz="2" w:space="0" w:color="auto"/>
              <w:right w:val="single" w:sz="2" w:space="0" w:color="auto"/>
            </w:tcBorders>
          </w:tcPr>
          <w:p w14:paraId="135290C8" w14:textId="4C634BDD" w:rsidR="00696A77" w:rsidRPr="00A4338B" w:rsidRDefault="00696A77" w:rsidP="00696A77">
            <w:pPr>
              <w:pStyle w:val="NormalLeft"/>
              <w:rPr>
                <w:lang w:val="en-GB"/>
              </w:rPr>
            </w:pPr>
            <w:r w:rsidRPr="00A4338B">
              <w:rPr>
                <w:lang w:val="en-GB"/>
              </w:rPr>
              <w:t xml:space="preserve">Absolute value after shock – Gross solvency capital requirement – Spread risk – bonds and loans (qualifying infrastructure corporate investment)  </w:t>
            </w:r>
          </w:p>
        </w:tc>
        <w:tc>
          <w:tcPr>
            <w:tcW w:w="4272" w:type="dxa"/>
            <w:tcBorders>
              <w:top w:val="single" w:sz="2" w:space="0" w:color="auto"/>
              <w:left w:val="single" w:sz="2" w:space="0" w:color="auto"/>
              <w:bottom w:val="single" w:sz="2" w:space="0" w:color="auto"/>
              <w:right w:val="single" w:sz="2" w:space="0" w:color="auto"/>
            </w:tcBorders>
          </w:tcPr>
          <w:p w14:paraId="618906EC" w14:textId="1A825EEB" w:rsidR="00696A77" w:rsidRPr="00A4338B" w:rsidRDefault="00696A77" w:rsidP="00696A77">
            <w:pPr>
              <w:pStyle w:val="NormalLeft"/>
              <w:rPr>
                <w:lang w:val="en-GB"/>
              </w:rPr>
            </w:pPr>
            <w:r w:rsidRPr="00A4338B">
              <w:rPr>
                <w:lang w:val="en-GB"/>
              </w:rPr>
              <w:t>This is the gross capital charge for spread risk on bonds and loans that are qualifying infrastructure corporate investment, i.e. before the loss absorbing capacity of technical provisions. This value shall be reported only where the split between R0412, R0413 and R0414 could be derived from the method used for the calculation. When the split is not possible only R0410 shall be filled in.</w:t>
            </w:r>
          </w:p>
          <w:p w14:paraId="60DB6366" w14:textId="52A8383D" w:rsidR="00696A77" w:rsidRPr="00A4338B" w:rsidRDefault="00696A77" w:rsidP="00696A77">
            <w:pPr>
              <w:pStyle w:val="NormalLeft"/>
              <w:rPr>
                <w:lang w:val="en-GB"/>
              </w:rPr>
            </w:pPr>
            <w:r w:rsidRPr="00A4338B">
              <w:rPr>
                <w:lang w:val="en-GB"/>
              </w:rPr>
              <w:t>If R001</w:t>
            </w:r>
            <w:ins w:id="2621" w:author="Author">
              <w:r w:rsidRPr="00A4338B">
                <w:rPr>
                  <w:lang w:val="en-GB"/>
                </w:rPr>
                <w:t>2</w:t>
              </w:r>
            </w:ins>
            <w:del w:id="2622" w:author="Author">
              <w:r w:rsidRPr="00A4338B" w:rsidDel="002E1296">
                <w:rPr>
                  <w:lang w:val="en-GB"/>
                </w:rPr>
                <w:delText>0</w:delText>
              </w:r>
            </w:del>
            <w:r w:rsidRPr="00A4338B">
              <w:rPr>
                <w:lang w:val="en-GB"/>
              </w:rPr>
              <w:t>/C0010 = 1</w:t>
            </w:r>
            <w:ins w:id="2623" w:author="Author">
              <w:r w:rsidRPr="00A4338B">
                <w:rPr>
                  <w:lang w:val="en-GB"/>
                </w:rPr>
                <w:t xml:space="preserve"> and/or 2</w:t>
              </w:r>
            </w:ins>
            <w:r w:rsidRPr="00A4338B">
              <w:rPr>
                <w:lang w:val="en-GB"/>
              </w:rPr>
              <w:t xml:space="preserve">, this item shall not be reported.  </w:t>
            </w:r>
          </w:p>
        </w:tc>
      </w:tr>
      <w:tr w:rsidR="00696A77" w:rsidRPr="00A4338B" w14:paraId="50655DCF" w14:textId="77777777" w:rsidTr="009C7767">
        <w:tc>
          <w:tcPr>
            <w:tcW w:w="2229" w:type="dxa"/>
            <w:tcBorders>
              <w:top w:val="single" w:sz="2" w:space="0" w:color="auto"/>
              <w:left w:val="single" w:sz="2" w:space="0" w:color="auto"/>
              <w:bottom w:val="single" w:sz="2" w:space="0" w:color="auto"/>
              <w:right w:val="single" w:sz="2" w:space="0" w:color="auto"/>
            </w:tcBorders>
          </w:tcPr>
          <w:p w14:paraId="05C7D577" w14:textId="77777777" w:rsidR="00696A77" w:rsidRPr="00A4338B" w:rsidRDefault="00696A77" w:rsidP="00696A77">
            <w:pPr>
              <w:pStyle w:val="NormalLeft"/>
              <w:rPr>
                <w:lang w:val="en-GB"/>
              </w:rPr>
            </w:pPr>
            <w:r w:rsidRPr="00A4338B">
              <w:rPr>
                <w:lang w:val="en-GB"/>
              </w:rPr>
              <w:t>R0420/C0060</w:t>
            </w:r>
          </w:p>
        </w:tc>
        <w:tc>
          <w:tcPr>
            <w:tcW w:w="2785" w:type="dxa"/>
            <w:tcBorders>
              <w:top w:val="single" w:sz="2" w:space="0" w:color="auto"/>
              <w:left w:val="single" w:sz="2" w:space="0" w:color="auto"/>
              <w:bottom w:val="single" w:sz="2" w:space="0" w:color="auto"/>
              <w:right w:val="single" w:sz="2" w:space="0" w:color="auto"/>
            </w:tcBorders>
          </w:tcPr>
          <w:p w14:paraId="5E54F997" w14:textId="332FFA75" w:rsidR="00696A77" w:rsidRPr="00A4338B" w:rsidRDefault="00696A77" w:rsidP="00696A77">
            <w:pPr>
              <w:pStyle w:val="NormalLeft"/>
              <w:rPr>
                <w:lang w:val="en-GB"/>
              </w:rPr>
            </w:pPr>
            <w:r w:rsidRPr="00A4338B">
              <w:rPr>
                <w:lang w:val="en-GB"/>
              </w:rPr>
              <w:t>Absolute value after shock — Net solvency capital requirement — spread risk — credit derivatives</w:t>
            </w:r>
          </w:p>
        </w:tc>
        <w:tc>
          <w:tcPr>
            <w:tcW w:w="4272" w:type="dxa"/>
            <w:tcBorders>
              <w:top w:val="single" w:sz="2" w:space="0" w:color="auto"/>
              <w:left w:val="single" w:sz="2" w:space="0" w:color="auto"/>
              <w:bottom w:val="single" w:sz="2" w:space="0" w:color="auto"/>
              <w:right w:val="single" w:sz="2" w:space="0" w:color="auto"/>
            </w:tcBorders>
          </w:tcPr>
          <w:p w14:paraId="7CF7FB01" w14:textId="15DD8A08" w:rsidR="00696A77" w:rsidRPr="00A4338B" w:rsidRDefault="00696A77" w:rsidP="00696A77">
            <w:pPr>
              <w:pStyle w:val="NormalLeft"/>
              <w:rPr>
                <w:lang w:val="en-GB"/>
              </w:rPr>
            </w:pPr>
            <w:r w:rsidRPr="00A4338B">
              <w:rPr>
                <w:lang w:val="en-GB"/>
              </w:rPr>
              <w:t>This is the net capital charge for spread risk on credit derivatives, after adjustment for the loss absorbing capacity of technical provisions.</w:t>
            </w:r>
          </w:p>
        </w:tc>
      </w:tr>
      <w:tr w:rsidR="00696A77" w:rsidRPr="00A4338B" w14:paraId="77855BDE" w14:textId="77777777" w:rsidTr="009C7767">
        <w:tc>
          <w:tcPr>
            <w:tcW w:w="2229" w:type="dxa"/>
            <w:tcBorders>
              <w:top w:val="single" w:sz="2" w:space="0" w:color="auto"/>
              <w:left w:val="single" w:sz="2" w:space="0" w:color="auto"/>
              <w:bottom w:val="single" w:sz="2" w:space="0" w:color="auto"/>
              <w:right w:val="single" w:sz="2" w:space="0" w:color="auto"/>
            </w:tcBorders>
          </w:tcPr>
          <w:p w14:paraId="5BCC9F32" w14:textId="77777777" w:rsidR="00696A77" w:rsidRPr="00A4338B" w:rsidRDefault="00696A77" w:rsidP="00696A77">
            <w:pPr>
              <w:pStyle w:val="NormalLeft"/>
              <w:rPr>
                <w:lang w:val="en-GB"/>
              </w:rPr>
            </w:pPr>
            <w:r w:rsidRPr="00A4338B">
              <w:rPr>
                <w:lang w:val="en-GB"/>
              </w:rPr>
              <w:t>R0420/C0080</w:t>
            </w:r>
          </w:p>
        </w:tc>
        <w:tc>
          <w:tcPr>
            <w:tcW w:w="2785" w:type="dxa"/>
            <w:tcBorders>
              <w:top w:val="single" w:sz="2" w:space="0" w:color="auto"/>
              <w:left w:val="single" w:sz="2" w:space="0" w:color="auto"/>
              <w:bottom w:val="single" w:sz="2" w:space="0" w:color="auto"/>
              <w:right w:val="single" w:sz="2" w:space="0" w:color="auto"/>
            </w:tcBorders>
          </w:tcPr>
          <w:p w14:paraId="54042890" w14:textId="55A24B37" w:rsidR="00696A77" w:rsidRPr="00A4338B" w:rsidRDefault="00696A77" w:rsidP="00696A77">
            <w:pPr>
              <w:pStyle w:val="NormalLeft"/>
              <w:rPr>
                <w:lang w:val="en-GB"/>
              </w:rPr>
            </w:pPr>
            <w:r w:rsidRPr="00A4338B">
              <w:rPr>
                <w:lang w:val="en-GB"/>
              </w:rPr>
              <w:t>Absolute value after shock — Gross solvency capital requirement — spread risk — credit derivatives</w:t>
            </w:r>
          </w:p>
        </w:tc>
        <w:tc>
          <w:tcPr>
            <w:tcW w:w="4272" w:type="dxa"/>
            <w:tcBorders>
              <w:top w:val="single" w:sz="2" w:space="0" w:color="auto"/>
              <w:left w:val="single" w:sz="2" w:space="0" w:color="auto"/>
              <w:bottom w:val="single" w:sz="2" w:space="0" w:color="auto"/>
              <w:right w:val="single" w:sz="2" w:space="0" w:color="auto"/>
            </w:tcBorders>
          </w:tcPr>
          <w:p w14:paraId="3E950FA1" w14:textId="2F376CDC" w:rsidR="00696A77" w:rsidRPr="00A4338B" w:rsidRDefault="00696A77" w:rsidP="00696A77">
            <w:pPr>
              <w:pStyle w:val="NormalLeft"/>
              <w:rPr>
                <w:lang w:val="en-GB"/>
              </w:rPr>
            </w:pPr>
            <w:r w:rsidRPr="00A4338B">
              <w:rPr>
                <w:lang w:val="en-GB"/>
              </w:rPr>
              <w:t>This is the gross capital charge for spread risk on credit derivatives, i.e. before the loss absorbing capacity of technical provisions.</w:t>
            </w:r>
          </w:p>
        </w:tc>
      </w:tr>
      <w:tr w:rsidR="00696A77" w:rsidRPr="00A4338B" w14:paraId="417D46D9" w14:textId="77777777" w:rsidTr="009C7767">
        <w:tc>
          <w:tcPr>
            <w:tcW w:w="2229" w:type="dxa"/>
            <w:tcBorders>
              <w:top w:val="single" w:sz="2" w:space="0" w:color="auto"/>
              <w:left w:val="single" w:sz="2" w:space="0" w:color="auto"/>
              <w:bottom w:val="single" w:sz="2" w:space="0" w:color="auto"/>
              <w:right w:val="single" w:sz="2" w:space="0" w:color="auto"/>
            </w:tcBorders>
          </w:tcPr>
          <w:p w14:paraId="52223F52" w14:textId="77777777" w:rsidR="00696A77" w:rsidRPr="00A4338B" w:rsidRDefault="00696A77" w:rsidP="00696A77">
            <w:pPr>
              <w:pStyle w:val="NormalLeft"/>
              <w:rPr>
                <w:lang w:val="en-GB"/>
              </w:rPr>
            </w:pPr>
            <w:r w:rsidRPr="00A4338B">
              <w:rPr>
                <w:lang w:val="en-GB"/>
              </w:rPr>
              <w:t>R0430–R0440/C0020</w:t>
            </w:r>
          </w:p>
        </w:tc>
        <w:tc>
          <w:tcPr>
            <w:tcW w:w="2785" w:type="dxa"/>
            <w:tcBorders>
              <w:top w:val="single" w:sz="2" w:space="0" w:color="auto"/>
              <w:left w:val="single" w:sz="2" w:space="0" w:color="auto"/>
              <w:bottom w:val="single" w:sz="2" w:space="0" w:color="auto"/>
              <w:right w:val="single" w:sz="2" w:space="0" w:color="auto"/>
            </w:tcBorders>
          </w:tcPr>
          <w:p w14:paraId="06E40762" w14:textId="2F3F7CAC" w:rsidR="00696A77" w:rsidRPr="00A4338B" w:rsidRDefault="00696A77" w:rsidP="00696A77">
            <w:pPr>
              <w:pStyle w:val="NormalLeft"/>
              <w:rPr>
                <w:lang w:val="en-GB"/>
              </w:rPr>
            </w:pPr>
            <w:r w:rsidRPr="00A4338B">
              <w:rPr>
                <w:lang w:val="en-GB"/>
              </w:rPr>
              <w:t>Initial absolute values before shock — Assets — spread risk — credit derivatives — downward/upward shock on credit derivatives</w:t>
            </w:r>
          </w:p>
        </w:tc>
        <w:tc>
          <w:tcPr>
            <w:tcW w:w="4272" w:type="dxa"/>
            <w:tcBorders>
              <w:top w:val="single" w:sz="2" w:space="0" w:color="auto"/>
              <w:left w:val="single" w:sz="2" w:space="0" w:color="auto"/>
              <w:bottom w:val="single" w:sz="2" w:space="0" w:color="auto"/>
              <w:right w:val="single" w:sz="2" w:space="0" w:color="auto"/>
            </w:tcBorders>
          </w:tcPr>
          <w:p w14:paraId="74FBDEDD" w14:textId="11A84AB4" w:rsidR="00696A77" w:rsidRPr="00A4338B" w:rsidRDefault="00696A77" w:rsidP="00696A77">
            <w:pPr>
              <w:pStyle w:val="NormalLeft"/>
              <w:rPr>
                <w:lang w:val="en-GB"/>
              </w:rPr>
            </w:pPr>
            <w:r w:rsidRPr="00A4338B">
              <w:rPr>
                <w:lang w:val="en-GB"/>
              </w:rPr>
              <w:t>This is the absolute value of assets sensitive to the downward/upward shock in respect to the spread risk on credit derivatives.</w:t>
            </w:r>
          </w:p>
          <w:p w14:paraId="7DA1C130" w14:textId="503B6541" w:rsidR="00696A77" w:rsidRPr="00A4338B" w:rsidRDefault="00696A77" w:rsidP="00696A77">
            <w:pPr>
              <w:pStyle w:val="NormalLeft"/>
              <w:rPr>
                <w:lang w:val="en-GB"/>
              </w:rPr>
            </w:pPr>
            <w:r w:rsidRPr="00A4338B">
              <w:rPr>
                <w:lang w:val="en-GB"/>
              </w:rPr>
              <w:t>Recoverables from reinsurance and SPVs shall not be included in this cell.</w:t>
            </w:r>
          </w:p>
        </w:tc>
      </w:tr>
      <w:tr w:rsidR="00696A77" w:rsidRPr="00A4338B" w14:paraId="1538AFB7" w14:textId="77777777" w:rsidTr="009C7767">
        <w:tc>
          <w:tcPr>
            <w:tcW w:w="2229" w:type="dxa"/>
            <w:tcBorders>
              <w:top w:val="single" w:sz="2" w:space="0" w:color="auto"/>
              <w:left w:val="single" w:sz="2" w:space="0" w:color="auto"/>
              <w:bottom w:val="single" w:sz="2" w:space="0" w:color="auto"/>
              <w:right w:val="single" w:sz="2" w:space="0" w:color="auto"/>
            </w:tcBorders>
          </w:tcPr>
          <w:p w14:paraId="7E13C8C5" w14:textId="77777777" w:rsidR="00696A77" w:rsidRPr="00A4338B" w:rsidRDefault="00696A77" w:rsidP="00696A77">
            <w:pPr>
              <w:pStyle w:val="NormalLeft"/>
              <w:rPr>
                <w:lang w:val="en-GB"/>
              </w:rPr>
            </w:pPr>
            <w:r w:rsidRPr="00A4338B">
              <w:rPr>
                <w:lang w:val="en-GB"/>
              </w:rPr>
              <w:t>R0430–R0440/C0030</w:t>
            </w:r>
          </w:p>
        </w:tc>
        <w:tc>
          <w:tcPr>
            <w:tcW w:w="2785" w:type="dxa"/>
            <w:tcBorders>
              <w:top w:val="single" w:sz="2" w:space="0" w:color="auto"/>
              <w:left w:val="single" w:sz="2" w:space="0" w:color="auto"/>
              <w:bottom w:val="single" w:sz="2" w:space="0" w:color="auto"/>
              <w:right w:val="single" w:sz="2" w:space="0" w:color="auto"/>
            </w:tcBorders>
          </w:tcPr>
          <w:p w14:paraId="580A3AE1" w14:textId="11D5C035" w:rsidR="00696A77" w:rsidRPr="00A4338B" w:rsidRDefault="00696A77" w:rsidP="00696A77">
            <w:pPr>
              <w:pStyle w:val="NormalLeft"/>
              <w:rPr>
                <w:lang w:val="en-GB"/>
              </w:rPr>
            </w:pPr>
            <w:r w:rsidRPr="00A4338B">
              <w:rPr>
                <w:lang w:val="en-GB"/>
              </w:rPr>
              <w:t>Initial absolute values before shock — Liabilities — spread risk — credit derivatives — downward/upward shock on credit derivatives</w:t>
            </w:r>
          </w:p>
        </w:tc>
        <w:tc>
          <w:tcPr>
            <w:tcW w:w="4272" w:type="dxa"/>
            <w:tcBorders>
              <w:top w:val="single" w:sz="2" w:space="0" w:color="auto"/>
              <w:left w:val="single" w:sz="2" w:space="0" w:color="auto"/>
              <w:bottom w:val="single" w:sz="2" w:space="0" w:color="auto"/>
              <w:right w:val="single" w:sz="2" w:space="0" w:color="auto"/>
            </w:tcBorders>
          </w:tcPr>
          <w:p w14:paraId="1B81B9C2" w14:textId="696A3786" w:rsidR="00696A77" w:rsidRPr="00A4338B" w:rsidRDefault="00696A77" w:rsidP="00696A77">
            <w:pPr>
              <w:pStyle w:val="NormalLeft"/>
              <w:rPr>
                <w:lang w:val="en-GB"/>
              </w:rPr>
            </w:pPr>
            <w:r w:rsidRPr="00A4338B">
              <w:rPr>
                <w:lang w:val="en-GB"/>
              </w:rPr>
              <w:t>This is the absolute value of the liabilities sensitive to the downward/upward shock in respect to spread risk on credit derivatives.</w:t>
            </w:r>
          </w:p>
          <w:p w14:paraId="5AC01028" w14:textId="3AF523C6" w:rsidR="00696A77" w:rsidRPr="00A4338B" w:rsidRDefault="00696A77" w:rsidP="00696A77">
            <w:pPr>
              <w:pStyle w:val="NormalLeft"/>
              <w:rPr>
                <w:lang w:val="en-GB"/>
              </w:rPr>
            </w:pPr>
            <w:r w:rsidRPr="00A4338B">
              <w:rPr>
                <w:lang w:val="en-GB"/>
              </w:rPr>
              <w:t>The amount of TP shall be net of reinsurance and SPV recoverables.</w:t>
            </w:r>
          </w:p>
        </w:tc>
      </w:tr>
      <w:tr w:rsidR="00696A77" w:rsidRPr="00A4338B" w14:paraId="652D35C9" w14:textId="77777777" w:rsidTr="009C7767">
        <w:tc>
          <w:tcPr>
            <w:tcW w:w="2229" w:type="dxa"/>
            <w:tcBorders>
              <w:top w:val="single" w:sz="2" w:space="0" w:color="auto"/>
              <w:left w:val="single" w:sz="2" w:space="0" w:color="auto"/>
              <w:bottom w:val="single" w:sz="2" w:space="0" w:color="auto"/>
              <w:right w:val="single" w:sz="2" w:space="0" w:color="auto"/>
            </w:tcBorders>
          </w:tcPr>
          <w:p w14:paraId="3AB9C983" w14:textId="77777777" w:rsidR="00696A77" w:rsidRPr="00A4338B" w:rsidRDefault="00696A77" w:rsidP="00696A77">
            <w:pPr>
              <w:pStyle w:val="NormalLeft"/>
              <w:rPr>
                <w:lang w:val="en-GB"/>
              </w:rPr>
            </w:pPr>
            <w:r w:rsidRPr="00A4338B">
              <w:rPr>
                <w:lang w:val="en-GB"/>
              </w:rPr>
              <w:t>R0430–R0440/C0040</w:t>
            </w:r>
          </w:p>
        </w:tc>
        <w:tc>
          <w:tcPr>
            <w:tcW w:w="2785" w:type="dxa"/>
            <w:tcBorders>
              <w:top w:val="single" w:sz="2" w:space="0" w:color="auto"/>
              <w:left w:val="single" w:sz="2" w:space="0" w:color="auto"/>
              <w:bottom w:val="single" w:sz="2" w:space="0" w:color="auto"/>
              <w:right w:val="single" w:sz="2" w:space="0" w:color="auto"/>
            </w:tcBorders>
          </w:tcPr>
          <w:p w14:paraId="04746BC1" w14:textId="6494C923" w:rsidR="00696A77" w:rsidRPr="00A4338B" w:rsidRDefault="00696A77" w:rsidP="00696A77">
            <w:pPr>
              <w:pStyle w:val="NormalLeft"/>
              <w:rPr>
                <w:lang w:val="en-GB"/>
              </w:rPr>
            </w:pPr>
            <w:r w:rsidRPr="00A4338B">
              <w:rPr>
                <w:lang w:val="en-GB"/>
              </w:rPr>
              <w:t>Absolute values after shock — Assets — spread risk — credit derivatives — downward/upward shock on credit derivatives</w:t>
            </w:r>
          </w:p>
        </w:tc>
        <w:tc>
          <w:tcPr>
            <w:tcW w:w="4272" w:type="dxa"/>
            <w:tcBorders>
              <w:top w:val="single" w:sz="2" w:space="0" w:color="auto"/>
              <w:left w:val="single" w:sz="2" w:space="0" w:color="auto"/>
              <w:bottom w:val="single" w:sz="2" w:space="0" w:color="auto"/>
              <w:right w:val="single" w:sz="2" w:space="0" w:color="auto"/>
            </w:tcBorders>
          </w:tcPr>
          <w:p w14:paraId="01567155" w14:textId="6D9BD2A7" w:rsidR="00696A77" w:rsidRPr="00A4338B" w:rsidRDefault="00696A77" w:rsidP="00696A77">
            <w:pPr>
              <w:pStyle w:val="NormalLeft"/>
              <w:rPr>
                <w:lang w:val="en-GB"/>
              </w:rPr>
            </w:pPr>
            <w:r w:rsidRPr="00A4338B">
              <w:rPr>
                <w:lang w:val="en-GB"/>
              </w:rPr>
              <w:t>This is the absolute value of the assets sensitive the downward/upward shock for spread risk on credit derivatives, after the shock.</w:t>
            </w:r>
          </w:p>
          <w:p w14:paraId="6C466F6A" w14:textId="6D6F9B0A" w:rsidR="00696A77" w:rsidRPr="00A4338B" w:rsidRDefault="00696A77" w:rsidP="00696A77">
            <w:pPr>
              <w:pStyle w:val="NormalLeft"/>
              <w:rPr>
                <w:lang w:val="en-GB"/>
              </w:rPr>
            </w:pPr>
            <w:r w:rsidRPr="00A4338B">
              <w:rPr>
                <w:lang w:val="en-GB"/>
              </w:rPr>
              <w:t>Recoverables from reinsurance and SPVs shall not be included in this cell.</w:t>
            </w:r>
          </w:p>
        </w:tc>
      </w:tr>
      <w:tr w:rsidR="00696A77" w:rsidRPr="00A4338B" w14:paraId="3884283B" w14:textId="77777777" w:rsidTr="009C7767">
        <w:tc>
          <w:tcPr>
            <w:tcW w:w="2229" w:type="dxa"/>
            <w:tcBorders>
              <w:top w:val="single" w:sz="2" w:space="0" w:color="auto"/>
              <w:left w:val="single" w:sz="2" w:space="0" w:color="auto"/>
              <w:bottom w:val="single" w:sz="2" w:space="0" w:color="auto"/>
              <w:right w:val="single" w:sz="2" w:space="0" w:color="auto"/>
            </w:tcBorders>
          </w:tcPr>
          <w:p w14:paraId="12754434" w14:textId="77777777" w:rsidR="00696A77" w:rsidRPr="00A4338B" w:rsidRDefault="00696A77" w:rsidP="00696A77">
            <w:pPr>
              <w:pStyle w:val="NormalLeft"/>
              <w:rPr>
                <w:lang w:val="en-GB"/>
              </w:rPr>
            </w:pPr>
            <w:r w:rsidRPr="00A4338B">
              <w:rPr>
                <w:lang w:val="en-GB"/>
              </w:rPr>
              <w:lastRenderedPageBreak/>
              <w:t>R0430–R0440/C0050</w:t>
            </w:r>
          </w:p>
        </w:tc>
        <w:tc>
          <w:tcPr>
            <w:tcW w:w="2785" w:type="dxa"/>
            <w:tcBorders>
              <w:top w:val="single" w:sz="2" w:space="0" w:color="auto"/>
              <w:left w:val="single" w:sz="2" w:space="0" w:color="auto"/>
              <w:bottom w:val="single" w:sz="2" w:space="0" w:color="auto"/>
              <w:right w:val="single" w:sz="2" w:space="0" w:color="auto"/>
            </w:tcBorders>
          </w:tcPr>
          <w:p w14:paraId="37C62CBF" w14:textId="3E376021" w:rsidR="00696A77" w:rsidRPr="00A4338B" w:rsidRDefault="00696A77" w:rsidP="00696A77">
            <w:pPr>
              <w:pStyle w:val="NormalLeft"/>
              <w:rPr>
                <w:lang w:val="en-GB"/>
              </w:rPr>
            </w:pPr>
            <w:r w:rsidRPr="00A4338B">
              <w:rPr>
                <w:lang w:val="en-GB"/>
              </w:rPr>
              <w:t>Absolute values after shock — Liabilities (after the loss absorbing capacity of technical provisions) — spread risk –credit derivatives — downward/upward shock on credit derivatives</w:t>
            </w:r>
          </w:p>
        </w:tc>
        <w:tc>
          <w:tcPr>
            <w:tcW w:w="4272" w:type="dxa"/>
            <w:tcBorders>
              <w:top w:val="single" w:sz="2" w:space="0" w:color="auto"/>
              <w:left w:val="single" w:sz="2" w:space="0" w:color="auto"/>
              <w:bottom w:val="single" w:sz="2" w:space="0" w:color="auto"/>
              <w:right w:val="single" w:sz="2" w:space="0" w:color="auto"/>
            </w:tcBorders>
          </w:tcPr>
          <w:p w14:paraId="48AF7B85" w14:textId="41D71764" w:rsidR="00696A77" w:rsidRPr="00A4338B" w:rsidRDefault="00696A77" w:rsidP="00696A77">
            <w:pPr>
              <w:pStyle w:val="NormalLeft"/>
              <w:rPr>
                <w:lang w:val="en-GB"/>
              </w:rPr>
            </w:pPr>
            <w:r w:rsidRPr="00A4338B">
              <w:rPr>
                <w:lang w:val="en-GB"/>
              </w:rPr>
              <w:t>This is the absolute value of the liabilities sensitive to the downward/upward shock for spread risk on credit derivatives, after the shock and after the loss absorbing capacity of technical provisions.</w:t>
            </w:r>
          </w:p>
          <w:p w14:paraId="0F2278E2" w14:textId="2AF2DB62" w:rsidR="00696A77" w:rsidRPr="00A4338B" w:rsidRDefault="00696A77" w:rsidP="00696A77">
            <w:pPr>
              <w:pStyle w:val="NormalLeft"/>
              <w:rPr>
                <w:lang w:val="en-GB"/>
              </w:rPr>
            </w:pPr>
            <w:r w:rsidRPr="00A4338B">
              <w:rPr>
                <w:lang w:val="en-GB"/>
              </w:rPr>
              <w:t>The amount of TP shall be net of reinsurance and SPV recoverables.</w:t>
            </w:r>
          </w:p>
        </w:tc>
      </w:tr>
      <w:tr w:rsidR="00696A77" w:rsidRPr="00A4338B" w14:paraId="5625A808" w14:textId="77777777" w:rsidTr="009C7767">
        <w:tc>
          <w:tcPr>
            <w:tcW w:w="2229" w:type="dxa"/>
            <w:tcBorders>
              <w:top w:val="single" w:sz="2" w:space="0" w:color="auto"/>
              <w:left w:val="single" w:sz="2" w:space="0" w:color="auto"/>
              <w:bottom w:val="single" w:sz="2" w:space="0" w:color="auto"/>
              <w:right w:val="single" w:sz="2" w:space="0" w:color="auto"/>
            </w:tcBorders>
          </w:tcPr>
          <w:p w14:paraId="410826C4" w14:textId="77777777" w:rsidR="00696A77" w:rsidRPr="00A4338B" w:rsidRDefault="00696A77" w:rsidP="00696A77">
            <w:pPr>
              <w:pStyle w:val="NormalLeft"/>
              <w:rPr>
                <w:lang w:val="en-GB"/>
              </w:rPr>
            </w:pPr>
            <w:r w:rsidRPr="00A4338B">
              <w:rPr>
                <w:lang w:val="en-GB"/>
              </w:rPr>
              <w:t>R0430–R0440/C0060</w:t>
            </w:r>
          </w:p>
        </w:tc>
        <w:tc>
          <w:tcPr>
            <w:tcW w:w="2785" w:type="dxa"/>
            <w:tcBorders>
              <w:top w:val="single" w:sz="2" w:space="0" w:color="auto"/>
              <w:left w:val="single" w:sz="2" w:space="0" w:color="auto"/>
              <w:bottom w:val="single" w:sz="2" w:space="0" w:color="auto"/>
              <w:right w:val="single" w:sz="2" w:space="0" w:color="auto"/>
            </w:tcBorders>
          </w:tcPr>
          <w:p w14:paraId="70C4040B" w14:textId="3F2FE1B6" w:rsidR="00696A77" w:rsidRPr="00A4338B" w:rsidRDefault="00696A77" w:rsidP="00696A77">
            <w:pPr>
              <w:pStyle w:val="NormalLeft"/>
              <w:rPr>
                <w:lang w:val="en-GB"/>
              </w:rPr>
            </w:pPr>
            <w:r w:rsidRPr="00A4338B">
              <w:rPr>
                <w:lang w:val="en-GB"/>
              </w:rPr>
              <w:t>Absolute value after shock — Net solvency capital requirement — spread risk — credit derivatives — downward/upward shock on credit derivatives</w:t>
            </w:r>
          </w:p>
        </w:tc>
        <w:tc>
          <w:tcPr>
            <w:tcW w:w="4272" w:type="dxa"/>
            <w:tcBorders>
              <w:top w:val="single" w:sz="2" w:space="0" w:color="auto"/>
              <w:left w:val="single" w:sz="2" w:space="0" w:color="auto"/>
              <w:bottom w:val="single" w:sz="2" w:space="0" w:color="auto"/>
              <w:right w:val="single" w:sz="2" w:space="0" w:color="auto"/>
            </w:tcBorders>
          </w:tcPr>
          <w:p w14:paraId="2ADC07D8" w14:textId="73E48B2B" w:rsidR="00696A77" w:rsidRPr="00A4338B" w:rsidRDefault="00696A77" w:rsidP="00696A77">
            <w:pPr>
              <w:pStyle w:val="NormalLeft"/>
              <w:rPr>
                <w:lang w:val="en-GB"/>
              </w:rPr>
            </w:pPr>
            <w:r w:rsidRPr="00A4338B">
              <w:rPr>
                <w:lang w:val="en-GB"/>
              </w:rPr>
              <w:t>This is the net capital charge for the downward/upward shock for spread risk on credit derivatives, after adjustment for the loss absorbing capacity of technical provisions.</w:t>
            </w:r>
          </w:p>
        </w:tc>
      </w:tr>
      <w:tr w:rsidR="00696A77" w:rsidRPr="00A4338B" w14:paraId="25511118" w14:textId="77777777" w:rsidTr="009C7767">
        <w:tc>
          <w:tcPr>
            <w:tcW w:w="2229" w:type="dxa"/>
            <w:tcBorders>
              <w:top w:val="single" w:sz="2" w:space="0" w:color="auto"/>
              <w:left w:val="single" w:sz="2" w:space="0" w:color="auto"/>
              <w:bottom w:val="single" w:sz="2" w:space="0" w:color="auto"/>
              <w:right w:val="single" w:sz="2" w:space="0" w:color="auto"/>
            </w:tcBorders>
          </w:tcPr>
          <w:p w14:paraId="7DAC2E71" w14:textId="77777777" w:rsidR="00696A77" w:rsidRPr="00A4338B" w:rsidRDefault="00696A77" w:rsidP="00696A77">
            <w:pPr>
              <w:pStyle w:val="NormalLeft"/>
              <w:rPr>
                <w:lang w:val="en-GB"/>
              </w:rPr>
            </w:pPr>
            <w:r w:rsidRPr="00A4338B">
              <w:rPr>
                <w:lang w:val="en-GB"/>
              </w:rPr>
              <w:t>R0430–R0440/C0070</w:t>
            </w:r>
          </w:p>
        </w:tc>
        <w:tc>
          <w:tcPr>
            <w:tcW w:w="2785" w:type="dxa"/>
            <w:tcBorders>
              <w:top w:val="single" w:sz="2" w:space="0" w:color="auto"/>
              <w:left w:val="single" w:sz="2" w:space="0" w:color="auto"/>
              <w:bottom w:val="single" w:sz="2" w:space="0" w:color="auto"/>
              <w:right w:val="single" w:sz="2" w:space="0" w:color="auto"/>
            </w:tcBorders>
          </w:tcPr>
          <w:p w14:paraId="517EA8B3" w14:textId="240AE4D0" w:rsidR="00696A77" w:rsidRPr="00A4338B" w:rsidRDefault="00696A77" w:rsidP="00696A77">
            <w:pPr>
              <w:pStyle w:val="NormalLeft"/>
              <w:rPr>
                <w:lang w:val="en-GB"/>
              </w:rPr>
            </w:pPr>
            <w:r w:rsidRPr="00A4338B">
              <w:rPr>
                <w:lang w:val="en-GB"/>
              </w:rPr>
              <w:t>Absolute values after shock — Liabilities (before the loss absorbing capacity of technical provisions)– spread risk –credit derivatives — downward/upward shock on credit derivatives</w:t>
            </w:r>
          </w:p>
        </w:tc>
        <w:tc>
          <w:tcPr>
            <w:tcW w:w="4272" w:type="dxa"/>
            <w:tcBorders>
              <w:top w:val="single" w:sz="2" w:space="0" w:color="auto"/>
              <w:left w:val="single" w:sz="2" w:space="0" w:color="auto"/>
              <w:bottom w:val="single" w:sz="2" w:space="0" w:color="auto"/>
              <w:right w:val="single" w:sz="2" w:space="0" w:color="auto"/>
            </w:tcBorders>
          </w:tcPr>
          <w:p w14:paraId="031ABA6A" w14:textId="4C0464BE" w:rsidR="00696A77" w:rsidRPr="00A4338B" w:rsidRDefault="00696A77" w:rsidP="00696A77">
            <w:pPr>
              <w:pStyle w:val="NormalLeft"/>
              <w:rPr>
                <w:lang w:val="en-GB"/>
              </w:rPr>
            </w:pPr>
            <w:r w:rsidRPr="00A4338B">
              <w:rPr>
                <w:lang w:val="en-GB"/>
              </w:rPr>
              <w:t>This is the absolute value of the liabilities sensitive to the downward/upward shock for spread risk on credit derivatives, after the shock but before the loss absorbing capacity of technical provisions.</w:t>
            </w:r>
          </w:p>
          <w:p w14:paraId="336E30C0" w14:textId="3B050E5A" w:rsidR="00696A77" w:rsidRPr="00A4338B" w:rsidRDefault="00696A77" w:rsidP="00696A77">
            <w:pPr>
              <w:pStyle w:val="NormalLeft"/>
              <w:rPr>
                <w:lang w:val="en-GB"/>
              </w:rPr>
            </w:pPr>
            <w:r w:rsidRPr="00A4338B">
              <w:rPr>
                <w:lang w:val="en-GB"/>
              </w:rPr>
              <w:t>The amount of TP shall be net of reinsurance and SPV recoverables.</w:t>
            </w:r>
          </w:p>
        </w:tc>
      </w:tr>
      <w:tr w:rsidR="00696A77" w:rsidRPr="00A4338B" w14:paraId="143CCB9B" w14:textId="77777777" w:rsidTr="009C7767">
        <w:tc>
          <w:tcPr>
            <w:tcW w:w="2229" w:type="dxa"/>
            <w:tcBorders>
              <w:top w:val="single" w:sz="2" w:space="0" w:color="auto"/>
              <w:left w:val="single" w:sz="2" w:space="0" w:color="auto"/>
              <w:bottom w:val="single" w:sz="2" w:space="0" w:color="auto"/>
              <w:right w:val="single" w:sz="2" w:space="0" w:color="auto"/>
            </w:tcBorders>
          </w:tcPr>
          <w:p w14:paraId="320979F2" w14:textId="77777777" w:rsidR="00696A77" w:rsidRPr="00A4338B" w:rsidRDefault="00696A77" w:rsidP="00696A77">
            <w:pPr>
              <w:pStyle w:val="NormalLeft"/>
              <w:rPr>
                <w:lang w:val="en-GB"/>
              </w:rPr>
            </w:pPr>
            <w:r w:rsidRPr="00A4338B">
              <w:rPr>
                <w:lang w:val="en-GB"/>
              </w:rPr>
              <w:t>R0430–R0440/C0080</w:t>
            </w:r>
          </w:p>
        </w:tc>
        <w:tc>
          <w:tcPr>
            <w:tcW w:w="2785" w:type="dxa"/>
            <w:tcBorders>
              <w:top w:val="single" w:sz="2" w:space="0" w:color="auto"/>
              <w:left w:val="single" w:sz="2" w:space="0" w:color="auto"/>
              <w:bottom w:val="single" w:sz="2" w:space="0" w:color="auto"/>
              <w:right w:val="single" w:sz="2" w:space="0" w:color="auto"/>
            </w:tcBorders>
          </w:tcPr>
          <w:p w14:paraId="3098038B" w14:textId="2DD40D0A" w:rsidR="00696A77" w:rsidRPr="00A4338B" w:rsidRDefault="00696A77" w:rsidP="00696A77">
            <w:pPr>
              <w:pStyle w:val="NormalLeft"/>
              <w:rPr>
                <w:lang w:val="en-GB"/>
              </w:rPr>
            </w:pPr>
            <w:r w:rsidRPr="00A4338B">
              <w:rPr>
                <w:lang w:val="en-GB"/>
              </w:rPr>
              <w:t>Absolute value after shock — Gross solvency capital requirement — spread risk — credit derivatives — downward/upward shock on credit derivatives</w:t>
            </w:r>
          </w:p>
        </w:tc>
        <w:tc>
          <w:tcPr>
            <w:tcW w:w="4272" w:type="dxa"/>
            <w:tcBorders>
              <w:top w:val="single" w:sz="2" w:space="0" w:color="auto"/>
              <w:left w:val="single" w:sz="2" w:space="0" w:color="auto"/>
              <w:bottom w:val="single" w:sz="2" w:space="0" w:color="auto"/>
              <w:right w:val="single" w:sz="2" w:space="0" w:color="auto"/>
            </w:tcBorders>
          </w:tcPr>
          <w:p w14:paraId="52CCC20A" w14:textId="53118E09" w:rsidR="00696A77" w:rsidRPr="00A4338B" w:rsidRDefault="00696A77" w:rsidP="00696A77">
            <w:pPr>
              <w:pStyle w:val="NormalLeft"/>
              <w:rPr>
                <w:lang w:val="en-GB"/>
              </w:rPr>
            </w:pPr>
            <w:r w:rsidRPr="00A4338B">
              <w:rPr>
                <w:lang w:val="en-GB"/>
              </w:rPr>
              <w:t>This is the gross capital charge for the downward/upward shock for spread risk on credit derivatives, i.e. before the loss absorbing capacity of technical provisions.</w:t>
            </w:r>
          </w:p>
        </w:tc>
      </w:tr>
      <w:tr w:rsidR="00696A77" w:rsidRPr="00A4338B" w14:paraId="084526DA" w14:textId="77777777" w:rsidTr="009C7767">
        <w:tc>
          <w:tcPr>
            <w:tcW w:w="2229" w:type="dxa"/>
            <w:tcBorders>
              <w:top w:val="single" w:sz="2" w:space="0" w:color="auto"/>
              <w:left w:val="single" w:sz="2" w:space="0" w:color="auto"/>
              <w:bottom w:val="single" w:sz="2" w:space="0" w:color="auto"/>
              <w:right w:val="single" w:sz="2" w:space="0" w:color="auto"/>
            </w:tcBorders>
          </w:tcPr>
          <w:p w14:paraId="7B5BC834" w14:textId="77777777" w:rsidR="00696A77" w:rsidRPr="00A4338B" w:rsidRDefault="00696A77" w:rsidP="00696A77">
            <w:pPr>
              <w:pStyle w:val="NormalLeft"/>
              <w:rPr>
                <w:lang w:val="en-GB"/>
              </w:rPr>
            </w:pPr>
            <w:r w:rsidRPr="00A4338B">
              <w:rPr>
                <w:lang w:val="en-GB"/>
              </w:rPr>
              <w:t>R0450/C0020</w:t>
            </w:r>
          </w:p>
        </w:tc>
        <w:tc>
          <w:tcPr>
            <w:tcW w:w="2785" w:type="dxa"/>
            <w:tcBorders>
              <w:top w:val="single" w:sz="2" w:space="0" w:color="auto"/>
              <w:left w:val="single" w:sz="2" w:space="0" w:color="auto"/>
              <w:bottom w:val="single" w:sz="2" w:space="0" w:color="auto"/>
              <w:right w:val="single" w:sz="2" w:space="0" w:color="auto"/>
            </w:tcBorders>
          </w:tcPr>
          <w:p w14:paraId="0B1C7D5D" w14:textId="2BF3CD45" w:rsidR="00696A77" w:rsidRPr="00A4338B" w:rsidRDefault="00696A77" w:rsidP="00696A77">
            <w:pPr>
              <w:pStyle w:val="NormalLeft"/>
              <w:rPr>
                <w:lang w:val="en-GB"/>
              </w:rPr>
            </w:pPr>
            <w:r w:rsidRPr="00A4338B">
              <w:rPr>
                <w:lang w:val="en-GB"/>
              </w:rPr>
              <w:t>Initial absolute values before shock — Assets — spread risk — securitisation positions</w:t>
            </w:r>
          </w:p>
        </w:tc>
        <w:tc>
          <w:tcPr>
            <w:tcW w:w="4272" w:type="dxa"/>
            <w:tcBorders>
              <w:top w:val="single" w:sz="2" w:space="0" w:color="auto"/>
              <w:left w:val="single" w:sz="2" w:space="0" w:color="auto"/>
              <w:bottom w:val="single" w:sz="2" w:space="0" w:color="auto"/>
              <w:right w:val="single" w:sz="2" w:space="0" w:color="auto"/>
            </w:tcBorders>
          </w:tcPr>
          <w:p w14:paraId="5F01FFAC" w14:textId="340FECE4" w:rsidR="00696A77" w:rsidRPr="00A4338B" w:rsidRDefault="00696A77" w:rsidP="00696A77">
            <w:pPr>
              <w:pStyle w:val="NormalLeft"/>
              <w:rPr>
                <w:lang w:val="en-GB"/>
              </w:rPr>
            </w:pPr>
            <w:r w:rsidRPr="00A4338B">
              <w:rPr>
                <w:lang w:val="en-GB"/>
              </w:rPr>
              <w:t>This is the absolute value of the assets sensitive to the spread risk on securitisation positions.</w:t>
            </w:r>
          </w:p>
          <w:p w14:paraId="6ABA4DBC" w14:textId="5467FADE" w:rsidR="00696A77" w:rsidRPr="00A4338B" w:rsidRDefault="00696A77" w:rsidP="00696A77">
            <w:pPr>
              <w:pStyle w:val="NormalLeft"/>
              <w:rPr>
                <w:lang w:val="en-GB"/>
              </w:rPr>
            </w:pPr>
            <w:r w:rsidRPr="00A4338B">
              <w:rPr>
                <w:lang w:val="en-GB"/>
              </w:rPr>
              <w:t>Recoverables from reinsurance and SPVs shall not be included in this cell.</w:t>
            </w:r>
          </w:p>
        </w:tc>
      </w:tr>
      <w:tr w:rsidR="00696A77" w:rsidRPr="00A4338B" w14:paraId="611A60D2" w14:textId="77777777" w:rsidTr="009C7767">
        <w:tc>
          <w:tcPr>
            <w:tcW w:w="2229" w:type="dxa"/>
            <w:tcBorders>
              <w:top w:val="single" w:sz="2" w:space="0" w:color="auto"/>
              <w:left w:val="single" w:sz="2" w:space="0" w:color="auto"/>
              <w:bottom w:val="single" w:sz="2" w:space="0" w:color="auto"/>
              <w:right w:val="single" w:sz="2" w:space="0" w:color="auto"/>
            </w:tcBorders>
          </w:tcPr>
          <w:p w14:paraId="5FF02ED8" w14:textId="77777777" w:rsidR="00696A77" w:rsidRPr="00A4338B" w:rsidRDefault="00696A77" w:rsidP="00696A77">
            <w:pPr>
              <w:pStyle w:val="NormalLeft"/>
              <w:rPr>
                <w:lang w:val="en-GB"/>
              </w:rPr>
            </w:pPr>
            <w:r w:rsidRPr="00A4338B">
              <w:rPr>
                <w:lang w:val="en-GB"/>
              </w:rPr>
              <w:t>R0450/C0030</w:t>
            </w:r>
          </w:p>
        </w:tc>
        <w:tc>
          <w:tcPr>
            <w:tcW w:w="2785" w:type="dxa"/>
            <w:tcBorders>
              <w:top w:val="single" w:sz="2" w:space="0" w:color="auto"/>
              <w:left w:val="single" w:sz="2" w:space="0" w:color="auto"/>
              <w:bottom w:val="single" w:sz="2" w:space="0" w:color="auto"/>
              <w:right w:val="single" w:sz="2" w:space="0" w:color="auto"/>
            </w:tcBorders>
          </w:tcPr>
          <w:p w14:paraId="1C41F069" w14:textId="768B2DC6" w:rsidR="00696A77" w:rsidRPr="00A4338B" w:rsidRDefault="00696A77" w:rsidP="00696A77">
            <w:pPr>
              <w:pStyle w:val="NormalLeft"/>
              <w:rPr>
                <w:lang w:val="en-GB"/>
              </w:rPr>
            </w:pPr>
            <w:r w:rsidRPr="00A4338B">
              <w:rPr>
                <w:lang w:val="en-GB"/>
              </w:rPr>
              <w:t>Initial absolute values before shock — Liabilities — spread risk — securitisation positions</w:t>
            </w:r>
          </w:p>
        </w:tc>
        <w:tc>
          <w:tcPr>
            <w:tcW w:w="4272" w:type="dxa"/>
            <w:tcBorders>
              <w:top w:val="single" w:sz="2" w:space="0" w:color="auto"/>
              <w:left w:val="single" w:sz="2" w:space="0" w:color="auto"/>
              <w:bottom w:val="single" w:sz="2" w:space="0" w:color="auto"/>
              <w:right w:val="single" w:sz="2" w:space="0" w:color="auto"/>
            </w:tcBorders>
          </w:tcPr>
          <w:p w14:paraId="28B09AC0" w14:textId="721CF37E" w:rsidR="00696A77" w:rsidRPr="00A4338B" w:rsidRDefault="00696A77" w:rsidP="00696A77">
            <w:pPr>
              <w:pStyle w:val="NormalLeft"/>
              <w:rPr>
                <w:lang w:val="en-GB"/>
              </w:rPr>
            </w:pPr>
            <w:r w:rsidRPr="00A4338B">
              <w:rPr>
                <w:lang w:val="en-GB"/>
              </w:rPr>
              <w:t>This is the absolute value of the liabilities sensitive to the spread risk on securitisation positions.</w:t>
            </w:r>
          </w:p>
          <w:p w14:paraId="1A2D90D8" w14:textId="1882EF24" w:rsidR="00696A77" w:rsidRPr="00A4338B" w:rsidRDefault="00696A77" w:rsidP="00696A77">
            <w:pPr>
              <w:pStyle w:val="NormalLeft"/>
              <w:rPr>
                <w:lang w:val="en-GB"/>
              </w:rPr>
            </w:pPr>
            <w:r w:rsidRPr="00A4338B">
              <w:rPr>
                <w:lang w:val="en-GB"/>
              </w:rPr>
              <w:t>The amount of TP shall be net of reinsurance and SPV recoverables.</w:t>
            </w:r>
          </w:p>
        </w:tc>
      </w:tr>
      <w:tr w:rsidR="00696A77" w:rsidRPr="00A4338B" w14:paraId="69346E72" w14:textId="77777777" w:rsidTr="009C7767">
        <w:tc>
          <w:tcPr>
            <w:tcW w:w="2229" w:type="dxa"/>
            <w:tcBorders>
              <w:top w:val="single" w:sz="2" w:space="0" w:color="auto"/>
              <w:left w:val="single" w:sz="2" w:space="0" w:color="auto"/>
              <w:bottom w:val="single" w:sz="2" w:space="0" w:color="auto"/>
              <w:right w:val="single" w:sz="2" w:space="0" w:color="auto"/>
            </w:tcBorders>
          </w:tcPr>
          <w:p w14:paraId="4C013486" w14:textId="77777777" w:rsidR="00696A77" w:rsidRPr="00A4338B" w:rsidRDefault="00696A77" w:rsidP="00696A77">
            <w:pPr>
              <w:pStyle w:val="NormalLeft"/>
              <w:rPr>
                <w:lang w:val="en-GB"/>
              </w:rPr>
            </w:pPr>
            <w:r w:rsidRPr="00A4338B">
              <w:rPr>
                <w:lang w:val="en-GB"/>
              </w:rPr>
              <w:t>R0450/C0040</w:t>
            </w:r>
          </w:p>
        </w:tc>
        <w:tc>
          <w:tcPr>
            <w:tcW w:w="2785" w:type="dxa"/>
            <w:tcBorders>
              <w:top w:val="single" w:sz="2" w:space="0" w:color="auto"/>
              <w:left w:val="single" w:sz="2" w:space="0" w:color="auto"/>
              <w:bottom w:val="single" w:sz="2" w:space="0" w:color="auto"/>
              <w:right w:val="single" w:sz="2" w:space="0" w:color="auto"/>
            </w:tcBorders>
          </w:tcPr>
          <w:p w14:paraId="6548E985" w14:textId="666A5670" w:rsidR="00696A77" w:rsidRPr="00A4338B" w:rsidRDefault="00696A77" w:rsidP="00696A77">
            <w:pPr>
              <w:pStyle w:val="NormalLeft"/>
              <w:rPr>
                <w:lang w:val="en-GB"/>
              </w:rPr>
            </w:pPr>
            <w:r w:rsidRPr="00A4338B">
              <w:rPr>
                <w:lang w:val="en-GB"/>
              </w:rPr>
              <w:t xml:space="preserve">Absolute values after shock — Assets — spread </w:t>
            </w:r>
            <w:r w:rsidRPr="00A4338B">
              <w:rPr>
                <w:lang w:val="en-GB"/>
              </w:rPr>
              <w:lastRenderedPageBreak/>
              <w:t>risk — securitisation positions</w:t>
            </w:r>
          </w:p>
        </w:tc>
        <w:tc>
          <w:tcPr>
            <w:tcW w:w="4272" w:type="dxa"/>
            <w:tcBorders>
              <w:top w:val="single" w:sz="2" w:space="0" w:color="auto"/>
              <w:left w:val="single" w:sz="2" w:space="0" w:color="auto"/>
              <w:bottom w:val="single" w:sz="2" w:space="0" w:color="auto"/>
              <w:right w:val="single" w:sz="2" w:space="0" w:color="auto"/>
            </w:tcBorders>
          </w:tcPr>
          <w:p w14:paraId="39338249" w14:textId="2D586CB7" w:rsidR="00696A77" w:rsidRPr="00A4338B" w:rsidRDefault="00696A77" w:rsidP="00696A77">
            <w:pPr>
              <w:pStyle w:val="NormalLeft"/>
              <w:rPr>
                <w:lang w:val="en-GB"/>
              </w:rPr>
            </w:pPr>
            <w:r w:rsidRPr="00A4338B">
              <w:rPr>
                <w:lang w:val="en-GB"/>
              </w:rPr>
              <w:lastRenderedPageBreak/>
              <w:t>This is the absolute value of the assets sensitive to the spread risk on securitisation positions, after the shock.</w:t>
            </w:r>
          </w:p>
          <w:p w14:paraId="081A04BD" w14:textId="69138815" w:rsidR="00696A77" w:rsidRPr="00A4338B" w:rsidRDefault="00696A77" w:rsidP="00696A77">
            <w:pPr>
              <w:pStyle w:val="NormalLeft"/>
              <w:rPr>
                <w:lang w:val="en-GB"/>
              </w:rPr>
            </w:pPr>
            <w:r w:rsidRPr="00A4338B">
              <w:rPr>
                <w:lang w:val="en-GB"/>
              </w:rPr>
              <w:lastRenderedPageBreak/>
              <w:t>Recoverables from reinsurance and SPVs shall not be included in this cell.</w:t>
            </w:r>
          </w:p>
        </w:tc>
      </w:tr>
      <w:tr w:rsidR="00696A77" w:rsidRPr="00A4338B" w14:paraId="151BF601" w14:textId="77777777" w:rsidTr="009C7767">
        <w:tc>
          <w:tcPr>
            <w:tcW w:w="2229" w:type="dxa"/>
            <w:tcBorders>
              <w:top w:val="single" w:sz="2" w:space="0" w:color="auto"/>
              <w:left w:val="single" w:sz="2" w:space="0" w:color="auto"/>
              <w:bottom w:val="single" w:sz="2" w:space="0" w:color="auto"/>
              <w:right w:val="single" w:sz="2" w:space="0" w:color="auto"/>
            </w:tcBorders>
          </w:tcPr>
          <w:p w14:paraId="1B7DF690" w14:textId="77777777" w:rsidR="00696A77" w:rsidRPr="00A4338B" w:rsidRDefault="00696A77" w:rsidP="00696A77">
            <w:pPr>
              <w:pStyle w:val="NormalLeft"/>
              <w:rPr>
                <w:lang w:val="en-GB"/>
              </w:rPr>
            </w:pPr>
            <w:r w:rsidRPr="00A4338B">
              <w:rPr>
                <w:lang w:val="en-GB"/>
              </w:rPr>
              <w:lastRenderedPageBreak/>
              <w:t>R0450/C0050</w:t>
            </w:r>
          </w:p>
        </w:tc>
        <w:tc>
          <w:tcPr>
            <w:tcW w:w="2785" w:type="dxa"/>
            <w:tcBorders>
              <w:top w:val="single" w:sz="2" w:space="0" w:color="auto"/>
              <w:left w:val="single" w:sz="2" w:space="0" w:color="auto"/>
              <w:bottom w:val="single" w:sz="2" w:space="0" w:color="auto"/>
              <w:right w:val="single" w:sz="2" w:space="0" w:color="auto"/>
            </w:tcBorders>
          </w:tcPr>
          <w:p w14:paraId="4A68C269" w14:textId="45A1BE6F" w:rsidR="00696A77" w:rsidRPr="00A4338B" w:rsidRDefault="00696A77" w:rsidP="00696A77">
            <w:pPr>
              <w:pStyle w:val="NormalLeft"/>
              <w:rPr>
                <w:lang w:val="en-GB"/>
              </w:rPr>
            </w:pPr>
            <w:r w:rsidRPr="00A4338B">
              <w:rPr>
                <w:lang w:val="en-GB"/>
              </w:rPr>
              <w:t>Absolute values after shock — Liabilities (after the loss absorbing capacity of technical provisions) — spread risk — securitisation positions</w:t>
            </w:r>
          </w:p>
        </w:tc>
        <w:tc>
          <w:tcPr>
            <w:tcW w:w="4272" w:type="dxa"/>
            <w:tcBorders>
              <w:top w:val="single" w:sz="2" w:space="0" w:color="auto"/>
              <w:left w:val="single" w:sz="2" w:space="0" w:color="auto"/>
              <w:bottom w:val="single" w:sz="2" w:space="0" w:color="auto"/>
              <w:right w:val="single" w:sz="2" w:space="0" w:color="auto"/>
            </w:tcBorders>
          </w:tcPr>
          <w:p w14:paraId="2FF716A7" w14:textId="7E318EA9" w:rsidR="00696A77" w:rsidRPr="00A4338B" w:rsidRDefault="00696A77" w:rsidP="00696A77">
            <w:pPr>
              <w:pStyle w:val="NormalLeft"/>
              <w:rPr>
                <w:lang w:val="en-GB"/>
              </w:rPr>
            </w:pPr>
            <w:r w:rsidRPr="00A4338B">
              <w:rPr>
                <w:lang w:val="en-GB"/>
              </w:rPr>
              <w:t>This is the absolute value of the liabilities sensitive to the spread risk on securitisation positions, after the shock and after the loss absorbing capacity of technical provisions.</w:t>
            </w:r>
          </w:p>
          <w:p w14:paraId="352CDCB6" w14:textId="0FE924B3" w:rsidR="00696A77" w:rsidRPr="00A4338B" w:rsidRDefault="00696A77" w:rsidP="00696A77">
            <w:pPr>
              <w:pStyle w:val="NormalLeft"/>
              <w:rPr>
                <w:lang w:val="en-GB"/>
              </w:rPr>
            </w:pPr>
            <w:r w:rsidRPr="00A4338B">
              <w:rPr>
                <w:lang w:val="en-GB"/>
              </w:rPr>
              <w:t>The amount of TP shall be net of reinsurance and SPV recoverables.</w:t>
            </w:r>
          </w:p>
        </w:tc>
      </w:tr>
      <w:tr w:rsidR="00696A77" w:rsidRPr="00A4338B" w14:paraId="0013259B" w14:textId="77777777" w:rsidTr="009C7767">
        <w:tc>
          <w:tcPr>
            <w:tcW w:w="2229" w:type="dxa"/>
            <w:tcBorders>
              <w:top w:val="single" w:sz="2" w:space="0" w:color="auto"/>
              <w:left w:val="single" w:sz="2" w:space="0" w:color="auto"/>
              <w:bottom w:val="single" w:sz="2" w:space="0" w:color="auto"/>
              <w:right w:val="single" w:sz="2" w:space="0" w:color="auto"/>
            </w:tcBorders>
          </w:tcPr>
          <w:p w14:paraId="6CB94D91" w14:textId="77777777" w:rsidR="00696A77" w:rsidRPr="00A4338B" w:rsidRDefault="00696A77" w:rsidP="00696A77">
            <w:pPr>
              <w:pStyle w:val="NormalLeft"/>
              <w:rPr>
                <w:lang w:val="en-GB"/>
              </w:rPr>
            </w:pPr>
            <w:r w:rsidRPr="00A4338B">
              <w:rPr>
                <w:lang w:val="en-GB"/>
              </w:rPr>
              <w:t>R0450/C0060</w:t>
            </w:r>
          </w:p>
        </w:tc>
        <w:tc>
          <w:tcPr>
            <w:tcW w:w="2785" w:type="dxa"/>
            <w:tcBorders>
              <w:top w:val="single" w:sz="2" w:space="0" w:color="auto"/>
              <w:left w:val="single" w:sz="2" w:space="0" w:color="auto"/>
              <w:bottom w:val="single" w:sz="2" w:space="0" w:color="auto"/>
              <w:right w:val="single" w:sz="2" w:space="0" w:color="auto"/>
            </w:tcBorders>
          </w:tcPr>
          <w:p w14:paraId="1BE19F46" w14:textId="13E694DA" w:rsidR="00696A77" w:rsidRPr="00A4338B" w:rsidRDefault="00696A77" w:rsidP="00696A77">
            <w:pPr>
              <w:pStyle w:val="NormalLeft"/>
              <w:rPr>
                <w:lang w:val="en-GB"/>
              </w:rPr>
            </w:pPr>
            <w:r w:rsidRPr="00A4338B">
              <w:rPr>
                <w:lang w:val="en-GB"/>
              </w:rPr>
              <w:t>Absolute value after shock — Net solvency capital requirement — spread risk — securitisation positions</w:t>
            </w:r>
          </w:p>
        </w:tc>
        <w:tc>
          <w:tcPr>
            <w:tcW w:w="4272" w:type="dxa"/>
            <w:tcBorders>
              <w:top w:val="single" w:sz="2" w:space="0" w:color="auto"/>
              <w:left w:val="single" w:sz="2" w:space="0" w:color="auto"/>
              <w:bottom w:val="single" w:sz="2" w:space="0" w:color="auto"/>
              <w:right w:val="single" w:sz="2" w:space="0" w:color="auto"/>
            </w:tcBorders>
          </w:tcPr>
          <w:p w14:paraId="39A813FA" w14:textId="2AEFE2C0" w:rsidR="00696A77" w:rsidRPr="00A4338B" w:rsidRDefault="00696A77" w:rsidP="00696A77">
            <w:pPr>
              <w:pStyle w:val="NormalLeft"/>
              <w:rPr>
                <w:lang w:val="en-GB"/>
              </w:rPr>
            </w:pPr>
            <w:r w:rsidRPr="00A4338B">
              <w:rPr>
                <w:lang w:val="en-GB"/>
              </w:rPr>
              <w:t>This is the net capital charge for spread risk on securitisation positions, after adjustment for the loss absorbing capacity of technical provisions.</w:t>
            </w:r>
          </w:p>
        </w:tc>
      </w:tr>
      <w:tr w:rsidR="00696A77" w:rsidRPr="00A4338B" w14:paraId="643BB7E4" w14:textId="77777777" w:rsidTr="009C7767">
        <w:tc>
          <w:tcPr>
            <w:tcW w:w="2229" w:type="dxa"/>
            <w:tcBorders>
              <w:top w:val="single" w:sz="2" w:space="0" w:color="auto"/>
              <w:left w:val="single" w:sz="2" w:space="0" w:color="auto"/>
              <w:bottom w:val="single" w:sz="2" w:space="0" w:color="auto"/>
              <w:right w:val="single" w:sz="2" w:space="0" w:color="auto"/>
            </w:tcBorders>
          </w:tcPr>
          <w:p w14:paraId="79965F3B" w14:textId="77777777" w:rsidR="00696A77" w:rsidRPr="00A4338B" w:rsidRDefault="00696A77" w:rsidP="00696A77">
            <w:pPr>
              <w:pStyle w:val="NormalLeft"/>
              <w:rPr>
                <w:lang w:val="en-GB"/>
              </w:rPr>
            </w:pPr>
            <w:r w:rsidRPr="00A4338B">
              <w:rPr>
                <w:lang w:val="en-GB"/>
              </w:rPr>
              <w:t>R0450/C0070</w:t>
            </w:r>
          </w:p>
        </w:tc>
        <w:tc>
          <w:tcPr>
            <w:tcW w:w="2785" w:type="dxa"/>
            <w:tcBorders>
              <w:top w:val="single" w:sz="2" w:space="0" w:color="auto"/>
              <w:left w:val="single" w:sz="2" w:space="0" w:color="auto"/>
              <w:bottom w:val="single" w:sz="2" w:space="0" w:color="auto"/>
              <w:right w:val="single" w:sz="2" w:space="0" w:color="auto"/>
            </w:tcBorders>
          </w:tcPr>
          <w:p w14:paraId="18D055EB" w14:textId="3A0ED2E4" w:rsidR="00696A77" w:rsidRPr="00A4338B" w:rsidRDefault="00696A77" w:rsidP="00696A77">
            <w:pPr>
              <w:pStyle w:val="NormalLeft"/>
              <w:rPr>
                <w:lang w:val="en-GB"/>
              </w:rPr>
            </w:pPr>
            <w:r w:rsidRPr="00A4338B">
              <w:rPr>
                <w:lang w:val="en-GB"/>
              </w:rPr>
              <w:t>Absolute values after shock — Liabilities (before the loss absorbing capacity of technical provisions) — spread risk — securitisation positions</w:t>
            </w:r>
          </w:p>
        </w:tc>
        <w:tc>
          <w:tcPr>
            <w:tcW w:w="4272" w:type="dxa"/>
            <w:tcBorders>
              <w:top w:val="single" w:sz="2" w:space="0" w:color="auto"/>
              <w:left w:val="single" w:sz="2" w:space="0" w:color="auto"/>
              <w:bottom w:val="single" w:sz="2" w:space="0" w:color="auto"/>
              <w:right w:val="single" w:sz="2" w:space="0" w:color="auto"/>
            </w:tcBorders>
          </w:tcPr>
          <w:p w14:paraId="0B7CE6D3" w14:textId="4BEFFB7E" w:rsidR="00696A77" w:rsidRPr="00A4338B" w:rsidRDefault="00696A77" w:rsidP="00696A77">
            <w:pPr>
              <w:pStyle w:val="NormalLeft"/>
              <w:rPr>
                <w:lang w:val="en-GB"/>
              </w:rPr>
            </w:pPr>
            <w:r w:rsidRPr="00A4338B">
              <w:rPr>
                <w:lang w:val="en-GB"/>
              </w:rPr>
              <w:t>This is the absolute value of the liabilities sensitive to the spread risk on securitisation positions, after the shock but before the loss absorbing capacity of technical provisions.</w:t>
            </w:r>
          </w:p>
          <w:p w14:paraId="51AFE6F2" w14:textId="5F6BF702" w:rsidR="00696A77" w:rsidRPr="00A4338B" w:rsidRDefault="00696A77" w:rsidP="00696A77">
            <w:pPr>
              <w:pStyle w:val="NormalLeft"/>
              <w:rPr>
                <w:lang w:val="en-GB"/>
              </w:rPr>
            </w:pPr>
            <w:r w:rsidRPr="00A4338B">
              <w:rPr>
                <w:lang w:val="en-GB"/>
              </w:rPr>
              <w:t>The amount of TP shall be net of reinsurance and SPV recoverables.</w:t>
            </w:r>
          </w:p>
        </w:tc>
      </w:tr>
      <w:tr w:rsidR="00696A77" w:rsidRPr="00A4338B" w14:paraId="198E780B" w14:textId="77777777" w:rsidTr="009C7767">
        <w:tc>
          <w:tcPr>
            <w:tcW w:w="2229" w:type="dxa"/>
            <w:tcBorders>
              <w:top w:val="single" w:sz="2" w:space="0" w:color="auto"/>
              <w:left w:val="single" w:sz="2" w:space="0" w:color="auto"/>
              <w:bottom w:val="single" w:sz="2" w:space="0" w:color="auto"/>
              <w:right w:val="single" w:sz="2" w:space="0" w:color="auto"/>
            </w:tcBorders>
          </w:tcPr>
          <w:p w14:paraId="620A87D5" w14:textId="77777777" w:rsidR="00696A77" w:rsidRPr="00A4338B" w:rsidRDefault="00696A77" w:rsidP="00696A77">
            <w:pPr>
              <w:pStyle w:val="NormalLeft"/>
              <w:rPr>
                <w:lang w:val="en-GB"/>
              </w:rPr>
            </w:pPr>
            <w:r w:rsidRPr="00A4338B">
              <w:rPr>
                <w:lang w:val="en-GB"/>
              </w:rPr>
              <w:t>R0450/C0080</w:t>
            </w:r>
          </w:p>
        </w:tc>
        <w:tc>
          <w:tcPr>
            <w:tcW w:w="2785" w:type="dxa"/>
            <w:tcBorders>
              <w:top w:val="single" w:sz="2" w:space="0" w:color="auto"/>
              <w:left w:val="single" w:sz="2" w:space="0" w:color="auto"/>
              <w:bottom w:val="single" w:sz="2" w:space="0" w:color="auto"/>
              <w:right w:val="single" w:sz="2" w:space="0" w:color="auto"/>
            </w:tcBorders>
          </w:tcPr>
          <w:p w14:paraId="4909E6B2" w14:textId="1E8B41E7" w:rsidR="00696A77" w:rsidRPr="00A4338B" w:rsidRDefault="00696A77" w:rsidP="00696A77">
            <w:pPr>
              <w:pStyle w:val="NormalLeft"/>
              <w:rPr>
                <w:lang w:val="en-GB"/>
              </w:rPr>
            </w:pPr>
            <w:r w:rsidRPr="00A4338B">
              <w:rPr>
                <w:lang w:val="en-GB"/>
              </w:rPr>
              <w:t>Absolute value after shock — Gross solvency capital requirement — spread risk — securitisation positions</w:t>
            </w:r>
          </w:p>
        </w:tc>
        <w:tc>
          <w:tcPr>
            <w:tcW w:w="4272" w:type="dxa"/>
            <w:tcBorders>
              <w:top w:val="single" w:sz="2" w:space="0" w:color="auto"/>
              <w:left w:val="single" w:sz="2" w:space="0" w:color="auto"/>
              <w:bottom w:val="single" w:sz="2" w:space="0" w:color="auto"/>
              <w:right w:val="single" w:sz="2" w:space="0" w:color="auto"/>
            </w:tcBorders>
          </w:tcPr>
          <w:p w14:paraId="1BE41F38" w14:textId="12D84A8A" w:rsidR="00696A77" w:rsidRPr="00A4338B" w:rsidRDefault="00696A77" w:rsidP="00696A77">
            <w:pPr>
              <w:pStyle w:val="NormalLeft"/>
              <w:rPr>
                <w:lang w:val="en-GB"/>
              </w:rPr>
            </w:pPr>
            <w:r w:rsidRPr="00A4338B">
              <w:rPr>
                <w:lang w:val="en-GB"/>
              </w:rPr>
              <w:t>This is the gross capital charge for spread risk on securitisation positions, i.e. before the loss absorbing capacity of technical provisions.</w:t>
            </w:r>
          </w:p>
        </w:tc>
      </w:tr>
      <w:tr w:rsidR="00696A77" w:rsidRPr="00A4338B" w14:paraId="50B51B42" w14:textId="77777777" w:rsidTr="009C7767">
        <w:tc>
          <w:tcPr>
            <w:tcW w:w="2229" w:type="dxa"/>
            <w:tcBorders>
              <w:top w:val="single" w:sz="2" w:space="0" w:color="auto"/>
              <w:left w:val="single" w:sz="2" w:space="0" w:color="auto"/>
              <w:bottom w:val="single" w:sz="2" w:space="0" w:color="auto"/>
              <w:right w:val="single" w:sz="2" w:space="0" w:color="auto"/>
            </w:tcBorders>
          </w:tcPr>
          <w:p w14:paraId="330DF424" w14:textId="3E41A270" w:rsidR="00696A77" w:rsidRPr="00A4338B" w:rsidRDefault="00696A77" w:rsidP="00696A77">
            <w:pPr>
              <w:pStyle w:val="NormalLeft"/>
              <w:rPr>
                <w:lang w:val="en-GB"/>
              </w:rPr>
            </w:pPr>
            <w:r w:rsidRPr="00A4338B">
              <w:rPr>
                <w:lang w:val="en-GB"/>
              </w:rPr>
              <w:t xml:space="preserve">R0461/C0020  </w:t>
            </w:r>
          </w:p>
        </w:tc>
        <w:tc>
          <w:tcPr>
            <w:tcW w:w="2785" w:type="dxa"/>
            <w:tcBorders>
              <w:top w:val="single" w:sz="2" w:space="0" w:color="auto"/>
              <w:left w:val="single" w:sz="2" w:space="0" w:color="auto"/>
              <w:bottom w:val="single" w:sz="2" w:space="0" w:color="auto"/>
              <w:right w:val="single" w:sz="2" w:space="0" w:color="auto"/>
            </w:tcBorders>
          </w:tcPr>
          <w:p w14:paraId="395BD488" w14:textId="3EA8A156" w:rsidR="00696A77" w:rsidRPr="00A4338B" w:rsidRDefault="00696A77" w:rsidP="00696A77">
            <w:pPr>
              <w:pStyle w:val="NormalLeft"/>
              <w:rPr>
                <w:lang w:val="en-GB"/>
              </w:rPr>
            </w:pPr>
            <w:r w:rsidRPr="00A4338B">
              <w:rPr>
                <w:lang w:val="en-GB"/>
              </w:rPr>
              <w:t xml:space="preserve">Initial absolute values before shock – Assets – spread risk – securitisation positions – senior STS securitisation  </w:t>
            </w:r>
          </w:p>
        </w:tc>
        <w:tc>
          <w:tcPr>
            <w:tcW w:w="4272" w:type="dxa"/>
            <w:tcBorders>
              <w:top w:val="single" w:sz="2" w:space="0" w:color="auto"/>
              <w:left w:val="single" w:sz="2" w:space="0" w:color="auto"/>
              <w:bottom w:val="single" w:sz="2" w:space="0" w:color="auto"/>
              <w:right w:val="single" w:sz="2" w:space="0" w:color="auto"/>
            </w:tcBorders>
          </w:tcPr>
          <w:p w14:paraId="12F53BE0" w14:textId="256C16AA" w:rsidR="00696A77" w:rsidRPr="00A4338B" w:rsidRDefault="00696A77" w:rsidP="00696A77">
            <w:pPr>
              <w:pStyle w:val="NormalLeft"/>
              <w:rPr>
                <w:lang w:val="en-GB"/>
              </w:rPr>
            </w:pPr>
            <w:r w:rsidRPr="00A4338B">
              <w:rPr>
                <w:lang w:val="en-GB"/>
              </w:rPr>
              <w:t>This is the absolute value of the assets sensitive to the spread risk on senior STS securitisation positions.</w:t>
            </w:r>
          </w:p>
          <w:p w14:paraId="6506CB60" w14:textId="18418A87" w:rsidR="00696A77" w:rsidRPr="00A4338B" w:rsidRDefault="00696A77" w:rsidP="00696A77">
            <w:pPr>
              <w:pStyle w:val="NormalLeft"/>
              <w:rPr>
                <w:lang w:val="en-GB"/>
              </w:rPr>
            </w:pPr>
            <w:r w:rsidRPr="00A4338B">
              <w:rPr>
                <w:lang w:val="en-GB"/>
              </w:rPr>
              <w:t xml:space="preserve">Recoverables from reinsurance and SPVs shall not be included in this cell.  </w:t>
            </w:r>
          </w:p>
        </w:tc>
      </w:tr>
      <w:tr w:rsidR="00696A77" w:rsidRPr="00A4338B" w14:paraId="1D374E25" w14:textId="77777777" w:rsidTr="009C7767">
        <w:tc>
          <w:tcPr>
            <w:tcW w:w="2229" w:type="dxa"/>
            <w:tcBorders>
              <w:top w:val="single" w:sz="2" w:space="0" w:color="auto"/>
              <w:left w:val="single" w:sz="2" w:space="0" w:color="auto"/>
              <w:bottom w:val="single" w:sz="2" w:space="0" w:color="auto"/>
              <w:right w:val="single" w:sz="2" w:space="0" w:color="auto"/>
            </w:tcBorders>
          </w:tcPr>
          <w:p w14:paraId="4EE396B5" w14:textId="7B8BFB8B" w:rsidR="00696A77" w:rsidRPr="00A4338B" w:rsidRDefault="00696A77" w:rsidP="00696A77">
            <w:pPr>
              <w:pStyle w:val="NormalLeft"/>
              <w:rPr>
                <w:lang w:val="en-GB"/>
              </w:rPr>
            </w:pPr>
            <w:r w:rsidRPr="00A4338B">
              <w:rPr>
                <w:lang w:val="en-GB"/>
              </w:rPr>
              <w:t xml:space="preserve">R0461/C0030  </w:t>
            </w:r>
          </w:p>
        </w:tc>
        <w:tc>
          <w:tcPr>
            <w:tcW w:w="2785" w:type="dxa"/>
            <w:tcBorders>
              <w:top w:val="single" w:sz="2" w:space="0" w:color="auto"/>
              <w:left w:val="single" w:sz="2" w:space="0" w:color="auto"/>
              <w:bottom w:val="single" w:sz="2" w:space="0" w:color="auto"/>
              <w:right w:val="single" w:sz="2" w:space="0" w:color="auto"/>
            </w:tcBorders>
          </w:tcPr>
          <w:p w14:paraId="0C196E88" w14:textId="130DECC9" w:rsidR="00696A77" w:rsidRPr="00A4338B" w:rsidRDefault="00696A77" w:rsidP="00696A77">
            <w:pPr>
              <w:pStyle w:val="NormalLeft"/>
              <w:rPr>
                <w:lang w:val="en-GB"/>
              </w:rPr>
            </w:pPr>
            <w:r w:rsidRPr="00A4338B">
              <w:rPr>
                <w:lang w:val="en-GB"/>
              </w:rPr>
              <w:t xml:space="preserve">Initial absolute values before shock – Liabilities – spread risk – securitisation positions – senior STS securitisation  </w:t>
            </w:r>
          </w:p>
        </w:tc>
        <w:tc>
          <w:tcPr>
            <w:tcW w:w="4272" w:type="dxa"/>
            <w:tcBorders>
              <w:top w:val="single" w:sz="2" w:space="0" w:color="auto"/>
              <w:left w:val="single" w:sz="2" w:space="0" w:color="auto"/>
              <w:bottom w:val="single" w:sz="2" w:space="0" w:color="auto"/>
              <w:right w:val="single" w:sz="2" w:space="0" w:color="auto"/>
            </w:tcBorders>
          </w:tcPr>
          <w:p w14:paraId="46B2038A" w14:textId="21C291C4" w:rsidR="00696A77" w:rsidRPr="00A4338B" w:rsidRDefault="00696A77" w:rsidP="00696A77">
            <w:pPr>
              <w:pStyle w:val="NormalLeft"/>
              <w:rPr>
                <w:lang w:val="en-GB"/>
              </w:rPr>
            </w:pPr>
            <w:r w:rsidRPr="00A4338B">
              <w:rPr>
                <w:lang w:val="en-GB"/>
              </w:rPr>
              <w:t>This is the absolute value of the liabilities sensitive to the spread risk on senior STS securitisation positions.</w:t>
            </w:r>
          </w:p>
          <w:p w14:paraId="363E9E73" w14:textId="77777777" w:rsidR="00696A77" w:rsidRPr="00A4338B" w:rsidRDefault="00696A77" w:rsidP="00696A77">
            <w:pPr>
              <w:pStyle w:val="NormalLeft"/>
              <w:rPr>
                <w:lang w:val="en-GB"/>
              </w:rPr>
            </w:pPr>
            <w:r w:rsidRPr="00A4338B">
              <w:rPr>
                <w:lang w:val="en-GB"/>
              </w:rPr>
              <w:t>This value shall only be reported where the split between R0461 to R0483 can be derived from the method used for the calculation. Where the split is not possible, only R0450 shall be filled in.</w:t>
            </w:r>
          </w:p>
          <w:p w14:paraId="1B516909" w14:textId="120DC1F4" w:rsidR="00696A77" w:rsidRPr="00A4338B" w:rsidRDefault="00696A77" w:rsidP="00696A77">
            <w:pPr>
              <w:pStyle w:val="NormalLeft"/>
              <w:rPr>
                <w:lang w:val="en-GB"/>
              </w:rPr>
            </w:pPr>
            <w:r w:rsidRPr="00A4338B">
              <w:rPr>
                <w:lang w:val="en-GB"/>
              </w:rPr>
              <w:t xml:space="preserve">The amount of TP shall be net of reinsurance and SPV recoverables.  </w:t>
            </w:r>
          </w:p>
        </w:tc>
      </w:tr>
      <w:tr w:rsidR="00696A77" w:rsidRPr="00A4338B" w14:paraId="7034545E" w14:textId="77777777" w:rsidTr="009C7767">
        <w:tc>
          <w:tcPr>
            <w:tcW w:w="2229" w:type="dxa"/>
            <w:tcBorders>
              <w:top w:val="single" w:sz="2" w:space="0" w:color="auto"/>
              <w:left w:val="single" w:sz="2" w:space="0" w:color="auto"/>
              <w:bottom w:val="single" w:sz="2" w:space="0" w:color="auto"/>
              <w:right w:val="single" w:sz="2" w:space="0" w:color="auto"/>
            </w:tcBorders>
          </w:tcPr>
          <w:p w14:paraId="6DBDAD0B" w14:textId="38DF34FF" w:rsidR="00696A77" w:rsidRPr="00A4338B" w:rsidRDefault="00696A77" w:rsidP="00696A77">
            <w:pPr>
              <w:pStyle w:val="NormalLeft"/>
              <w:rPr>
                <w:lang w:val="en-GB"/>
              </w:rPr>
            </w:pPr>
            <w:r w:rsidRPr="00A4338B">
              <w:rPr>
                <w:lang w:val="en-GB"/>
              </w:rPr>
              <w:lastRenderedPageBreak/>
              <w:t xml:space="preserve">R0461/C0040  </w:t>
            </w:r>
          </w:p>
        </w:tc>
        <w:tc>
          <w:tcPr>
            <w:tcW w:w="2785" w:type="dxa"/>
            <w:tcBorders>
              <w:top w:val="single" w:sz="2" w:space="0" w:color="auto"/>
              <w:left w:val="single" w:sz="2" w:space="0" w:color="auto"/>
              <w:bottom w:val="single" w:sz="2" w:space="0" w:color="auto"/>
              <w:right w:val="single" w:sz="2" w:space="0" w:color="auto"/>
            </w:tcBorders>
          </w:tcPr>
          <w:p w14:paraId="20A46367" w14:textId="1CC80EDF" w:rsidR="00696A77" w:rsidRPr="00A4338B" w:rsidRDefault="00696A77" w:rsidP="00696A77">
            <w:pPr>
              <w:pStyle w:val="NormalLeft"/>
              <w:rPr>
                <w:lang w:val="en-GB"/>
              </w:rPr>
            </w:pPr>
            <w:r w:rsidRPr="00A4338B">
              <w:rPr>
                <w:lang w:val="en-GB"/>
              </w:rPr>
              <w:t xml:space="preserve">Absolute values after shock – Assets – spread risk – securitisation positions – senior STS securitisation  </w:t>
            </w:r>
          </w:p>
        </w:tc>
        <w:tc>
          <w:tcPr>
            <w:tcW w:w="4272" w:type="dxa"/>
            <w:tcBorders>
              <w:top w:val="single" w:sz="2" w:space="0" w:color="auto"/>
              <w:left w:val="single" w:sz="2" w:space="0" w:color="auto"/>
              <w:bottom w:val="single" w:sz="2" w:space="0" w:color="auto"/>
              <w:right w:val="single" w:sz="2" w:space="0" w:color="auto"/>
            </w:tcBorders>
          </w:tcPr>
          <w:p w14:paraId="5D86292D" w14:textId="7156F5BE" w:rsidR="00696A77" w:rsidRPr="00A4338B" w:rsidRDefault="00696A77" w:rsidP="00696A77">
            <w:pPr>
              <w:pStyle w:val="NormalLeft"/>
              <w:rPr>
                <w:lang w:val="en-GB"/>
              </w:rPr>
            </w:pPr>
            <w:r w:rsidRPr="00A4338B">
              <w:rPr>
                <w:lang w:val="en-GB"/>
              </w:rPr>
              <w:t>This is the absolute value of the assets sensitive to the spread risk on senior STS securitisation positions, after the shock.</w:t>
            </w:r>
          </w:p>
          <w:p w14:paraId="7EE69D7A" w14:textId="1850DDBA" w:rsidR="00696A77" w:rsidRPr="00A4338B" w:rsidRDefault="00696A77" w:rsidP="00696A77">
            <w:pPr>
              <w:pStyle w:val="NormalLeft"/>
              <w:rPr>
                <w:lang w:val="en-GB"/>
              </w:rPr>
            </w:pPr>
            <w:r w:rsidRPr="00A4338B">
              <w:rPr>
                <w:lang w:val="en-GB"/>
              </w:rPr>
              <w:t xml:space="preserve">Recoverables from reinsurance and SPVs shall not be included in this cell.  </w:t>
            </w:r>
          </w:p>
        </w:tc>
      </w:tr>
      <w:tr w:rsidR="00696A77" w:rsidRPr="00A4338B" w14:paraId="59E57E7A" w14:textId="77777777" w:rsidTr="009C7767">
        <w:tc>
          <w:tcPr>
            <w:tcW w:w="2229" w:type="dxa"/>
            <w:tcBorders>
              <w:top w:val="single" w:sz="2" w:space="0" w:color="auto"/>
              <w:left w:val="single" w:sz="2" w:space="0" w:color="auto"/>
              <w:bottom w:val="single" w:sz="2" w:space="0" w:color="auto"/>
              <w:right w:val="single" w:sz="2" w:space="0" w:color="auto"/>
            </w:tcBorders>
          </w:tcPr>
          <w:p w14:paraId="22958E84" w14:textId="2425DB5E" w:rsidR="00696A77" w:rsidRPr="00A4338B" w:rsidRDefault="00696A77" w:rsidP="00696A77">
            <w:pPr>
              <w:pStyle w:val="NormalLeft"/>
              <w:rPr>
                <w:lang w:val="en-GB"/>
              </w:rPr>
            </w:pPr>
            <w:r w:rsidRPr="00A4338B">
              <w:rPr>
                <w:lang w:val="en-GB"/>
              </w:rPr>
              <w:t xml:space="preserve">R0461/C0050  </w:t>
            </w:r>
          </w:p>
        </w:tc>
        <w:tc>
          <w:tcPr>
            <w:tcW w:w="2785" w:type="dxa"/>
            <w:tcBorders>
              <w:top w:val="single" w:sz="2" w:space="0" w:color="auto"/>
              <w:left w:val="single" w:sz="2" w:space="0" w:color="auto"/>
              <w:bottom w:val="single" w:sz="2" w:space="0" w:color="auto"/>
              <w:right w:val="single" w:sz="2" w:space="0" w:color="auto"/>
            </w:tcBorders>
          </w:tcPr>
          <w:p w14:paraId="5E8914E0" w14:textId="5F21373C" w:rsidR="00696A77" w:rsidRPr="00A4338B" w:rsidRDefault="00696A77" w:rsidP="00696A77">
            <w:pPr>
              <w:pStyle w:val="NormalLeft"/>
              <w:rPr>
                <w:lang w:val="en-GB"/>
              </w:rPr>
            </w:pPr>
            <w:r w:rsidRPr="00A4338B">
              <w:rPr>
                <w:lang w:val="en-GB"/>
              </w:rPr>
              <w:t xml:space="preserve">Absolute values after shock – Liabilities (after the loss-absorbing capacity of technical provisions) – spread risk – securitisation positions – senior STS securitisation)  </w:t>
            </w:r>
          </w:p>
        </w:tc>
        <w:tc>
          <w:tcPr>
            <w:tcW w:w="4272" w:type="dxa"/>
            <w:tcBorders>
              <w:top w:val="single" w:sz="2" w:space="0" w:color="auto"/>
              <w:left w:val="single" w:sz="2" w:space="0" w:color="auto"/>
              <w:bottom w:val="single" w:sz="2" w:space="0" w:color="auto"/>
              <w:right w:val="single" w:sz="2" w:space="0" w:color="auto"/>
            </w:tcBorders>
          </w:tcPr>
          <w:p w14:paraId="4BF2B4AF" w14:textId="4175C46D" w:rsidR="00696A77" w:rsidRPr="00A4338B" w:rsidRDefault="00696A77" w:rsidP="00696A77">
            <w:pPr>
              <w:pStyle w:val="NormalLeft"/>
              <w:rPr>
                <w:lang w:val="en-GB"/>
              </w:rPr>
            </w:pPr>
            <w:r w:rsidRPr="00A4338B">
              <w:rPr>
                <w:lang w:val="en-GB"/>
              </w:rPr>
              <w:t>This is the absolute value of the liabilities sensitive to the spread risk on senior STS securitisation positions, after the shock and after the application of the adjustment for the loss-absorbing capacity of technical provisions.</w:t>
            </w:r>
          </w:p>
          <w:p w14:paraId="390A7936" w14:textId="77777777" w:rsidR="00696A77" w:rsidRPr="00A4338B" w:rsidRDefault="00696A77" w:rsidP="00696A77">
            <w:pPr>
              <w:pStyle w:val="NormalLeft"/>
              <w:rPr>
                <w:lang w:val="en-GB"/>
              </w:rPr>
            </w:pPr>
            <w:r w:rsidRPr="00A4338B">
              <w:rPr>
                <w:lang w:val="en-GB"/>
              </w:rPr>
              <w:t>This value shall only be reported where the split between R0461 to R0483 can be derived from the method used for the calculation. Where the split is not possible, only R0450 shall be filled in.</w:t>
            </w:r>
          </w:p>
          <w:p w14:paraId="61D8EC13" w14:textId="408F8387" w:rsidR="00696A77" w:rsidRPr="00A4338B" w:rsidRDefault="00696A77" w:rsidP="00696A77">
            <w:pPr>
              <w:pStyle w:val="NormalLeft"/>
              <w:rPr>
                <w:lang w:val="en-GB"/>
              </w:rPr>
            </w:pPr>
            <w:r w:rsidRPr="00A4338B">
              <w:rPr>
                <w:lang w:val="en-GB"/>
              </w:rPr>
              <w:t xml:space="preserve">The amount of TP shall be net of reinsurance and SPV recoverables.  </w:t>
            </w:r>
          </w:p>
        </w:tc>
      </w:tr>
      <w:tr w:rsidR="00696A77" w:rsidRPr="00A4338B" w14:paraId="7B1DE541" w14:textId="77777777" w:rsidTr="009C7767">
        <w:tc>
          <w:tcPr>
            <w:tcW w:w="2229" w:type="dxa"/>
            <w:tcBorders>
              <w:top w:val="single" w:sz="2" w:space="0" w:color="auto"/>
              <w:left w:val="single" w:sz="2" w:space="0" w:color="auto"/>
              <w:bottom w:val="single" w:sz="2" w:space="0" w:color="auto"/>
              <w:right w:val="single" w:sz="2" w:space="0" w:color="auto"/>
            </w:tcBorders>
          </w:tcPr>
          <w:p w14:paraId="5431E589" w14:textId="6FA805C0" w:rsidR="00696A77" w:rsidRPr="00A4338B" w:rsidRDefault="00696A77" w:rsidP="00696A77">
            <w:pPr>
              <w:pStyle w:val="NormalLeft"/>
              <w:rPr>
                <w:lang w:val="en-GB"/>
              </w:rPr>
            </w:pPr>
            <w:r w:rsidRPr="00A4338B">
              <w:rPr>
                <w:lang w:val="en-GB"/>
              </w:rPr>
              <w:t xml:space="preserve">R0461/C0060  </w:t>
            </w:r>
          </w:p>
        </w:tc>
        <w:tc>
          <w:tcPr>
            <w:tcW w:w="2785" w:type="dxa"/>
            <w:tcBorders>
              <w:top w:val="single" w:sz="2" w:space="0" w:color="auto"/>
              <w:left w:val="single" w:sz="2" w:space="0" w:color="auto"/>
              <w:bottom w:val="single" w:sz="2" w:space="0" w:color="auto"/>
              <w:right w:val="single" w:sz="2" w:space="0" w:color="auto"/>
            </w:tcBorders>
          </w:tcPr>
          <w:p w14:paraId="193FA318" w14:textId="0F196479" w:rsidR="00696A77" w:rsidRPr="00A4338B" w:rsidRDefault="00696A77" w:rsidP="00696A77">
            <w:pPr>
              <w:pStyle w:val="NormalLeft"/>
              <w:rPr>
                <w:lang w:val="en-GB"/>
              </w:rPr>
            </w:pPr>
            <w:r w:rsidRPr="00A4338B">
              <w:rPr>
                <w:lang w:val="en-GB"/>
              </w:rPr>
              <w:t xml:space="preserve">Absolute value after shock – Net solvency capital requirement – spread risk – securitisation positions – senior STS securitisation  </w:t>
            </w:r>
          </w:p>
        </w:tc>
        <w:tc>
          <w:tcPr>
            <w:tcW w:w="4272" w:type="dxa"/>
            <w:tcBorders>
              <w:top w:val="single" w:sz="2" w:space="0" w:color="auto"/>
              <w:left w:val="single" w:sz="2" w:space="0" w:color="auto"/>
              <w:bottom w:val="single" w:sz="2" w:space="0" w:color="auto"/>
              <w:right w:val="single" w:sz="2" w:space="0" w:color="auto"/>
            </w:tcBorders>
          </w:tcPr>
          <w:p w14:paraId="39609FE5" w14:textId="2A8E681A" w:rsidR="00696A77" w:rsidRPr="00A4338B" w:rsidRDefault="00696A77" w:rsidP="00696A77">
            <w:pPr>
              <w:pStyle w:val="NormalLeft"/>
              <w:rPr>
                <w:lang w:val="en-GB"/>
              </w:rPr>
            </w:pPr>
            <w:r w:rsidRPr="00A4338B">
              <w:rPr>
                <w:lang w:val="en-GB"/>
              </w:rPr>
              <w:t>This is the net capital charge for spread risk on senior STS securitisation positions, after the application of the adjustment for the loss-absorbing capacity of technical provisions.</w:t>
            </w:r>
          </w:p>
          <w:p w14:paraId="4AE2D54E" w14:textId="300E2AD8" w:rsidR="00696A77" w:rsidRPr="00A4338B" w:rsidRDefault="00696A77" w:rsidP="00696A77">
            <w:pPr>
              <w:pStyle w:val="NormalLeft"/>
              <w:rPr>
                <w:lang w:val="en-GB"/>
              </w:rPr>
            </w:pPr>
            <w:r w:rsidRPr="00A4338B">
              <w:rPr>
                <w:lang w:val="en-GB"/>
              </w:rPr>
              <w:t xml:space="preserve">This value shall only be reported where the split between R0461 to R0483 can be derived from the method used for the calculation. Where the split is not possible, only R0450 shall be filled in.  </w:t>
            </w:r>
          </w:p>
        </w:tc>
      </w:tr>
      <w:tr w:rsidR="00696A77" w:rsidRPr="00A4338B" w14:paraId="166E1ACF" w14:textId="77777777" w:rsidTr="009C7767">
        <w:tc>
          <w:tcPr>
            <w:tcW w:w="2229" w:type="dxa"/>
            <w:tcBorders>
              <w:top w:val="single" w:sz="2" w:space="0" w:color="auto"/>
              <w:left w:val="single" w:sz="2" w:space="0" w:color="auto"/>
              <w:bottom w:val="single" w:sz="2" w:space="0" w:color="auto"/>
              <w:right w:val="single" w:sz="2" w:space="0" w:color="auto"/>
            </w:tcBorders>
          </w:tcPr>
          <w:p w14:paraId="44F0D93C" w14:textId="2A04FAD0" w:rsidR="00696A77" w:rsidRPr="00A4338B" w:rsidRDefault="00696A77" w:rsidP="00696A77">
            <w:pPr>
              <w:pStyle w:val="NormalLeft"/>
              <w:rPr>
                <w:lang w:val="en-GB"/>
              </w:rPr>
            </w:pPr>
            <w:r w:rsidRPr="00A4338B">
              <w:rPr>
                <w:lang w:val="en-GB"/>
              </w:rPr>
              <w:t xml:space="preserve">R0461/C0070  </w:t>
            </w:r>
          </w:p>
        </w:tc>
        <w:tc>
          <w:tcPr>
            <w:tcW w:w="2785" w:type="dxa"/>
            <w:tcBorders>
              <w:top w:val="single" w:sz="2" w:space="0" w:color="auto"/>
              <w:left w:val="single" w:sz="2" w:space="0" w:color="auto"/>
              <w:bottom w:val="single" w:sz="2" w:space="0" w:color="auto"/>
              <w:right w:val="single" w:sz="2" w:space="0" w:color="auto"/>
            </w:tcBorders>
          </w:tcPr>
          <w:p w14:paraId="66CABEEB" w14:textId="5A1D45DE" w:rsidR="00696A77" w:rsidRPr="00A4338B" w:rsidRDefault="00696A77" w:rsidP="00696A77">
            <w:pPr>
              <w:pStyle w:val="NormalLeft"/>
              <w:rPr>
                <w:lang w:val="en-GB"/>
              </w:rPr>
            </w:pPr>
            <w:r w:rsidRPr="00A4338B">
              <w:rPr>
                <w:lang w:val="en-GB"/>
              </w:rPr>
              <w:t xml:space="preserve">Absolute values after shock – Liabilities (before the loss-absorbing capacity of technical provisions)– spread risk – securitisation positions – senior STS securitisation  </w:t>
            </w:r>
          </w:p>
        </w:tc>
        <w:tc>
          <w:tcPr>
            <w:tcW w:w="4272" w:type="dxa"/>
            <w:tcBorders>
              <w:top w:val="single" w:sz="2" w:space="0" w:color="auto"/>
              <w:left w:val="single" w:sz="2" w:space="0" w:color="auto"/>
              <w:bottom w:val="single" w:sz="2" w:space="0" w:color="auto"/>
              <w:right w:val="single" w:sz="2" w:space="0" w:color="auto"/>
            </w:tcBorders>
          </w:tcPr>
          <w:p w14:paraId="0B0B1B56" w14:textId="28DFFC02" w:rsidR="00696A77" w:rsidRPr="00A4338B" w:rsidRDefault="00696A77" w:rsidP="00696A77">
            <w:pPr>
              <w:pStyle w:val="NormalLeft"/>
              <w:rPr>
                <w:lang w:val="en-GB"/>
              </w:rPr>
            </w:pPr>
            <w:r w:rsidRPr="00A4338B">
              <w:rPr>
                <w:lang w:val="en-GB"/>
              </w:rPr>
              <w:t>This is the absolute value of the liabilities sensitive to the spread risk on senior STS securitisation positions, after the shock but before the application of the adjustment for the loss-absorbing capacity of technical provisions.</w:t>
            </w:r>
          </w:p>
          <w:p w14:paraId="44245D2D" w14:textId="77777777" w:rsidR="00696A77" w:rsidRPr="00A4338B" w:rsidRDefault="00696A77" w:rsidP="00696A77">
            <w:pPr>
              <w:pStyle w:val="NormalLeft"/>
              <w:rPr>
                <w:lang w:val="en-GB"/>
              </w:rPr>
            </w:pPr>
            <w:r w:rsidRPr="00A4338B">
              <w:rPr>
                <w:lang w:val="en-GB"/>
              </w:rPr>
              <w:t>This value shall only be reported where the split between R0461 to R0483 can be derived from the method used for the calculation. Where the split is not possible, only R0450 shall be filled in.</w:t>
            </w:r>
          </w:p>
          <w:p w14:paraId="42176442" w14:textId="2C9F47A6" w:rsidR="00696A77" w:rsidRPr="00A4338B" w:rsidRDefault="00696A77" w:rsidP="00696A77">
            <w:pPr>
              <w:pStyle w:val="NormalLeft"/>
              <w:rPr>
                <w:lang w:val="en-GB"/>
              </w:rPr>
            </w:pPr>
            <w:r w:rsidRPr="00A4338B">
              <w:rPr>
                <w:lang w:val="en-GB"/>
              </w:rPr>
              <w:t xml:space="preserve">The amount of TP shall be net of reinsurance and SPV recoverables.  </w:t>
            </w:r>
          </w:p>
        </w:tc>
      </w:tr>
      <w:tr w:rsidR="00696A77" w:rsidRPr="00A4338B" w14:paraId="13554C45" w14:textId="77777777" w:rsidTr="009C7767">
        <w:tc>
          <w:tcPr>
            <w:tcW w:w="2229" w:type="dxa"/>
            <w:tcBorders>
              <w:top w:val="single" w:sz="2" w:space="0" w:color="auto"/>
              <w:left w:val="single" w:sz="2" w:space="0" w:color="auto"/>
              <w:bottom w:val="single" w:sz="2" w:space="0" w:color="auto"/>
              <w:right w:val="single" w:sz="2" w:space="0" w:color="auto"/>
            </w:tcBorders>
          </w:tcPr>
          <w:p w14:paraId="19074115" w14:textId="5C1E5083" w:rsidR="00696A77" w:rsidRPr="00A4338B" w:rsidRDefault="00696A77" w:rsidP="00696A77">
            <w:pPr>
              <w:pStyle w:val="NormalLeft"/>
              <w:rPr>
                <w:lang w:val="en-GB"/>
              </w:rPr>
            </w:pPr>
            <w:r w:rsidRPr="00A4338B">
              <w:rPr>
                <w:lang w:val="en-GB"/>
              </w:rPr>
              <w:lastRenderedPageBreak/>
              <w:t xml:space="preserve">R0461/C0080  </w:t>
            </w:r>
          </w:p>
        </w:tc>
        <w:tc>
          <w:tcPr>
            <w:tcW w:w="2785" w:type="dxa"/>
            <w:tcBorders>
              <w:top w:val="single" w:sz="2" w:space="0" w:color="auto"/>
              <w:left w:val="single" w:sz="2" w:space="0" w:color="auto"/>
              <w:bottom w:val="single" w:sz="2" w:space="0" w:color="auto"/>
              <w:right w:val="single" w:sz="2" w:space="0" w:color="auto"/>
            </w:tcBorders>
          </w:tcPr>
          <w:p w14:paraId="465879DA" w14:textId="6D3AC58E" w:rsidR="00696A77" w:rsidRPr="00A4338B" w:rsidRDefault="00696A77" w:rsidP="00696A77">
            <w:pPr>
              <w:pStyle w:val="NormalLeft"/>
              <w:rPr>
                <w:lang w:val="en-GB"/>
              </w:rPr>
            </w:pPr>
            <w:r w:rsidRPr="00A4338B">
              <w:rPr>
                <w:lang w:val="en-GB"/>
              </w:rPr>
              <w:t xml:space="preserve">Absolute value after shock – Gross solvency capital requirement – spread risk – securitisation positions – senior STS securitisation  </w:t>
            </w:r>
          </w:p>
        </w:tc>
        <w:tc>
          <w:tcPr>
            <w:tcW w:w="4272" w:type="dxa"/>
            <w:tcBorders>
              <w:top w:val="single" w:sz="2" w:space="0" w:color="auto"/>
              <w:left w:val="single" w:sz="2" w:space="0" w:color="auto"/>
              <w:bottom w:val="single" w:sz="2" w:space="0" w:color="auto"/>
              <w:right w:val="single" w:sz="2" w:space="0" w:color="auto"/>
            </w:tcBorders>
          </w:tcPr>
          <w:p w14:paraId="4B477504" w14:textId="591F5502" w:rsidR="00696A77" w:rsidRPr="00A4338B" w:rsidRDefault="00696A77" w:rsidP="00696A77">
            <w:pPr>
              <w:pStyle w:val="NormalLeft"/>
              <w:rPr>
                <w:lang w:val="en-GB"/>
              </w:rPr>
            </w:pPr>
            <w:r w:rsidRPr="00A4338B">
              <w:rPr>
                <w:lang w:val="en-GB"/>
              </w:rPr>
              <w:t>This is the gross capital charge for spread risk on senior STS securitisation positions, i.e. before the application of the adjustment for the loss-absorbing capacity of technical provisions.</w:t>
            </w:r>
          </w:p>
          <w:p w14:paraId="0F60E59C" w14:textId="68BDEC4E" w:rsidR="00696A77" w:rsidRPr="00A4338B" w:rsidRDefault="00696A77" w:rsidP="00696A77">
            <w:pPr>
              <w:pStyle w:val="NormalLeft"/>
              <w:rPr>
                <w:lang w:val="en-GB"/>
              </w:rPr>
            </w:pPr>
            <w:r w:rsidRPr="00A4338B">
              <w:rPr>
                <w:lang w:val="en-GB"/>
              </w:rPr>
              <w:t xml:space="preserve">This value shall only be reported where the split between R0461 to R0483 can be derived from the method used for the calculation. Where the split is not possible, only R0450 shall be filled in.  </w:t>
            </w:r>
          </w:p>
        </w:tc>
      </w:tr>
      <w:tr w:rsidR="00696A77" w:rsidRPr="00A4338B" w14:paraId="65DBB54B" w14:textId="77777777" w:rsidTr="009C7767">
        <w:tc>
          <w:tcPr>
            <w:tcW w:w="2229" w:type="dxa"/>
            <w:tcBorders>
              <w:top w:val="single" w:sz="2" w:space="0" w:color="auto"/>
              <w:left w:val="single" w:sz="2" w:space="0" w:color="auto"/>
              <w:bottom w:val="single" w:sz="2" w:space="0" w:color="auto"/>
              <w:right w:val="single" w:sz="2" w:space="0" w:color="auto"/>
            </w:tcBorders>
          </w:tcPr>
          <w:p w14:paraId="4A5BA831" w14:textId="07BB9B92" w:rsidR="00696A77" w:rsidRPr="00A4338B" w:rsidRDefault="00696A77" w:rsidP="00696A77">
            <w:pPr>
              <w:pStyle w:val="NormalLeft"/>
              <w:rPr>
                <w:lang w:val="en-GB"/>
              </w:rPr>
            </w:pPr>
            <w:r w:rsidRPr="00A4338B">
              <w:rPr>
                <w:lang w:val="en-GB"/>
              </w:rPr>
              <w:t xml:space="preserve">R0462/C0020  </w:t>
            </w:r>
          </w:p>
        </w:tc>
        <w:tc>
          <w:tcPr>
            <w:tcW w:w="2785" w:type="dxa"/>
            <w:tcBorders>
              <w:top w:val="single" w:sz="2" w:space="0" w:color="auto"/>
              <w:left w:val="single" w:sz="2" w:space="0" w:color="auto"/>
              <w:bottom w:val="single" w:sz="2" w:space="0" w:color="auto"/>
              <w:right w:val="single" w:sz="2" w:space="0" w:color="auto"/>
            </w:tcBorders>
          </w:tcPr>
          <w:p w14:paraId="39503153" w14:textId="324A557A" w:rsidR="00696A77" w:rsidRPr="00A4338B" w:rsidRDefault="00696A77" w:rsidP="00696A77">
            <w:pPr>
              <w:pStyle w:val="NormalLeft"/>
              <w:rPr>
                <w:lang w:val="en-GB"/>
              </w:rPr>
            </w:pPr>
            <w:r w:rsidRPr="00A4338B">
              <w:rPr>
                <w:lang w:val="en-GB"/>
              </w:rPr>
              <w:t xml:space="preserve">Initial absolute values before shock – Assets – spread risk – securitisation positions – non-senior STS securitisation  </w:t>
            </w:r>
          </w:p>
        </w:tc>
        <w:tc>
          <w:tcPr>
            <w:tcW w:w="4272" w:type="dxa"/>
            <w:tcBorders>
              <w:top w:val="single" w:sz="2" w:space="0" w:color="auto"/>
              <w:left w:val="single" w:sz="2" w:space="0" w:color="auto"/>
              <w:bottom w:val="single" w:sz="2" w:space="0" w:color="auto"/>
              <w:right w:val="single" w:sz="2" w:space="0" w:color="auto"/>
            </w:tcBorders>
          </w:tcPr>
          <w:p w14:paraId="5481089B" w14:textId="70BEF493" w:rsidR="00696A77" w:rsidRPr="00A4338B" w:rsidRDefault="00696A77" w:rsidP="00696A77">
            <w:pPr>
              <w:pStyle w:val="NormalLeft"/>
              <w:rPr>
                <w:lang w:val="en-GB"/>
              </w:rPr>
            </w:pPr>
            <w:r w:rsidRPr="00A4338B">
              <w:rPr>
                <w:lang w:val="en-GB"/>
              </w:rPr>
              <w:t>This is the absolute value of the assets sensitive to the spread risk on non-senior STS securitisation positions.</w:t>
            </w:r>
          </w:p>
          <w:p w14:paraId="7533F8C6" w14:textId="76C4A370" w:rsidR="00696A77" w:rsidRPr="00A4338B" w:rsidRDefault="00696A77" w:rsidP="00696A77">
            <w:pPr>
              <w:pStyle w:val="NormalLeft"/>
              <w:rPr>
                <w:lang w:val="en-GB"/>
              </w:rPr>
            </w:pPr>
            <w:r w:rsidRPr="00A4338B">
              <w:rPr>
                <w:lang w:val="en-GB"/>
              </w:rPr>
              <w:t xml:space="preserve">Recoverables from reinsurance and SPVs shall not be included in this cell.  </w:t>
            </w:r>
          </w:p>
        </w:tc>
      </w:tr>
      <w:tr w:rsidR="00696A77" w:rsidRPr="00A4338B" w14:paraId="41A873E4" w14:textId="77777777" w:rsidTr="009C7767">
        <w:tc>
          <w:tcPr>
            <w:tcW w:w="2229" w:type="dxa"/>
            <w:tcBorders>
              <w:top w:val="single" w:sz="2" w:space="0" w:color="auto"/>
              <w:left w:val="single" w:sz="2" w:space="0" w:color="auto"/>
              <w:bottom w:val="single" w:sz="2" w:space="0" w:color="auto"/>
              <w:right w:val="single" w:sz="2" w:space="0" w:color="auto"/>
            </w:tcBorders>
          </w:tcPr>
          <w:p w14:paraId="38C6F7B5" w14:textId="5A859713" w:rsidR="00696A77" w:rsidRPr="00A4338B" w:rsidRDefault="00696A77" w:rsidP="00696A77">
            <w:pPr>
              <w:pStyle w:val="NormalLeft"/>
              <w:rPr>
                <w:lang w:val="en-GB"/>
              </w:rPr>
            </w:pPr>
            <w:r w:rsidRPr="00A4338B">
              <w:rPr>
                <w:lang w:val="en-GB"/>
              </w:rPr>
              <w:t xml:space="preserve">R0462/C0030  </w:t>
            </w:r>
          </w:p>
        </w:tc>
        <w:tc>
          <w:tcPr>
            <w:tcW w:w="2785" w:type="dxa"/>
            <w:tcBorders>
              <w:top w:val="single" w:sz="2" w:space="0" w:color="auto"/>
              <w:left w:val="single" w:sz="2" w:space="0" w:color="auto"/>
              <w:bottom w:val="single" w:sz="2" w:space="0" w:color="auto"/>
              <w:right w:val="single" w:sz="2" w:space="0" w:color="auto"/>
            </w:tcBorders>
          </w:tcPr>
          <w:p w14:paraId="44199F17" w14:textId="49665B2D" w:rsidR="00696A77" w:rsidRPr="00A4338B" w:rsidRDefault="00696A77" w:rsidP="00696A77">
            <w:pPr>
              <w:pStyle w:val="NormalLeft"/>
              <w:rPr>
                <w:lang w:val="en-GB"/>
              </w:rPr>
            </w:pPr>
            <w:r w:rsidRPr="00A4338B">
              <w:rPr>
                <w:lang w:val="en-GB"/>
              </w:rPr>
              <w:t xml:space="preserve">Initial absolute values before shock – Liabilities – spread risk – securitisation positions – non-senior STS securitisation  </w:t>
            </w:r>
          </w:p>
        </w:tc>
        <w:tc>
          <w:tcPr>
            <w:tcW w:w="4272" w:type="dxa"/>
            <w:tcBorders>
              <w:top w:val="single" w:sz="2" w:space="0" w:color="auto"/>
              <w:left w:val="single" w:sz="2" w:space="0" w:color="auto"/>
              <w:bottom w:val="single" w:sz="2" w:space="0" w:color="auto"/>
              <w:right w:val="single" w:sz="2" w:space="0" w:color="auto"/>
            </w:tcBorders>
          </w:tcPr>
          <w:p w14:paraId="25F90202" w14:textId="01FA51A4" w:rsidR="00696A77" w:rsidRPr="00A4338B" w:rsidRDefault="00696A77" w:rsidP="00696A77">
            <w:pPr>
              <w:pStyle w:val="NormalLeft"/>
              <w:rPr>
                <w:lang w:val="en-GB"/>
              </w:rPr>
            </w:pPr>
            <w:r w:rsidRPr="00A4338B">
              <w:rPr>
                <w:lang w:val="en-GB"/>
              </w:rPr>
              <w:t>This is the absolute value of the liabilities sensitive to the spread risk on non-senior STS securitisation positions.</w:t>
            </w:r>
          </w:p>
          <w:p w14:paraId="5CCED999" w14:textId="77777777" w:rsidR="00696A77" w:rsidRPr="00A4338B" w:rsidRDefault="00696A77" w:rsidP="00696A77">
            <w:pPr>
              <w:pStyle w:val="NormalLeft"/>
              <w:rPr>
                <w:lang w:val="en-GB"/>
              </w:rPr>
            </w:pPr>
            <w:r w:rsidRPr="00A4338B">
              <w:rPr>
                <w:lang w:val="en-GB"/>
              </w:rPr>
              <w:t>This value shall only be reported where the split between R0461 to R0483 can be derived from the method used for the calculation. Where the split is not possible, only R0450 shall be filled in.</w:t>
            </w:r>
          </w:p>
          <w:p w14:paraId="067E9861" w14:textId="2E36437F" w:rsidR="00696A77" w:rsidRPr="00A4338B" w:rsidRDefault="00696A77" w:rsidP="00696A77">
            <w:pPr>
              <w:pStyle w:val="NormalLeft"/>
              <w:rPr>
                <w:lang w:val="en-GB"/>
              </w:rPr>
            </w:pPr>
            <w:r w:rsidRPr="00A4338B">
              <w:rPr>
                <w:lang w:val="en-GB"/>
              </w:rPr>
              <w:t xml:space="preserve">The amount of TP shall be net of reinsurance and SPV recoverables.  </w:t>
            </w:r>
          </w:p>
        </w:tc>
      </w:tr>
      <w:tr w:rsidR="00696A77" w:rsidRPr="00A4338B" w14:paraId="67905A3B" w14:textId="77777777" w:rsidTr="009C7767">
        <w:tc>
          <w:tcPr>
            <w:tcW w:w="2229" w:type="dxa"/>
            <w:tcBorders>
              <w:top w:val="single" w:sz="2" w:space="0" w:color="auto"/>
              <w:left w:val="single" w:sz="2" w:space="0" w:color="auto"/>
              <w:bottom w:val="single" w:sz="2" w:space="0" w:color="auto"/>
              <w:right w:val="single" w:sz="2" w:space="0" w:color="auto"/>
            </w:tcBorders>
          </w:tcPr>
          <w:p w14:paraId="7672C392" w14:textId="7AE27E72" w:rsidR="00696A77" w:rsidRPr="00A4338B" w:rsidRDefault="00696A77" w:rsidP="00696A77">
            <w:pPr>
              <w:pStyle w:val="NormalLeft"/>
              <w:rPr>
                <w:lang w:val="en-GB"/>
              </w:rPr>
            </w:pPr>
            <w:r w:rsidRPr="00A4338B">
              <w:rPr>
                <w:lang w:val="en-GB"/>
              </w:rPr>
              <w:t xml:space="preserve">R0462/C0040  </w:t>
            </w:r>
          </w:p>
        </w:tc>
        <w:tc>
          <w:tcPr>
            <w:tcW w:w="2785" w:type="dxa"/>
            <w:tcBorders>
              <w:top w:val="single" w:sz="2" w:space="0" w:color="auto"/>
              <w:left w:val="single" w:sz="2" w:space="0" w:color="auto"/>
              <w:bottom w:val="single" w:sz="2" w:space="0" w:color="auto"/>
              <w:right w:val="single" w:sz="2" w:space="0" w:color="auto"/>
            </w:tcBorders>
          </w:tcPr>
          <w:p w14:paraId="2BC5BEC3" w14:textId="1030903C" w:rsidR="00696A77" w:rsidRPr="00A4338B" w:rsidRDefault="00696A77" w:rsidP="00696A77">
            <w:pPr>
              <w:pStyle w:val="NormalLeft"/>
              <w:rPr>
                <w:lang w:val="en-GB"/>
              </w:rPr>
            </w:pPr>
            <w:r w:rsidRPr="00A4338B">
              <w:rPr>
                <w:lang w:val="en-GB"/>
              </w:rPr>
              <w:t xml:space="preserve">Absolute values after shock – Assets – spread risk – securitisation positions – non-senior STS securitisation  </w:t>
            </w:r>
          </w:p>
        </w:tc>
        <w:tc>
          <w:tcPr>
            <w:tcW w:w="4272" w:type="dxa"/>
            <w:tcBorders>
              <w:top w:val="single" w:sz="2" w:space="0" w:color="auto"/>
              <w:left w:val="single" w:sz="2" w:space="0" w:color="auto"/>
              <w:bottom w:val="single" w:sz="2" w:space="0" w:color="auto"/>
              <w:right w:val="single" w:sz="2" w:space="0" w:color="auto"/>
            </w:tcBorders>
          </w:tcPr>
          <w:p w14:paraId="5C340918" w14:textId="2B35A3A0" w:rsidR="00696A77" w:rsidRPr="00A4338B" w:rsidRDefault="00696A77" w:rsidP="00696A77">
            <w:pPr>
              <w:pStyle w:val="NormalLeft"/>
              <w:rPr>
                <w:lang w:val="en-GB"/>
              </w:rPr>
            </w:pPr>
            <w:r w:rsidRPr="00A4338B">
              <w:rPr>
                <w:lang w:val="en-GB"/>
              </w:rPr>
              <w:t>This is the absolute value of the assets sensitive to the spread risk on non-senior STS securitisation positions, after the shock.</w:t>
            </w:r>
          </w:p>
          <w:p w14:paraId="534DB7C8" w14:textId="4B4B84E2" w:rsidR="00696A77" w:rsidRPr="00A4338B" w:rsidRDefault="00696A77" w:rsidP="00696A77">
            <w:pPr>
              <w:pStyle w:val="NormalLeft"/>
              <w:rPr>
                <w:lang w:val="en-GB"/>
              </w:rPr>
            </w:pPr>
            <w:r w:rsidRPr="00A4338B">
              <w:rPr>
                <w:lang w:val="en-GB"/>
              </w:rPr>
              <w:t xml:space="preserve">Recoverables from reinsurance and SPVs shall not be included in this cell.  </w:t>
            </w:r>
          </w:p>
        </w:tc>
      </w:tr>
      <w:tr w:rsidR="00696A77" w:rsidRPr="00A4338B" w14:paraId="3AA463E8" w14:textId="77777777" w:rsidTr="009C7767">
        <w:tc>
          <w:tcPr>
            <w:tcW w:w="2229" w:type="dxa"/>
            <w:tcBorders>
              <w:top w:val="single" w:sz="2" w:space="0" w:color="auto"/>
              <w:left w:val="single" w:sz="2" w:space="0" w:color="auto"/>
              <w:bottom w:val="single" w:sz="2" w:space="0" w:color="auto"/>
              <w:right w:val="single" w:sz="2" w:space="0" w:color="auto"/>
            </w:tcBorders>
          </w:tcPr>
          <w:p w14:paraId="27E27CD3" w14:textId="6752D4A1" w:rsidR="00696A77" w:rsidRPr="00A4338B" w:rsidRDefault="00696A77" w:rsidP="00696A77">
            <w:pPr>
              <w:pStyle w:val="NormalLeft"/>
              <w:rPr>
                <w:lang w:val="en-GB"/>
              </w:rPr>
            </w:pPr>
            <w:r w:rsidRPr="00A4338B">
              <w:rPr>
                <w:lang w:val="en-GB"/>
              </w:rPr>
              <w:t xml:space="preserve">R0462/C0050  </w:t>
            </w:r>
          </w:p>
        </w:tc>
        <w:tc>
          <w:tcPr>
            <w:tcW w:w="2785" w:type="dxa"/>
            <w:tcBorders>
              <w:top w:val="single" w:sz="2" w:space="0" w:color="auto"/>
              <w:left w:val="single" w:sz="2" w:space="0" w:color="auto"/>
              <w:bottom w:val="single" w:sz="2" w:space="0" w:color="auto"/>
              <w:right w:val="single" w:sz="2" w:space="0" w:color="auto"/>
            </w:tcBorders>
          </w:tcPr>
          <w:p w14:paraId="36DB7A01" w14:textId="64F94EA9" w:rsidR="00696A77" w:rsidRPr="00A4338B" w:rsidRDefault="00696A77" w:rsidP="00696A77">
            <w:pPr>
              <w:pStyle w:val="NormalLeft"/>
              <w:rPr>
                <w:lang w:val="en-GB"/>
              </w:rPr>
            </w:pPr>
            <w:r w:rsidRPr="00A4338B">
              <w:rPr>
                <w:lang w:val="en-GB"/>
              </w:rPr>
              <w:t xml:space="preserve">Absolute values after shock – Liabilities (after the loss-absorbing capacity of technical provisions) – spread risk – securitisation positions – non-senior STS securitisation)  </w:t>
            </w:r>
          </w:p>
        </w:tc>
        <w:tc>
          <w:tcPr>
            <w:tcW w:w="4272" w:type="dxa"/>
            <w:tcBorders>
              <w:top w:val="single" w:sz="2" w:space="0" w:color="auto"/>
              <w:left w:val="single" w:sz="2" w:space="0" w:color="auto"/>
              <w:bottom w:val="single" w:sz="2" w:space="0" w:color="auto"/>
              <w:right w:val="single" w:sz="2" w:space="0" w:color="auto"/>
            </w:tcBorders>
          </w:tcPr>
          <w:p w14:paraId="1CE4398E" w14:textId="3CE0254B" w:rsidR="00696A77" w:rsidRPr="00A4338B" w:rsidRDefault="00696A77" w:rsidP="00696A77">
            <w:pPr>
              <w:pStyle w:val="NormalLeft"/>
              <w:rPr>
                <w:lang w:val="en-GB"/>
              </w:rPr>
            </w:pPr>
            <w:r w:rsidRPr="00A4338B">
              <w:rPr>
                <w:lang w:val="en-GB"/>
              </w:rPr>
              <w:t>This is the absolute value of the liabilities sensitive to the spread risk on non-senior STS securitisation positions, after the shock and after the application of the adjustment for the loss-absorbing capacity of technical provisions.</w:t>
            </w:r>
          </w:p>
          <w:p w14:paraId="7A80B11C" w14:textId="77777777" w:rsidR="00696A77" w:rsidRPr="00A4338B" w:rsidRDefault="00696A77" w:rsidP="00696A77">
            <w:pPr>
              <w:pStyle w:val="NormalLeft"/>
              <w:rPr>
                <w:lang w:val="en-GB"/>
              </w:rPr>
            </w:pPr>
            <w:r w:rsidRPr="00A4338B">
              <w:rPr>
                <w:lang w:val="en-GB"/>
              </w:rPr>
              <w:t xml:space="preserve">This value shall only be reported where the split between R0461 to R0483 can be derived from the method used for the </w:t>
            </w:r>
            <w:r w:rsidRPr="00A4338B">
              <w:rPr>
                <w:lang w:val="en-GB"/>
              </w:rPr>
              <w:lastRenderedPageBreak/>
              <w:t>calculation. Where the split is not possible, only R0450 shall be filled in.</w:t>
            </w:r>
          </w:p>
          <w:p w14:paraId="361765AD" w14:textId="1DDC29C1" w:rsidR="00696A77" w:rsidRPr="00A4338B" w:rsidRDefault="00696A77" w:rsidP="00696A77">
            <w:pPr>
              <w:pStyle w:val="NormalLeft"/>
              <w:rPr>
                <w:lang w:val="en-GB"/>
              </w:rPr>
            </w:pPr>
            <w:r w:rsidRPr="00A4338B">
              <w:rPr>
                <w:lang w:val="en-GB"/>
              </w:rPr>
              <w:t xml:space="preserve">The amount of TP shall be net of reinsurance and SPV recoverables.  </w:t>
            </w:r>
          </w:p>
        </w:tc>
      </w:tr>
      <w:tr w:rsidR="00696A77" w:rsidRPr="00A4338B" w14:paraId="4FAF03B7" w14:textId="77777777" w:rsidTr="009C7767">
        <w:tc>
          <w:tcPr>
            <w:tcW w:w="2229" w:type="dxa"/>
            <w:tcBorders>
              <w:top w:val="single" w:sz="2" w:space="0" w:color="auto"/>
              <w:left w:val="single" w:sz="2" w:space="0" w:color="auto"/>
              <w:bottom w:val="single" w:sz="2" w:space="0" w:color="auto"/>
              <w:right w:val="single" w:sz="2" w:space="0" w:color="auto"/>
            </w:tcBorders>
          </w:tcPr>
          <w:p w14:paraId="4F998EC0" w14:textId="0996B4E7" w:rsidR="00696A77" w:rsidRPr="00A4338B" w:rsidRDefault="00696A77" w:rsidP="00696A77">
            <w:pPr>
              <w:pStyle w:val="NormalLeft"/>
              <w:rPr>
                <w:lang w:val="en-GB"/>
              </w:rPr>
            </w:pPr>
            <w:r w:rsidRPr="00A4338B">
              <w:rPr>
                <w:lang w:val="en-GB"/>
              </w:rPr>
              <w:lastRenderedPageBreak/>
              <w:t xml:space="preserve">R0462/C0060  </w:t>
            </w:r>
          </w:p>
        </w:tc>
        <w:tc>
          <w:tcPr>
            <w:tcW w:w="2785" w:type="dxa"/>
            <w:tcBorders>
              <w:top w:val="single" w:sz="2" w:space="0" w:color="auto"/>
              <w:left w:val="single" w:sz="2" w:space="0" w:color="auto"/>
              <w:bottom w:val="single" w:sz="2" w:space="0" w:color="auto"/>
              <w:right w:val="single" w:sz="2" w:space="0" w:color="auto"/>
            </w:tcBorders>
          </w:tcPr>
          <w:p w14:paraId="510642ED" w14:textId="5F2F5029" w:rsidR="00696A77" w:rsidRPr="00A4338B" w:rsidRDefault="00696A77" w:rsidP="00696A77">
            <w:pPr>
              <w:pStyle w:val="NormalLeft"/>
              <w:rPr>
                <w:lang w:val="en-GB"/>
              </w:rPr>
            </w:pPr>
            <w:r w:rsidRPr="00A4338B">
              <w:rPr>
                <w:lang w:val="en-GB"/>
              </w:rPr>
              <w:t xml:space="preserve">Absolute value after shock – Net solvency capital requirement – spread risk – securitisation positions – non-senior STS securitisation  </w:t>
            </w:r>
          </w:p>
        </w:tc>
        <w:tc>
          <w:tcPr>
            <w:tcW w:w="4272" w:type="dxa"/>
            <w:tcBorders>
              <w:top w:val="single" w:sz="2" w:space="0" w:color="auto"/>
              <w:left w:val="single" w:sz="2" w:space="0" w:color="auto"/>
              <w:bottom w:val="single" w:sz="2" w:space="0" w:color="auto"/>
              <w:right w:val="single" w:sz="2" w:space="0" w:color="auto"/>
            </w:tcBorders>
          </w:tcPr>
          <w:p w14:paraId="78425C81" w14:textId="4C0AF8FE" w:rsidR="00696A77" w:rsidRPr="00A4338B" w:rsidRDefault="00696A77" w:rsidP="00696A77">
            <w:pPr>
              <w:pStyle w:val="NormalLeft"/>
              <w:rPr>
                <w:lang w:val="en-GB"/>
              </w:rPr>
            </w:pPr>
            <w:r w:rsidRPr="00A4338B">
              <w:rPr>
                <w:lang w:val="en-GB"/>
              </w:rPr>
              <w:t>This is the net capital charge for spread risk on non-senior STS securitisation positions, after the application of the adjustment for the loss-absorbing capacity of technical provisions.</w:t>
            </w:r>
          </w:p>
          <w:p w14:paraId="24E3BBF9" w14:textId="02B099DA" w:rsidR="00696A77" w:rsidRPr="00A4338B" w:rsidRDefault="00696A77" w:rsidP="00696A77">
            <w:pPr>
              <w:pStyle w:val="NormalLeft"/>
              <w:rPr>
                <w:lang w:val="en-GB"/>
              </w:rPr>
            </w:pPr>
            <w:r w:rsidRPr="00A4338B">
              <w:rPr>
                <w:lang w:val="en-GB"/>
              </w:rPr>
              <w:t xml:space="preserve">This value shall only be reported where the split between R0461 to R0483 can be derived from the method used for the calculation. Where the split is not possible, only R0450 shall be filled in.  </w:t>
            </w:r>
          </w:p>
        </w:tc>
      </w:tr>
      <w:tr w:rsidR="00696A77" w:rsidRPr="00A4338B" w14:paraId="759E142E" w14:textId="77777777" w:rsidTr="009C7767">
        <w:tc>
          <w:tcPr>
            <w:tcW w:w="2229" w:type="dxa"/>
            <w:tcBorders>
              <w:top w:val="single" w:sz="2" w:space="0" w:color="auto"/>
              <w:left w:val="single" w:sz="2" w:space="0" w:color="auto"/>
              <w:bottom w:val="single" w:sz="2" w:space="0" w:color="auto"/>
              <w:right w:val="single" w:sz="2" w:space="0" w:color="auto"/>
            </w:tcBorders>
          </w:tcPr>
          <w:p w14:paraId="082E6F88" w14:textId="4C013FAD" w:rsidR="00696A77" w:rsidRPr="00A4338B" w:rsidRDefault="00696A77" w:rsidP="00696A77">
            <w:pPr>
              <w:pStyle w:val="NormalLeft"/>
              <w:rPr>
                <w:lang w:val="en-GB"/>
              </w:rPr>
            </w:pPr>
            <w:r w:rsidRPr="00A4338B">
              <w:rPr>
                <w:lang w:val="en-GB"/>
              </w:rPr>
              <w:t xml:space="preserve">R0462/C0070  </w:t>
            </w:r>
          </w:p>
        </w:tc>
        <w:tc>
          <w:tcPr>
            <w:tcW w:w="2785" w:type="dxa"/>
            <w:tcBorders>
              <w:top w:val="single" w:sz="2" w:space="0" w:color="auto"/>
              <w:left w:val="single" w:sz="2" w:space="0" w:color="auto"/>
              <w:bottom w:val="single" w:sz="2" w:space="0" w:color="auto"/>
              <w:right w:val="single" w:sz="2" w:space="0" w:color="auto"/>
            </w:tcBorders>
          </w:tcPr>
          <w:p w14:paraId="78796508" w14:textId="2DB7E3F3" w:rsidR="00696A77" w:rsidRPr="00A4338B" w:rsidRDefault="00696A77" w:rsidP="00696A77">
            <w:pPr>
              <w:pStyle w:val="NormalLeft"/>
              <w:rPr>
                <w:lang w:val="en-GB"/>
              </w:rPr>
            </w:pPr>
            <w:r w:rsidRPr="00A4338B">
              <w:rPr>
                <w:lang w:val="en-GB"/>
              </w:rPr>
              <w:t xml:space="preserve">Absolute values after shock – Liabilities (before the loss-absorbing capacity of technical provisions)– spread risk – securitisation positions – non-senior STS securitisation  </w:t>
            </w:r>
          </w:p>
        </w:tc>
        <w:tc>
          <w:tcPr>
            <w:tcW w:w="4272" w:type="dxa"/>
            <w:tcBorders>
              <w:top w:val="single" w:sz="2" w:space="0" w:color="auto"/>
              <w:left w:val="single" w:sz="2" w:space="0" w:color="auto"/>
              <w:bottom w:val="single" w:sz="2" w:space="0" w:color="auto"/>
              <w:right w:val="single" w:sz="2" w:space="0" w:color="auto"/>
            </w:tcBorders>
          </w:tcPr>
          <w:p w14:paraId="6425DFB0" w14:textId="3344F981" w:rsidR="00696A77" w:rsidRPr="00A4338B" w:rsidRDefault="00696A77" w:rsidP="00696A77">
            <w:pPr>
              <w:pStyle w:val="NormalLeft"/>
              <w:rPr>
                <w:lang w:val="en-GB"/>
              </w:rPr>
            </w:pPr>
            <w:r w:rsidRPr="00A4338B">
              <w:rPr>
                <w:lang w:val="en-GB"/>
              </w:rPr>
              <w:t>This is the absolute value of the liabilities sensitive to the spread risk on non-senior STS securitisation positions, after the shock but before the application of the adjustment for the loss-absorbing capacity of technical provisions.</w:t>
            </w:r>
          </w:p>
          <w:p w14:paraId="1C033F7A" w14:textId="77777777" w:rsidR="00696A77" w:rsidRPr="00A4338B" w:rsidRDefault="00696A77" w:rsidP="00696A77">
            <w:pPr>
              <w:pStyle w:val="NormalLeft"/>
              <w:rPr>
                <w:lang w:val="en-GB"/>
              </w:rPr>
            </w:pPr>
            <w:r w:rsidRPr="00A4338B">
              <w:rPr>
                <w:lang w:val="en-GB"/>
              </w:rPr>
              <w:t>This value shall only be reported where the split between R0461 to R0483 can be derived from the method used for the calculation. Where the split is not possible, only R0450 shall be filled in.</w:t>
            </w:r>
          </w:p>
          <w:p w14:paraId="43A6EB4F" w14:textId="33A21638" w:rsidR="00696A77" w:rsidRPr="00A4338B" w:rsidRDefault="00696A77" w:rsidP="00696A77">
            <w:pPr>
              <w:pStyle w:val="NormalLeft"/>
              <w:rPr>
                <w:lang w:val="en-GB"/>
              </w:rPr>
            </w:pPr>
            <w:r w:rsidRPr="00A4338B">
              <w:rPr>
                <w:lang w:val="en-GB"/>
              </w:rPr>
              <w:t xml:space="preserve">The amount of TP shall be net of reinsurance and SPV recoverables.  </w:t>
            </w:r>
          </w:p>
        </w:tc>
      </w:tr>
      <w:tr w:rsidR="00696A77" w:rsidRPr="00A4338B" w14:paraId="76A9E3F5" w14:textId="77777777" w:rsidTr="009C7767">
        <w:tc>
          <w:tcPr>
            <w:tcW w:w="2229" w:type="dxa"/>
            <w:tcBorders>
              <w:top w:val="single" w:sz="2" w:space="0" w:color="auto"/>
              <w:left w:val="single" w:sz="2" w:space="0" w:color="auto"/>
              <w:bottom w:val="single" w:sz="2" w:space="0" w:color="auto"/>
              <w:right w:val="single" w:sz="2" w:space="0" w:color="auto"/>
            </w:tcBorders>
          </w:tcPr>
          <w:p w14:paraId="4C792AC9" w14:textId="45835913" w:rsidR="00696A77" w:rsidRPr="00A4338B" w:rsidRDefault="00696A77" w:rsidP="00696A77">
            <w:pPr>
              <w:pStyle w:val="NormalLeft"/>
              <w:rPr>
                <w:lang w:val="en-GB"/>
              </w:rPr>
            </w:pPr>
            <w:r w:rsidRPr="00A4338B">
              <w:rPr>
                <w:lang w:val="en-GB"/>
              </w:rPr>
              <w:t xml:space="preserve">R0462/C0080  </w:t>
            </w:r>
          </w:p>
        </w:tc>
        <w:tc>
          <w:tcPr>
            <w:tcW w:w="2785" w:type="dxa"/>
            <w:tcBorders>
              <w:top w:val="single" w:sz="2" w:space="0" w:color="auto"/>
              <w:left w:val="single" w:sz="2" w:space="0" w:color="auto"/>
              <w:bottom w:val="single" w:sz="2" w:space="0" w:color="auto"/>
              <w:right w:val="single" w:sz="2" w:space="0" w:color="auto"/>
            </w:tcBorders>
          </w:tcPr>
          <w:p w14:paraId="5F6B4772" w14:textId="055E5E10" w:rsidR="00696A77" w:rsidRPr="00A4338B" w:rsidRDefault="00696A77" w:rsidP="00696A77">
            <w:pPr>
              <w:pStyle w:val="NormalLeft"/>
              <w:rPr>
                <w:lang w:val="en-GB"/>
              </w:rPr>
            </w:pPr>
            <w:r w:rsidRPr="00A4338B">
              <w:rPr>
                <w:lang w:val="en-GB"/>
              </w:rPr>
              <w:t xml:space="preserve">Absolute value after shock – Gross solvency capital requirement – spread risk – securitisation positions – non-senior STS securitisation  </w:t>
            </w:r>
          </w:p>
        </w:tc>
        <w:tc>
          <w:tcPr>
            <w:tcW w:w="4272" w:type="dxa"/>
            <w:tcBorders>
              <w:top w:val="single" w:sz="2" w:space="0" w:color="auto"/>
              <w:left w:val="single" w:sz="2" w:space="0" w:color="auto"/>
              <w:bottom w:val="single" w:sz="2" w:space="0" w:color="auto"/>
              <w:right w:val="single" w:sz="2" w:space="0" w:color="auto"/>
            </w:tcBorders>
          </w:tcPr>
          <w:p w14:paraId="31A0C5DE" w14:textId="49320702" w:rsidR="00696A77" w:rsidRPr="00A4338B" w:rsidRDefault="00696A77" w:rsidP="00696A77">
            <w:pPr>
              <w:pStyle w:val="NormalLeft"/>
              <w:rPr>
                <w:lang w:val="en-GB"/>
              </w:rPr>
            </w:pPr>
            <w:r w:rsidRPr="00A4338B">
              <w:rPr>
                <w:lang w:val="en-GB"/>
              </w:rPr>
              <w:t>This is the gross capital charge for spread risk on non-senior STS securitisation positions, i.e. before the application of the adjustment for the loss-absorbing capacity of technical provisions.</w:t>
            </w:r>
          </w:p>
          <w:p w14:paraId="7FD3AD3C" w14:textId="59CA83E0" w:rsidR="00696A77" w:rsidRPr="00A4338B" w:rsidRDefault="00696A77" w:rsidP="00696A77">
            <w:pPr>
              <w:pStyle w:val="NormalLeft"/>
              <w:rPr>
                <w:lang w:val="en-GB"/>
              </w:rPr>
            </w:pPr>
            <w:r w:rsidRPr="00A4338B">
              <w:rPr>
                <w:lang w:val="en-GB"/>
              </w:rPr>
              <w:t xml:space="preserve">This value shall only be reported where the split between R0461 to R0483 can be derived from the method used for the calculation. Where the split is not possible, only R0450 shall be filled in.  </w:t>
            </w:r>
          </w:p>
        </w:tc>
      </w:tr>
      <w:tr w:rsidR="00696A77" w:rsidRPr="00A4338B" w14:paraId="7329F0E9" w14:textId="77777777" w:rsidTr="009C7767">
        <w:tc>
          <w:tcPr>
            <w:tcW w:w="2229" w:type="dxa"/>
            <w:tcBorders>
              <w:top w:val="single" w:sz="2" w:space="0" w:color="auto"/>
              <w:left w:val="single" w:sz="2" w:space="0" w:color="auto"/>
              <w:bottom w:val="single" w:sz="2" w:space="0" w:color="auto"/>
              <w:right w:val="single" w:sz="2" w:space="0" w:color="auto"/>
            </w:tcBorders>
          </w:tcPr>
          <w:p w14:paraId="6E9B364C" w14:textId="77777777" w:rsidR="00696A77" w:rsidRPr="00A4338B" w:rsidRDefault="00696A77" w:rsidP="00696A77">
            <w:pPr>
              <w:pStyle w:val="NormalLeft"/>
              <w:rPr>
                <w:lang w:val="en-GB"/>
              </w:rPr>
            </w:pPr>
            <w:r w:rsidRPr="00A4338B">
              <w:rPr>
                <w:lang w:val="en-GB"/>
              </w:rPr>
              <w:t>R0480/C0020</w:t>
            </w:r>
          </w:p>
        </w:tc>
        <w:tc>
          <w:tcPr>
            <w:tcW w:w="2785" w:type="dxa"/>
            <w:tcBorders>
              <w:top w:val="single" w:sz="2" w:space="0" w:color="auto"/>
              <w:left w:val="single" w:sz="2" w:space="0" w:color="auto"/>
              <w:bottom w:val="single" w:sz="2" w:space="0" w:color="auto"/>
              <w:right w:val="single" w:sz="2" w:space="0" w:color="auto"/>
            </w:tcBorders>
          </w:tcPr>
          <w:p w14:paraId="537EEB08" w14:textId="678E511C" w:rsidR="00696A77" w:rsidRPr="00A4338B" w:rsidRDefault="00696A77" w:rsidP="00696A77">
            <w:pPr>
              <w:pStyle w:val="NormalLeft"/>
              <w:rPr>
                <w:lang w:val="en-GB"/>
              </w:rPr>
            </w:pPr>
            <w:r w:rsidRPr="00A4338B">
              <w:rPr>
                <w:lang w:val="en-GB"/>
              </w:rPr>
              <w:t>Initial absolute values before shock — Assets — spread risk — securitisation positions — resecuritisation</w:t>
            </w:r>
          </w:p>
        </w:tc>
        <w:tc>
          <w:tcPr>
            <w:tcW w:w="4272" w:type="dxa"/>
            <w:tcBorders>
              <w:top w:val="single" w:sz="2" w:space="0" w:color="auto"/>
              <w:left w:val="single" w:sz="2" w:space="0" w:color="auto"/>
              <w:bottom w:val="single" w:sz="2" w:space="0" w:color="auto"/>
              <w:right w:val="single" w:sz="2" w:space="0" w:color="auto"/>
            </w:tcBorders>
          </w:tcPr>
          <w:p w14:paraId="470B81A0" w14:textId="4876D6EB" w:rsidR="00696A77" w:rsidRPr="00A4338B" w:rsidRDefault="00696A77" w:rsidP="00696A77">
            <w:pPr>
              <w:pStyle w:val="NormalLeft"/>
              <w:rPr>
                <w:lang w:val="en-GB"/>
              </w:rPr>
            </w:pPr>
            <w:r w:rsidRPr="00A4338B">
              <w:rPr>
                <w:lang w:val="en-GB"/>
              </w:rPr>
              <w:t>This is the absolute value of the assets sensitive to the spread risk on resecuritisation positions.</w:t>
            </w:r>
          </w:p>
          <w:p w14:paraId="1F78AA4C" w14:textId="4D8D8010" w:rsidR="00696A77" w:rsidRPr="00A4338B" w:rsidRDefault="00696A77" w:rsidP="00696A77">
            <w:pPr>
              <w:pStyle w:val="NormalLeft"/>
              <w:rPr>
                <w:lang w:val="en-GB"/>
              </w:rPr>
            </w:pPr>
            <w:r w:rsidRPr="00A4338B">
              <w:rPr>
                <w:lang w:val="en-GB"/>
              </w:rPr>
              <w:lastRenderedPageBreak/>
              <w:t>Recoverables from reinsurance and SPVs shall not be included in this cell.</w:t>
            </w:r>
          </w:p>
        </w:tc>
      </w:tr>
      <w:tr w:rsidR="00696A77" w:rsidRPr="00A4338B" w14:paraId="4881329F" w14:textId="77777777" w:rsidTr="009C7767">
        <w:tc>
          <w:tcPr>
            <w:tcW w:w="2229" w:type="dxa"/>
            <w:tcBorders>
              <w:top w:val="single" w:sz="2" w:space="0" w:color="auto"/>
              <w:left w:val="single" w:sz="2" w:space="0" w:color="auto"/>
              <w:bottom w:val="single" w:sz="2" w:space="0" w:color="auto"/>
              <w:right w:val="single" w:sz="2" w:space="0" w:color="auto"/>
            </w:tcBorders>
          </w:tcPr>
          <w:p w14:paraId="2B0C098A" w14:textId="77777777" w:rsidR="00696A77" w:rsidRPr="00A4338B" w:rsidRDefault="00696A77" w:rsidP="00696A77">
            <w:pPr>
              <w:pStyle w:val="NormalLeft"/>
              <w:rPr>
                <w:lang w:val="en-GB"/>
              </w:rPr>
            </w:pPr>
            <w:r w:rsidRPr="00A4338B">
              <w:rPr>
                <w:lang w:val="en-GB"/>
              </w:rPr>
              <w:lastRenderedPageBreak/>
              <w:t>R0480/C0030</w:t>
            </w:r>
          </w:p>
        </w:tc>
        <w:tc>
          <w:tcPr>
            <w:tcW w:w="2785" w:type="dxa"/>
            <w:tcBorders>
              <w:top w:val="single" w:sz="2" w:space="0" w:color="auto"/>
              <w:left w:val="single" w:sz="2" w:space="0" w:color="auto"/>
              <w:bottom w:val="single" w:sz="2" w:space="0" w:color="auto"/>
              <w:right w:val="single" w:sz="2" w:space="0" w:color="auto"/>
            </w:tcBorders>
          </w:tcPr>
          <w:p w14:paraId="07D6C662" w14:textId="16F19929" w:rsidR="00696A77" w:rsidRPr="00A4338B" w:rsidRDefault="00696A77" w:rsidP="00696A77">
            <w:pPr>
              <w:pStyle w:val="NormalLeft"/>
              <w:rPr>
                <w:lang w:val="en-GB"/>
              </w:rPr>
            </w:pPr>
            <w:r w:rsidRPr="00A4338B">
              <w:rPr>
                <w:lang w:val="en-GB"/>
              </w:rPr>
              <w:t>Initial absolute values before shock — Liabilities — spread risk — securitisation positions — resecuritisation</w:t>
            </w:r>
          </w:p>
        </w:tc>
        <w:tc>
          <w:tcPr>
            <w:tcW w:w="4272" w:type="dxa"/>
            <w:tcBorders>
              <w:top w:val="single" w:sz="2" w:space="0" w:color="auto"/>
              <w:left w:val="single" w:sz="2" w:space="0" w:color="auto"/>
              <w:bottom w:val="single" w:sz="2" w:space="0" w:color="auto"/>
              <w:right w:val="single" w:sz="2" w:space="0" w:color="auto"/>
            </w:tcBorders>
          </w:tcPr>
          <w:p w14:paraId="55854982" w14:textId="0EAA335B" w:rsidR="00696A77" w:rsidRPr="00A4338B" w:rsidRDefault="00696A77" w:rsidP="00696A77">
            <w:pPr>
              <w:pStyle w:val="NormalLeft"/>
              <w:rPr>
                <w:lang w:val="en-GB"/>
              </w:rPr>
            </w:pPr>
            <w:r w:rsidRPr="00A4338B">
              <w:rPr>
                <w:lang w:val="en-GB"/>
              </w:rPr>
              <w:t>This is the absolute value of the liabilities sensitive to the spread risk on resecuritisation positions.</w:t>
            </w:r>
          </w:p>
          <w:p w14:paraId="7561EAFF" w14:textId="0FFD9783" w:rsidR="00696A77" w:rsidRPr="00A4338B" w:rsidRDefault="00696A77" w:rsidP="00696A77">
            <w:pPr>
              <w:pStyle w:val="NormalLeft"/>
              <w:rPr>
                <w:lang w:val="en-GB"/>
              </w:rPr>
            </w:pPr>
            <w:r w:rsidRPr="00A4338B">
              <w:rPr>
                <w:lang w:val="en-GB"/>
              </w:rPr>
              <w:t>The amount of TP shall be net of reinsurance and SPV recoverables.</w:t>
            </w:r>
          </w:p>
        </w:tc>
      </w:tr>
      <w:tr w:rsidR="00696A77" w:rsidRPr="00A4338B" w14:paraId="22B5C6D1" w14:textId="77777777" w:rsidTr="009C7767">
        <w:tc>
          <w:tcPr>
            <w:tcW w:w="2229" w:type="dxa"/>
            <w:tcBorders>
              <w:top w:val="single" w:sz="2" w:space="0" w:color="auto"/>
              <w:left w:val="single" w:sz="2" w:space="0" w:color="auto"/>
              <w:bottom w:val="single" w:sz="2" w:space="0" w:color="auto"/>
              <w:right w:val="single" w:sz="2" w:space="0" w:color="auto"/>
            </w:tcBorders>
          </w:tcPr>
          <w:p w14:paraId="1F7FCC83" w14:textId="77777777" w:rsidR="00696A77" w:rsidRPr="00A4338B" w:rsidRDefault="00696A77" w:rsidP="00696A77">
            <w:pPr>
              <w:pStyle w:val="NormalLeft"/>
              <w:rPr>
                <w:lang w:val="en-GB"/>
              </w:rPr>
            </w:pPr>
            <w:r w:rsidRPr="00A4338B">
              <w:rPr>
                <w:lang w:val="en-GB"/>
              </w:rPr>
              <w:t>R0480/C0040</w:t>
            </w:r>
          </w:p>
        </w:tc>
        <w:tc>
          <w:tcPr>
            <w:tcW w:w="2785" w:type="dxa"/>
            <w:tcBorders>
              <w:top w:val="single" w:sz="2" w:space="0" w:color="auto"/>
              <w:left w:val="single" w:sz="2" w:space="0" w:color="auto"/>
              <w:bottom w:val="single" w:sz="2" w:space="0" w:color="auto"/>
              <w:right w:val="single" w:sz="2" w:space="0" w:color="auto"/>
            </w:tcBorders>
          </w:tcPr>
          <w:p w14:paraId="04D593C3" w14:textId="07096F40" w:rsidR="00696A77" w:rsidRPr="00A4338B" w:rsidRDefault="00696A77" w:rsidP="00696A77">
            <w:pPr>
              <w:pStyle w:val="NormalLeft"/>
              <w:rPr>
                <w:lang w:val="en-GB"/>
              </w:rPr>
            </w:pPr>
            <w:r w:rsidRPr="00A4338B">
              <w:rPr>
                <w:lang w:val="en-GB"/>
              </w:rPr>
              <w:t>Absolute values after shock — Assets — spread risk — securitisation positions — resecuritisation</w:t>
            </w:r>
          </w:p>
        </w:tc>
        <w:tc>
          <w:tcPr>
            <w:tcW w:w="4272" w:type="dxa"/>
            <w:tcBorders>
              <w:top w:val="single" w:sz="2" w:space="0" w:color="auto"/>
              <w:left w:val="single" w:sz="2" w:space="0" w:color="auto"/>
              <w:bottom w:val="single" w:sz="2" w:space="0" w:color="auto"/>
              <w:right w:val="single" w:sz="2" w:space="0" w:color="auto"/>
            </w:tcBorders>
          </w:tcPr>
          <w:p w14:paraId="10924EF9" w14:textId="35545C28" w:rsidR="00696A77" w:rsidRPr="00A4338B" w:rsidRDefault="00696A77" w:rsidP="00696A77">
            <w:pPr>
              <w:pStyle w:val="NormalLeft"/>
              <w:rPr>
                <w:lang w:val="en-GB"/>
              </w:rPr>
            </w:pPr>
            <w:r w:rsidRPr="00A4338B">
              <w:rPr>
                <w:lang w:val="en-GB"/>
              </w:rPr>
              <w:t>This is the absolute value of the assets sensitive to the spread risk on resecuritisation positions, after the shock.</w:t>
            </w:r>
          </w:p>
          <w:p w14:paraId="57EC6399" w14:textId="47702BFD" w:rsidR="00696A77" w:rsidRPr="00A4338B" w:rsidRDefault="00696A77" w:rsidP="00696A77">
            <w:pPr>
              <w:pStyle w:val="NormalLeft"/>
              <w:rPr>
                <w:lang w:val="en-GB"/>
              </w:rPr>
            </w:pPr>
            <w:r w:rsidRPr="00A4338B">
              <w:rPr>
                <w:lang w:val="en-GB"/>
              </w:rPr>
              <w:t>Recoverables from reinsurance and SPVs shall not be included in this cell.</w:t>
            </w:r>
          </w:p>
        </w:tc>
      </w:tr>
      <w:tr w:rsidR="00696A77" w:rsidRPr="00A4338B" w14:paraId="7D99D495" w14:textId="77777777" w:rsidTr="009C7767">
        <w:tc>
          <w:tcPr>
            <w:tcW w:w="2229" w:type="dxa"/>
            <w:tcBorders>
              <w:top w:val="single" w:sz="2" w:space="0" w:color="auto"/>
              <w:left w:val="single" w:sz="2" w:space="0" w:color="auto"/>
              <w:bottom w:val="single" w:sz="2" w:space="0" w:color="auto"/>
              <w:right w:val="single" w:sz="2" w:space="0" w:color="auto"/>
            </w:tcBorders>
          </w:tcPr>
          <w:p w14:paraId="3298F86C" w14:textId="77777777" w:rsidR="00696A77" w:rsidRPr="00A4338B" w:rsidRDefault="00696A77" w:rsidP="00696A77">
            <w:pPr>
              <w:pStyle w:val="NormalLeft"/>
              <w:rPr>
                <w:lang w:val="en-GB"/>
              </w:rPr>
            </w:pPr>
            <w:r w:rsidRPr="00A4338B">
              <w:rPr>
                <w:lang w:val="en-GB"/>
              </w:rPr>
              <w:t>R0480/C0050</w:t>
            </w:r>
          </w:p>
        </w:tc>
        <w:tc>
          <w:tcPr>
            <w:tcW w:w="2785" w:type="dxa"/>
            <w:tcBorders>
              <w:top w:val="single" w:sz="2" w:space="0" w:color="auto"/>
              <w:left w:val="single" w:sz="2" w:space="0" w:color="auto"/>
              <w:bottom w:val="single" w:sz="2" w:space="0" w:color="auto"/>
              <w:right w:val="single" w:sz="2" w:space="0" w:color="auto"/>
            </w:tcBorders>
          </w:tcPr>
          <w:p w14:paraId="317F1F6D" w14:textId="7DA53F09" w:rsidR="00696A77" w:rsidRPr="00A4338B" w:rsidRDefault="00696A77" w:rsidP="00696A77">
            <w:pPr>
              <w:pStyle w:val="NormalLeft"/>
              <w:rPr>
                <w:lang w:val="en-GB"/>
              </w:rPr>
            </w:pPr>
            <w:r w:rsidRPr="00A4338B">
              <w:rPr>
                <w:lang w:val="en-GB"/>
              </w:rPr>
              <w:t>Absolute values after shock — Liabilities (after the loss absorbing capacity of technical provisions) — spread risk — securitisation positions — resecuritisation)</w:t>
            </w:r>
          </w:p>
        </w:tc>
        <w:tc>
          <w:tcPr>
            <w:tcW w:w="4272" w:type="dxa"/>
            <w:tcBorders>
              <w:top w:val="single" w:sz="2" w:space="0" w:color="auto"/>
              <w:left w:val="single" w:sz="2" w:space="0" w:color="auto"/>
              <w:bottom w:val="single" w:sz="2" w:space="0" w:color="auto"/>
              <w:right w:val="single" w:sz="2" w:space="0" w:color="auto"/>
            </w:tcBorders>
          </w:tcPr>
          <w:p w14:paraId="74E56A6B" w14:textId="42E002D4" w:rsidR="00696A77" w:rsidRPr="00A4338B" w:rsidRDefault="00696A77" w:rsidP="00696A77">
            <w:pPr>
              <w:pStyle w:val="NormalLeft"/>
              <w:rPr>
                <w:lang w:val="en-GB"/>
              </w:rPr>
            </w:pPr>
            <w:r w:rsidRPr="00A4338B">
              <w:rPr>
                <w:lang w:val="en-GB"/>
              </w:rPr>
              <w:t>This is the absolute value of the liabilities sensitive to the spread risk on resecuritisation positions, after the shock and after the loss absorbing capacity of technical provisions.</w:t>
            </w:r>
          </w:p>
          <w:p w14:paraId="20307233" w14:textId="5F686463" w:rsidR="00696A77" w:rsidRPr="00A4338B" w:rsidRDefault="00696A77" w:rsidP="00696A77">
            <w:pPr>
              <w:pStyle w:val="NormalLeft"/>
              <w:rPr>
                <w:lang w:val="en-GB"/>
              </w:rPr>
            </w:pPr>
            <w:r w:rsidRPr="00A4338B">
              <w:rPr>
                <w:lang w:val="en-GB"/>
              </w:rPr>
              <w:t>The amount of TP shall be net of reinsurance and SPV recoverables.</w:t>
            </w:r>
          </w:p>
        </w:tc>
      </w:tr>
      <w:tr w:rsidR="00696A77" w:rsidRPr="00A4338B" w14:paraId="28E78FCF" w14:textId="77777777" w:rsidTr="009C7767">
        <w:tc>
          <w:tcPr>
            <w:tcW w:w="2229" w:type="dxa"/>
            <w:tcBorders>
              <w:top w:val="single" w:sz="2" w:space="0" w:color="auto"/>
              <w:left w:val="single" w:sz="2" w:space="0" w:color="auto"/>
              <w:bottom w:val="single" w:sz="2" w:space="0" w:color="auto"/>
              <w:right w:val="single" w:sz="2" w:space="0" w:color="auto"/>
            </w:tcBorders>
          </w:tcPr>
          <w:p w14:paraId="117D51F7" w14:textId="77777777" w:rsidR="00696A77" w:rsidRPr="00A4338B" w:rsidRDefault="00696A77" w:rsidP="00696A77">
            <w:pPr>
              <w:pStyle w:val="NormalLeft"/>
              <w:rPr>
                <w:lang w:val="en-GB"/>
              </w:rPr>
            </w:pPr>
            <w:r w:rsidRPr="00A4338B">
              <w:rPr>
                <w:lang w:val="en-GB"/>
              </w:rPr>
              <w:t>R0480/C0060</w:t>
            </w:r>
          </w:p>
        </w:tc>
        <w:tc>
          <w:tcPr>
            <w:tcW w:w="2785" w:type="dxa"/>
            <w:tcBorders>
              <w:top w:val="single" w:sz="2" w:space="0" w:color="auto"/>
              <w:left w:val="single" w:sz="2" w:space="0" w:color="auto"/>
              <w:bottom w:val="single" w:sz="2" w:space="0" w:color="auto"/>
              <w:right w:val="single" w:sz="2" w:space="0" w:color="auto"/>
            </w:tcBorders>
          </w:tcPr>
          <w:p w14:paraId="0FBE31B2" w14:textId="4AFCCD9A" w:rsidR="00696A77" w:rsidRPr="00A4338B" w:rsidRDefault="00696A77" w:rsidP="00696A77">
            <w:pPr>
              <w:pStyle w:val="NormalLeft"/>
              <w:rPr>
                <w:lang w:val="en-GB"/>
              </w:rPr>
            </w:pPr>
            <w:r w:rsidRPr="00A4338B">
              <w:rPr>
                <w:lang w:val="en-GB"/>
              </w:rPr>
              <w:t>Absolute value after shock — Net solvency capital requirement — spread risk — securitisation positions — resecuritisation</w:t>
            </w:r>
          </w:p>
        </w:tc>
        <w:tc>
          <w:tcPr>
            <w:tcW w:w="4272" w:type="dxa"/>
            <w:tcBorders>
              <w:top w:val="single" w:sz="2" w:space="0" w:color="auto"/>
              <w:left w:val="single" w:sz="2" w:space="0" w:color="auto"/>
              <w:bottom w:val="single" w:sz="2" w:space="0" w:color="auto"/>
              <w:right w:val="single" w:sz="2" w:space="0" w:color="auto"/>
            </w:tcBorders>
          </w:tcPr>
          <w:p w14:paraId="0E853FA7" w14:textId="7DB39864" w:rsidR="00696A77" w:rsidRPr="00A4338B" w:rsidRDefault="00696A77" w:rsidP="00696A77">
            <w:pPr>
              <w:pStyle w:val="NormalLeft"/>
              <w:rPr>
                <w:lang w:val="en-GB"/>
              </w:rPr>
            </w:pPr>
            <w:r w:rsidRPr="00A4338B">
              <w:rPr>
                <w:lang w:val="en-GB"/>
              </w:rPr>
              <w:t>This is the net capital charge for spread risk on resecuritisation positions, after adjustment for the loss absorbing capacity of technical provisions.</w:t>
            </w:r>
          </w:p>
        </w:tc>
      </w:tr>
      <w:tr w:rsidR="00696A77" w:rsidRPr="00A4338B" w14:paraId="303B16EA" w14:textId="77777777" w:rsidTr="009C7767">
        <w:tc>
          <w:tcPr>
            <w:tcW w:w="2229" w:type="dxa"/>
            <w:tcBorders>
              <w:top w:val="single" w:sz="2" w:space="0" w:color="auto"/>
              <w:left w:val="single" w:sz="2" w:space="0" w:color="auto"/>
              <w:bottom w:val="single" w:sz="2" w:space="0" w:color="auto"/>
              <w:right w:val="single" w:sz="2" w:space="0" w:color="auto"/>
            </w:tcBorders>
          </w:tcPr>
          <w:p w14:paraId="5684BD22" w14:textId="77777777" w:rsidR="00696A77" w:rsidRPr="00A4338B" w:rsidRDefault="00696A77" w:rsidP="00696A77">
            <w:pPr>
              <w:pStyle w:val="NormalLeft"/>
              <w:rPr>
                <w:lang w:val="en-GB"/>
              </w:rPr>
            </w:pPr>
            <w:r w:rsidRPr="00A4338B">
              <w:rPr>
                <w:lang w:val="en-GB"/>
              </w:rPr>
              <w:t>R0480/C0070</w:t>
            </w:r>
          </w:p>
        </w:tc>
        <w:tc>
          <w:tcPr>
            <w:tcW w:w="2785" w:type="dxa"/>
            <w:tcBorders>
              <w:top w:val="single" w:sz="2" w:space="0" w:color="auto"/>
              <w:left w:val="single" w:sz="2" w:space="0" w:color="auto"/>
              <w:bottom w:val="single" w:sz="2" w:space="0" w:color="auto"/>
              <w:right w:val="single" w:sz="2" w:space="0" w:color="auto"/>
            </w:tcBorders>
          </w:tcPr>
          <w:p w14:paraId="3D589F63" w14:textId="4E8D1B8C" w:rsidR="00696A77" w:rsidRPr="00A4338B" w:rsidRDefault="00696A77" w:rsidP="00696A77">
            <w:pPr>
              <w:pStyle w:val="NormalLeft"/>
              <w:rPr>
                <w:lang w:val="en-GB"/>
              </w:rPr>
            </w:pPr>
            <w:r w:rsidRPr="00A4338B">
              <w:rPr>
                <w:lang w:val="en-GB"/>
              </w:rPr>
              <w:t>Absolute values after shock — Liabilities (before the loss absorbing capacity of technical provisions) — spread risk — securitisation positions — resecuritisation</w:t>
            </w:r>
          </w:p>
        </w:tc>
        <w:tc>
          <w:tcPr>
            <w:tcW w:w="4272" w:type="dxa"/>
            <w:tcBorders>
              <w:top w:val="single" w:sz="2" w:space="0" w:color="auto"/>
              <w:left w:val="single" w:sz="2" w:space="0" w:color="auto"/>
              <w:bottom w:val="single" w:sz="2" w:space="0" w:color="auto"/>
              <w:right w:val="single" w:sz="2" w:space="0" w:color="auto"/>
            </w:tcBorders>
          </w:tcPr>
          <w:p w14:paraId="0BE7713C" w14:textId="2AAA80F9" w:rsidR="00696A77" w:rsidRPr="00A4338B" w:rsidRDefault="00696A77" w:rsidP="00696A77">
            <w:pPr>
              <w:pStyle w:val="NormalLeft"/>
              <w:rPr>
                <w:lang w:val="en-GB"/>
              </w:rPr>
            </w:pPr>
            <w:r w:rsidRPr="00A4338B">
              <w:rPr>
                <w:lang w:val="en-GB"/>
              </w:rPr>
              <w:t>This is the absolute value of the liabilities sensitive to the spread risk on resecuritisation positions, after the shock but before the loss absorbing capacity of technical provisions.</w:t>
            </w:r>
          </w:p>
          <w:p w14:paraId="48EFBD39" w14:textId="667ED47C" w:rsidR="00696A77" w:rsidRPr="00A4338B" w:rsidRDefault="00696A77" w:rsidP="00696A77">
            <w:pPr>
              <w:pStyle w:val="NormalLeft"/>
              <w:rPr>
                <w:lang w:val="en-GB"/>
              </w:rPr>
            </w:pPr>
            <w:r w:rsidRPr="00A4338B">
              <w:rPr>
                <w:lang w:val="en-GB"/>
              </w:rPr>
              <w:t>The amount of TP shall be net of reinsurance and SPV recoverables.</w:t>
            </w:r>
          </w:p>
        </w:tc>
      </w:tr>
      <w:tr w:rsidR="00696A77" w:rsidRPr="00A4338B" w14:paraId="1706DB32" w14:textId="77777777" w:rsidTr="009C7767">
        <w:tc>
          <w:tcPr>
            <w:tcW w:w="2229" w:type="dxa"/>
            <w:tcBorders>
              <w:top w:val="single" w:sz="2" w:space="0" w:color="auto"/>
              <w:left w:val="single" w:sz="2" w:space="0" w:color="auto"/>
              <w:bottom w:val="single" w:sz="2" w:space="0" w:color="auto"/>
              <w:right w:val="single" w:sz="2" w:space="0" w:color="auto"/>
            </w:tcBorders>
          </w:tcPr>
          <w:p w14:paraId="65EAD55D" w14:textId="77777777" w:rsidR="00696A77" w:rsidRPr="00A4338B" w:rsidRDefault="00696A77" w:rsidP="00696A77">
            <w:pPr>
              <w:pStyle w:val="NormalLeft"/>
              <w:rPr>
                <w:lang w:val="en-GB"/>
              </w:rPr>
            </w:pPr>
            <w:r w:rsidRPr="00A4338B">
              <w:rPr>
                <w:lang w:val="en-GB"/>
              </w:rPr>
              <w:t>R0480/C0080</w:t>
            </w:r>
          </w:p>
        </w:tc>
        <w:tc>
          <w:tcPr>
            <w:tcW w:w="2785" w:type="dxa"/>
            <w:tcBorders>
              <w:top w:val="single" w:sz="2" w:space="0" w:color="auto"/>
              <w:left w:val="single" w:sz="2" w:space="0" w:color="auto"/>
              <w:bottom w:val="single" w:sz="2" w:space="0" w:color="auto"/>
              <w:right w:val="single" w:sz="2" w:space="0" w:color="auto"/>
            </w:tcBorders>
          </w:tcPr>
          <w:p w14:paraId="7D084020" w14:textId="2F22D62A" w:rsidR="00696A77" w:rsidRPr="00A4338B" w:rsidRDefault="00696A77" w:rsidP="00696A77">
            <w:pPr>
              <w:pStyle w:val="NormalLeft"/>
              <w:rPr>
                <w:lang w:val="en-GB"/>
              </w:rPr>
            </w:pPr>
            <w:r w:rsidRPr="00A4338B">
              <w:rPr>
                <w:lang w:val="en-GB"/>
              </w:rPr>
              <w:t>Absolute value after shock — Gross solvency capital requirement — spread risk — securitisation positions — resecuritisation</w:t>
            </w:r>
          </w:p>
        </w:tc>
        <w:tc>
          <w:tcPr>
            <w:tcW w:w="4272" w:type="dxa"/>
            <w:tcBorders>
              <w:top w:val="single" w:sz="2" w:space="0" w:color="auto"/>
              <w:left w:val="single" w:sz="2" w:space="0" w:color="auto"/>
              <w:bottom w:val="single" w:sz="2" w:space="0" w:color="auto"/>
              <w:right w:val="single" w:sz="2" w:space="0" w:color="auto"/>
            </w:tcBorders>
          </w:tcPr>
          <w:p w14:paraId="409108AE" w14:textId="0986C181" w:rsidR="00696A77" w:rsidRPr="00A4338B" w:rsidRDefault="00696A77" w:rsidP="00696A77">
            <w:pPr>
              <w:pStyle w:val="NormalLeft"/>
              <w:rPr>
                <w:lang w:val="en-GB"/>
              </w:rPr>
            </w:pPr>
            <w:r w:rsidRPr="00A4338B">
              <w:rPr>
                <w:lang w:val="en-GB"/>
              </w:rPr>
              <w:t>This is the gross capital charge for spread risk on resecuritisation positions, i.e. before the loss absorbing capacity of technical provisions.</w:t>
            </w:r>
          </w:p>
        </w:tc>
      </w:tr>
      <w:tr w:rsidR="00696A77" w:rsidRPr="00A4338B" w14:paraId="6E057620" w14:textId="77777777" w:rsidTr="009C7767">
        <w:tc>
          <w:tcPr>
            <w:tcW w:w="2229" w:type="dxa"/>
            <w:tcBorders>
              <w:top w:val="single" w:sz="2" w:space="0" w:color="auto"/>
              <w:left w:val="single" w:sz="2" w:space="0" w:color="auto"/>
              <w:bottom w:val="single" w:sz="2" w:space="0" w:color="auto"/>
              <w:right w:val="single" w:sz="2" w:space="0" w:color="auto"/>
            </w:tcBorders>
          </w:tcPr>
          <w:p w14:paraId="7D13DAC9" w14:textId="54BBBED0" w:rsidR="00696A77" w:rsidRPr="00A4338B" w:rsidRDefault="00696A77" w:rsidP="00696A77">
            <w:pPr>
              <w:pStyle w:val="NormalLeft"/>
              <w:rPr>
                <w:lang w:val="en-GB"/>
              </w:rPr>
            </w:pPr>
            <w:r w:rsidRPr="00A4338B">
              <w:rPr>
                <w:lang w:val="en-GB"/>
              </w:rPr>
              <w:t xml:space="preserve">R0481/C0020  </w:t>
            </w:r>
          </w:p>
        </w:tc>
        <w:tc>
          <w:tcPr>
            <w:tcW w:w="2785" w:type="dxa"/>
            <w:tcBorders>
              <w:top w:val="single" w:sz="2" w:space="0" w:color="auto"/>
              <w:left w:val="single" w:sz="2" w:space="0" w:color="auto"/>
              <w:bottom w:val="single" w:sz="2" w:space="0" w:color="auto"/>
              <w:right w:val="single" w:sz="2" w:space="0" w:color="auto"/>
            </w:tcBorders>
          </w:tcPr>
          <w:p w14:paraId="7DBD581D" w14:textId="7EC48430" w:rsidR="00696A77" w:rsidRPr="00A4338B" w:rsidRDefault="00696A77" w:rsidP="00696A77">
            <w:pPr>
              <w:pStyle w:val="NormalLeft"/>
              <w:rPr>
                <w:lang w:val="en-GB"/>
              </w:rPr>
            </w:pPr>
            <w:r w:rsidRPr="00A4338B">
              <w:rPr>
                <w:lang w:val="en-GB"/>
              </w:rPr>
              <w:t xml:space="preserve">Initial absolute values before shock – Assets – spread risk – securitisation </w:t>
            </w:r>
            <w:r w:rsidRPr="00A4338B">
              <w:rPr>
                <w:lang w:val="en-GB"/>
              </w:rPr>
              <w:lastRenderedPageBreak/>
              <w:t xml:space="preserve">positions – other securitisation  </w:t>
            </w:r>
          </w:p>
        </w:tc>
        <w:tc>
          <w:tcPr>
            <w:tcW w:w="4272" w:type="dxa"/>
            <w:tcBorders>
              <w:top w:val="single" w:sz="2" w:space="0" w:color="auto"/>
              <w:left w:val="single" w:sz="2" w:space="0" w:color="auto"/>
              <w:bottom w:val="single" w:sz="2" w:space="0" w:color="auto"/>
              <w:right w:val="single" w:sz="2" w:space="0" w:color="auto"/>
            </w:tcBorders>
          </w:tcPr>
          <w:p w14:paraId="63EA3D8E" w14:textId="7DEC33C1" w:rsidR="00696A77" w:rsidRPr="00A4338B" w:rsidRDefault="00696A77" w:rsidP="00696A77">
            <w:pPr>
              <w:pStyle w:val="NormalLeft"/>
              <w:rPr>
                <w:lang w:val="en-GB"/>
              </w:rPr>
            </w:pPr>
            <w:r w:rsidRPr="00A4338B">
              <w:rPr>
                <w:lang w:val="en-GB"/>
              </w:rPr>
              <w:lastRenderedPageBreak/>
              <w:t>This is the absolute value of the assets sensitive to the spread risk on other securitisation positions.</w:t>
            </w:r>
          </w:p>
          <w:p w14:paraId="2C485584" w14:textId="1D9F28C8" w:rsidR="00696A77" w:rsidRPr="00A4338B" w:rsidRDefault="00696A77" w:rsidP="00696A77">
            <w:pPr>
              <w:pStyle w:val="NormalLeft"/>
              <w:rPr>
                <w:lang w:val="en-GB"/>
              </w:rPr>
            </w:pPr>
            <w:r w:rsidRPr="00A4338B">
              <w:rPr>
                <w:lang w:val="en-GB"/>
              </w:rPr>
              <w:lastRenderedPageBreak/>
              <w:t xml:space="preserve">Recoverables from reinsurance and SPVs shall not be included in this cell.  </w:t>
            </w:r>
          </w:p>
        </w:tc>
      </w:tr>
      <w:tr w:rsidR="00696A77" w:rsidRPr="00A4338B" w14:paraId="62099B48" w14:textId="77777777" w:rsidTr="009C7767">
        <w:tc>
          <w:tcPr>
            <w:tcW w:w="2229" w:type="dxa"/>
            <w:tcBorders>
              <w:top w:val="single" w:sz="2" w:space="0" w:color="auto"/>
              <w:left w:val="single" w:sz="2" w:space="0" w:color="auto"/>
              <w:bottom w:val="single" w:sz="2" w:space="0" w:color="auto"/>
              <w:right w:val="single" w:sz="2" w:space="0" w:color="auto"/>
            </w:tcBorders>
          </w:tcPr>
          <w:p w14:paraId="6291AD46" w14:textId="265614A7" w:rsidR="00696A77" w:rsidRPr="00A4338B" w:rsidRDefault="00696A77" w:rsidP="00696A77">
            <w:pPr>
              <w:pStyle w:val="NormalLeft"/>
              <w:rPr>
                <w:lang w:val="en-GB"/>
              </w:rPr>
            </w:pPr>
            <w:r w:rsidRPr="00A4338B">
              <w:rPr>
                <w:lang w:val="en-GB"/>
              </w:rPr>
              <w:lastRenderedPageBreak/>
              <w:t xml:space="preserve">R0481/C0030  </w:t>
            </w:r>
          </w:p>
        </w:tc>
        <w:tc>
          <w:tcPr>
            <w:tcW w:w="2785" w:type="dxa"/>
            <w:tcBorders>
              <w:top w:val="single" w:sz="2" w:space="0" w:color="auto"/>
              <w:left w:val="single" w:sz="2" w:space="0" w:color="auto"/>
              <w:bottom w:val="single" w:sz="2" w:space="0" w:color="auto"/>
              <w:right w:val="single" w:sz="2" w:space="0" w:color="auto"/>
            </w:tcBorders>
          </w:tcPr>
          <w:p w14:paraId="09B135D1" w14:textId="3E249CC6" w:rsidR="00696A77" w:rsidRPr="00A4338B" w:rsidRDefault="00696A77" w:rsidP="00696A77">
            <w:pPr>
              <w:pStyle w:val="NormalLeft"/>
              <w:rPr>
                <w:lang w:val="en-GB"/>
              </w:rPr>
            </w:pPr>
            <w:r w:rsidRPr="00A4338B">
              <w:rPr>
                <w:lang w:val="en-GB"/>
              </w:rPr>
              <w:t xml:space="preserve">Initial absolute values before shock – Liabilities – spread risk – securitisation positions – other securitisation  </w:t>
            </w:r>
          </w:p>
        </w:tc>
        <w:tc>
          <w:tcPr>
            <w:tcW w:w="4272" w:type="dxa"/>
            <w:tcBorders>
              <w:top w:val="single" w:sz="2" w:space="0" w:color="auto"/>
              <w:left w:val="single" w:sz="2" w:space="0" w:color="auto"/>
              <w:bottom w:val="single" w:sz="2" w:space="0" w:color="auto"/>
              <w:right w:val="single" w:sz="2" w:space="0" w:color="auto"/>
            </w:tcBorders>
          </w:tcPr>
          <w:p w14:paraId="6E6A4F2A" w14:textId="5977E2E0" w:rsidR="00696A77" w:rsidRPr="00A4338B" w:rsidRDefault="00696A77" w:rsidP="00696A77">
            <w:pPr>
              <w:pStyle w:val="NormalLeft"/>
              <w:rPr>
                <w:lang w:val="en-GB"/>
              </w:rPr>
            </w:pPr>
            <w:r w:rsidRPr="00A4338B">
              <w:rPr>
                <w:lang w:val="en-GB"/>
              </w:rPr>
              <w:t>This is the absolute value of the liabilities sensitive to the spread risk on other securitisation positions.</w:t>
            </w:r>
          </w:p>
          <w:p w14:paraId="7F6BFFF5" w14:textId="77777777" w:rsidR="00696A77" w:rsidRPr="00A4338B" w:rsidRDefault="00696A77" w:rsidP="00696A77">
            <w:pPr>
              <w:pStyle w:val="NormalLeft"/>
              <w:rPr>
                <w:lang w:val="en-GB"/>
              </w:rPr>
            </w:pPr>
            <w:r w:rsidRPr="00A4338B">
              <w:rPr>
                <w:lang w:val="en-GB"/>
              </w:rPr>
              <w:t>This value shall only be reported where the split between R0461 to R0483 can be derived from the method used for the calculation. Where the split is not possible, only R0450 shall be filled in.</w:t>
            </w:r>
          </w:p>
          <w:p w14:paraId="6D474406" w14:textId="6BDF620C" w:rsidR="00696A77" w:rsidRPr="00A4338B" w:rsidRDefault="00696A77" w:rsidP="00696A77">
            <w:pPr>
              <w:pStyle w:val="NormalLeft"/>
              <w:rPr>
                <w:lang w:val="en-GB"/>
              </w:rPr>
            </w:pPr>
            <w:r w:rsidRPr="00A4338B">
              <w:rPr>
                <w:lang w:val="en-GB"/>
              </w:rPr>
              <w:t xml:space="preserve">The amount of TP shall be net of reinsurance and SPV recoverables.  </w:t>
            </w:r>
          </w:p>
        </w:tc>
      </w:tr>
      <w:tr w:rsidR="00696A77" w:rsidRPr="00A4338B" w14:paraId="69A7D3FA" w14:textId="77777777" w:rsidTr="009C7767">
        <w:tc>
          <w:tcPr>
            <w:tcW w:w="2229" w:type="dxa"/>
            <w:tcBorders>
              <w:top w:val="single" w:sz="2" w:space="0" w:color="auto"/>
              <w:left w:val="single" w:sz="2" w:space="0" w:color="auto"/>
              <w:bottom w:val="single" w:sz="2" w:space="0" w:color="auto"/>
              <w:right w:val="single" w:sz="2" w:space="0" w:color="auto"/>
            </w:tcBorders>
          </w:tcPr>
          <w:p w14:paraId="2596F1CC" w14:textId="0D21CC60" w:rsidR="00696A77" w:rsidRPr="00A4338B" w:rsidRDefault="00696A77" w:rsidP="00696A77">
            <w:pPr>
              <w:pStyle w:val="NormalLeft"/>
              <w:rPr>
                <w:lang w:val="en-GB"/>
              </w:rPr>
            </w:pPr>
            <w:r w:rsidRPr="00A4338B">
              <w:rPr>
                <w:lang w:val="en-GB"/>
              </w:rPr>
              <w:t xml:space="preserve">R0481/C0040 </w:t>
            </w:r>
          </w:p>
        </w:tc>
        <w:tc>
          <w:tcPr>
            <w:tcW w:w="2785" w:type="dxa"/>
            <w:tcBorders>
              <w:top w:val="single" w:sz="2" w:space="0" w:color="auto"/>
              <w:left w:val="single" w:sz="2" w:space="0" w:color="auto"/>
              <w:bottom w:val="single" w:sz="2" w:space="0" w:color="auto"/>
              <w:right w:val="single" w:sz="2" w:space="0" w:color="auto"/>
            </w:tcBorders>
          </w:tcPr>
          <w:p w14:paraId="2AC6F461" w14:textId="38534E34" w:rsidR="00696A77" w:rsidRPr="00A4338B" w:rsidRDefault="00696A77" w:rsidP="00696A77">
            <w:pPr>
              <w:pStyle w:val="NormalLeft"/>
              <w:rPr>
                <w:lang w:val="en-GB"/>
              </w:rPr>
            </w:pPr>
            <w:r w:rsidRPr="00A4338B">
              <w:rPr>
                <w:lang w:val="en-GB"/>
              </w:rPr>
              <w:t xml:space="preserve">Absolute values after shock – Assets – spread risk – securitisation positions – other securitisation  </w:t>
            </w:r>
          </w:p>
        </w:tc>
        <w:tc>
          <w:tcPr>
            <w:tcW w:w="4272" w:type="dxa"/>
            <w:tcBorders>
              <w:top w:val="single" w:sz="2" w:space="0" w:color="auto"/>
              <w:left w:val="single" w:sz="2" w:space="0" w:color="auto"/>
              <w:bottom w:val="single" w:sz="2" w:space="0" w:color="auto"/>
              <w:right w:val="single" w:sz="2" w:space="0" w:color="auto"/>
            </w:tcBorders>
          </w:tcPr>
          <w:p w14:paraId="2D99FBD7" w14:textId="19720700" w:rsidR="00696A77" w:rsidRPr="00A4338B" w:rsidRDefault="00696A77" w:rsidP="00696A77">
            <w:pPr>
              <w:pStyle w:val="NormalLeft"/>
              <w:rPr>
                <w:lang w:val="en-GB"/>
              </w:rPr>
            </w:pPr>
            <w:r w:rsidRPr="00A4338B">
              <w:rPr>
                <w:lang w:val="en-GB"/>
              </w:rPr>
              <w:t>This is the absolute value of the assets sensitive to the spread risk on other securitisation positions, after the shock.</w:t>
            </w:r>
          </w:p>
          <w:p w14:paraId="075F2F57" w14:textId="51E6AC6F" w:rsidR="00696A77" w:rsidRPr="00A4338B" w:rsidRDefault="00696A77" w:rsidP="00696A77">
            <w:pPr>
              <w:pStyle w:val="NormalLeft"/>
              <w:rPr>
                <w:lang w:val="en-GB"/>
              </w:rPr>
            </w:pPr>
            <w:r w:rsidRPr="00A4338B">
              <w:rPr>
                <w:lang w:val="en-GB"/>
              </w:rPr>
              <w:t xml:space="preserve">Recoverables from reinsurance and SPVs shall not be included in this cell.  </w:t>
            </w:r>
          </w:p>
        </w:tc>
      </w:tr>
      <w:tr w:rsidR="00696A77" w:rsidRPr="00A4338B" w14:paraId="2D677254" w14:textId="77777777" w:rsidTr="009C7767">
        <w:tc>
          <w:tcPr>
            <w:tcW w:w="2229" w:type="dxa"/>
            <w:tcBorders>
              <w:top w:val="single" w:sz="2" w:space="0" w:color="auto"/>
              <w:left w:val="single" w:sz="2" w:space="0" w:color="auto"/>
              <w:bottom w:val="single" w:sz="2" w:space="0" w:color="auto"/>
              <w:right w:val="single" w:sz="2" w:space="0" w:color="auto"/>
            </w:tcBorders>
          </w:tcPr>
          <w:p w14:paraId="667C0093" w14:textId="194FBE9F" w:rsidR="00696A77" w:rsidRPr="00A4338B" w:rsidRDefault="00696A77" w:rsidP="00696A77">
            <w:pPr>
              <w:pStyle w:val="NormalLeft"/>
              <w:rPr>
                <w:lang w:val="en-GB"/>
              </w:rPr>
            </w:pPr>
            <w:r w:rsidRPr="00A4338B">
              <w:rPr>
                <w:lang w:val="en-GB"/>
              </w:rPr>
              <w:t xml:space="preserve">R0481/C0050  </w:t>
            </w:r>
          </w:p>
        </w:tc>
        <w:tc>
          <w:tcPr>
            <w:tcW w:w="2785" w:type="dxa"/>
            <w:tcBorders>
              <w:top w:val="single" w:sz="2" w:space="0" w:color="auto"/>
              <w:left w:val="single" w:sz="2" w:space="0" w:color="auto"/>
              <w:bottom w:val="single" w:sz="2" w:space="0" w:color="auto"/>
              <w:right w:val="single" w:sz="2" w:space="0" w:color="auto"/>
            </w:tcBorders>
          </w:tcPr>
          <w:p w14:paraId="3E2EF0AD" w14:textId="70FDC11F" w:rsidR="00696A77" w:rsidRPr="00A4338B" w:rsidRDefault="00696A77" w:rsidP="00696A77">
            <w:pPr>
              <w:pStyle w:val="NormalLeft"/>
              <w:rPr>
                <w:lang w:val="en-GB"/>
              </w:rPr>
            </w:pPr>
            <w:r w:rsidRPr="00A4338B">
              <w:rPr>
                <w:lang w:val="en-GB"/>
              </w:rPr>
              <w:t xml:space="preserve">Absolute values after shock – Liabilities (after the loss-absorbing capacity of technical provisions) – spread risk – securitisation positions – other securitisation)  </w:t>
            </w:r>
          </w:p>
        </w:tc>
        <w:tc>
          <w:tcPr>
            <w:tcW w:w="4272" w:type="dxa"/>
            <w:tcBorders>
              <w:top w:val="single" w:sz="2" w:space="0" w:color="auto"/>
              <w:left w:val="single" w:sz="2" w:space="0" w:color="auto"/>
              <w:bottom w:val="single" w:sz="2" w:space="0" w:color="auto"/>
              <w:right w:val="single" w:sz="2" w:space="0" w:color="auto"/>
            </w:tcBorders>
          </w:tcPr>
          <w:p w14:paraId="29D3FE8E" w14:textId="2316E30D" w:rsidR="00696A77" w:rsidRPr="00A4338B" w:rsidRDefault="00696A77" w:rsidP="00696A77">
            <w:pPr>
              <w:pStyle w:val="NormalLeft"/>
              <w:rPr>
                <w:lang w:val="en-GB"/>
              </w:rPr>
            </w:pPr>
            <w:r w:rsidRPr="00A4338B">
              <w:rPr>
                <w:lang w:val="en-GB"/>
              </w:rPr>
              <w:t>This is the absolute value of the liabilities sensitive to the spread risk on other securitisation positions, after the shock and after the application of the adjustment for the loss-absorbing capacity of technical provisions.</w:t>
            </w:r>
          </w:p>
          <w:p w14:paraId="44D96208" w14:textId="77777777" w:rsidR="00696A77" w:rsidRPr="00A4338B" w:rsidRDefault="00696A77" w:rsidP="00696A77">
            <w:pPr>
              <w:pStyle w:val="NormalLeft"/>
              <w:rPr>
                <w:lang w:val="en-GB"/>
              </w:rPr>
            </w:pPr>
            <w:r w:rsidRPr="00A4338B">
              <w:rPr>
                <w:lang w:val="en-GB"/>
              </w:rPr>
              <w:t>This value shall only be reported where the split between R0461 to R0483 can be derived from the method used for the calculation. Where the split is not possible only R0450 shall be filled in.</w:t>
            </w:r>
          </w:p>
          <w:p w14:paraId="62929B94" w14:textId="1F332F14" w:rsidR="00696A77" w:rsidRPr="00A4338B" w:rsidRDefault="00696A77" w:rsidP="00696A77">
            <w:pPr>
              <w:pStyle w:val="NormalLeft"/>
              <w:rPr>
                <w:lang w:val="en-GB"/>
              </w:rPr>
            </w:pPr>
            <w:r w:rsidRPr="00A4338B">
              <w:rPr>
                <w:lang w:val="en-GB"/>
              </w:rPr>
              <w:t xml:space="preserve">The amount of TP shall be net of reinsurance and SPV recoverables.  </w:t>
            </w:r>
          </w:p>
        </w:tc>
      </w:tr>
      <w:tr w:rsidR="00696A77" w:rsidRPr="00A4338B" w14:paraId="140E13C7" w14:textId="77777777" w:rsidTr="009C7767">
        <w:tc>
          <w:tcPr>
            <w:tcW w:w="2229" w:type="dxa"/>
            <w:tcBorders>
              <w:top w:val="single" w:sz="2" w:space="0" w:color="auto"/>
              <w:left w:val="single" w:sz="2" w:space="0" w:color="auto"/>
              <w:bottom w:val="single" w:sz="2" w:space="0" w:color="auto"/>
              <w:right w:val="single" w:sz="2" w:space="0" w:color="auto"/>
            </w:tcBorders>
          </w:tcPr>
          <w:p w14:paraId="7499DA21" w14:textId="0B859467" w:rsidR="00696A77" w:rsidRPr="00A4338B" w:rsidRDefault="00696A77" w:rsidP="00696A77">
            <w:pPr>
              <w:pStyle w:val="NormalLeft"/>
              <w:rPr>
                <w:lang w:val="en-GB"/>
              </w:rPr>
            </w:pPr>
            <w:r w:rsidRPr="00A4338B">
              <w:rPr>
                <w:lang w:val="en-GB"/>
              </w:rPr>
              <w:t xml:space="preserve">R0481/C0060  </w:t>
            </w:r>
          </w:p>
        </w:tc>
        <w:tc>
          <w:tcPr>
            <w:tcW w:w="2785" w:type="dxa"/>
            <w:tcBorders>
              <w:top w:val="single" w:sz="2" w:space="0" w:color="auto"/>
              <w:left w:val="single" w:sz="2" w:space="0" w:color="auto"/>
              <w:bottom w:val="single" w:sz="2" w:space="0" w:color="auto"/>
              <w:right w:val="single" w:sz="2" w:space="0" w:color="auto"/>
            </w:tcBorders>
          </w:tcPr>
          <w:p w14:paraId="4D52071E" w14:textId="080A5CFE" w:rsidR="00696A77" w:rsidRPr="00A4338B" w:rsidRDefault="00696A77" w:rsidP="00696A77">
            <w:pPr>
              <w:pStyle w:val="NormalLeft"/>
              <w:rPr>
                <w:lang w:val="en-GB"/>
              </w:rPr>
            </w:pPr>
            <w:r w:rsidRPr="00A4338B">
              <w:rPr>
                <w:lang w:val="en-GB"/>
              </w:rPr>
              <w:t xml:space="preserve">Absolute value after shock – Net solvency capital requirement – spread risk – securitisation positions – other securitisation </w:t>
            </w:r>
          </w:p>
        </w:tc>
        <w:tc>
          <w:tcPr>
            <w:tcW w:w="4272" w:type="dxa"/>
            <w:tcBorders>
              <w:top w:val="single" w:sz="2" w:space="0" w:color="auto"/>
              <w:left w:val="single" w:sz="2" w:space="0" w:color="auto"/>
              <w:bottom w:val="single" w:sz="2" w:space="0" w:color="auto"/>
              <w:right w:val="single" w:sz="2" w:space="0" w:color="auto"/>
            </w:tcBorders>
          </w:tcPr>
          <w:p w14:paraId="5EE7EFB9" w14:textId="2ABBC0BF" w:rsidR="00696A77" w:rsidRPr="00A4338B" w:rsidRDefault="00696A77" w:rsidP="00696A77">
            <w:pPr>
              <w:pStyle w:val="NormalLeft"/>
              <w:rPr>
                <w:lang w:val="en-GB"/>
              </w:rPr>
            </w:pPr>
            <w:r w:rsidRPr="00A4338B">
              <w:rPr>
                <w:lang w:val="en-GB"/>
              </w:rPr>
              <w:t>This is the net capital charge for spread risk on other securitisation positions, after the application of the adjustment for the loss-absorbing capacity of technical provisions.</w:t>
            </w:r>
          </w:p>
          <w:p w14:paraId="02E486A5" w14:textId="7023DBFF" w:rsidR="00696A77" w:rsidRPr="00A4338B" w:rsidRDefault="00696A77" w:rsidP="00696A77">
            <w:pPr>
              <w:pStyle w:val="NormalLeft"/>
              <w:rPr>
                <w:lang w:val="en-GB"/>
              </w:rPr>
            </w:pPr>
            <w:r w:rsidRPr="00A4338B">
              <w:rPr>
                <w:lang w:val="en-GB"/>
              </w:rPr>
              <w:t xml:space="preserve">This value shall only be reported where the split between R0461 to R0483 can be derived from the method used for the calculation. Where the split is not possible, only R0450 shall be filled in.  </w:t>
            </w:r>
          </w:p>
        </w:tc>
      </w:tr>
      <w:tr w:rsidR="00696A77" w:rsidRPr="00A4338B" w14:paraId="0947FCB5" w14:textId="77777777" w:rsidTr="009C7767">
        <w:tc>
          <w:tcPr>
            <w:tcW w:w="2229" w:type="dxa"/>
            <w:tcBorders>
              <w:top w:val="single" w:sz="2" w:space="0" w:color="auto"/>
              <w:left w:val="single" w:sz="2" w:space="0" w:color="auto"/>
              <w:bottom w:val="single" w:sz="2" w:space="0" w:color="auto"/>
              <w:right w:val="single" w:sz="2" w:space="0" w:color="auto"/>
            </w:tcBorders>
          </w:tcPr>
          <w:p w14:paraId="7B1976BC" w14:textId="4A12FC74" w:rsidR="00696A77" w:rsidRPr="00A4338B" w:rsidRDefault="00696A77" w:rsidP="00696A77">
            <w:pPr>
              <w:pStyle w:val="NormalLeft"/>
              <w:rPr>
                <w:lang w:val="en-GB"/>
              </w:rPr>
            </w:pPr>
            <w:r w:rsidRPr="00A4338B">
              <w:rPr>
                <w:lang w:val="en-GB"/>
              </w:rPr>
              <w:lastRenderedPageBreak/>
              <w:t xml:space="preserve">R0481/C0070  </w:t>
            </w:r>
          </w:p>
        </w:tc>
        <w:tc>
          <w:tcPr>
            <w:tcW w:w="2785" w:type="dxa"/>
            <w:tcBorders>
              <w:top w:val="single" w:sz="2" w:space="0" w:color="auto"/>
              <w:left w:val="single" w:sz="2" w:space="0" w:color="auto"/>
              <w:bottom w:val="single" w:sz="2" w:space="0" w:color="auto"/>
              <w:right w:val="single" w:sz="2" w:space="0" w:color="auto"/>
            </w:tcBorders>
          </w:tcPr>
          <w:p w14:paraId="1AECF90B" w14:textId="7B791B93" w:rsidR="00696A77" w:rsidRPr="00A4338B" w:rsidRDefault="00696A77" w:rsidP="00696A77">
            <w:pPr>
              <w:pStyle w:val="NormalLeft"/>
              <w:rPr>
                <w:lang w:val="en-GB"/>
              </w:rPr>
            </w:pPr>
            <w:r w:rsidRPr="00A4338B">
              <w:rPr>
                <w:lang w:val="en-GB"/>
              </w:rPr>
              <w:t xml:space="preserve">Absolute values after shock – Liabilities (before the loss-absorbing capacity of technical provisions)– spread risk – securitisation positions – other securitisation  </w:t>
            </w:r>
          </w:p>
        </w:tc>
        <w:tc>
          <w:tcPr>
            <w:tcW w:w="4272" w:type="dxa"/>
            <w:tcBorders>
              <w:top w:val="single" w:sz="2" w:space="0" w:color="auto"/>
              <w:left w:val="single" w:sz="2" w:space="0" w:color="auto"/>
              <w:bottom w:val="single" w:sz="2" w:space="0" w:color="auto"/>
              <w:right w:val="single" w:sz="2" w:space="0" w:color="auto"/>
            </w:tcBorders>
          </w:tcPr>
          <w:p w14:paraId="101AE075" w14:textId="08E3D2EC" w:rsidR="00696A77" w:rsidRPr="00A4338B" w:rsidRDefault="00696A77" w:rsidP="00696A77">
            <w:pPr>
              <w:pStyle w:val="NormalLeft"/>
              <w:rPr>
                <w:lang w:val="en-GB"/>
              </w:rPr>
            </w:pPr>
            <w:r w:rsidRPr="00A4338B">
              <w:rPr>
                <w:lang w:val="en-GB"/>
              </w:rPr>
              <w:t>This is the absolute value of the liabilities sensitive to the spread risk on other securitisation positions, after the shock but before the application of the adjustment for the loss-absorbing capacity of technical provisions.</w:t>
            </w:r>
          </w:p>
          <w:p w14:paraId="7221AA97" w14:textId="77777777" w:rsidR="00696A77" w:rsidRPr="00A4338B" w:rsidRDefault="00696A77" w:rsidP="00696A77">
            <w:pPr>
              <w:pStyle w:val="NormalLeft"/>
              <w:rPr>
                <w:lang w:val="en-GB"/>
              </w:rPr>
            </w:pPr>
            <w:r w:rsidRPr="00A4338B">
              <w:rPr>
                <w:lang w:val="en-GB"/>
              </w:rPr>
              <w:t>This value shall be reported only where the split between R0461 to R0483 can be derived from the method used for the calculation. Where the split is not possible only R0450 shall be filled in.</w:t>
            </w:r>
          </w:p>
          <w:p w14:paraId="109A44A4" w14:textId="4B839252" w:rsidR="00696A77" w:rsidRPr="00A4338B" w:rsidRDefault="00696A77" w:rsidP="00696A77">
            <w:pPr>
              <w:pStyle w:val="NormalLeft"/>
              <w:rPr>
                <w:lang w:val="en-GB"/>
              </w:rPr>
            </w:pPr>
            <w:r w:rsidRPr="00A4338B">
              <w:rPr>
                <w:lang w:val="en-GB"/>
              </w:rPr>
              <w:t xml:space="preserve">The amount of TP shall be net of reinsurance and SPV recoverables.  </w:t>
            </w:r>
          </w:p>
        </w:tc>
      </w:tr>
      <w:tr w:rsidR="00696A77" w:rsidRPr="00A4338B" w14:paraId="3BAB68E8" w14:textId="77777777" w:rsidTr="009C7767">
        <w:tc>
          <w:tcPr>
            <w:tcW w:w="2229" w:type="dxa"/>
            <w:tcBorders>
              <w:top w:val="single" w:sz="2" w:space="0" w:color="auto"/>
              <w:left w:val="single" w:sz="2" w:space="0" w:color="auto"/>
              <w:bottom w:val="single" w:sz="2" w:space="0" w:color="auto"/>
              <w:right w:val="single" w:sz="2" w:space="0" w:color="auto"/>
            </w:tcBorders>
          </w:tcPr>
          <w:p w14:paraId="29B656EA" w14:textId="2368B354" w:rsidR="00696A77" w:rsidRPr="00A4338B" w:rsidRDefault="00696A77" w:rsidP="00696A77">
            <w:pPr>
              <w:pStyle w:val="NormalLeft"/>
              <w:rPr>
                <w:lang w:val="en-GB"/>
              </w:rPr>
            </w:pPr>
            <w:r w:rsidRPr="00A4338B">
              <w:rPr>
                <w:lang w:val="en-GB"/>
              </w:rPr>
              <w:t xml:space="preserve">R0481/C0080  </w:t>
            </w:r>
          </w:p>
        </w:tc>
        <w:tc>
          <w:tcPr>
            <w:tcW w:w="2785" w:type="dxa"/>
            <w:tcBorders>
              <w:top w:val="single" w:sz="2" w:space="0" w:color="auto"/>
              <w:left w:val="single" w:sz="2" w:space="0" w:color="auto"/>
              <w:bottom w:val="single" w:sz="2" w:space="0" w:color="auto"/>
              <w:right w:val="single" w:sz="2" w:space="0" w:color="auto"/>
            </w:tcBorders>
          </w:tcPr>
          <w:p w14:paraId="53311A76" w14:textId="75B6AB5C" w:rsidR="00696A77" w:rsidRPr="00A4338B" w:rsidRDefault="00696A77" w:rsidP="00696A77">
            <w:pPr>
              <w:pStyle w:val="NormalLeft"/>
              <w:rPr>
                <w:lang w:val="en-GB"/>
              </w:rPr>
            </w:pPr>
            <w:r w:rsidRPr="00A4338B">
              <w:rPr>
                <w:lang w:val="en-GB"/>
              </w:rPr>
              <w:t xml:space="preserve">Absolute value after shock – Gross solvency capital requirement – spread risk – securitisation positions – other securitisation  </w:t>
            </w:r>
          </w:p>
        </w:tc>
        <w:tc>
          <w:tcPr>
            <w:tcW w:w="4272" w:type="dxa"/>
            <w:tcBorders>
              <w:top w:val="single" w:sz="2" w:space="0" w:color="auto"/>
              <w:left w:val="single" w:sz="2" w:space="0" w:color="auto"/>
              <w:bottom w:val="single" w:sz="2" w:space="0" w:color="auto"/>
              <w:right w:val="single" w:sz="2" w:space="0" w:color="auto"/>
            </w:tcBorders>
          </w:tcPr>
          <w:p w14:paraId="1DD0F756" w14:textId="77116ED0" w:rsidR="00696A77" w:rsidRPr="00A4338B" w:rsidRDefault="00696A77" w:rsidP="00696A77">
            <w:pPr>
              <w:pStyle w:val="NormalLeft"/>
              <w:rPr>
                <w:lang w:val="en-GB"/>
              </w:rPr>
            </w:pPr>
            <w:r w:rsidRPr="00A4338B">
              <w:rPr>
                <w:lang w:val="en-GB"/>
              </w:rPr>
              <w:t>This is the gross capital charge for spread risk on other securitisation positions, i.e. before the application of the adjustment for the loss-absorbing capacity of technical provisions.</w:t>
            </w:r>
          </w:p>
          <w:p w14:paraId="74AD693E" w14:textId="3ADACDAE" w:rsidR="00696A77" w:rsidRPr="00A4338B" w:rsidRDefault="00696A77" w:rsidP="00696A77">
            <w:pPr>
              <w:pStyle w:val="NormalLeft"/>
              <w:rPr>
                <w:lang w:val="en-GB"/>
              </w:rPr>
            </w:pPr>
            <w:r w:rsidRPr="00A4338B">
              <w:rPr>
                <w:lang w:val="en-GB"/>
              </w:rPr>
              <w:t xml:space="preserve">This value shall be reported only where the split between R0461 to R0483 can be derived from the method used for the calculation. Where the split is not possible, only R0450 shall be filled in.  </w:t>
            </w:r>
          </w:p>
        </w:tc>
      </w:tr>
      <w:tr w:rsidR="00696A77" w:rsidRPr="00A4338B" w14:paraId="6F3133B6" w14:textId="77777777" w:rsidTr="009C7767">
        <w:tc>
          <w:tcPr>
            <w:tcW w:w="2229" w:type="dxa"/>
            <w:tcBorders>
              <w:top w:val="single" w:sz="2" w:space="0" w:color="auto"/>
              <w:left w:val="single" w:sz="2" w:space="0" w:color="auto"/>
              <w:bottom w:val="single" w:sz="2" w:space="0" w:color="auto"/>
              <w:right w:val="single" w:sz="2" w:space="0" w:color="auto"/>
            </w:tcBorders>
          </w:tcPr>
          <w:p w14:paraId="39E47003" w14:textId="287559B2" w:rsidR="00696A77" w:rsidRPr="00A4338B" w:rsidRDefault="00696A77" w:rsidP="00696A77">
            <w:pPr>
              <w:pStyle w:val="NormalLeft"/>
              <w:rPr>
                <w:lang w:val="en-GB"/>
              </w:rPr>
            </w:pPr>
            <w:r w:rsidRPr="00A4338B">
              <w:rPr>
                <w:lang w:val="en-GB"/>
              </w:rPr>
              <w:t xml:space="preserve">R0482/C0020  </w:t>
            </w:r>
          </w:p>
        </w:tc>
        <w:tc>
          <w:tcPr>
            <w:tcW w:w="2785" w:type="dxa"/>
            <w:tcBorders>
              <w:top w:val="single" w:sz="2" w:space="0" w:color="auto"/>
              <w:left w:val="single" w:sz="2" w:space="0" w:color="auto"/>
              <w:bottom w:val="single" w:sz="2" w:space="0" w:color="auto"/>
              <w:right w:val="single" w:sz="2" w:space="0" w:color="auto"/>
            </w:tcBorders>
          </w:tcPr>
          <w:p w14:paraId="0BA9F3DE" w14:textId="4B98AABC" w:rsidR="00696A77" w:rsidRPr="00A4338B" w:rsidRDefault="00696A77" w:rsidP="00696A77">
            <w:pPr>
              <w:pStyle w:val="NormalLeft"/>
              <w:rPr>
                <w:lang w:val="en-GB"/>
              </w:rPr>
            </w:pPr>
            <w:r w:rsidRPr="00A4338B">
              <w:rPr>
                <w:lang w:val="en-GB"/>
              </w:rPr>
              <w:t xml:space="preserve">Initial absolute values before shock – Assets – spread risk – securitisation positions – transitional type 1 securitisation  </w:t>
            </w:r>
          </w:p>
        </w:tc>
        <w:tc>
          <w:tcPr>
            <w:tcW w:w="4272" w:type="dxa"/>
            <w:tcBorders>
              <w:top w:val="single" w:sz="2" w:space="0" w:color="auto"/>
              <w:left w:val="single" w:sz="2" w:space="0" w:color="auto"/>
              <w:bottom w:val="single" w:sz="2" w:space="0" w:color="auto"/>
              <w:right w:val="single" w:sz="2" w:space="0" w:color="auto"/>
            </w:tcBorders>
          </w:tcPr>
          <w:p w14:paraId="11FD37C9" w14:textId="529E77C0" w:rsidR="00696A77" w:rsidRPr="00A4338B" w:rsidRDefault="00696A77" w:rsidP="00696A77">
            <w:pPr>
              <w:pStyle w:val="NormalLeft"/>
              <w:rPr>
                <w:lang w:val="en-GB"/>
              </w:rPr>
            </w:pPr>
            <w:r w:rsidRPr="00A4338B">
              <w:rPr>
                <w:lang w:val="en-GB"/>
              </w:rPr>
              <w:t>This is the absolute value of the assets sensitive to the spread risk on transitional type 1 securitisation positions.</w:t>
            </w:r>
          </w:p>
          <w:p w14:paraId="3A51CCF9" w14:textId="1975ADEF" w:rsidR="00696A77" w:rsidRPr="00A4338B" w:rsidRDefault="00696A77" w:rsidP="00696A77">
            <w:pPr>
              <w:pStyle w:val="NormalLeft"/>
              <w:rPr>
                <w:lang w:val="en-GB"/>
              </w:rPr>
            </w:pPr>
            <w:r w:rsidRPr="00A4338B">
              <w:rPr>
                <w:lang w:val="en-GB"/>
              </w:rPr>
              <w:t xml:space="preserve">Recoverables from reinsurance and SPVs shall not be included in this cell.  </w:t>
            </w:r>
          </w:p>
        </w:tc>
      </w:tr>
      <w:tr w:rsidR="00696A77" w:rsidRPr="00A4338B" w14:paraId="77642E19" w14:textId="77777777" w:rsidTr="009C7767">
        <w:tc>
          <w:tcPr>
            <w:tcW w:w="2229" w:type="dxa"/>
            <w:tcBorders>
              <w:top w:val="single" w:sz="2" w:space="0" w:color="auto"/>
              <w:left w:val="single" w:sz="2" w:space="0" w:color="auto"/>
              <w:bottom w:val="single" w:sz="2" w:space="0" w:color="auto"/>
              <w:right w:val="single" w:sz="2" w:space="0" w:color="auto"/>
            </w:tcBorders>
          </w:tcPr>
          <w:p w14:paraId="4D99C35B" w14:textId="2214C53A" w:rsidR="00696A77" w:rsidRPr="00A4338B" w:rsidRDefault="00696A77" w:rsidP="00696A77">
            <w:pPr>
              <w:pStyle w:val="NormalLeft"/>
              <w:rPr>
                <w:lang w:val="en-GB"/>
              </w:rPr>
            </w:pPr>
            <w:r w:rsidRPr="00A4338B">
              <w:rPr>
                <w:lang w:val="en-GB"/>
              </w:rPr>
              <w:t xml:space="preserve">R0482/C0030  </w:t>
            </w:r>
          </w:p>
        </w:tc>
        <w:tc>
          <w:tcPr>
            <w:tcW w:w="2785" w:type="dxa"/>
            <w:tcBorders>
              <w:top w:val="single" w:sz="2" w:space="0" w:color="auto"/>
              <w:left w:val="single" w:sz="2" w:space="0" w:color="auto"/>
              <w:bottom w:val="single" w:sz="2" w:space="0" w:color="auto"/>
              <w:right w:val="single" w:sz="2" w:space="0" w:color="auto"/>
            </w:tcBorders>
          </w:tcPr>
          <w:p w14:paraId="1EE845D0" w14:textId="4C52A44B" w:rsidR="00696A77" w:rsidRPr="00A4338B" w:rsidRDefault="00696A77" w:rsidP="00696A77">
            <w:pPr>
              <w:pStyle w:val="NormalLeft"/>
              <w:rPr>
                <w:lang w:val="en-GB"/>
              </w:rPr>
            </w:pPr>
            <w:r w:rsidRPr="00A4338B">
              <w:rPr>
                <w:lang w:val="en-GB"/>
              </w:rPr>
              <w:t xml:space="preserve">Initial absolute values before shock – Liabilities – spread risk – securitisation positions – transitional type 1 securitisation  </w:t>
            </w:r>
          </w:p>
        </w:tc>
        <w:tc>
          <w:tcPr>
            <w:tcW w:w="4272" w:type="dxa"/>
            <w:tcBorders>
              <w:top w:val="single" w:sz="2" w:space="0" w:color="auto"/>
              <w:left w:val="single" w:sz="2" w:space="0" w:color="auto"/>
              <w:bottom w:val="single" w:sz="2" w:space="0" w:color="auto"/>
              <w:right w:val="single" w:sz="2" w:space="0" w:color="auto"/>
            </w:tcBorders>
          </w:tcPr>
          <w:p w14:paraId="4FCB088A" w14:textId="301B5BB7" w:rsidR="00696A77" w:rsidRPr="00A4338B" w:rsidRDefault="00696A77" w:rsidP="00696A77">
            <w:pPr>
              <w:pStyle w:val="NormalLeft"/>
              <w:rPr>
                <w:lang w:val="en-GB"/>
              </w:rPr>
            </w:pPr>
            <w:r w:rsidRPr="00A4338B">
              <w:rPr>
                <w:lang w:val="en-GB"/>
              </w:rPr>
              <w:t>This is the absolute value of the liabilities sensitive to the spread risk on transitional type 1 securitisation positions.</w:t>
            </w:r>
          </w:p>
          <w:p w14:paraId="3B137704" w14:textId="77777777" w:rsidR="00696A77" w:rsidRPr="00A4338B" w:rsidRDefault="00696A77" w:rsidP="00696A77">
            <w:pPr>
              <w:pStyle w:val="NormalLeft"/>
              <w:rPr>
                <w:lang w:val="en-GB"/>
              </w:rPr>
            </w:pPr>
            <w:r w:rsidRPr="00A4338B">
              <w:rPr>
                <w:lang w:val="en-GB"/>
              </w:rPr>
              <w:t>This value shall only be reported where the split between R0461 to R0483 can be derived from the method used for the calculation. Where the split is not possible, only R0450 shall be filled in.</w:t>
            </w:r>
          </w:p>
          <w:p w14:paraId="74C9A8F8" w14:textId="6918DE7E" w:rsidR="00696A77" w:rsidRPr="00A4338B" w:rsidRDefault="00696A77" w:rsidP="00696A77">
            <w:pPr>
              <w:pStyle w:val="NormalLeft"/>
              <w:rPr>
                <w:lang w:val="en-GB"/>
              </w:rPr>
            </w:pPr>
            <w:r w:rsidRPr="00A4338B">
              <w:rPr>
                <w:lang w:val="en-GB"/>
              </w:rPr>
              <w:t xml:space="preserve">The amount of TP shall be net of reinsurance and SPV recoverables.  </w:t>
            </w:r>
          </w:p>
        </w:tc>
      </w:tr>
      <w:tr w:rsidR="00696A77" w:rsidRPr="00A4338B" w14:paraId="294A99EB" w14:textId="77777777" w:rsidTr="009C7767">
        <w:tc>
          <w:tcPr>
            <w:tcW w:w="2229" w:type="dxa"/>
            <w:tcBorders>
              <w:top w:val="single" w:sz="2" w:space="0" w:color="auto"/>
              <w:left w:val="single" w:sz="2" w:space="0" w:color="auto"/>
              <w:bottom w:val="single" w:sz="2" w:space="0" w:color="auto"/>
              <w:right w:val="single" w:sz="2" w:space="0" w:color="auto"/>
            </w:tcBorders>
          </w:tcPr>
          <w:p w14:paraId="59496699" w14:textId="19E1EDDB" w:rsidR="00696A77" w:rsidRPr="00A4338B" w:rsidRDefault="00696A77" w:rsidP="00696A77">
            <w:pPr>
              <w:pStyle w:val="NormalLeft"/>
              <w:rPr>
                <w:lang w:val="en-GB"/>
              </w:rPr>
            </w:pPr>
            <w:r w:rsidRPr="00A4338B">
              <w:rPr>
                <w:lang w:val="en-GB"/>
              </w:rPr>
              <w:t xml:space="preserve">R0482/C0040  </w:t>
            </w:r>
          </w:p>
        </w:tc>
        <w:tc>
          <w:tcPr>
            <w:tcW w:w="2785" w:type="dxa"/>
            <w:tcBorders>
              <w:top w:val="single" w:sz="2" w:space="0" w:color="auto"/>
              <w:left w:val="single" w:sz="2" w:space="0" w:color="auto"/>
              <w:bottom w:val="single" w:sz="2" w:space="0" w:color="auto"/>
              <w:right w:val="single" w:sz="2" w:space="0" w:color="auto"/>
            </w:tcBorders>
          </w:tcPr>
          <w:p w14:paraId="6FF1DC9D" w14:textId="79DB032A" w:rsidR="00696A77" w:rsidRPr="00A4338B" w:rsidRDefault="00696A77" w:rsidP="00696A77">
            <w:pPr>
              <w:pStyle w:val="NormalLeft"/>
              <w:rPr>
                <w:lang w:val="en-GB"/>
              </w:rPr>
            </w:pPr>
            <w:r w:rsidRPr="00A4338B">
              <w:rPr>
                <w:lang w:val="en-GB"/>
              </w:rPr>
              <w:t xml:space="preserve">Absolute values after shock – Assets – spread risk – securitisation </w:t>
            </w:r>
            <w:r w:rsidRPr="00A4338B">
              <w:rPr>
                <w:lang w:val="en-GB"/>
              </w:rPr>
              <w:lastRenderedPageBreak/>
              <w:t xml:space="preserve">positions – transitional type 1 securitisation  </w:t>
            </w:r>
          </w:p>
        </w:tc>
        <w:tc>
          <w:tcPr>
            <w:tcW w:w="4272" w:type="dxa"/>
            <w:tcBorders>
              <w:top w:val="single" w:sz="2" w:space="0" w:color="auto"/>
              <w:left w:val="single" w:sz="2" w:space="0" w:color="auto"/>
              <w:bottom w:val="single" w:sz="2" w:space="0" w:color="auto"/>
              <w:right w:val="single" w:sz="2" w:space="0" w:color="auto"/>
            </w:tcBorders>
          </w:tcPr>
          <w:p w14:paraId="2CA9557E" w14:textId="3555202F" w:rsidR="00696A77" w:rsidRPr="00A4338B" w:rsidRDefault="00696A77" w:rsidP="00696A77">
            <w:pPr>
              <w:pStyle w:val="NormalLeft"/>
              <w:rPr>
                <w:lang w:val="en-GB"/>
              </w:rPr>
            </w:pPr>
            <w:r w:rsidRPr="00A4338B">
              <w:rPr>
                <w:lang w:val="en-GB"/>
              </w:rPr>
              <w:lastRenderedPageBreak/>
              <w:t xml:space="preserve">This is the absolute value of the assets sensitive to the spread risk on transitional </w:t>
            </w:r>
            <w:r w:rsidRPr="00A4338B">
              <w:rPr>
                <w:lang w:val="en-GB"/>
              </w:rPr>
              <w:lastRenderedPageBreak/>
              <w:t>type 1 securitisation positions, after the shock.</w:t>
            </w:r>
          </w:p>
          <w:p w14:paraId="77419052" w14:textId="7C932DE8" w:rsidR="00696A77" w:rsidRPr="00A4338B" w:rsidRDefault="00696A77" w:rsidP="00696A77">
            <w:pPr>
              <w:pStyle w:val="NormalLeft"/>
              <w:rPr>
                <w:lang w:val="en-GB"/>
              </w:rPr>
            </w:pPr>
            <w:r w:rsidRPr="00A4338B">
              <w:rPr>
                <w:lang w:val="en-GB"/>
              </w:rPr>
              <w:t xml:space="preserve">Recoverables from reinsurance and SPVs shall not be included in this cell.  </w:t>
            </w:r>
          </w:p>
        </w:tc>
      </w:tr>
      <w:tr w:rsidR="00696A77" w:rsidRPr="00A4338B" w14:paraId="4FE837B5" w14:textId="77777777" w:rsidTr="009C7767">
        <w:tc>
          <w:tcPr>
            <w:tcW w:w="2229" w:type="dxa"/>
            <w:tcBorders>
              <w:top w:val="single" w:sz="2" w:space="0" w:color="auto"/>
              <w:left w:val="single" w:sz="2" w:space="0" w:color="auto"/>
              <w:bottom w:val="single" w:sz="2" w:space="0" w:color="auto"/>
              <w:right w:val="single" w:sz="2" w:space="0" w:color="auto"/>
            </w:tcBorders>
          </w:tcPr>
          <w:p w14:paraId="2DFF973A" w14:textId="20274C17" w:rsidR="00696A77" w:rsidRPr="00A4338B" w:rsidRDefault="00696A77" w:rsidP="00696A77">
            <w:pPr>
              <w:pStyle w:val="NormalLeft"/>
              <w:rPr>
                <w:lang w:val="en-GB"/>
              </w:rPr>
            </w:pPr>
            <w:r w:rsidRPr="00A4338B">
              <w:rPr>
                <w:lang w:val="en-GB"/>
              </w:rPr>
              <w:lastRenderedPageBreak/>
              <w:t xml:space="preserve">R0482/C0050  </w:t>
            </w:r>
          </w:p>
        </w:tc>
        <w:tc>
          <w:tcPr>
            <w:tcW w:w="2785" w:type="dxa"/>
            <w:tcBorders>
              <w:top w:val="single" w:sz="2" w:space="0" w:color="auto"/>
              <w:left w:val="single" w:sz="2" w:space="0" w:color="auto"/>
              <w:bottom w:val="single" w:sz="2" w:space="0" w:color="auto"/>
              <w:right w:val="single" w:sz="2" w:space="0" w:color="auto"/>
            </w:tcBorders>
          </w:tcPr>
          <w:p w14:paraId="41595128" w14:textId="70B57695" w:rsidR="00696A77" w:rsidRPr="00A4338B" w:rsidRDefault="00696A77" w:rsidP="00696A77">
            <w:pPr>
              <w:pStyle w:val="NormalLeft"/>
              <w:rPr>
                <w:lang w:val="en-GB"/>
              </w:rPr>
            </w:pPr>
            <w:r w:rsidRPr="00A4338B">
              <w:rPr>
                <w:lang w:val="en-GB"/>
              </w:rPr>
              <w:t xml:space="preserve">Absolute values after shock – Liabilities (after the loss-absorbing capacity of technical provisions) – spread risk – securitisation positions – transitional type 1 securitisation)  </w:t>
            </w:r>
          </w:p>
        </w:tc>
        <w:tc>
          <w:tcPr>
            <w:tcW w:w="4272" w:type="dxa"/>
            <w:tcBorders>
              <w:top w:val="single" w:sz="2" w:space="0" w:color="auto"/>
              <w:left w:val="single" w:sz="2" w:space="0" w:color="auto"/>
              <w:bottom w:val="single" w:sz="2" w:space="0" w:color="auto"/>
              <w:right w:val="single" w:sz="2" w:space="0" w:color="auto"/>
            </w:tcBorders>
          </w:tcPr>
          <w:p w14:paraId="1A8B3124" w14:textId="67934B5C" w:rsidR="00696A77" w:rsidRPr="00A4338B" w:rsidRDefault="00696A77" w:rsidP="00696A77">
            <w:pPr>
              <w:pStyle w:val="NormalLeft"/>
              <w:rPr>
                <w:lang w:val="en-GB"/>
              </w:rPr>
            </w:pPr>
            <w:r w:rsidRPr="00A4338B">
              <w:rPr>
                <w:lang w:val="en-GB"/>
              </w:rPr>
              <w:t>This is the absolute value of the liabilities sensitive to the spread risk on transitional type 1 securitisation positions, after the shock and after the application of the adjustment for the loss-absorbing capacity of technical provisions.</w:t>
            </w:r>
          </w:p>
          <w:p w14:paraId="68E90219" w14:textId="77777777" w:rsidR="00696A77" w:rsidRPr="00A4338B" w:rsidRDefault="00696A77" w:rsidP="00696A77">
            <w:pPr>
              <w:pStyle w:val="NormalLeft"/>
              <w:rPr>
                <w:lang w:val="en-GB"/>
              </w:rPr>
            </w:pPr>
            <w:r w:rsidRPr="00A4338B">
              <w:rPr>
                <w:lang w:val="en-GB"/>
              </w:rPr>
              <w:t>This value shall only be reported where the split between R0461 to R0483 can be derived from the method used for the calculation. Where the split is not possible, only R0450 shall be filled in.</w:t>
            </w:r>
          </w:p>
          <w:p w14:paraId="4E0278FC" w14:textId="6220466D" w:rsidR="00696A77" w:rsidRPr="00A4338B" w:rsidRDefault="00696A77" w:rsidP="00696A77">
            <w:pPr>
              <w:pStyle w:val="NormalLeft"/>
              <w:rPr>
                <w:lang w:val="en-GB"/>
              </w:rPr>
            </w:pPr>
            <w:r w:rsidRPr="00A4338B">
              <w:rPr>
                <w:lang w:val="en-GB"/>
              </w:rPr>
              <w:t xml:space="preserve">The amount of TP shall be net of reinsurance and SPV recoverables.  </w:t>
            </w:r>
          </w:p>
        </w:tc>
      </w:tr>
      <w:tr w:rsidR="00696A77" w:rsidRPr="00A4338B" w14:paraId="0F362FC3" w14:textId="77777777" w:rsidTr="009C7767">
        <w:tc>
          <w:tcPr>
            <w:tcW w:w="2229" w:type="dxa"/>
            <w:tcBorders>
              <w:top w:val="single" w:sz="2" w:space="0" w:color="auto"/>
              <w:left w:val="single" w:sz="2" w:space="0" w:color="auto"/>
              <w:bottom w:val="single" w:sz="2" w:space="0" w:color="auto"/>
              <w:right w:val="single" w:sz="2" w:space="0" w:color="auto"/>
            </w:tcBorders>
          </w:tcPr>
          <w:p w14:paraId="1AAE04A1" w14:textId="359B628D" w:rsidR="00696A77" w:rsidRPr="00A4338B" w:rsidRDefault="00696A77" w:rsidP="00696A77">
            <w:pPr>
              <w:pStyle w:val="NormalLeft"/>
              <w:rPr>
                <w:lang w:val="en-GB"/>
              </w:rPr>
            </w:pPr>
            <w:r w:rsidRPr="00A4338B">
              <w:rPr>
                <w:lang w:val="en-GB"/>
              </w:rPr>
              <w:t xml:space="preserve">R0482/C0060  </w:t>
            </w:r>
          </w:p>
        </w:tc>
        <w:tc>
          <w:tcPr>
            <w:tcW w:w="2785" w:type="dxa"/>
            <w:tcBorders>
              <w:top w:val="single" w:sz="2" w:space="0" w:color="auto"/>
              <w:left w:val="single" w:sz="2" w:space="0" w:color="auto"/>
              <w:bottom w:val="single" w:sz="2" w:space="0" w:color="auto"/>
              <w:right w:val="single" w:sz="2" w:space="0" w:color="auto"/>
            </w:tcBorders>
          </w:tcPr>
          <w:p w14:paraId="20F46138" w14:textId="73A9AA48" w:rsidR="00696A77" w:rsidRPr="00A4338B" w:rsidRDefault="00696A77" w:rsidP="00696A77">
            <w:pPr>
              <w:pStyle w:val="NormalLeft"/>
              <w:rPr>
                <w:lang w:val="en-GB"/>
              </w:rPr>
            </w:pPr>
            <w:r w:rsidRPr="00A4338B">
              <w:rPr>
                <w:lang w:val="en-GB"/>
              </w:rPr>
              <w:t xml:space="preserve">Absolute value after shock – Net solvency capital requirement – spread risk – securitisation positions – transitional type 1 securitisation  </w:t>
            </w:r>
          </w:p>
        </w:tc>
        <w:tc>
          <w:tcPr>
            <w:tcW w:w="4272" w:type="dxa"/>
            <w:tcBorders>
              <w:top w:val="single" w:sz="2" w:space="0" w:color="auto"/>
              <w:left w:val="single" w:sz="2" w:space="0" w:color="auto"/>
              <w:bottom w:val="single" w:sz="2" w:space="0" w:color="auto"/>
              <w:right w:val="single" w:sz="2" w:space="0" w:color="auto"/>
            </w:tcBorders>
          </w:tcPr>
          <w:p w14:paraId="5A4254D1" w14:textId="1A819742" w:rsidR="00696A77" w:rsidRPr="00A4338B" w:rsidRDefault="00696A77" w:rsidP="00696A77">
            <w:pPr>
              <w:pStyle w:val="NormalLeft"/>
              <w:rPr>
                <w:lang w:val="en-GB"/>
              </w:rPr>
            </w:pPr>
            <w:r w:rsidRPr="00A4338B">
              <w:rPr>
                <w:lang w:val="en-GB"/>
              </w:rPr>
              <w:t>This is the net capital charge for spread risk on transitional type 1 securitisation positions, after application of the adjustment for the loss-absorbing capacity of technical provisions.</w:t>
            </w:r>
          </w:p>
          <w:p w14:paraId="3DBCCDF6" w14:textId="51007B28" w:rsidR="00696A77" w:rsidRPr="00A4338B" w:rsidRDefault="00696A77" w:rsidP="00696A77">
            <w:pPr>
              <w:pStyle w:val="NormalLeft"/>
              <w:rPr>
                <w:lang w:val="en-GB"/>
              </w:rPr>
            </w:pPr>
            <w:r w:rsidRPr="00A4338B">
              <w:rPr>
                <w:lang w:val="en-GB"/>
              </w:rPr>
              <w:t xml:space="preserve">This value shall only be reported where the split between R0461 to R0483 can be derived from the method used for the calculation. Where the split is not possible, only R0450 shall be filled in.  </w:t>
            </w:r>
          </w:p>
        </w:tc>
      </w:tr>
      <w:tr w:rsidR="00696A77" w:rsidRPr="00A4338B" w14:paraId="14554C7F" w14:textId="77777777" w:rsidTr="009C7767">
        <w:tc>
          <w:tcPr>
            <w:tcW w:w="2229" w:type="dxa"/>
            <w:tcBorders>
              <w:top w:val="single" w:sz="2" w:space="0" w:color="auto"/>
              <w:left w:val="single" w:sz="2" w:space="0" w:color="auto"/>
              <w:bottom w:val="single" w:sz="2" w:space="0" w:color="auto"/>
              <w:right w:val="single" w:sz="2" w:space="0" w:color="auto"/>
            </w:tcBorders>
          </w:tcPr>
          <w:p w14:paraId="2CD2F3B4" w14:textId="6178098C" w:rsidR="00696A77" w:rsidRPr="00A4338B" w:rsidRDefault="00696A77" w:rsidP="00696A77">
            <w:pPr>
              <w:pStyle w:val="NormalLeft"/>
              <w:rPr>
                <w:lang w:val="en-GB"/>
              </w:rPr>
            </w:pPr>
            <w:r w:rsidRPr="00A4338B">
              <w:rPr>
                <w:lang w:val="en-GB"/>
              </w:rPr>
              <w:t xml:space="preserve">R0482/C0070  </w:t>
            </w:r>
          </w:p>
        </w:tc>
        <w:tc>
          <w:tcPr>
            <w:tcW w:w="2785" w:type="dxa"/>
            <w:tcBorders>
              <w:top w:val="single" w:sz="2" w:space="0" w:color="auto"/>
              <w:left w:val="single" w:sz="2" w:space="0" w:color="auto"/>
              <w:bottom w:val="single" w:sz="2" w:space="0" w:color="auto"/>
              <w:right w:val="single" w:sz="2" w:space="0" w:color="auto"/>
            </w:tcBorders>
          </w:tcPr>
          <w:p w14:paraId="33DC0C25" w14:textId="740A7A3D" w:rsidR="00696A77" w:rsidRPr="00A4338B" w:rsidRDefault="00696A77" w:rsidP="00696A77">
            <w:pPr>
              <w:pStyle w:val="NormalLeft"/>
              <w:rPr>
                <w:lang w:val="en-GB"/>
              </w:rPr>
            </w:pPr>
            <w:r w:rsidRPr="00A4338B">
              <w:rPr>
                <w:lang w:val="en-GB"/>
              </w:rPr>
              <w:t xml:space="preserve">Absolute values after shock – Liabilities (before the loss-absorbing capacity of technical provisions)– spread risk – securitisation positions – transitional type 1 securitisation  </w:t>
            </w:r>
          </w:p>
        </w:tc>
        <w:tc>
          <w:tcPr>
            <w:tcW w:w="4272" w:type="dxa"/>
            <w:tcBorders>
              <w:top w:val="single" w:sz="2" w:space="0" w:color="auto"/>
              <w:left w:val="single" w:sz="2" w:space="0" w:color="auto"/>
              <w:bottom w:val="single" w:sz="2" w:space="0" w:color="auto"/>
              <w:right w:val="single" w:sz="2" w:space="0" w:color="auto"/>
            </w:tcBorders>
          </w:tcPr>
          <w:p w14:paraId="1BCAB36C" w14:textId="583EC2A7" w:rsidR="00696A77" w:rsidRPr="00A4338B" w:rsidRDefault="00696A77" w:rsidP="00696A77">
            <w:pPr>
              <w:pStyle w:val="NormalLeft"/>
              <w:rPr>
                <w:lang w:val="en-GB"/>
              </w:rPr>
            </w:pPr>
            <w:r w:rsidRPr="00A4338B">
              <w:rPr>
                <w:lang w:val="en-GB"/>
              </w:rPr>
              <w:t>This is the absolute value of the liabilities sensitive to the spread risk on transitional type 1 securitisation positions, after the shock but before the application of the adjustment for the loss-absorbing capacity of technical provisions.</w:t>
            </w:r>
          </w:p>
          <w:p w14:paraId="4A51F0C1" w14:textId="77777777" w:rsidR="00696A77" w:rsidRPr="00A4338B" w:rsidRDefault="00696A77" w:rsidP="00696A77">
            <w:pPr>
              <w:pStyle w:val="NormalLeft"/>
              <w:rPr>
                <w:lang w:val="en-GB"/>
              </w:rPr>
            </w:pPr>
            <w:r w:rsidRPr="00A4338B">
              <w:rPr>
                <w:lang w:val="en-GB"/>
              </w:rPr>
              <w:t>This value shall only be reported where the split between R0461 to R0483 can be derived from the method used for the calculation. Where the split is not possible, only R0450 shall be filled in.</w:t>
            </w:r>
          </w:p>
          <w:p w14:paraId="448DF0A2" w14:textId="67436A45" w:rsidR="00696A77" w:rsidRPr="00A4338B" w:rsidRDefault="00696A77" w:rsidP="00696A77">
            <w:pPr>
              <w:pStyle w:val="NormalLeft"/>
              <w:rPr>
                <w:lang w:val="en-GB"/>
              </w:rPr>
            </w:pPr>
            <w:r w:rsidRPr="00A4338B">
              <w:rPr>
                <w:lang w:val="en-GB"/>
              </w:rPr>
              <w:t xml:space="preserve">The amount of TP shall be net of reinsurance and SPV recoverables.  </w:t>
            </w:r>
          </w:p>
        </w:tc>
      </w:tr>
      <w:tr w:rsidR="00696A77" w:rsidRPr="00A4338B" w14:paraId="4A89022F" w14:textId="77777777" w:rsidTr="009C7767">
        <w:tc>
          <w:tcPr>
            <w:tcW w:w="2229" w:type="dxa"/>
            <w:tcBorders>
              <w:top w:val="single" w:sz="2" w:space="0" w:color="auto"/>
              <w:left w:val="single" w:sz="2" w:space="0" w:color="auto"/>
              <w:bottom w:val="single" w:sz="2" w:space="0" w:color="auto"/>
              <w:right w:val="single" w:sz="2" w:space="0" w:color="auto"/>
            </w:tcBorders>
          </w:tcPr>
          <w:p w14:paraId="27646F37" w14:textId="00826F4C" w:rsidR="00696A77" w:rsidRPr="00A4338B" w:rsidRDefault="00696A77" w:rsidP="00696A77">
            <w:pPr>
              <w:pStyle w:val="NormalLeft"/>
              <w:rPr>
                <w:lang w:val="en-GB"/>
              </w:rPr>
            </w:pPr>
            <w:r w:rsidRPr="00A4338B">
              <w:rPr>
                <w:lang w:val="en-GB"/>
              </w:rPr>
              <w:t xml:space="preserve">R0482/C0080  </w:t>
            </w:r>
          </w:p>
        </w:tc>
        <w:tc>
          <w:tcPr>
            <w:tcW w:w="2785" w:type="dxa"/>
            <w:tcBorders>
              <w:top w:val="single" w:sz="2" w:space="0" w:color="auto"/>
              <w:left w:val="single" w:sz="2" w:space="0" w:color="auto"/>
              <w:bottom w:val="single" w:sz="2" w:space="0" w:color="auto"/>
              <w:right w:val="single" w:sz="2" w:space="0" w:color="auto"/>
            </w:tcBorders>
          </w:tcPr>
          <w:p w14:paraId="530B6AF8" w14:textId="5D5C543F" w:rsidR="00696A77" w:rsidRPr="00A4338B" w:rsidRDefault="00696A77" w:rsidP="00696A77">
            <w:pPr>
              <w:pStyle w:val="NormalLeft"/>
              <w:rPr>
                <w:lang w:val="en-GB"/>
              </w:rPr>
            </w:pPr>
            <w:r w:rsidRPr="00A4338B">
              <w:rPr>
                <w:lang w:val="en-GB"/>
              </w:rPr>
              <w:t xml:space="preserve">Absolute value after shock – Gross solvency capital </w:t>
            </w:r>
            <w:r w:rsidRPr="00A4338B">
              <w:rPr>
                <w:lang w:val="en-GB"/>
              </w:rPr>
              <w:lastRenderedPageBreak/>
              <w:t xml:space="preserve">requirement – spread risk – securitisation positions – transitional type 1 securitisation  </w:t>
            </w:r>
          </w:p>
        </w:tc>
        <w:tc>
          <w:tcPr>
            <w:tcW w:w="4272" w:type="dxa"/>
            <w:tcBorders>
              <w:top w:val="single" w:sz="2" w:space="0" w:color="auto"/>
              <w:left w:val="single" w:sz="2" w:space="0" w:color="auto"/>
              <w:bottom w:val="single" w:sz="2" w:space="0" w:color="auto"/>
              <w:right w:val="single" w:sz="2" w:space="0" w:color="auto"/>
            </w:tcBorders>
          </w:tcPr>
          <w:p w14:paraId="78138BB3" w14:textId="569DB07C" w:rsidR="00696A77" w:rsidRPr="00A4338B" w:rsidRDefault="00696A77" w:rsidP="00696A77">
            <w:pPr>
              <w:pStyle w:val="NormalLeft"/>
              <w:rPr>
                <w:lang w:val="en-GB"/>
              </w:rPr>
            </w:pPr>
            <w:r w:rsidRPr="00A4338B">
              <w:rPr>
                <w:lang w:val="en-GB"/>
              </w:rPr>
              <w:lastRenderedPageBreak/>
              <w:t xml:space="preserve">This is the gross capital charge for spread risk on transitional type 1 securitisation </w:t>
            </w:r>
            <w:r w:rsidRPr="00A4338B">
              <w:rPr>
                <w:lang w:val="en-GB"/>
              </w:rPr>
              <w:lastRenderedPageBreak/>
              <w:t>positions, i.e. before the application of the adjustment for the loss-absorbing capacity of technical provisions.</w:t>
            </w:r>
          </w:p>
          <w:p w14:paraId="20E3498A" w14:textId="0AC8DB9C" w:rsidR="00696A77" w:rsidRPr="00A4338B" w:rsidRDefault="00696A77" w:rsidP="00696A77">
            <w:pPr>
              <w:pStyle w:val="NormalLeft"/>
              <w:rPr>
                <w:lang w:val="en-GB"/>
              </w:rPr>
            </w:pPr>
            <w:r w:rsidRPr="00A4338B">
              <w:rPr>
                <w:lang w:val="en-GB"/>
              </w:rPr>
              <w:t xml:space="preserve">This value shall only be reported where the split between R0461 to R0483 can be derived from the method used for the calculation. Where the split is not possible, only R0450 shall be filled in.  </w:t>
            </w:r>
          </w:p>
        </w:tc>
      </w:tr>
      <w:tr w:rsidR="00696A77" w:rsidRPr="00A4338B" w14:paraId="547C30FF" w14:textId="77777777" w:rsidTr="009C7767">
        <w:tc>
          <w:tcPr>
            <w:tcW w:w="2229" w:type="dxa"/>
            <w:tcBorders>
              <w:top w:val="single" w:sz="2" w:space="0" w:color="auto"/>
              <w:left w:val="single" w:sz="2" w:space="0" w:color="auto"/>
              <w:bottom w:val="single" w:sz="2" w:space="0" w:color="auto"/>
              <w:right w:val="single" w:sz="2" w:space="0" w:color="auto"/>
            </w:tcBorders>
          </w:tcPr>
          <w:p w14:paraId="052590C1" w14:textId="315F983E" w:rsidR="00696A77" w:rsidRPr="00A4338B" w:rsidRDefault="00696A77" w:rsidP="00696A77">
            <w:pPr>
              <w:pStyle w:val="NormalLeft"/>
              <w:rPr>
                <w:lang w:val="en-GB"/>
              </w:rPr>
            </w:pPr>
            <w:r w:rsidRPr="00A4338B">
              <w:rPr>
                <w:lang w:val="en-GB"/>
              </w:rPr>
              <w:lastRenderedPageBreak/>
              <w:t xml:space="preserve">R0483/C0020  </w:t>
            </w:r>
          </w:p>
        </w:tc>
        <w:tc>
          <w:tcPr>
            <w:tcW w:w="2785" w:type="dxa"/>
            <w:tcBorders>
              <w:top w:val="single" w:sz="2" w:space="0" w:color="auto"/>
              <w:left w:val="single" w:sz="2" w:space="0" w:color="auto"/>
              <w:bottom w:val="single" w:sz="2" w:space="0" w:color="auto"/>
              <w:right w:val="single" w:sz="2" w:space="0" w:color="auto"/>
            </w:tcBorders>
          </w:tcPr>
          <w:p w14:paraId="0D2F0120" w14:textId="41BD007F" w:rsidR="00696A77" w:rsidRPr="00A4338B" w:rsidRDefault="00696A77" w:rsidP="00696A77">
            <w:pPr>
              <w:pStyle w:val="NormalLeft"/>
              <w:rPr>
                <w:lang w:val="en-GB"/>
              </w:rPr>
            </w:pPr>
            <w:r w:rsidRPr="00A4338B">
              <w:rPr>
                <w:lang w:val="en-GB"/>
              </w:rPr>
              <w:t xml:space="preserve">Initial absolute values before shock – Assets – spread risk – securitisation positions – guaranteed STS securitisation  </w:t>
            </w:r>
          </w:p>
        </w:tc>
        <w:tc>
          <w:tcPr>
            <w:tcW w:w="4272" w:type="dxa"/>
            <w:tcBorders>
              <w:top w:val="single" w:sz="2" w:space="0" w:color="auto"/>
              <w:left w:val="single" w:sz="2" w:space="0" w:color="auto"/>
              <w:bottom w:val="single" w:sz="2" w:space="0" w:color="auto"/>
              <w:right w:val="single" w:sz="2" w:space="0" w:color="auto"/>
            </w:tcBorders>
          </w:tcPr>
          <w:p w14:paraId="5F4AE743" w14:textId="4DD3E87B" w:rsidR="00696A77" w:rsidRPr="00A4338B" w:rsidRDefault="00696A77" w:rsidP="00696A77">
            <w:pPr>
              <w:pStyle w:val="NormalLeft"/>
              <w:rPr>
                <w:lang w:val="en-GB"/>
              </w:rPr>
            </w:pPr>
            <w:r w:rsidRPr="00A4338B">
              <w:rPr>
                <w:lang w:val="en-GB"/>
              </w:rPr>
              <w:t>This is the absolute value of the assets sensitive to the spread risk on guaranteed STS securitisation positions.</w:t>
            </w:r>
          </w:p>
          <w:p w14:paraId="5796EFD9" w14:textId="29D43A78" w:rsidR="00696A77" w:rsidRPr="00A4338B" w:rsidRDefault="00696A77" w:rsidP="00696A77">
            <w:pPr>
              <w:pStyle w:val="NormalLeft"/>
              <w:rPr>
                <w:lang w:val="en-GB"/>
              </w:rPr>
            </w:pPr>
            <w:r w:rsidRPr="00A4338B">
              <w:rPr>
                <w:lang w:val="en-GB"/>
              </w:rPr>
              <w:t xml:space="preserve">Recoverables from reinsurance and SPVs shall not be included in this cell.  </w:t>
            </w:r>
          </w:p>
        </w:tc>
      </w:tr>
      <w:tr w:rsidR="00696A77" w:rsidRPr="00A4338B" w14:paraId="5EF0E0A7" w14:textId="77777777" w:rsidTr="009C7767">
        <w:tc>
          <w:tcPr>
            <w:tcW w:w="2229" w:type="dxa"/>
            <w:tcBorders>
              <w:top w:val="single" w:sz="2" w:space="0" w:color="auto"/>
              <w:left w:val="single" w:sz="2" w:space="0" w:color="auto"/>
              <w:bottom w:val="single" w:sz="2" w:space="0" w:color="auto"/>
              <w:right w:val="single" w:sz="2" w:space="0" w:color="auto"/>
            </w:tcBorders>
          </w:tcPr>
          <w:p w14:paraId="3B708652" w14:textId="27525A61" w:rsidR="00696A77" w:rsidRPr="00A4338B" w:rsidRDefault="00696A77" w:rsidP="00696A77">
            <w:pPr>
              <w:pStyle w:val="NormalLeft"/>
              <w:rPr>
                <w:lang w:val="en-GB"/>
              </w:rPr>
            </w:pPr>
            <w:r w:rsidRPr="00A4338B">
              <w:rPr>
                <w:lang w:val="en-GB"/>
              </w:rPr>
              <w:t xml:space="preserve">R0483/C0030  </w:t>
            </w:r>
          </w:p>
        </w:tc>
        <w:tc>
          <w:tcPr>
            <w:tcW w:w="2785" w:type="dxa"/>
            <w:tcBorders>
              <w:top w:val="single" w:sz="2" w:space="0" w:color="auto"/>
              <w:left w:val="single" w:sz="2" w:space="0" w:color="auto"/>
              <w:bottom w:val="single" w:sz="2" w:space="0" w:color="auto"/>
              <w:right w:val="single" w:sz="2" w:space="0" w:color="auto"/>
            </w:tcBorders>
          </w:tcPr>
          <w:p w14:paraId="66DDCFE7" w14:textId="696D86AB" w:rsidR="00696A77" w:rsidRPr="00A4338B" w:rsidRDefault="00696A77" w:rsidP="00696A77">
            <w:pPr>
              <w:pStyle w:val="NormalLeft"/>
              <w:rPr>
                <w:lang w:val="en-GB"/>
              </w:rPr>
            </w:pPr>
            <w:r w:rsidRPr="00A4338B">
              <w:rPr>
                <w:lang w:val="en-GB"/>
              </w:rPr>
              <w:t xml:space="preserve">Initial absolute values before shock – Liabilities – spread risk – securitisation positions – guaranteed STS securitisation  </w:t>
            </w:r>
          </w:p>
        </w:tc>
        <w:tc>
          <w:tcPr>
            <w:tcW w:w="4272" w:type="dxa"/>
            <w:tcBorders>
              <w:top w:val="single" w:sz="2" w:space="0" w:color="auto"/>
              <w:left w:val="single" w:sz="2" w:space="0" w:color="auto"/>
              <w:bottom w:val="single" w:sz="2" w:space="0" w:color="auto"/>
              <w:right w:val="single" w:sz="2" w:space="0" w:color="auto"/>
            </w:tcBorders>
          </w:tcPr>
          <w:p w14:paraId="667DC222" w14:textId="4187589E" w:rsidR="00696A77" w:rsidRPr="00A4338B" w:rsidRDefault="00696A77" w:rsidP="00696A77">
            <w:pPr>
              <w:pStyle w:val="NormalLeft"/>
              <w:rPr>
                <w:lang w:val="en-GB"/>
              </w:rPr>
            </w:pPr>
            <w:r w:rsidRPr="00A4338B">
              <w:rPr>
                <w:lang w:val="en-GB"/>
              </w:rPr>
              <w:t>This is the absolute value of the liabilities sensitive to the spread risk on guaranteed STS securitisation positions.</w:t>
            </w:r>
          </w:p>
          <w:p w14:paraId="018D7DCE" w14:textId="77777777" w:rsidR="00696A77" w:rsidRPr="00A4338B" w:rsidRDefault="00696A77" w:rsidP="00696A77">
            <w:pPr>
              <w:pStyle w:val="NormalLeft"/>
              <w:rPr>
                <w:lang w:val="en-GB"/>
              </w:rPr>
            </w:pPr>
            <w:r w:rsidRPr="00A4338B">
              <w:rPr>
                <w:lang w:val="en-GB"/>
              </w:rPr>
              <w:t>This value shall only be reported where the split between R0461 to R0483 can be derived from the method used for the calculation. Where the split is not possible, only R0450 shall be filled in.</w:t>
            </w:r>
          </w:p>
          <w:p w14:paraId="2C1FE715" w14:textId="314BFAF9" w:rsidR="00696A77" w:rsidRPr="00A4338B" w:rsidRDefault="00696A77" w:rsidP="00696A77">
            <w:pPr>
              <w:pStyle w:val="NormalLeft"/>
              <w:rPr>
                <w:lang w:val="en-GB"/>
              </w:rPr>
            </w:pPr>
            <w:r w:rsidRPr="00A4338B">
              <w:rPr>
                <w:lang w:val="en-GB"/>
              </w:rPr>
              <w:t xml:space="preserve">The amount of TP shall be net of reinsurance and SPV recoverables.  </w:t>
            </w:r>
          </w:p>
        </w:tc>
      </w:tr>
      <w:tr w:rsidR="00696A77" w:rsidRPr="00A4338B" w14:paraId="32E83499" w14:textId="77777777" w:rsidTr="009C7767">
        <w:tc>
          <w:tcPr>
            <w:tcW w:w="2229" w:type="dxa"/>
            <w:tcBorders>
              <w:top w:val="single" w:sz="2" w:space="0" w:color="auto"/>
              <w:left w:val="single" w:sz="2" w:space="0" w:color="auto"/>
              <w:bottom w:val="single" w:sz="2" w:space="0" w:color="auto"/>
              <w:right w:val="single" w:sz="2" w:space="0" w:color="auto"/>
            </w:tcBorders>
          </w:tcPr>
          <w:p w14:paraId="59E74BB5" w14:textId="6381087D" w:rsidR="00696A77" w:rsidRPr="00A4338B" w:rsidRDefault="00696A77" w:rsidP="00696A77">
            <w:pPr>
              <w:pStyle w:val="NormalLeft"/>
              <w:rPr>
                <w:lang w:val="en-GB"/>
              </w:rPr>
            </w:pPr>
            <w:r w:rsidRPr="00A4338B">
              <w:rPr>
                <w:lang w:val="en-GB"/>
              </w:rPr>
              <w:t xml:space="preserve">R0483/C0040  </w:t>
            </w:r>
          </w:p>
        </w:tc>
        <w:tc>
          <w:tcPr>
            <w:tcW w:w="2785" w:type="dxa"/>
            <w:tcBorders>
              <w:top w:val="single" w:sz="2" w:space="0" w:color="auto"/>
              <w:left w:val="single" w:sz="2" w:space="0" w:color="auto"/>
              <w:bottom w:val="single" w:sz="2" w:space="0" w:color="auto"/>
              <w:right w:val="single" w:sz="2" w:space="0" w:color="auto"/>
            </w:tcBorders>
          </w:tcPr>
          <w:p w14:paraId="1950499B" w14:textId="18D0C25A" w:rsidR="00696A77" w:rsidRPr="00A4338B" w:rsidRDefault="00696A77" w:rsidP="00696A77">
            <w:pPr>
              <w:pStyle w:val="NormalLeft"/>
              <w:rPr>
                <w:lang w:val="en-GB"/>
              </w:rPr>
            </w:pPr>
            <w:r w:rsidRPr="00A4338B">
              <w:rPr>
                <w:lang w:val="en-GB"/>
              </w:rPr>
              <w:t xml:space="preserve">Absolute values after shock – Assets – spread risk – securitisation positions – guaranteed STS securitisation  </w:t>
            </w:r>
          </w:p>
        </w:tc>
        <w:tc>
          <w:tcPr>
            <w:tcW w:w="4272" w:type="dxa"/>
            <w:tcBorders>
              <w:top w:val="single" w:sz="2" w:space="0" w:color="auto"/>
              <w:left w:val="single" w:sz="2" w:space="0" w:color="auto"/>
              <w:bottom w:val="single" w:sz="2" w:space="0" w:color="auto"/>
              <w:right w:val="single" w:sz="2" w:space="0" w:color="auto"/>
            </w:tcBorders>
          </w:tcPr>
          <w:p w14:paraId="38247389" w14:textId="363BC15C" w:rsidR="00696A77" w:rsidRPr="00A4338B" w:rsidRDefault="00696A77" w:rsidP="00696A77">
            <w:pPr>
              <w:pStyle w:val="NormalLeft"/>
              <w:rPr>
                <w:lang w:val="en-GB"/>
              </w:rPr>
            </w:pPr>
            <w:r w:rsidRPr="00A4338B">
              <w:rPr>
                <w:lang w:val="en-GB"/>
              </w:rPr>
              <w:t>This is the absolute value of the assets sensitive to the spread risk on guaranteed STS securitisation positions, after the shock.</w:t>
            </w:r>
          </w:p>
          <w:p w14:paraId="69711965" w14:textId="5A7ADB4B" w:rsidR="00696A77" w:rsidRPr="00A4338B" w:rsidRDefault="00696A77" w:rsidP="00696A77">
            <w:pPr>
              <w:pStyle w:val="NormalLeft"/>
              <w:rPr>
                <w:lang w:val="en-GB"/>
              </w:rPr>
            </w:pPr>
            <w:r w:rsidRPr="00A4338B">
              <w:rPr>
                <w:lang w:val="en-GB"/>
              </w:rPr>
              <w:t xml:space="preserve">Recoverables from reinsurance and SPVs shall not be included in this cell.  </w:t>
            </w:r>
          </w:p>
        </w:tc>
      </w:tr>
      <w:tr w:rsidR="00696A77" w:rsidRPr="00A4338B" w14:paraId="305566AF" w14:textId="77777777" w:rsidTr="009C7767">
        <w:tc>
          <w:tcPr>
            <w:tcW w:w="2229" w:type="dxa"/>
            <w:tcBorders>
              <w:top w:val="single" w:sz="2" w:space="0" w:color="auto"/>
              <w:left w:val="single" w:sz="2" w:space="0" w:color="auto"/>
              <w:bottom w:val="single" w:sz="2" w:space="0" w:color="auto"/>
              <w:right w:val="single" w:sz="2" w:space="0" w:color="auto"/>
            </w:tcBorders>
          </w:tcPr>
          <w:p w14:paraId="1136A38F" w14:textId="2F257056" w:rsidR="00696A77" w:rsidRPr="00A4338B" w:rsidRDefault="00696A77" w:rsidP="00696A77">
            <w:pPr>
              <w:pStyle w:val="NormalLeft"/>
              <w:rPr>
                <w:lang w:val="en-GB"/>
              </w:rPr>
            </w:pPr>
            <w:r w:rsidRPr="00A4338B">
              <w:rPr>
                <w:lang w:val="en-GB"/>
              </w:rPr>
              <w:t xml:space="preserve">R0483/C0050  </w:t>
            </w:r>
          </w:p>
        </w:tc>
        <w:tc>
          <w:tcPr>
            <w:tcW w:w="2785" w:type="dxa"/>
            <w:tcBorders>
              <w:top w:val="single" w:sz="2" w:space="0" w:color="auto"/>
              <w:left w:val="single" w:sz="2" w:space="0" w:color="auto"/>
              <w:bottom w:val="single" w:sz="2" w:space="0" w:color="auto"/>
              <w:right w:val="single" w:sz="2" w:space="0" w:color="auto"/>
            </w:tcBorders>
          </w:tcPr>
          <w:p w14:paraId="782D4D7B" w14:textId="06FAB192" w:rsidR="00696A77" w:rsidRPr="00A4338B" w:rsidRDefault="00696A77" w:rsidP="00696A77">
            <w:pPr>
              <w:pStyle w:val="NormalLeft"/>
              <w:rPr>
                <w:lang w:val="en-GB"/>
              </w:rPr>
            </w:pPr>
            <w:r w:rsidRPr="00A4338B">
              <w:rPr>
                <w:lang w:val="en-GB"/>
              </w:rPr>
              <w:t xml:space="preserve">Absolute values after shock – Liabilities (after the loss-absorbing capacity of technical provisions) – spread risk – securitisation positions – guaranteed STS securitisation  </w:t>
            </w:r>
          </w:p>
        </w:tc>
        <w:tc>
          <w:tcPr>
            <w:tcW w:w="4272" w:type="dxa"/>
            <w:tcBorders>
              <w:top w:val="single" w:sz="2" w:space="0" w:color="auto"/>
              <w:left w:val="single" w:sz="2" w:space="0" w:color="auto"/>
              <w:bottom w:val="single" w:sz="2" w:space="0" w:color="auto"/>
              <w:right w:val="single" w:sz="2" w:space="0" w:color="auto"/>
            </w:tcBorders>
          </w:tcPr>
          <w:p w14:paraId="7D027226" w14:textId="11D44CEB" w:rsidR="00696A77" w:rsidRPr="00A4338B" w:rsidRDefault="00696A77" w:rsidP="00696A77">
            <w:pPr>
              <w:pStyle w:val="NormalLeft"/>
              <w:rPr>
                <w:lang w:val="en-GB"/>
              </w:rPr>
            </w:pPr>
            <w:r w:rsidRPr="00A4338B">
              <w:rPr>
                <w:lang w:val="en-GB"/>
              </w:rPr>
              <w:t>This is the absolute value of the liabilities sensitive to the spread risk on guaranteed STS securitisation positions, after the shock and after application of the adjustment for the loss-absorbing capacity of technical provisions.</w:t>
            </w:r>
          </w:p>
          <w:p w14:paraId="61E20F6B" w14:textId="77777777" w:rsidR="00696A77" w:rsidRPr="00A4338B" w:rsidRDefault="00696A77" w:rsidP="00696A77">
            <w:pPr>
              <w:pStyle w:val="NormalLeft"/>
              <w:rPr>
                <w:lang w:val="en-GB"/>
              </w:rPr>
            </w:pPr>
            <w:r w:rsidRPr="00A4338B">
              <w:rPr>
                <w:lang w:val="en-GB"/>
              </w:rPr>
              <w:t>This value shall only be reported where the split between R0461 to R0483 can be derived from the method used for the calculation. Where the split is not possible, only R0450 shall be filled in.</w:t>
            </w:r>
          </w:p>
          <w:p w14:paraId="38766033" w14:textId="0CEED3AB" w:rsidR="00696A77" w:rsidRPr="00A4338B" w:rsidRDefault="00696A77" w:rsidP="00696A77">
            <w:pPr>
              <w:pStyle w:val="NormalLeft"/>
              <w:rPr>
                <w:lang w:val="en-GB"/>
              </w:rPr>
            </w:pPr>
            <w:r w:rsidRPr="00A4338B">
              <w:rPr>
                <w:lang w:val="en-GB"/>
              </w:rPr>
              <w:lastRenderedPageBreak/>
              <w:t xml:space="preserve">The amount of TP shall be net of reinsurance and SPV recoverables.  </w:t>
            </w:r>
          </w:p>
        </w:tc>
      </w:tr>
      <w:tr w:rsidR="00696A77" w:rsidRPr="00A4338B" w14:paraId="33EC5CA5" w14:textId="77777777" w:rsidTr="009C7767">
        <w:tc>
          <w:tcPr>
            <w:tcW w:w="2229" w:type="dxa"/>
            <w:tcBorders>
              <w:top w:val="single" w:sz="2" w:space="0" w:color="auto"/>
              <w:left w:val="single" w:sz="2" w:space="0" w:color="auto"/>
              <w:bottom w:val="single" w:sz="2" w:space="0" w:color="auto"/>
              <w:right w:val="single" w:sz="2" w:space="0" w:color="auto"/>
            </w:tcBorders>
          </w:tcPr>
          <w:p w14:paraId="57511F77" w14:textId="27B88FDF" w:rsidR="00696A77" w:rsidRPr="00A4338B" w:rsidRDefault="00696A77" w:rsidP="00696A77">
            <w:pPr>
              <w:pStyle w:val="NormalLeft"/>
              <w:rPr>
                <w:lang w:val="en-GB"/>
              </w:rPr>
            </w:pPr>
            <w:r w:rsidRPr="00A4338B">
              <w:rPr>
                <w:lang w:val="en-GB"/>
              </w:rPr>
              <w:lastRenderedPageBreak/>
              <w:t xml:space="preserve">R0483/C0060  </w:t>
            </w:r>
          </w:p>
        </w:tc>
        <w:tc>
          <w:tcPr>
            <w:tcW w:w="2785" w:type="dxa"/>
            <w:tcBorders>
              <w:top w:val="single" w:sz="2" w:space="0" w:color="auto"/>
              <w:left w:val="single" w:sz="2" w:space="0" w:color="auto"/>
              <w:bottom w:val="single" w:sz="2" w:space="0" w:color="auto"/>
              <w:right w:val="single" w:sz="2" w:space="0" w:color="auto"/>
            </w:tcBorders>
          </w:tcPr>
          <w:p w14:paraId="5E30F48A" w14:textId="04BE9ADA" w:rsidR="00696A77" w:rsidRPr="00A4338B" w:rsidRDefault="00696A77" w:rsidP="00696A77">
            <w:pPr>
              <w:pStyle w:val="NormalLeft"/>
              <w:rPr>
                <w:lang w:val="en-GB"/>
              </w:rPr>
            </w:pPr>
            <w:r w:rsidRPr="00A4338B">
              <w:rPr>
                <w:lang w:val="en-GB"/>
              </w:rPr>
              <w:t xml:space="preserve">Absolute value after shock – Net solvency capital requirement – spread risk – securitisation positions – guaranteed STS securitisation  </w:t>
            </w:r>
          </w:p>
        </w:tc>
        <w:tc>
          <w:tcPr>
            <w:tcW w:w="4272" w:type="dxa"/>
            <w:tcBorders>
              <w:top w:val="single" w:sz="2" w:space="0" w:color="auto"/>
              <w:left w:val="single" w:sz="2" w:space="0" w:color="auto"/>
              <w:bottom w:val="single" w:sz="2" w:space="0" w:color="auto"/>
              <w:right w:val="single" w:sz="2" w:space="0" w:color="auto"/>
            </w:tcBorders>
          </w:tcPr>
          <w:p w14:paraId="172249F2" w14:textId="35769F2D" w:rsidR="00696A77" w:rsidRPr="00A4338B" w:rsidRDefault="00696A77" w:rsidP="00696A77">
            <w:pPr>
              <w:pStyle w:val="NormalLeft"/>
              <w:rPr>
                <w:lang w:val="en-GB"/>
              </w:rPr>
            </w:pPr>
            <w:r w:rsidRPr="00A4338B">
              <w:rPr>
                <w:lang w:val="en-GB"/>
              </w:rPr>
              <w:t>This is the net capital charge for spread risk on guaranteed STS securitisation positions, after the application of the adjustment for the loss-absorbing capacity of technical provisions.</w:t>
            </w:r>
          </w:p>
          <w:p w14:paraId="197B8D67" w14:textId="1D6B3901" w:rsidR="00696A77" w:rsidRPr="00A4338B" w:rsidRDefault="00696A77" w:rsidP="00696A77">
            <w:pPr>
              <w:pStyle w:val="NormalLeft"/>
              <w:rPr>
                <w:lang w:val="en-GB"/>
              </w:rPr>
            </w:pPr>
            <w:r w:rsidRPr="00A4338B">
              <w:rPr>
                <w:lang w:val="en-GB"/>
              </w:rPr>
              <w:t xml:space="preserve">This value shall only be reported where the split between R0461 to R0483 can be derived from the method used for the calculation. Where the split is not possible, only R0450 shall be filled in.  </w:t>
            </w:r>
          </w:p>
        </w:tc>
      </w:tr>
      <w:tr w:rsidR="00696A77" w:rsidRPr="00A4338B" w14:paraId="2DE766F0" w14:textId="77777777" w:rsidTr="009C7767">
        <w:tc>
          <w:tcPr>
            <w:tcW w:w="2229" w:type="dxa"/>
            <w:tcBorders>
              <w:top w:val="single" w:sz="2" w:space="0" w:color="auto"/>
              <w:left w:val="single" w:sz="2" w:space="0" w:color="auto"/>
              <w:bottom w:val="single" w:sz="2" w:space="0" w:color="auto"/>
              <w:right w:val="single" w:sz="2" w:space="0" w:color="auto"/>
            </w:tcBorders>
          </w:tcPr>
          <w:p w14:paraId="0DAAF093" w14:textId="7436D960" w:rsidR="00696A77" w:rsidRPr="00A4338B" w:rsidRDefault="00696A77" w:rsidP="00696A77">
            <w:pPr>
              <w:pStyle w:val="NormalLeft"/>
              <w:rPr>
                <w:lang w:val="en-GB"/>
              </w:rPr>
            </w:pPr>
            <w:r w:rsidRPr="00A4338B">
              <w:rPr>
                <w:lang w:val="en-GB"/>
              </w:rPr>
              <w:t xml:space="preserve">R0483/C0070  </w:t>
            </w:r>
          </w:p>
        </w:tc>
        <w:tc>
          <w:tcPr>
            <w:tcW w:w="2785" w:type="dxa"/>
            <w:tcBorders>
              <w:top w:val="single" w:sz="2" w:space="0" w:color="auto"/>
              <w:left w:val="single" w:sz="2" w:space="0" w:color="auto"/>
              <w:bottom w:val="single" w:sz="2" w:space="0" w:color="auto"/>
              <w:right w:val="single" w:sz="2" w:space="0" w:color="auto"/>
            </w:tcBorders>
          </w:tcPr>
          <w:p w14:paraId="71DBE794" w14:textId="15133880" w:rsidR="00696A77" w:rsidRPr="00A4338B" w:rsidRDefault="00696A77" w:rsidP="00696A77">
            <w:pPr>
              <w:pStyle w:val="NormalLeft"/>
              <w:rPr>
                <w:lang w:val="en-GB"/>
              </w:rPr>
            </w:pPr>
            <w:r w:rsidRPr="00A4338B">
              <w:rPr>
                <w:lang w:val="en-GB"/>
              </w:rPr>
              <w:t xml:space="preserve">Absolute values after shock – Liabilities (before the loss-absorbing capacity of technical provisions)– spread risk – securitisation positions – guaranteed STS securitisation  </w:t>
            </w:r>
          </w:p>
        </w:tc>
        <w:tc>
          <w:tcPr>
            <w:tcW w:w="4272" w:type="dxa"/>
            <w:tcBorders>
              <w:top w:val="single" w:sz="2" w:space="0" w:color="auto"/>
              <w:left w:val="single" w:sz="2" w:space="0" w:color="auto"/>
              <w:bottom w:val="single" w:sz="2" w:space="0" w:color="auto"/>
              <w:right w:val="single" w:sz="2" w:space="0" w:color="auto"/>
            </w:tcBorders>
          </w:tcPr>
          <w:p w14:paraId="1C50111A" w14:textId="393429BD" w:rsidR="00696A77" w:rsidRPr="00A4338B" w:rsidRDefault="00696A77" w:rsidP="00696A77">
            <w:pPr>
              <w:pStyle w:val="NormalLeft"/>
              <w:rPr>
                <w:lang w:val="en-GB"/>
              </w:rPr>
            </w:pPr>
            <w:r w:rsidRPr="00A4338B">
              <w:rPr>
                <w:lang w:val="en-GB"/>
              </w:rPr>
              <w:t>This is the absolute value of the liabilities sensitive to the spread risk on guaranteed STS securitisation positions, after the shock but before the application of the adjustment for the loss-absorbing capacity of technical provisions.</w:t>
            </w:r>
          </w:p>
          <w:p w14:paraId="46ACE17F" w14:textId="77777777" w:rsidR="00696A77" w:rsidRPr="00A4338B" w:rsidRDefault="00696A77" w:rsidP="00696A77">
            <w:pPr>
              <w:pStyle w:val="NormalLeft"/>
              <w:rPr>
                <w:lang w:val="en-GB"/>
              </w:rPr>
            </w:pPr>
            <w:r w:rsidRPr="00A4338B">
              <w:rPr>
                <w:lang w:val="en-GB"/>
              </w:rPr>
              <w:t>This value shall only be reported where the split between R0461 to R0483 can be derived from the method used for the calculation. Where the split is not possible, only R0450 shall be filled in.</w:t>
            </w:r>
          </w:p>
          <w:p w14:paraId="715390D0" w14:textId="303F6953" w:rsidR="00696A77" w:rsidRPr="00A4338B" w:rsidRDefault="00696A77" w:rsidP="00696A77">
            <w:pPr>
              <w:pStyle w:val="NormalLeft"/>
              <w:rPr>
                <w:lang w:val="en-GB"/>
              </w:rPr>
            </w:pPr>
            <w:r w:rsidRPr="00A4338B">
              <w:rPr>
                <w:lang w:val="en-GB"/>
              </w:rPr>
              <w:t xml:space="preserve">The amount of TP shall be net of reinsurance and SPV recoverables.  </w:t>
            </w:r>
          </w:p>
        </w:tc>
      </w:tr>
      <w:tr w:rsidR="00696A77" w:rsidRPr="00A4338B" w14:paraId="2659A8D7" w14:textId="77777777" w:rsidTr="009C7767">
        <w:tc>
          <w:tcPr>
            <w:tcW w:w="2229" w:type="dxa"/>
            <w:tcBorders>
              <w:top w:val="single" w:sz="2" w:space="0" w:color="auto"/>
              <w:left w:val="single" w:sz="2" w:space="0" w:color="auto"/>
              <w:bottom w:val="single" w:sz="2" w:space="0" w:color="auto"/>
              <w:right w:val="single" w:sz="2" w:space="0" w:color="auto"/>
            </w:tcBorders>
          </w:tcPr>
          <w:p w14:paraId="2164C3E8" w14:textId="3C8F2F14" w:rsidR="00696A77" w:rsidRPr="00A4338B" w:rsidRDefault="00696A77" w:rsidP="00696A77">
            <w:pPr>
              <w:pStyle w:val="NormalLeft"/>
              <w:rPr>
                <w:lang w:val="en-GB"/>
              </w:rPr>
            </w:pPr>
            <w:r w:rsidRPr="00A4338B">
              <w:rPr>
                <w:lang w:val="en-GB"/>
              </w:rPr>
              <w:t xml:space="preserve">R0483/C0080  </w:t>
            </w:r>
          </w:p>
        </w:tc>
        <w:tc>
          <w:tcPr>
            <w:tcW w:w="2785" w:type="dxa"/>
            <w:tcBorders>
              <w:top w:val="single" w:sz="2" w:space="0" w:color="auto"/>
              <w:left w:val="single" w:sz="2" w:space="0" w:color="auto"/>
              <w:bottom w:val="single" w:sz="2" w:space="0" w:color="auto"/>
              <w:right w:val="single" w:sz="2" w:space="0" w:color="auto"/>
            </w:tcBorders>
          </w:tcPr>
          <w:p w14:paraId="31BC5008" w14:textId="1EF91E21" w:rsidR="00696A77" w:rsidRPr="00A4338B" w:rsidRDefault="00696A77" w:rsidP="00696A77">
            <w:pPr>
              <w:pStyle w:val="NormalLeft"/>
              <w:rPr>
                <w:lang w:val="en-GB"/>
              </w:rPr>
            </w:pPr>
            <w:r w:rsidRPr="00A4338B">
              <w:rPr>
                <w:lang w:val="en-GB"/>
              </w:rPr>
              <w:t xml:space="preserve">Absolute value after shock – Gross solvency capital requirement – spread risk – securitisation positions – guaranteed STS securitisation  </w:t>
            </w:r>
          </w:p>
        </w:tc>
        <w:tc>
          <w:tcPr>
            <w:tcW w:w="4272" w:type="dxa"/>
            <w:tcBorders>
              <w:top w:val="single" w:sz="2" w:space="0" w:color="auto"/>
              <w:left w:val="single" w:sz="2" w:space="0" w:color="auto"/>
              <w:bottom w:val="single" w:sz="2" w:space="0" w:color="auto"/>
              <w:right w:val="single" w:sz="2" w:space="0" w:color="auto"/>
            </w:tcBorders>
          </w:tcPr>
          <w:p w14:paraId="205717F4" w14:textId="6F9B7E52" w:rsidR="00696A77" w:rsidRPr="00A4338B" w:rsidRDefault="00696A77" w:rsidP="00696A77">
            <w:pPr>
              <w:pStyle w:val="NormalLeft"/>
              <w:rPr>
                <w:lang w:val="en-GB"/>
              </w:rPr>
            </w:pPr>
            <w:r w:rsidRPr="00A4338B">
              <w:rPr>
                <w:lang w:val="en-GB"/>
              </w:rPr>
              <w:t>This is the gross capital charge for spread risk on guaranteed STS securitisation positions, i.e. before the application of the adjustment for the loss-absorbing capacity of technical provisions.</w:t>
            </w:r>
          </w:p>
          <w:p w14:paraId="483EA556" w14:textId="02C8E23A" w:rsidR="00696A77" w:rsidRPr="00A4338B" w:rsidRDefault="00696A77" w:rsidP="00696A77">
            <w:pPr>
              <w:pStyle w:val="NormalLeft"/>
              <w:rPr>
                <w:lang w:val="en-GB"/>
              </w:rPr>
            </w:pPr>
            <w:r w:rsidRPr="00A4338B">
              <w:rPr>
                <w:lang w:val="en-GB"/>
              </w:rPr>
              <w:t xml:space="preserve">This value shall only be reported where the split between R0461 to R0483 can be derived from the method used for the calculation. Where the split is not possible, only R0450 shall be filled in.  </w:t>
            </w:r>
          </w:p>
        </w:tc>
      </w:tr>
      <w:tr w:rsidR="00696A77" w:rsidRPr="00A4338B" w14:paraId="79BAFD02" w14:textId="77777777" w:rsidTr="009C7767">
        <w:tc>
          <w:tcPr>
            <w:tcW w:w="2229" w:type="dxa"/>
            <w:tcBorders>
              <w:top w:val="single" w:sz="2" w:space="0" w:color="auto"/>
              <w:left w:val="single" w:sz="2" w:space="0" w:color="auto"/>
              <w:bottom w:val="single" w:sz="2" w:space="0" w:color="auto"/>
              <w:right w:val="single" w:sz="2" w:space="0" w:color="auto"/>
            </w:tcBorders>
          </w:tcPr>
          <w:p w14:paraId="58AEF65A" w14:textId="77777777" w:rsidR="00696A77" w:rsidRPr="00A4338B" w:rsidRDefault="00696A77" w:rsidP="00696A77">
            <w:pPr>
              <w:pStyle w:val="NormalCentered"/>
              <w:rPr>
                <w:lang w:val="en-GB"/>
              </w:rPr>
            </w:pPr>
            <w:r w:rsidRPr="00A4338B">
              <w:rPr>
                <w:i/>
                <w:iCs/>
                <w:lang w:val="en-GB"/>
              </w:rPr>
              <w:t>Concentration risk</w:t>
            </w:r>
          </w:p>
        </w:tc>
        <w:tc>
          <w:tcPr>
            <w:tcW w:w="2785" w:type="dxa"/>
            <w:tcBorders>
              <w:top w:val="single" w:sz="2" w:space="0" w:color="auto"/>
              <w:left w:val="single" w:sz="2" w:space="0" w:color="auto"/>
              <w:bottom w:val="single" w:sz="2" w:space="0" w:color="auto"/>
              <w:right w:val="single" w:sz="2" w:space="0" w:color="auto"/>
            </w:tcBorders>
          </w:tcPr>
          <w:p w14:paraId="4B2DC804" w14:textId="77777777" w:rsidR="00696A77" w:rsidRPr="00A4338B" w:rsidRDefault="00696A77" w:rsidP="00696A77">
            <w:pPr>
              <w:pStyle w:val="NormalCentered"/>
              <w:rPr>
                <w:lang w:val="en-GB"/>
              </w:rPr>
            </w:pPr>
          </w:p>
        </w:tc>
        <w:tc>
          <w:tcPr>
            <w:tcW w:w="4272" w:type="dxa"/>
            <w:tcBorders>
              <w:top w:val="single" w:sz="2" w:space="0" w:color="auto"/>
              <w:left w:val="single" w:sz="2" w:space="0" w:color="auto"/>
              <w:bottom w:val="single" w:sz="2" w:space="0" w:color="auto"/>
              <w:right w:val="single" w:sz="2" w:space="0" w:color="auto"/>
            </w:tcBorders>
          </w:tcPr>
          <w:p w14:paraId="365F1BD1" w14:textId="77777777" w:rsidR="00696A77" w:rsidRPr="00A4338B" w:rsidRDefault="00696A77" w:rsidP="00696A77">
            <w:pPr>
              <w:pStyle w:val="NormalCentered"/>
              <w:rPr>
                <w:lang w:val="en-GB"/>
              </w:rPr>
            </w:pPr>
          </w:p>
        </w:tc>
      </w:tr>
      <w:tr w:rsidR="00696A77" w:rsidRPr="00A4338B" w14:paraId="1B7F7F2E" w14:textId="77777777" w:rsidTr="009C7767">
        <w:tc>
          <w:tcPr>
            <w:tcW w:w="2229" w:type="dxa"/>
            <w:tcBorders>
              <w:top w:val="single" w:sz="2" w:space="0" w:color="auto"/>
              <w:left w:val="single" w:sz="2" w:space="0" w:color="auto"/>
              <w:bottom w:val="single" w:sz="2" w:space="0" w:color="auto"/>
              <w:right w:val="single" w:sz="2" w:space="0" w:color="auto"/>
            </w:tcBorders>
          </w:tcPr>
          <w:p w14:paraId="15893F00" w14:textId="77777777" w:rsidR="00696A77" w:rsidRPr="00A4338B" w:rsidRDefault="00696A77" w:rsidP="00696A77">
            <w:pPr>
              <w:pStyle w:val="NormalLeft"/>
              <w:rPr>
                <w:lang w:val="en-GB"/>
              </w:rPr>
            </w:pPr>
            <w:r w:rsidRPr="00A4338B">
              <w:rPr>
                <w:lang w:val="en-GB"/>
              </w:rPr>
              <w:t>R0500/C0020</w:t>
            </w:r>
          </w:p>
        </w:tc>
        <w:tc>
          <w:tcPr>
            <w:tcW w:w="2785" w:type="dxa"/>
            <w:tcBorders>
              <w:top w:val="single" w:sz="2" w:space="0" w:color="auto"/>
              <w:left w:val="single" w:sz="2" w:space="0" w:color="auto"/>
              <w:bottom w:val="single" w:sz="2" w:space="0" w:color="auto"/>
              <w:right w:val="single" w:sz="2" w:space="0" w:color="auto"/>
            </w:tcBorders>
          </w:tcPr>
          <w:p w14:paraId="4D428D7C" w14:textId="4DB062BE" w:rsidR="00696A77" w:rsidRPr="00A4338B" w:rsidRDefault="00696A77" w:rsidP="00696A77">
            <w:pPr>
              <w:pStyle w:val="NormalLeft"/>
              <w:rPr>
                <w:lang w:val="en-GB"/>
              </w:rPr>
            </w:pPr>
            <w:r w:rsidRPr="00A4338B">
              <w:rPr>
                <w:lang w:val="en-GB"/>
              </w:rPr>
              <w:t>Initial absolute values before shock — Assets — market risk concentrations</w:t>
            </w:r>
          </w:p>
        </w:tc>
        <w:tc>
          <w:tcPr>
            <w:tcW w:w="4272" w:type="dxa"/>
            <w:tcBorders>
              <w:top w:val="single" w:sz="2" w:space="0" w:color="auto"/>
              <w:left w:val="single" w:sz="2" w:space="0" w:color="auto"/>
              <w:bottom w:val="single" w:sz="2" w:space="0" w:color="auto"/>
              <w:right w:val="single" w:sz="2" w:space="0" w:color="auto"/>
            </w:tcBorders>
          </w:tcPr>
          <w:p w14:paraId="0D3AA784" w14:textId="57AAECEF" w:rsidR="00696A77" w:rsidRPr="00A4338B" w:rsidRDefault="00696A77" w:rsidP="00696A77">
            <w:pPr>
              <w:pStyle w:val="NormalLeft"/>
              <w:rPr>
                <w:lang w:val="en-GB"/>
              </w:rPr>
            </w:pPr>
            <w:r w:rsidRPr="00A4338B">
              <w:rPr>
                <w:lang w:val="en-GB"/>
              </w:rPr>
              <w:t>This is the absolute value of the asset sensitive to the market risk concentrations</w:t>
            </w:r>
          </w:p>
          <w:p w14:paraId="1E3921C9" w14:textId="38545885" w:rsidR="00696A77" w:rsidRPr="00A4338B" w:rsidRDefault="00696A77" w:rsidP="00696A77">
            <w:pPr>
              <w:pStyle w:val="NormalLeft"/>
              <w:rPr>
                <w:lang w:val="en-GB"/>
              </w:rPr>
            </w:pPr>
            <w:r w:rsidRPr="00A4338B">
              <w:rPr>
                <w:lang w:val="en-GB"/>
              </w:rPr>
              <w:t xml:space="preserve">For captive undertakings within the scope of group supervision, if R0040/C0010=1, this item represents the absolute value of </w:t>
            </w:r>
            <w:r w:rsidRPr="00A4338B">
              <w:rPr>
                <w:lang w:val="en-GB"/>
              </w:rPr>
              <w:lastRenderedPageBreak/>
              <w:t>the assets sensitive to the market risk concentration, after taking into account simplifications allowed for captives.</w:t>
            </w:r>
          </w:p>
          <w:p w14:paraId="10D1E3A7" w14:textId="77BABA20" w:rsidR="00696A77" w:rsidRPr="00A4338B" w:rsidRDefault="00696A77" w:rsidP="00696A77">
            <w:pPr>
              <w:pStyle w:val="NormalLeft"/>
              <w:rPr>
                <w:lang w:val="en-GB"/>
              </w:rPr>
            </w:pPr>
          </w:p>
          <w:p w14:paraId="5F174A05" w14:textId="394A8AF6" w:rsidR="00696A77" w:rsidRPr="00A4338B" w:rsidRDefault="00696A77" w:rsidP="00696A77">
            <w:pPr>
              <w:pStyle w:val="NormalLeft"/>
              <w:rPr>
                <w:lang w:val="en-GB"/>
              </w:rPr>
            </w:pPr>
            <w:r w:rsidRPr="00A4338B">
              <w:rPr>
                <w:lang w:val="en-GB"/>
              </w:rPr>
              <w:t>Recoverables from reinsurance and SPVs shall not be included in this cell.</w:t>
            </w:r>
          </w:p>
        </w:tc>
      </w:tr>
      <w:tr w:rsidR="00696A77" w:rsidRPr="00A4338B" w14:paraId="70271823" w14:textId="77777777" w:rsidTr="009C7767">
        <w:tc>
          <w:tcPr>
            <w:tcW w:w="2229" w:type="dxa"/>
            <w:tcBorders>
              <w:top w:val="single" w:sz="2" w:space="0" w:color="auto"/>
              <w:left w:val="single" w:sz="2" w:space="0" w:color="auto"/>
              <w:bottom w:val="single" w:sz="2" w:space="0" w:color="auto"/>
              <w:right w:val="single" w:sz="2" w:space="0" w:color="auto"/>
            </w:tcBorders>
          </w:tcPr>
          <w:p w14:paraId="053EC7A1" w14:textId="77777777" w:rsidR="00696A77" w:rsidRPr="00A4338B" w:rsidRDefault="00696A77" w:rsidP="00696A77">
            <w:pPr>
              <w:pStyle w:val="NormalLeft"/>
              <w:rPr>
                <w:lang w:val="en-GB"/>
              </w:rPr>
            </w:pPr>
            <w:r w:rsidRPr="00A4338B">
              <w:rPr>
                <w:lang w:val="en-GB"/>
              </w:rPr>
              <w:lastRenderedPageBreak/>
              <w:t>R0500/C0060</w:t>
            </w:r>
          </w:p>
        </w:tc>
        <w:tc>
          <w:tcPr>
            <w:tcW w:w="2785" w:type="dxa"/>
            <w:tcBorders>
              <w:top w:val="single" w:sz="2" w:space="0" w:color="auto"/>
              <w:left w:val="single" w:sz="2" w:space="0" w:color="auto"/>
              <w:bottom w:val="single" w:sz="2" w:space="0" w:color="auto"/>
              <w:right w:val="single" w:sz="2" w:space="0" w:color="auto"/>
            </w:tcBorders>
          </w:tcPr>
          <w:p w14:paraId="547D1CA4" w14:textId="0E91FF3F" w:rsidR="00696A77" w:rsidRPr="00A4338B" w:rsidRDefault="00696A77" w:rsidP="00696A77">
            <w:pPr>
              <w:pStyle w:val="NormalLeft"/>
              <w:rPr>
                <w:lang w:val="en-GB"/>
              </w:rPr>
            </w:pPr>
            <w:r w:rsidRPr="00A4338B">
              <w:rPr>
                <w:lang w:val="en-GB"/>
              </w:rPr>
              <w:t>Absolute value after shock — Net solvency capital requirement — market risk concentrations</w:t>
            </w:r>
          </w:p>
        </w:tc>
        <w:tc>
          <w:tcPr>
            <w:tcW w:w="4272" w:type="dxa"/>
            <w:tcBorders>
              <w:top w:val="single" w:sz="2" w:space="0" w:color="auto"/>
              <w:left w:val="single" w:sz="2" w:space="0" w:color="auto"/>
              <w:bottom w:val="single" w:sz="2" w:space="0" w:color="auto"/>
              <w:right w:val="single" w:sz="2" w:space="0" w:color="auto"/>
            </w:tcBorders>
          </w:tcPr>
          <w:p w14:paraId="5EC09F69" w14:textId="745A8AB4" w:rsidR="00696A77" w:rsidRPr="00A4338B" w:rsidRDefault="00696A77" w:rsidP="00696A77">
            <w:pPr>
              <w:pStyle w:val="NormalLeft"/>
              <w:rPr>
                <w:lang w:val="en-GB"/>
              </w:rPr>
            </w:pPr>
            <w:r w:rsidRPr="00A4338B">
              <w:rPr>
                <w:lang w:val="en-GB"/>
              </w:rPr>
              <w:t>This is the net capital charge for market risk concentrations, after adjustment for the loss absorbing capacity of technical provisions, aggregated for each single name exposure.</w:t>
            </w:r>
          </w:p>
          <w:p w14:paraId="1EB06533" w14:textId="6F323650" w:rsidR="00696A77" w:rsidRPr="00A4338B" w:rsidRDefault="00696A77" w:rsidP="00696A77">
            <w:pPr>
              <w:pStyle w:val="NormalLeft"/>
              <w:rPr>
                <w:lang w:val="en-GB"/>
              </w:rPr>
            </w:pPr>
            <w:r w:rsidRPr="00A4338B">
              <w:rPr>
                <w:lang w:val="en-GB"/>
              </w:rPr>
              <w:t>For captive undertakings within the scope of group supervision, if cell R0040/C0010=1, this item represents net capital charge for market risk concentration, calculated using simplified calculation.</w:t>
            </w:r>
          </w:p>
        </w:tc>
      </w:tr>
      <w:tr w:rsidR="00696A77" w:rsidRPr="00A4338B" w14:paraId="585C0033" w14:textId="77777777" w:rsidTr="009C7767">
        <w:tc>
          <w:tcPr>
            <w:tcW w:w="2229" w:type="dxa"/>
            <w:tcBorders>
              <w:top w:val="single" w:sz="2" w:space="0" w:color="auto"/>
              <w:left w:val="single" w:sz="2" w:space="0" w:color="auto"/>
              <w:bottom w:val="single" w:sz="2" w:space="0" w:color="auto"/>
              <w:right w:val="single" w:sz="2" w:space="0" w:color="auto"/>
            </w:tcBorders>
          </w:tcPr>
          <w:p w14:paraId="26D5E2EA" w14:textId="77777777" w:rsidR="00696A77" w:rsidRPr="00A4338B" w:rsidRDefault="00696A77" w:rsidP="00696A77">
            <w:pPr>
              <w:pStyle w:val="NormalLeft"/>
              <w:rPr>
                <w:lang w:val="en-GB"/>
              </w:rPr>
            </w:pPr>
            <w:r w:rsidRPr="00A4338B">
              <w:rPr>
                <w:lang w:val="en-GB"/>
              </w:rPr>
              <w:t>R0500/C0080</w:t>
            </w:r>
          </w:p>
        </w:tc>
        <w:tc>
          <w:tcPr>
            <w:tcW w:w="2785" w:type="dxa"/>
            <w:tcBorders>
              <w:top w:val="single" w:sz="2" w:space="0" w:color="auto"/>
              <w:left w:val="single" w:sz="2" w:space="0" w:color="auto"/>
              <w:bottom w:val="single" w:sz="2" w:space="0" w:color="auto"/>
              <w:right w:val="single" w:sz="2" w:space="0" w:color="auto"/>
            </w:tcBorders>
          </w:tcPr>
          <w:p w14:paraId="766EE992" w14:textId="3B776A35" w:rsidR="00696A77" w:rsidRPr="00A4338B" w:rsidRDefault="00696A77" w:rsidP="00696A77">
            <w:pPr>
              <w:pStyle w:val="NormalLeft"/>
              <w:rPr>
                <w:lang w:val="en-GB"/>
              </w:rPr>
            </w:pPr>
            <w:r w:rsidRPr="00A4338B">
              <w:rPr>
                <w:lang w:val="en-GB"/>
              </w:rPr>
              <w:t>Absolute value after shock — Gross solvency capital requirement — market risk concentrations</w:t>
            </w:r>
          </w:p>
        </w:tc>
        <w:tc>
          <w:tcPr>
            <w:tcW w:w="4272" w:type="dxa"/>
            <w:tcBorders>
              <w:top w:val="single" w:sz="2" w:space="0" w:color="auto"/>
              <w:left w:val="single" w:sz="2" w:space="0" w:color="auto"/>
              <w:bottom w:val="single" w:sz="2" w:space="0" w:color="auto"/>
              <w:right w:val="single" w:sz="2" w:space="0" w:color="auto"/>
            </w:tcBorders>
          </w:tcPr>
          <w:p w14:paraId="18037995" w14:textId="715215E5" w:rsidR="00696A77" w:rsidRPr="00A4338B" w:rsidRDefault="00696A77" w:rsidP="00696A77">
            <w:pPr>
              <w:pStyle w:val="NormalLeft"/>
              <w:rPr>
                <w:lang w:val="en-GB"/>
              </w:rPr>
            </w:pPr>
            <w:r w:rsidRPr="00A4338B">
              <w:rPr>
                <w:lang w:val="en-GB"/>
              </w:rPr>
              <w:t>This is the gross capital charge for market risk concentrations, aggregated for each single name exposure, i.e. before the loss absorbing capacity of technical provisions.</w:t>
            </w:r>
          </w:p>
        </w:tc>
      </w:tr>
      <w:tr w:rsidR="00696A77" w:rsidRPr="00A4338B" w14:paraId="6D1847F3" w14:textId="77777777" w:rsidTr="009C7767">
        <w:tc>
          <w:tcPr>
            <w:tcW w:w="2229" w:type="dxa"/>
            <w:tcBorders>
              <w:top w:val="single" w:sz="2" w:space="0" w:color="auto"/>
              <w:left w:val="single" w:sz="2" w:space="0" w:color="auto"/>
              <w:bottom w:val="single" w:sz="2" w:space="0" w:color="auto"/>
              <w:right w:val="single" w:sz="2" w:space="0" w:color="auto"/>
            </w:tcBorders>
          </w:tcPr>
          <w:p w14:paraId="5C8091C5" w14:textId="77777777" w:rsidR="00696A77" w:rsidRPr="00A4338B" w:rsidRDefault="00696A77" w:rsidP="00696A77">
            <w:pPr>
              <w:pStyle w:val="NormalCentered"/>
              <w:rPr>
                <w:lang w:val="en-GB"/>
              </w:rPr>
            </w:pPr>
            <w:r w:rsidRPr="00A4338B">
              <w:rPr>
                <w:i/>
                <w:iCs/>
                <w:lang w:val="en-GB"/>
              </w:rPr>
              <w:t>Currency risk</w:t>
            </w:r>
          </w:p>
        </w:tc>
        <w:tc>
          <w:tcPr>
            <w:tcW w:w="2785" w:type="dxa"/>
            <w:tcBorders>
              <w:top w:val="single" w:sz="2" w:space="0" w:color="auto"/>
              <w:left w:val="single" w:sz="2" w:space="0" w:color="auto"/>
              <w:bottom w:val="single" w:sz="2" w:space="0" w:color="auto"/>
              <w:right w:val="single" w:sz="2" w:space="0" w:color="auto"/>
            </w:tcBorders>
          </w:tcPr>
          <w:p w14:paraId="4B652C53" w14:textId="77777777" w:rsidR="00696A77" w:rsidRPr="00A4338B" w:rsidRDefault="00696A77" w:rsidP="00696A77">
            <w:pPr>
              <w:pStyle w:val="NormalCentered"/>
              <w:rPr>
                <w:lang w:val="en-GB"/>
              </w:rPr>
            </w:pPr>
          </w:p>
        </w:tc>
        <w:tc>
          <w:tcPr>
            <w:tcW w:w="4272" w:type="dxa"/>
            <w:tcBorders>
              <w:top w:val="single" w:sz="2" w:space="0" w:color="auto"/>
              <w:left w:val="single" w:sz="2" w:space="0" w:color="auto"/>
              <w:bottom w:val="single" w:sz="2" w:space="0" w:color="auto"/>
              <w:right w:val="single" w:sz="2" w:space="0" w:color="auto"/>
            </w:tcBorders>
          </w:tcPr>
          <w:p w14:paraId="03624C5D" w14:textId="77777777" w:rsidR="00696A77" w:rsidRPr="00A4338B" w:rsidRDefault="00696A77" w:rsidP="00696A77">
            <w:pPr>
              <w:pStyle w:val="NormalCentered"/>
              <w:rPr>
                <w:lang w:val="en-GB"/>
              </w:rPr>
            </w:pPr>
          </w:p>
        </w:tc>
      </w:tr>
      <w:tr w:rsidR="00696A77" w:rsidRPr="00A4338B" w14:paraId="1B0F6672" w14:textId="77777777" w:rsidTr="009C7767">
        <w:tc>
          <w:tcPr>
            <w:tcW w:w="2229" w:type="dxa"/>
            <w:tcBorders>
              <w:top w:val="single" w:sz="2" w:space="0" w:color="auto"/>
              <w:left w:val="single" w:sz="2" w:space="0" w:color="auto"/>
              <w:bottom w:val="single" w:sz="2" w:space="0" w:color="auto"/>
              <w:right w:val="single" w:sz="2" w:space="0" w:color="auto"/>
            </w:tcBorders>
          </w:tcPr>
          <w:p w14:paraId="578D3002" w14:textId="77777777" w:rsidR="00696A77" w:rsidRPr="00A4338B" w:rsidRDefault="00696A77" w:rsidP="00696A77">
            <w:pPr>
              <w:pStyle w:val="NormalLeft"/>
              <w:rPr>
                <w:lang w:val="en-GB"/>
              </w:rPr>
            </w:pPr>
            <w:r w:rsidRPr="00A4338B">
              <w:rPr>
                <w:lang w:val="en-GB"/>
              </w:rPr>
              <w:t>R0600/C0060</w:t>
            </w:r>
          </w:p>
        </w:tc>
        <w:tc>
          <w:tcPr>
            <w:tcW w:w="2785" w:type="dxa"/>
            <w:tcBorders>
              <w:top w:val="single" w:sz="2" w:space="0" w:color="auto"/>
              <w:left w:val="single" w:sz="2" w:space="0" w:color="auto"/>
              <w:bottom w:val="single" w:sz="2" w:space="0" w:color="auto"/>
              <w:right w:val="single" w:sz="2" w:space="0" w:color="auto"/>
            </w:tcBorders>
          </w:tcPr>
          <w:p w14:paraId="5E77AAF2" w14:textId="45B59EDA" w:rsidR="00696A77" w:rsidRPr="00A4338B" w:rsidRDefault="00696A77" w:rsidP="00696A77">
            <w:pPr>
              <w:pStyle w:val="NormalLeft"/>
              <w:rPr>
                <w:lang w:val="en-GB"/>
              </w:rPr>
            </w:pPr>
            <w:r w:rsidRPr="00A4338B">
              <w:rPr>
                <w:lang w:val="en-GB"/>
              </w:rPr>
              <w:t>Absolute value after shock — Net solvency capital requirement (after the loss absorbing capacity of technical provisions) — currency risk</w:t>
            </w:r>
          </w:p>
        </w:tc>
        <w:tc>
          <w:tcPr>
            <w:tcW w:w="4272" w:type="dxa"/>
            <w:tcBorders>
              <w:top w:val="single" w:sz="2" w:space="0" w:color="auto"/>
              <w:left w:val="single" w:sz="2" w:space="0" w:color="auto"/>
              <w:bottom w:val="single" w:sz="2" w:space="0" w:color="auto"/>
              <w:right w:val="single" w:sz="2" w:space="0" w:color="auto"/>
            </w:tcBorders>
          </w:tcPr>
          <w:p w14:paraId="2FE5E72C" w14:textId="6CBB5367" w:rsidR="00696A77" w:rsidRPr="00A4338B" w:rsidRDefault="00696A77" w:rsidP="00696A77">
            <w:pPr>
              <w:pStyle w:val="NormalLeft"/>
              <w:rPr>
                <w:lang w:val="en-GB"/>
              </w:rPr>
            </w:pPr>
            <w:r w:rsidRPr="00A4338B">
              <w:rPr>
                <w:lang w:val="en-GB"/>
              </w:rPr>
              <w:t>This is the sum for the different currencies of:</w:t>
            </w:r>
          </w:p>
          <w:p w14:paraId="21E253FC" w14:textId="77777777" w:rsidR="00696A77" w:rsidRPr="00A4338B" w:rsidRDefault="00696A77" w:rsidP="00696A77">
            <w:pPr>
              <w:pStyle w:val="Tiret0"/>
              <w:numPr>
                <w:ilvl w:val="0"/>
                <w:numId w:val="14"/>
              </w:numPr>
              <w:ind w:left="851" w:hanging="851"/>
              <w:rPr>
                <w:lang w:val="en-GB"/>
              </w:rPr>
            </w:pPr>
            <w:r w:rsidRPr="00A4338B">
              <w:rPr>
                <w:lang w:val="en-GB"/>
              </w:rPr>
              <w:t>the capital requirement (including after the loss absorbing capacity of technical provisions) for an increase in value of the foreign currency against the local currency;</w:t>
            </w:r>
          </w:p>
          <w:p w14:paraId="02BCAB97" w14:textId="262FC17F" w:rsidR="00696A77" w:rsidRPr="00A4338B" w:rsidRDefault="00696A77" w:rsidP="00696A77">
            <w:pPr>
              <w:pStyle w:val="Tiret0"/>
              <w:numPr>
                <w:ilvl w:val="0"/>
                <w:numId w:val="14"/>
              </w:numPr>
              <w:ind w:left="851" w:hanging="851"/>
              <w:rPr>
                <w:lang w:val="en-GB"/>
              </w:rPr>
            </w:pPr>
            <w:r w:rsidRPr="00A4338B">
              <w:rPr>
                <w:lang w:val="en-GB"/>
              </w:rPr>
              <w:t>the capital requirement (including after the loss absorbing capacity of technical provisions) for a decrease in value of the foreign currency against the local currency.</w:t>
            </w:r>
          </w:p>
        </w:tc>
      </w:tr>
      <w:tr w:rsidR="00696A77" w:rsidRPr="00A4338B" w14:paraId="46248743" w14:textId="77777777" w:rsidTr="009C7767">
        <w:tc>
          <w:tcPr>
            <w:tcW w:w="2229" w:type="dxa"/>
            <w:tcBorders>
              <w:top w:val="single" w:sz="2" w:space="0" w:color="auto"/>
              <w:left w:val="single" w:sz="2" w:space="0" w:color="auto"/>
              <w:bottom w:val="single" w:sz="2" w:space="0" w:color="auto"/>
              <w:right w:val="single" w:sz="2" w:space="0" w:color="auto"/>
            </w:tcBorders>
          </w:tcPr>
          <w:p w14:paraId="38D9EBCC" w14:textId="77777777" w:rsidR="00696A77" w:rsidRPr="00A4338B" w:rsidRDefault="00696A77" w:rsidP="00696A77">
            <w:pPr>
              <w:pStyle w:val="NormalLeft"/>
              <w:rPr>
                <w:lang w:val="en-GB"/>
              </w:rPr>
            </w:pPr>
            <w:r w:rsidRPr="00A4338B">
              <w:rPr>
                <w:lang w:val="en-GB"/>
              </w:rPr>
              <w:t>R0600/C0080</w:t>
            </w:r>
          </w:p>
        </w:tc>
        <w:tc>
          <w:tcPr>
            <w:tcW w:w="2785" w:type="dxa"/>
            <w:tcBorders>
              <w:top w:val="single" w:sz="2" w:space="0" w:color="auto"/>
              <w:left w:val="single" w:sz="2" w:space="0" w:color="auto"/>
              <w:bottom w:val="single" w:sz="2" w:space="0" w:color="auto"/>
              <w:right w:val="single" w:sz="2" w:space="0" w:color="auto"/>
            </w:tcBorders>
          </w:tcPr>
          <w:p w14:paraId="1B37CD6C" w14:textId="0DE08CBB" w:rsidR="00696A77" w:rsidRPr="00A4338B" w:rsidRDefault="00696A77" w:rsidP="00696A77">
            <w:pPr>
              <w:pStyle w:val="NormalLeft"/>
              <w:rPr>
                <w:lang w:val="en-GB"/>
              </w:rPr>
            </w:pPr>
            <w:r w:rsidRPr="00A4338B">
              <w:rPr>
                <w:lang w:val="en-GB"/>
              </w:rPr>
              <w:t>Absolute value after shock — Gross solvency capital requirement — currency risk</w:t>
            </w:r>
          </w:p>
        </w:tc>
        <w:tc>
          <w:tcPr>
            <w:tcW w:w="4272" w:type="dxa"/>
            <w:tcBorders>
              <w:top w:val="single" w:sz="2" w:space="0" w:color="auto"/>
              <w:left w:val="single" w:sz="2" w:space="0" w:color="auto"/>
              <w:bottom w:val="single" w:sz="2" w:space="0" w:color="auto"/>
              <w:right w:val="single" w:sz="2" w:space="0" w:color="auto"/>
            </w:tcBorders>
          </w:tcPr>
          <w:p w14:paraId="46D079AE" w14:textId="14017734" w:rsidR="00696A77" w:rsidRPr="00A4338B" w:rsidRDefault="00696A77" w:rsidP="00696A77">
            <w:pPr>
              <w:pStyle w:val="NormalLeft"/>
              <w:rPr>
                <w:lang w:val="en-GB"/>
              </w:rPr>
            </w:pPr>
            <w:r w:rsidRPr="00A4338B">
              <w:rPr>
                <w:lang w:val="en-GB"/>
              </w:rPr>
              <w:t>This is the sum for the different currencies of:</w:t>
            </w:r>
          </w:p>
          <w:p w14:paraId="46D8F30F" w14:textId="77777777" w:rsidR="00696A77" w:rsidRPr="00A4338B" w:rsidRDefault="00696A77" w:rsidP="00696A77">
            <w:pPr>
              <w:pStyle w:val="Tiret0"/>
              <w:numPr>
                <w:ilvl w:val="0"/>
                <w:numId w:val="14"/>
              </w:numPr>
              <w:ind w:left="851" w:hanging="851"/>
              <w:rPr>
                <w:lang w:val="en-GB"/>
              </w:rPr>
            </w:pPr>
            <w:r w:rsidRPr="00A4338B">
              <w:rPr>
                <w:lang w:val="en-GB"/>
              </w:rPr>
              <w:t xml:space="preserve">the capital requirement (before the loss absorbing capacity of </w:t>
            </w:r>
            <w:r w:rsidRPr="00A4338B">
              <w:rPr>
                <w:lang w:val="en-GB"/>
              </w:rPr>
              <w:lastRenderedPageBreak/>
              <w:t>technical provisions) for an increase in value of the foreign currency against the local currency;</w:t>
            </w:r>
          </w:p>
          <w:p w14:paraId="0BF1610B" w14:textId="291EF403" w:rsidR="00696A77" w:rsidRPr="00A4338B" w:rsidRDefault="00696A77" w:rsidP="00696A77">
            <w:pPr>
              <w:pStyle w:val="Tiret0"/>
              <w:numPr>
                <w:ilvl w:val="0"/>
                <w:numId w:val="14"/>
              </w:numPr>
              <w:ind w:left="851" w:hanging="851"/>
              <w:rPr>
                <w:lang w:val="en-GB"/>
              </w:rPr>
            </w:pPr>
            <w:r w:rsidRPr="00A4338B">
              <w:rPr>
                <w:lang w:val="en-GB"/>
              </w:rPr>
              <w:t>the capital requirement (before the loss absorbing capacity of technical provisions) for a decrease in value of the foreign currency against the local currency.</w:t>
            </w:r>
          </w:p>
        </w:tc>
      </w:tr>
      <w:tr w:rsidR="00696A77" w:rsidRPr="00A4338B" w14:paraId="45558950" w14:textId="77777777" w:rsidTr="009C7767">
        <w:tc>
          <w:tcPr>
            <w:tcW w:w="2229" w:type="dxa"/>
            <w:tcBorders>
              <w:top w:val="single" w:sz="2" w:space="0" w:color="auto"/>
              <w:left w:val="single" w:sz="2" w:space="0" w:color="auto"/>
              <w:bottom w:val="single" w:sz="2" w:space="0" w:color="auto"/>
              <w:right w:val="single" w:sz="2" w:space="0" w:color="auto"/>
            </w:tcBorders>
          </w:tcPr>
          <w:p w14:paraId="0265EBE3" w14:textId="77777777" w:rsidR="00696A77" w:rsidRPr="00A4338B" w:rsidRDefault="00696A77" w:rsidP="00696A77">
            <w:pPr>
              <w:pStyle w:val="NormalLeft"/>
              <w:rPr>
                <w:lang w:val="en-GB"/>
              </w:rPr>
            </w:pPr>
            <w:r w:rsidRPr="00A4338B">
              <w:rPr>
                <w:lang w:val="en-GB"/>
              </w:rPr>
              <w:lastRenderedPageBreak/>
              <w:t>R0610–R0620/C0020</w:t>
            </w:r>
          </w:p>
        </w:tc>
        <w:tc>
          <w:tcPr>
            <w:tcW w:w="2785" w:type="dxa"/>
            <w:tcBorders>
              <w:top w:val="single" w:sz="2" w:space="0" w:color="auto"/>
              <w:left w:val="single" w:sz="2" w:space="0" w:color="auto"/>
              <w:bottom w:val="single" w:sz="2" w:space="0" w:color="auto"/>
              <w:right w:val="single" w:sz="2" w:space="0" w:color="auto"/>
            </w:tcBorders>
          </w:tcPr>
          <w:p w14:paraId="1B170F13" w14:textId="2E94A755" w:rsidR="00696A77" w:rsidRPr="00A4338B" w:rsidRDefault="00696A77" w:rsidP="00696A77">
            <w:pPr>
              <w:pStyle w:val="NormalLeft"/>
              <w:rPr>
                <w:lang w:val="en-GB"/>
              </w:rPr>
            </w:pPr>
            <w:r w:rsidRPr="00A4338B">
              <w:rPr>
                <w:lang w:val="en-GB"/>
              </w:rPr>
              <w:t>Initial absolute values before shock — Assets — Currency risk — increase/ decrease in the value of the foreign currency</w:t>
            </w:r>
          </w:p>
        </w:tc>
        <w:tc>
          <w:tcPr>
            <w:tcW w:w="4272" w:type="dxa"/>
            <w:tcBorders>
              <w:top w:val="single" w:sz="2" w:space="0" w:color="auto"/>
              <w:left w:val="single" w:sz="2" w:space="0" w:color="auto"/>
              <w:bottom w:val="single" w:sz="2" w:space="0" w:color="auto"/>
              <w:right w:val="single" w:sz="2" w:space="0" w:color="auto"/>
            </w:tcBorders>
          </w:tcPr>
          <w:p w14:paraId="5EAA1ACD" w14:textId="52BCFED7" w:rsidR="00696A77" w:rsidRPr="00A4338B" w:rsidRDefault="00696A77" w:rsidP="00696A77">
            <w:pPr>
              <w:pStyle w:val="NormalLeft"/>
              <w:rPr>
                <w:lang w:val="en-GB"/>
              </w:rPr>
            </w:pPr>
            <w:r w:rsidRPr="00A4338B">
              <w:rPr>
                <w:lang w:val="en-GB"/>
              </w:rPr>
              <w:t>This is the total value of the assets sensitive to currency increase/decrease risk, before shock.</w:t>
            </w:r>
          </w:p>
          <w:p w14:paraId="3ED32595" w14:textId="2AA3388B" w:rsidR="00696A77" w:rsidRPr="00A4338B" w:rsidRDefault="00696A77" w:rsidP="00696A77">
            <w:pPr>
              <w:pStyle w:val="NormalLeft"/>
              <w:rPr>
                <w:lang w:val="en-GB"/>
              </w:rPr>
            </w:pPr>
            <w:r w:rsidRPr="00A4338B">
              <w:rPr>
                <w:lang w:val="en-GB"/>
              </w:rPr>
              <w:t>Recoverables from reinsurance and SPVs shall not be included in this cell.</w:t>
            </w:r>
          </w:p>
        </w:tc>
      </w:tr>
      <w:tr w:rsidR="00696A77" w:rsidRPr="00A4338B" w14:paraId="377F9883" w14:textId="77777777" w:rsidTr="009C7767">
        <w:tc>
          <w:tcPr>
            <w:tcW w:w="2229" w:type="dxa"/>
            <w:tcBorders>
              <w:top w:val="single" w:sz="2" w:space="0" w:color="auto"/>
              <w:left w:val="single" w:sz="2" w:space="0" w:color="auto"/>
              <w:bottom w:val="single" w:sz="2" w:space="0" w:color="auto"/>
              <w:right w:val="single" w:sz="2" w:space="0" w:color="auto"/>
            </w:tcBorders>
          </w:tcPr>
          <w:p w14:paraId="7D81A723" w14:textId="77777777" w:rsidR="00696A77" w:rsidRPr="00A4338B" w:rsidRDefault="00696A77" w:rsidP="00696A77">
            <w:pPr>
              <w:pStyle w:val="NormalLeft"/>
              <w:rPr>
                <w:lang w:val="en-GB"/>
              </w:rPr>
            </w:pPr>
            <w:r w:rsidRPr="00A4338B">
              <w:rPr>
                <w:lang w:val="en-GB"/>
              </w:rPr>
              <w:t>R0610–R0620/C0030</w:t>
            </w:r>
          </w:p>
        </w:tc>
        <w:tc>
          <w:tcPr>
            <w:tcW w:w="2785" w:type="dxa"/>
            <w:tcBorders>
              <w:top w:val="single" w:sz="2" w:space="0" w:color="auto"/>
              <w:left w:val="single" w:sz="2" w:space="0" w:color="auto"/>
              <w:bottom w:val="single" w:sz="2" w:space="0" w:color="auto"/>
              <w:right w:val="single" w:sz="2" w:space="0" w:color="auto"/>
            </w:tcBorders>
          </w:tcPr>
          <w:p w14:paraId="71F5EB30" w14:textId="0F577EAC" w:rsidR="00696A77" w:rsidRPr="00A4338B" w:rsidRDefault="00696A77" w:rsidP="00696A77">
            <w:pPr>
              <w:pStyle w:val="NormalLeft"/>
              <w:rPr>
                <w:lang w:val="en-GB"/>
              </w:rPr>
            </w:pPr>
            <w:r w:rsidRPr="00A4338B">
              <w:rPr>
                <w:lang w:val="en-GB"/>
              </w:rPr>
              <w:t>Initial absolute values before shock — Liabilities — Currency risk — increase/ decrease in the value of the foreign currency</w:t>
            </w:r>
          </w:p>
        </w:tc>
        <w:tc>
          <w:tcPr>
            <w:tcW w:w="4272" w:type="dxa"/>
            <w:tcBorders>
              <w:top w:val="single" w:sz="2" w:space="0" w:color="auto"/>
              <w:left w:val="single" w:sz="2" w:space="0" w:color="auto"/>
              <w:bottom w:val="single" w:sz="2" w:space="0" w:color="auto"/>
              <w:right w:val="single" w:sz="2" w:space="0" w:color="auto"/>
            </w:tcBorders>
          </w:tcPr>
          <w:p w14:paraId="024C8BD9" w14:textId="17305ED1" w:rsidR="00696A77" w:rsidRPr="00A4338B" w:rsidRDefault="00696A77" w:rsidP="00696A77">
            <w:pPr>
              <w:pStyle w:val="NormalLeft"/>
              <w:rPr>
                <w:lang w:val="en-GB"/>
              </w:rPr>
            </w:pPr>
            <w:r w:rsidRPr="00A4338B">
              <w:rPr>
                <w:lang w:val="en-GB"/>
              </w:rPr>
              <w:t>This is the total value of the liabilities sensitive to currency increase/decrease risk, before shock.</w:t>
            </w:r>
          </w:p>
          <w:p w14:paraId="4D9DBD9A" w14:textId="0D4B2753" w:rsidR="00696A77" w:rsidRPr="00A4338B" w:rsidRDefault="00696A77" w:rsidP="00696A77">
            <w:pPr>
              <w:pStyle w:val="NormalLeft"/>
              <w:rPr>
                <w:lang w:val="en-GB"/>
              </w:rPr>
            </w:pPr>
            <w:r w:rsidRPr="00A4338B">
              <w:rPr>
                <w:lang w:val="en-GB"/>
              </w:rPr>
              <w:t>The amount of TP shall be net of reinsurance and SPV recoverables.</w:t>
            </w:r>
          </w:p>
        </w:tc>
      </w:tr>
      <w:tr w:rsidR="00696A77" w:rsidRPr="00A4338B" w14:paraId="6AEC31F5" w14:textId="77777777" w:rsidTr="009C7767">
        <w:tc>
          <w:tcPr>
            <w:tcW w:w="2229" w:type="dxa"/>
            <w:tcBorders>
              <w:top w:val="single" w:sz="2" w:space="0" w:color="auto"/>
              <w:left w:val="single" w:sz="2" w:space="0" w:color="auto"/>
              <w:bottom w:val="single" w:sz="2" w:space="0" w:color="auto"/>
              <w:right w:val="single" w:sz="2" w:space="0" w:color="auto"/>
            </w:tcBorders>
          </w:tcPr>
          <w:p w14:paraId="350AA2B9" w14:textId="77777777" w:rsidR="00696A77" w:rsidRPr="00A4338B" w:rsidRDefault="00696A77" w:rsidP="00696A77">
            <w:pPr>
              <w:pStyle w:val="NormalLeft"/>
              <w:rPr>
                <w:lang w:val="en-GB"/>
              </w:rPr>
            </w:pPr>
            <w:r w:rsidRPr="00A4338B">
              <w:rPr>
                <w:lang w:val="en-GB"/>
              </w:rPr>
              <w:t>R0610–R0620/C0040</w:t>
            </w:r>
          </w:p>
        </w:tc>
        <w:tc>
          <w:tcPr>
            <w:tcW w:w="2785" w:type="dxa"/>
            <w:tcBorders>
              <w:top w:val="single" w:sz="2" w:space="0" w:color="auto"/>
              <w:left w:val="single" w:sz="2" w:space="0" w:color="auto"/>
              <w:bottom w:val="single" w:sz="2" w:space="0" w:color="auto"/>
              <w:right w:val="single" w:sz="2" w:space="0" w:color="auto"/>
            </w:tcBorders>
          </w:tcPr>
          <w:p w14:paraId="74115178" w14:textId="3CDD351B" w:rsidR="00696A77" w:rsidRPr="00A4338B" w:rsidRDefault="00696A77" w:rsidP="00696A77">
            <w:pPr>
              <w:pStyle w:val="NormalLeft"/>
              <w:rPr>
                <w:lang w:val="en-GB"/>
              </w:rPr>
            </w:pPr>
            <w:r w:rsidRPr="00A4338B">
              <w:rPr>
                <w:lang w:val="en-GB"/>
              </w:rPr>
              <w:t>Absolute values after shock — Assets — Currency risk — increase/ decrease in the value of the foreign currency</w:t>
            </w:r>
          </w:p>
        </w:tc>
        <w:tc>
          <w:tcPr>
            <w:tcW w:w="4272" w:type="dxa"/>
            <w:tcBorders>
              <w:top w:val="single" w:sz="2" w:space="0" w:color="auto"/>
              <w:left w:val="single" w:sz="2" w:space="0" w:color="auto"/>
              <w:bottom w:val="single" w:sz="2" w:space="0" w:color="auto"/>
              <w:right w:val="single" w:sz="2" w:space="0" w:color="auto"/>
            </w:tcBorders>
          </w:tcPr>
          <w:p w14:paraId="576F669F" w14:textId="3CE188CE" w:rsidR="00696A77" w:rsidRPr="00A4338B" w:rsidRDefault="00696A77" w:rsidP="00696A77">
            <w:pPr>
              <w:pStyle w:val="NormalLeft"/>
              <w:rPr>
                <w:lang w:val="en-GB"/>
              </w:rPr>
            </w:pPr>
            <w:r w:rsidRPr="00A4338B">
              <w:rPr>
                <w:lang w:val="en-GB"/>
              </w:rPr>
              <w:t>This is the absolute value of assets sensitive to currency increase/decrease risk after the shock.</w:t>
            </w:r>
          </w:p>
          <w:p w14:paraId="67C0CFAE" w14:textId="007252DD" w:rsidR="00696A77" w:rsidRPr="00A4338B" w:rsidRDefault="00696A77" w:rsidP="00696A77">
            <w:pPr>
              <w:pStyle w:val="NormalLeft"/>
              <w:rPr>
                <w:lang w:val="en-GB"/>
              </w:rPr>
            </w:pPr>
            <w:r w:rsidRPr="00A4338B">
              <w:rPr>
                <w:lang w:val="en-GB"/>
              </w:rPr>
              <w:t>Recoverables from reinsurance and SPVs shall not be included in this cell.</w:t>
            </w:r>
          </w:p>
        </w:tc>
      </w:tr>
      <w:tr w:rsidR="00696A77" w:rsidRPr="00A4338B" w14:paraId="758C6C2D" w14:textId="77777777" w:rsidTr="009C7767">
        <w:tc>
          <w:tcPr>
            <w:tcW w:w="2229" w:type="dxa"/>
            <w:tcBorders>
              <w:top w:val="single" w:sz="2" w:space="0" w:color="auto"/>
              <w:left w:val="single" w:sz="2" w:space="0" w:color="auto"/>
              <w:bottom w:val="single" w:sz="2" w:space="0" w:color="auto"/>
              <w:right w:val="single" w:sz="2" w:space="0" w:color="auto"/>
            </w:tcBorders>
          </w:tcPr>
          <w:p w14:paraId="0245657D" w14:textId="77777777" w:rsidR="00696A77" w:rsidRPr="00A4338B" w:rsidRDefault="00696A77" w:rsidP="00696A77">
            <w:pPr>
              <w:pStyle w:val="NormalLeft"/>
              <w:rPr>
                <w:lang w:val="en-GB"/>
              </w:rPr>
            </w:pPr>
            <w:r w:rsidRPr="00A4338B">
              <w:rPr>
                <w:lang w:val="en-GB"/>
              </w:rPr>
              <w:t>R0610–R0620/C0050</w:t>
            </w:r>
          </w:p>
        </w:tc>
        <w:tc>
          <w:tcPr>
            <w:tcW w:w="2785" w:type="dxa"/>
            <w:tcBorders>
              <w:top w:val="single" w:sz="2" w:space="0" w:color="auto"/>
              <w:left w:val="single" w:sz="2" w:space="0" w:color="auto"/>
              <w:bottom w:val="single" w:sz="2" w:space="0" w:color="auto"/>
              <w:right w:val="single" w:sz="2" w:space="0" w:color="auto"/>
            </w:tcBorders>
          </w:tcPr>
          <w:p w14:paraId="3B532C06" w14:textId="58639C5C" w:rsidR="00696A77" w:rsidRPr="00A4338B" w:rsidRDefault="00696A77" w:rsidP="00696A77">
            <w:pPr>
              <w:pStyle w:val="NormalLeft"/>
              <w:rPr>
                <w:lang w:val="en-GB"/>
              </w:rPr>
            </w:pPr>
            <w:r w:rsidRPr="00A4338B">
              <w:rPr>
                <w:lang w:val="en-GB"/>
              </w:rPr>
              <w:t>Absolute values after shock — Liabilities (after the loss absorbing capacity of technical provisions) — Currency risk — increase/ decrease in the value of the foreign currency</w:t>
            </w:r>
          </w:p>
        </w:tc>
        <w:tc>
          <w:tcPr>
            <w:tcW w:w="4272" w:type="dxa"/>
            <w:tcBorders>
              <w:top w:val="single" w:sz="2" w:space="0" w:color="auto"/>
              <w:left w:val="single" w:sz="2" w:space="0" w:color="auto"/>
              <w:bottom w:val="single" w:sz="2" w:space="0" w:color="auto"/>
              <w:right w:val="single" w:sz="2" w:space="0" w:color="auto"/>
            </w:tcBorders>
          </w:tcPr>
          <w:p w14:paraId="00CCC431" w14:textId="34A6B372" w:rsidR="00696A77" w:rsidRPr="00A4338B" w:rsidRDefault="00696A77" w:rsidP="00696A77">
            <w:pPr>
              <w:pStyle w:val="NormalLeft"/>
              <w:rPr>
                <w:lang w:val="en-GB"/>
              </w:rPr>
            </w:pPr>
            <w:r w:rsidRPr="00A4338B">
              <w:rPr>
                <w:lang w:val="en-GB"/>
              </w:rPr>
              <w:t>This is the absolute value of liabilities (after the loss absorbing capacity of technical provisions) sensitive to currency increase/decrease risk after the shock.</w:t>
            </w:r>
          </w:p>
          <w:p w14:paraId="4A8F4665" w14:textId="4C8C124B" w:rsidR="00696A77" w:rsidRPr="00A4338B" w:rsidRDefault="00696A77" w:rsidP="00696A77">
            <w:pPr>
              <w:pStyle w:val="NormalLeft"/>
              <w:rPr>
                <w:lang w:val="en-GB"/>
              </w:rPr>
            </w:pPr>
            <w:r w:rsidRPr="00A4338B">
              <w:rPr>
                <w:lang w:val="en-GB"/>
              </w:rPr>
              <w:t>The amount of TP shall be net of reinsurance and SPV recoverables.</w:t>
            </w:r>
          </w:p>
        </w:tc>
      </w:tr>
      <w:tr w:rsidR="00696A77" w:rsidRPr="00A4338B" w14:paraId="6488DAC2" w14:textId="77777777" w:rsidTr="009C7767">
        <w:tc>
          <w:tcPr>
            <w:tcW w:w="2229" w:type="dxa"/>
            <w:tcBorders>
              <w:top w:val="single" w:sz="2" w:space="0" w:color="auto"/>
              <w:left w:val="single" w:sz="2" w:space="0" w:color="auto"/>
              <w:bottom w:val="single" w:sz="2" w:space="0" w:color="auto"/>
              <w:right w:val="single" w:sz="2" w:space="0" w:color="auto"/>
            </w:tcBorders>
          </w:tcPr>
          <w:p w14:paraId="271EFDB3" w14:textId="77777777" w:rsidR="00696A77" w:rsidRPr="00A4338B" w:rsidRDefault="00696A77" w:rsidP="00696A77">
            <w:pPr>
              <w:pStyle w:val="NormalLeft"/>
              <w:rPr>
                <w:lang w:val="en-GB"/>
              </w:rPr>
            </w:pPr>
            <w:r w:rsidRPr="00A4338B">
              <w:rPr>
                <w:lang w:val="en-GB"/>
              </w:rPr>
              <w:t>R0610–R0620/C0060</w:t>
            </w:r>
          </w:p>
        </w:tc>
        <w:tc>
          <w:tcPr>
            <w:tcW w:w="2785" w:type="dxa"/>
            <w:tcBorders>
              <w:top w:val="single" w:sz="2" w:space="0" w:color="auto"/>
              <w:left w:val="single" w:sz="2" w:space="0" w:color="auto"/>
              <w:bottom w:val="single" w:sz="2" w:space="0" w:color="auto"/>
              <w:right w:val="single" w:sz="2" w:space="0" w:color="auto"/>
            </w:tcBorders>
          </w:tcPr>
          <w:p w14:paraId="6AF77F89" w14:textId="0C70557B" w:rsidR="00696A77" w:rsidRPr="00A4338B" w:rsidRDefault="00696A77" w:rsidP="00696A77">
            <w:pPr>
              <w:pStyle w:val="NormalLeft"/>
              <w:rPr>
                <w:lang w:val="en-GB"/>
              </w:rPr>
            </w:pPr>
            <w:r w:rsidRPr="00A4338B">
              <w:rPr>
                <w:lang w:val="en-GB"/>
              </w:rPr>
              <w:t>Absolute value after shock — Net solvency capital requirement (after the loss absorbing capacity of technical provisions) — Currency risk — increase/ decrease in the value of the foreign currency</w:t>
            </w:r>
          </w:p>
        </w:tc>
        <w:tc>
          <w:tcPr>
            <w:tcW w:w="4272" w:type="dxa"/>
            <w:tcBorders>
              <w:top w:val="single" w:sz="2" w:space="0" w:color="auto"/>
              <w:left w:val="single" w:sz="2" w:space="0" w:color="auto"/>
              <w:bottom w:val="single" w:sz="2" w:space="0" w:color="auto"/>
              <w:right w:val="single" w:sz="2" w:space="0" w:color="auto"/>
            </w:tcBorders>
          </w:tcPr>
          <w:p w14:paraId="33E49DDC" w14:textId="05080EAD" w:rsidR="00696A77" w:rsidRPr="00A4338B" w:rsidRDefault="00696A77" w:rsidP="00696A77">
            <w:pPr>
              <w:pStyle w:val="NormalLeft"/>
              <w:rPr>
                <w:lang w:val="en-GB"/>
              </w:rPr>
            </w:pPr>
            <w:r w:rsidRPr="00A4338B">
              <w:rPr>
                <w:lang w:val="en-GB"/>
              </w:rPr>
              <w:t>This is the net capital charge for currency increase/decrease risk, after adjustment for the loss absorbing capacity of technical provisions. In R0610 only the currencies where the increase shock is the largest shall be reported and in R0620 only the currencies where the decrease shock is the largest shall be reported.</w:t>
            </w:r>
          </w:p>
        </w:tc>
      </w:tr>
      <w:tr w:rsidR="00696A77" w:rsidRPr="00A4338B" w14:paraId="1286196D" w14:textId="77777777" w:rsidTr="009C7767">
        <w:tc>
          <w:tcPr>
            <w:tcW w:w="2229" w:type="dxa"/>
            <w:tcBorders>
              <w:top w:val="single" w:sz="2" w:space="0" w:color="auto"/>
              <w:left w:val="single" w:sz="2" w:space="0" w:color="auto"/>
              <w:bottom w:val="single" w:sz="2" w:space="0" w:color="auto"/>
              <w:right w:val="single" w:sz="2" w:space="0" w:color="auto"/>
            </w:tcBorders>
          </w:tcPr>
          <w:p w14:paraId="713D3C82" w14:textId="77777777" w:rsidR="00696A77" w:rsidRPr="00A4338B" w:rsidRDefault="00696A77" w:rsidP="00696A77">
            <w:pPr>
              <w:pStyle w:val="NormalLeft"/>
              <w:rPr>
                <w:lang w:val="en-GB"/>
              </w:rPr>
            </w:pPr>
            <w:r w:rsidRPr="00A4338B">
              <w:rPr>
                <w:lang w:val="en-GB"/>
              </w:rPr>
              <w:lastRenderedPageBreak/>
              <w:t>R0610–R0620/C0070</w:t>
            </w:r>
          </w:p>
        </w:tc>
        <w:tc>
          <w:tcPr>
            <w:tcW w:w="2785" w:type="dxa"/>
            <w:tcBorders>
              <w:top w:val="single" w:sz="2" w:space="0" w:color="auto"/>
              <w:left w:val="single" w:sz="2" w:space="0" w:color="auto"/>
              <w:bottom w:val="single" w:sz="2" w:space="0" w:color="auto"/>
              <w:right w:val="single" w:sz="2" w:space="0" w:color="auto"/>
            </w:tcBorders>
          </w:tcPr>
          <w:p w14:paraId="554746FA" w14:textId="40542A09" w:rsidR="00696A77" w:rsidRPr="00A4338B" w:rsidRDefault="00696A77" w:rsidP="00696A77">
            <w:pPr>
              <w:pStyle w:val="NormalLeft"/>
              <w:rPr>
                <w:lang w:val="en-GB"/>
              </w:rPr>
            </w:pPr>
            <w:r w:rsidRPr="00A4338B">
              <w:rPr>
                <w:lang w:val="en-GB"/>
              </w:rPr>
              <w:t>Absolute values after shock (before the loss–absorbing capacity of technical provisions) — Currency risk — increase/ decrease in the value of the foreign currency</w:t>
            </w:r>
          </w:p>
        </w:tc>
        <w:tc>
          <w:tcPr>
            <w:tcW w:w="4272" w:type="dxa"/>
            <w:tcBorders>
              <w:top w:val="single" w:sz="2" w:space="0" w:color="auto"/>
              <w:left w:val="single" w:sz="2" w:space="0" w:color="auto"/>
              <w:bottom w:val="single" w:sz="2" w:space="0" w:color="auto"/>
              <w:right w:val="single" w:sz="2" w:space="0" w:color="auto"/>
            </w:tcBorders>
          </w:tcPr>
          <w:p w14:paraId="2A7AD97C" w14:textId="5715BBDD" w:rsidR="00696A77" w:rsidRPr="00A4338B" w:rsidRDefault="00696A77" w:rsidP="00696A77">
            <w:pPr>
              <w:pStyle w:val="NormalLeft"/>
              <w:rPr>
                <w:lang w:val="en-GB"/>
              </w:rPr>
            </w:pPr>
            <w:r w:rsidRPr="00A4338B">
              <w:rPr>
                <w:lang w:val="en-GB"/>
              </w:rPr>
              <w:t>This is the absolute value of liabilities (before the loss absorbing capacity of technical provisions) sensitive to currency increase/decrease risk after the shock.</w:t>
            </w:r>
          </w:p>
          <w:p w14:paraId="45F63CC5" w14:textId="56174DEF" w:rsidR="00696A77" w:rsidRPr="00A4338B" w:rsidRDefault="00696A77" w:rsidP="00696A77">
            <w:pPr>
              <w:pStyle w:val="NormalLeft"/>
              <w:rPr>
                <w:lang w:val="en-GB"/>
              </w:rPr>
            </w:pPr>
            <w:r w:rsidRPr="00A4338B">
              <w:rPr>
                <w:lang w:val="en-GB"/>
              </w:rPr>
              <w:t>The amount of TP shall be net of reinsurance and SPV recoverables.</w:t>
            </w:r>
          </w:p>
        </w:tc>
      </w:tr>
      <w:tr w:rsidR="00696A77" w:rsidRPr="00A4338B" w14:paraId="658AAE0B" w14:textId="77777777" w:rsidTr="009C7767">
        <w:tc>
          <w:tcPr>
            <w:tcW w:w="2229" w:type="dxa"/>
            <w:tcBorders>
              <w:top w:val="single" w:sz="2" w:space="0" w:color="auto"/>
              <w:left w:val="single" w:sz="2" w:space="0" w:color="auto"/>
              <w:bottom w:val="single" w:sz="2" w:space="0" w:color="auto"/>
              <w:right w:val="single" w:sz="2" w:space="0" w:color="auto"/>
            </w:tcBorders>
          </w:tcPr>
          <w:p w14:paraId="3D8A257E" w14:textId="77777777" w:rsidR="00696A77" w:rsidRPr="00A4338B" w:rsidRDefault="00696A77" w:rsidP="00696A77">
            <w:pPr>
              <w:pStyle w:val="NormalLeft"/>
              <w:rPr>
                <w:lang w:val="en-GB"/>
              </w:rPr>
            </w:pPr>
            <w:r w:rsidRPr="00A4338B">
              <w:rPr>
                <w:lang w:val="en-GB"/>
              </w:rPr>
              <w:t>R0610–R0620/C0080</w:t>
            </w:r>
          </w:p>
        </w:tc>
        <w:tc>
          <w:tcPr>
            <w:tcW w:w="2785" w:type="dxa"/>
            <w:tcBorders>
              <w:top w:val="single" w:sz="2" w:space="0" w:color="auto"/>
              <w:left w:val="single" w:sz="2" w:space="0" w:color="auto"/>
              <w:bottom w:val="single" w:sz="2" w:space="0" w:color="auto"/>
              <w:right w:val="single" w:sz="2" w:space="0" w:color="auto"/>
            </w:tcBorders>
          </w:tcPr>
          <w:p w14:paraId="77CD23C5" w14:textId="2F18663F" w:rsidR="00696A77" w:rsidRPr="00A4338B" w:rsidRDefault="00696A77" w:rsidP="00696A77">
            <w:pPr>
              <w:pStyle w:val="NormalLeft"/>
              <w:rPr>
                <w:lang w:val="en-GB"/>
              </w:rPr>
            </w:pPr>
            <w:r w:rsidRPr="00A4338B">
              <w:rPr>
                <w:lang w:val="en-GB"/>
              </w:rPr>
              <w:t>Absolute value after shock — Gross solvency capital requirement (excluding the loss–absorbing capacity of technical provisions) — Currency risk — increase/ decrease in the value of the foreign currency</w:t>
            </w:r>
          </w:p>
        </w:tc>
        <w:tc>
          <w:tcPr>
            <w:tcW w:w="4272" w:type="dxa"/>
            <w:tcBorders>
              <w:top w:val="single" w:sz="2" w:space="0" w:color="auto"/>
              <w:left w:val="single" w:sz="2" w:space="0" w:color="auto"/>
              <w:bottom w:val="single" w:sz="2" w:space="0" w:color="auto"/>
              <w:right w:val="single" w:sz="2" w:space="0" w:color="auto"/>
            </w:tcBorders>
          </w:tcPr>
          <w:p w14:paraId="13E223F8" w14:textId="366265FC" w:rsidR="00696A77" w:rsidRPr="00A4338B" w:rsidRDefault="00696A77" w:rsidP="00696A77">
            <w:pPr>
              <w:pStyle w:val="NormalLeft"/>
              <w:rPr>
                <w:lang w:val="en-GB"/>
              </w:rPr>
            </w:pPr>
            <w:r w:rsidRPr="00A4338B">
              <w:rPr>
                <w:lang w:val="en-GB"/>
              </w:rPr>
              <w:t>This is the gross capital charge for the currency increase/decrease risk, i.e. excluding before the loss absorbing capacity of Technical provisions. In R0610 only the currencies where the increase shock is the largest shall be reported and in R0620 only the currencies where the decrease shock is the largest shall be reported.</w:t>
            </w:r>
          </w:p>
        </w:tc>
      </w:tr>
      <w:tr w:rsidR="00696A77" w:rsidRPr="00A4338B" w14:paraId="211C615B" w14:textId="77777777" w:rsidTr="009C7767">
        <w:tc>
          <w:tcPr>
            <w:tcW w:w="2229" w:type="dxa"/>
            <w:tcBorders>
              <w:top w:val="single" w:sz="2" w:space="0" w:color="auto"/>
              <w:left w:val="single" w:sz="2" w:space="0" w:color="auto"/>
              <w:bottom w:val="single" w:sz="2" w:space="0" w:color="auto"/>
              <w:right w:val="single" w:sz="2" w:space="0" w:color="auto"/>
            </w:tcBorders>
          </w:tcPr>
          <w:p w14:paraId="1443CABE" w14:textId="123491CD" w:rsidR="00696A77" w:rsidRPr="00A4338B" w:rsidRDefault="00696A77" w:rsidP="00696A77">
            <w:pPr>
              <w:pStyle w:val="NormalCentered"/>
              <w:rPr>
                <w:lang w:val="en-GB"/>
              </w:rPr>
            </w:pPr>
            <w:r w:rsidRPr="00A4338B">
              <w:rPr>
                <w:i/>
                <w:lang w:val="en-GB"/>
              </w:rPr>
              <w:t>Diversification within market risk module</w:t>
            </w:r>
          </w:p>
        </w:tc>
        <w:tc>
          <w:tcPr>
            <w:tcW w:w="2785" w:type="dxa"/>
            <w:tcBorders>
              <w:top w:val="single" w:sz="2" w:space="0" w:color="auto"/>
              <w:left w:val="single" w:sz="2" w:space="0" w:color="auto"/>
              <w:bottom w:val="single" w:sz="2" w:space="0" w:color="auto"/>
              <w:right w:val="single" w:sz="2" w:space="0" w:color="auto"/>
            </w:tcBorders>
          </w:tcPr>
          <w:p w14:paraId="07C5A056" w14:textId="72A5A9F4" w:rsidR="00696A77" w:rsidRPr="00A4338B" w:rsidRDefault="00696A77" w:rsidP="00696A77">
            <w:pPr>
              <w:pStyle w:val="NormalCentered"/>
              <w:rPr>
                <w:lang w:val="en-GB"/>
              </w:rPr>
            </w:pPr>
          </w:p>
        </w:tc>
        <w:tc>
          <w:tcPr>
            <w:tcW w:w="4272" w:type="dxa"/>
            <w:tcBorders>
              <w:top w:val="single" w:sz="2" w:space="0" w:color="auto"/>
              <w:left w:val="single" w:sz="2" w:space="0" w:color="auto"/>
              <w:bottom w:val="single" w:sz="2" w:space="0" w:color="auto"/>
              <w:right w:val="single" w:sz="2" w:space="0" w:color="auto"/>
            </w:tcBorders>
          </w:tcPr>
          <w:p w14:paraId="43A4B764" w14:textId="5F631D17" w:rsidR="00696A77" w:rsidRPr="00A4338B" w:rsidRDefault="00696A77" w:rsidP="00696A77">
            <w:pPr>
              <w:pStyle w:val="NormalCentered"/>
              <w:rPr>
                <w:lang w:val="en-GB"/>
              </w:rPr>
            </w:pPr>
          </w:p>
        </w:tc>
      </w:tr>
      <w:tr w:rsidR="00696A77" w:rsidRPr="00A4338B" w14:paraId="7CB1219A" w14:textId="77777777" w:rsidTr="009C7767">
        <w:tc>
          <w:tcPr>
            <w:tcW w:w="2229" w:type="dxa"/>
            <w:tcBorders>
              <w:top w:val="single" w:sz="2" w:space="0" w:color="auto"/>
              <w:left w:val="single" w:sz="2" w:space="0" w:color="auto"/>
              <w:bottom w:val="single" w:sz="2" w:space="0" w:color="auto"/>
              <w:right w:val="single" w:sz="2" w:space="0" w:color="auto"/>
            </w:tcBorders>
          </w:tcPr>
          <w:p w14:paraId="58CF945B" w14:textId="77777777" w:rsidR="00696A77" w:rsidRPr="00A4338B" w:rsidRDefault="00696A77" w:rsidP="00696A77">
            <w:pPr>
              <w:pStyle w:val="NormalLeft"/>
              <w:rPr>
                <w:lang w:val="en-GB"/>
              </w:rPr>
            </w:pPr>
            <w:r w:rsidRPr="00A4338B">
              <w:rPr>
                <w:lang w:val="en-GB"/>
              </w:rPr>
              <w:t>R0700/C0060</w:t>
            </w:r>
          </w:p>
        </w:tc>
        <w:tc>
          <w:tcPr>
            <w:tcW w:w="2785" w:type="dxa"/>
            <w:tcBorders>
              <w:top w:val="single" w:sz="2" w:space="0" w:color="auto"/>
              <w:left w:val="single" w:sz="2" w:space="0" w:color="auto"/>
              <w:bottom w:val="single" w:sz="2" w:space="0" w:color="auto"/>
              <w:right w:val="single" w:sz="2" w:space="0" w:color="auto"/>
            </w:tcBorders>
          </w:tcPr>
          <w:p w14:paraId="2E7B5F05" w14:textId="67F12AF6" w:rsidR="00696A77" w:rsidRPr="00A4338B" w:rsidRDefault="00696A77" w:rsidP="00696A77">
            <w:pPr>
              <w:pStyle w:val="NormalLeft"/>
              <w:rPr>
                <w:lang w:val="en-GB"/>
              </w:rPr>
            </w:pPr>
            <w:r w:rsidRPr="00A4338B">
              <w:rPr>
                <w:lang w:val="en-GB"/>
              </w:rPr>
              <w:t>Diversification within market risk module –net</w:t>
            </w:r>
          </w:p>
        </w:tc>
        <w:tc>
          <w:tcPr>
            <w:tcW w:w="4272" w:type="dxa"/>
            <w:tcBorders>
              <w:top w:val="single" w:sz="2" w:space="0" w:color="auto"/>
              <w:left w:val="single" w:sz="2" w:space="0" w:color="auto"/>
              <w:bottom w:val="single" w:sz="2" w:space="0" w:color="auto"/>
              <w:right w:val="single" w:sz="2" w:space="0" w:color="auto"/>
            </w:tcBorders>
          </w:tcPr>
          <w:p w14:paraId="4DF9153D" w14:textId="1D095E4D" w:rsidR="00696A77" w:rsidRPr="00A4338B" w:rsidRDefault="00696A77" w:rsidP="00696A77">
            <w:pPr>
              <w:pStyle w:val="NormalLeft"/>
              <w:rPr>
                <w:lang w:val="en-GB"/>
              </w:rPr>
            </w:pPr>
            <w:r w:rsidRPr="00A4338B">
              <w:rPr>
                <w:lang w:val="en-GB"/>
              </w:rPr>
              <w:t>This is the diversification effect within the market risk module as a result of the aggregation of the net capital requirements (after loss absorbing capacity of technical provisions) of the single risk sub–modules.</w:t>
            </w:r>
          </w:p>
          <w:p w14:paraId="67B09781" w14:textId="008F85B7" w:rsidR="00696A77" w:rsidRPr="00A4338B" w:rsidRDefault="00696A77" w:rsidP="00696A77">
            <w:pPr>
              <w:pStyle w:val="NormalLeft"/>
              <w:rPr>
                <w:lang w:val="en-GB"/>
              </w:rPr>
            </w:pPr>
            <w:r w:rsidRPr="00A4338B">
              <w:rPr>
                <w:lang w:val="en-GB"/>
              </w:rPr>
              <w:t>Diversification shall be reported as a negative value when it reduces the capital requirement.</w:t>
            </w:r>
          </w:p>
        </w:tc>
      </w:tr>
      <w:tr w:rsidR="00696A77" w:rsidRPr="00A4338B" w14:paraId="5773D000" w14:textId="77777777" w:rsidTr="009C7767">
        <w:tc>
          <w:tcPr>
            <w:tcW w:w="2229" w:type="dxa"/>
            <w:tcBorders>
              <w:top w:val="single" w:sz="2" w:space="0" w:color="auto"/>
              <w:left w:val="single" w:sz="2" w:space="0" w:color="auto"/>
              <w:bottom w:val="single" w:sz="2" w:space="0" w:color="auto"/>
              <w:right w:val="single" w:sz="2" w:space="0" w:color="auto"/>
            </w:tcBorders>
          </w:tcPr>
          <w:p w14:paraId="326306CF" w14:textId="77777777" w:rsidR="00696A77" w:rsidRPr="00A4338B" w:rsidRDefault="00696A77" w:rsidP="00696A77">
            <w:pPr>
              <w:pStyle w:val="NormalLeft"/>
              <w:rPr>
                <w:lang w:val="en-GB"/>
              </w:rPr>
            </w:pPr>
            <w:r w:rsidRPr="00A4338B">
              <w:rPr>
                <w:lang w:val="en-GB"/>
              </w:rPr>
              <w:t>R0700/C0080</w:t>
            </w:r>
          </w:p>
        </w:tc>
        <w:tc>
          <w:tcPr>
            <w:tcW w:w="2785" w:type="dxa"/>
            <w:tcBorders>
              <w:top w:val="single" w:sz="2" w:space="0" w:color="auto"/>
              <w:left w:val="single" w:sz="2" w:space="0" w:color="auto"/>
              <w:bottom w:val="single" w:sz="2" w:space="0" w:color="auto"/>
              <w:right w:val="single" w:sz="2" w:space="0" w:color="auto"/>
            </w:tcBorders>
          </w:tcPr>
          <w:p w14:paraId="1C090267" w14:textId="157D3CBB" w:rsidR="00696A77" w:rsidRPr="00A4338B" w:rsidRDefault="00696A77" w:rsidP="00696A77">
            <w:pPr>
              <w:pStyle w:val="NormalLeft"/>
              <w:rPr>
                <w:lang w:val="en-GB"/>
              </w:rPr>
            </w:pPr>
            <w:r w:rsidRPr="00A4338B">
              <w:rPr>
                <w:lang w:val="en-GB"/>
              </w:rPr>
              <w:t>Diversification within market risk module — gross</w:t>
            </w:r>
          </w:p>
        </w:tc>
        <w:tc>
          <w:tcPr>
            <w:tcW w:w="4272" w:type="dxa"/>
            <w:tcBorders>
              <w:top w:val="single" w:sz="2" w:space="0" w:color="auto"/>
              <w:left w:val="single" w:sz="2" w:space="0" w:color="auto"/>
              <w:bottom w:val="single" w:sz="2" w:space="0" w:color="auto"/>
              <w:right w:val="single" w:sz="2" w:space="0" w:color="auto"/>
            </w:tcBorders>
          </w:tcPr>
          <w:p w14:paraId="20ADDCAC" w14:textId="6009D78C" w:rsidR="00696A77" w:rsidRPr="00A4338B" w:rsidRDefault="00696A77" w:rsidP="00696A77">
            <w:pPr>
              <w:pStyle w:val="NormalLeft"/>
              <w:rPr>
                <w:lang w:val="en-GB"/>
              </w:rPr>
            </w:pPr>
            <w:r w:rsidRPr="00A4338B">
              <w:rPr>
                <w:lang w:val="en-GB"/>
              </w:rPr>
              <w:t>This is the diversification effect within the market risk module as a result of the aggregation of the gross capital requirements (before loss absorbing capacity of technical provisions) of the single risk sub–modules.</w:t>
            </w:r>
          </w:p>
          <w:p w14:paraId="48F76F40" w14:textId="7F0AE540" w:rsidR="00696A77" w:rsidRPr="00A4338B" w:rsidRDefault="00696A77" w:rsidP="00696A77">
            <w:pPr>
              <w:pStyle w:val="NormalLeft"/>
              <w:rPr>
                <w:lang w:val="en-GB"/>
              </w:rPr>
            </w:pPr>
            <w:r w:rsidRPr="00A4338B">
              <w:rPr>
                <w:lang w:val="en-GB"/>
              </w:rPr>
              <w:t>Diversification shall be reported as a negative value when it reduces the capital requirement.</w:t>
            </w:r>
          </w:p>
        </w:tc>
      </w:tr>
      <w:tr w:rsidR="00696A77" w:rsidRPr="00A4338B" w14:paraId="6E026A25" w14:textId="77777777" w:rsidTr="009C7767">
        <w:tc>
          <w:tcPr>
            <w:tcW w:w="2229" w:type="dxa"/>
            <w:tcBorders>
              <w:top w:val="single" w:sz="2" w:space="0" w:color="auto"/>
              <w:left w:val="single" w:sz="2" w:space="0" w:color="auto"/>
              <w:bottom w:val="single" w:sz="2" w:space="0" w:color="auto"/>
              <w:right w:val="single" w:sz="2" w:space="0" w:color="auto"/>
            </w:tcBorders>
          </w:tcPr>
          <w:p w14:paraId="10FF8378" w14:textId="0E84284E" w:rsidR="00696A77" w:rsidRPr="00A4338B" w:rsidRDefault="00696A77" w:rsidP="00696A77">
            <w:pPr>
              <w:pStyle w:val="NormalCentered"/>
              <w:rPr>
                <w:lang w:val="en-GB"/>
              </w:rPr>
            </w:pPr>
            <w:r w:rsidRPr="00A4338B">
              <w:rPr>
                <w:i/>
                <w:lang w:val="en-GB"/>
              </w:rPr>
              <w:t>Total solvency capital requirement for market risk</w:t>
            </w:r>
          </w:p>
        </w:tc>
        <w:tc>
          <w:tcPr>
            <w:tcW w:w="2785" w:type="dxa"/>
            <w:tcBorders>
              <w:top w:val="single" w:sz="2" w:space="0" w:color="auto"/>
              <w:left w:val="single" w:sz="2" w:space="0" w:color="auto"/>
              <w:bottom w:val="single" w:sz="2" w:space="0" w:color="auto"/>
              <w:right w:val="single" w:sz="2" w:space="0" w:color="auto"/>
            </w:tcBorders>
          </w:tcPr>
          <w:p w14:paraId="3563428D" w14:textId="77777777" w:rsidR="00696A77" w:rsidRPr="00A4338B" w:rsidRDefault="00696A77" w:rsidP="00696A77">
            <w:pPr>
              <w:pStyle w:val="NormalCentered"/>
              <w:rPr>
                <w:lang w:val="en-GB"/>
              </w:rPr>
            </w:pPr>
          </w:p>
        </w:tc>
        <w:tc>
          <w:tcPr>
            <w:tcW w:w="4272" w:type="dxa"/>
            <w:tcBorders>
              <w:top w:val="single" w:sz="2" w:space="0" w:color="auto"/>
              <w:left w:val="single" w:sz="2" w:space="0" w:color="auto"/>
              <w:bottom w:val="single" w:sz="2" w:space="0" w:color="auto"/>
              <w:right w:val="single" w:sz="2" w:space="0" w:color="auto"/>
            </w:tcBorders>
          </w:tcPr>
          <w:p w14:paraId="3BFCD84A" w14:textId="00E96CCE" w:rsidR="00696A77" w:rsidRPr="00A4338B" w:rsidRDefault="00696A77" w:rsidP="00696A77">
            <w:pPr>
              <w:pStyle w:val="NormalCentered"/>
              <w:rPr>
                <w:lang w:val="en-GB"/>
              </w:rPr>
            </w:pPr>
          </w:p>
        </w:tc>
      </w:tr>
      <w:tr w:rsidR="00696A77" w:rsidRPr="00A4338B" w14:paraId="20478295" w14:textId="77777777" w:rsidTr="009C7767">
        <w:tc>
          <w:tcPr>
            <w:tcW w:w="2229" w:type="dxa"/>
            <w:tcBorders>
              <w:top w:val="single" w:sz="2" w:space="0" w:color="auto"/>
              <w:left w:val="single" w:sz="2" w:space="0" w:color="auto"/>
              <w:bottom w:val="single" w:sz="2" w:space="0" w:color="auto"/>
              <w:right w:val="single" w:sz="2" w:space="0" w:color="auto"/>
            </w:tcBorders>
          </w:tcPr>
          <w:p w14:paraId="6DAEF06B" w14:textId="77777777" w:rsidR="00696A77" w:rsidRPr="00A4338B" w:rsidRDefault="00696A77" w:rsidP="00696A77">
            <w:pPr>
              <w:pStyle w:val="NormalLeft"/>
              <w:rPr>
                <w:lang w:val="en-GB"/>
              </w:rPr>
            </w:pPr>
            <w:r w:rsidRPr="00A4338B">
              <w:rPr>
                <w:lang w:val="en-GB"/>
              </w:rPr>
              <w:lastRenderedPageBreak/>
              <w:t>R0800/C0060</w:t>
            </w:r>
          </w:p>
        </w:tc>
        <w:tc>
          <w:tcPr>
            <w:tcW w:w="2785" w:type="dxa"/>
            <w:tcBorders>
              <w:top w:val="single" w:sz="2" w:space="0" w:color="auto"/>
              <w:left w:val="single" w:sz="2" w:space="0" w:color="auto"/>
              <w:bottom w:val="single" w:sz="2" w:space="0" w:color="auto"/>
              <w:right w:val="single" w:sz="2" w:space="0" w:color="auto"/>
            </w:tcBorders>
          </w:tcPr>
          <w:p w14:paraId="6B4A371F" w14:textId="19C84072" w:rsidR="00696A77" w:rsidRPr="00A4338B" w:rsidRDefault="004B0FCA" w:rsidP="00696A77">
            <w:pPr>
              <w:pStyle w:val="NormalLeft"/>
              <w:rPr>
                <w:lang w:val="en-GB"/>
              </w:rPr>
            </w:pPr>
            <w:ins w:id="2624" w:author="Author">
              <w:r w:rsidRPr="00FF353C">
                <w:rPr>
                  <w:lang w:val="en-GB"/>
                </w:rPr>
                <w:t>Total market risk — Net solvency capital requirement</w:t>
              </w:r>
            </w:ins>
            <w:del w:id="2625" w:author="Author">
              <w:r w:rsidR="00696A77" w:rsidRPr="00A4338B" w:rsidDel="004B0FCA">
                <w:rPr>
                  <w:lang w:val="en-GB"/>
                </w:rPr>
                <w:delText>Total net solvency capital requirements for market risk</w:delText>
              </w:r>
            </w:del>
          </w:p>
        </w:tc>
        <w:tc>
          <w:tcPr>
            <w:tcW w:w="4272" w:type="dxa"/>
            <w:tcBorders>
              <w:top w:val="single" w:sz="2" w:space="0" w:color="auto"/>
              <w:left w:val="single" w:sz="2" w:space="0" w:color="auto"/>
              <w:bottom w:val="single" w:sz="2" w:space="0" w:color="auto"/>
              <w:right w:val="single" w:sz="2" w:space="0" w:color="auto"/>
            </w:tcBorders>
          </w:tcPr>
          <w:p w14:paraId="1931A304" w14:textId="7A3167B3" w:rsidR="00696A77" w:rsidRPr="00A4338B" w:rsidRDefault="00696A77" w:rsidP="00696A77">
            <w:pPr>
              <w:pStyle w:val="NormalLeft"/>
              <w:rPr>
                <w:lang w:val="en-GB"/>
              </w:rPr>
            </w:pPr>
            <w:r w:rsidRPr="00A4338B">
              <w:rPr>
                <w:lang w:val="en-GB"/>
              </w:rPr>
              <w:t>This is the total net capital charge for all market risks, after loss absorbing capacity of technical provisions, calculated using the standard formula.</w:t>
            </w:r>
          </w:p>
        </w:tc>
      </w:tr>
      <w:tr w:rsidR="00696A77" w:rsidRPr="00A4338B" w14:paraId="0E3F813C" w14:textId="77777777" w:rsidTr="009C7767">
        <w:tc>
          <w:tcPr>
            <w:tcW w:w="2229" w:type="dxa"/>
            <w:tcBorders>
              <w:top w:val="single" w:sz="2" w:space="0" w:color="auto"/>
              <w:left w:val="single" w:sz="2" w:space="0" w:color="auto"/>
              <w:bottom w:val="single" w:sz="2" w:space="0" w:color="auto"/>
              <w:right w:val="single" w:sz="2" w:space="0" w:color="auto"/>
            </w:tcBorders>
          </w:tcPr>
          <w:p w14:paraId="72695575" w14:textId="77777777" w:rsidR="00696A77" w:rsidRPr="00A4338B" w:rsidRDefault="00696A77" w:rsidP="00696A77">
            <w:pPr>
              <w:pStyle w:val="NormalLeft"/>
              <w:rPr>
                <w:lang w:val="en-GB"/>
              </w:rPr>
            </w:pPr>
            <w:r w:rsidRPr="00A4338B">
              <w:rPr>
                <w:lang w:val="en-GB"/>
              </w:rPr>
              <w:t>R0800/C0080</w:t>
            </w:r>
          </w:p>
        </w:tc>
        <w:tc>
          <w:tcPr>
            <w:tcW w:w="2785" w:type="dxa"/>
            <w:tcBorders>
              <w:top w:val="single" w:sz="2" w:space="0" w:color="auto"/>
              <w:left w:val="single" w:sz="2" w:space="0" w:color="auto"/>
              <w:bottom w:val="single" w:sz="2" w:space="0" w:color="auto"/>
              <w:right w:val="single" w:sz="2" w:space="0" w:color="auto"/>
            </w:tcBorders>
          </w:tcPr>
          <w:p w14:paraId="4E0066B5" w14:textId="0E09B2E6" w:rsidR="00696A77" w:rsidRPr="00A4338B" w:rsidRDefault="00696A77" w:rsidP="00696A77">
            <w:pPr>
              <w:pStyle w:val="NormalLeft"/>
              <w:rPr>
                <w:lang w:val="en-GB"/>
              </w:rPr>
            </w:pPr>
            <w:r w:rsidRPr="00A4338B">
              <w:rPr>
                <w:lang w:val="en-GB"/>
              </w:rPr>
              <w:t>Gross solvency capital for market risk</w:t>
            </w:r>
          </w:p>
        </w:tc>
        <w:tc>
          <w:tcPr>
            <w:tcW w:w="4272" w:type="dxa"/>
            <w:tcBorders>
              <w:top w:val="single" w:sz="2" w:space="0" w:color="auto"/>
              <w:left w:val="single" w:sz="2" w:space="0" w:color="auto"/>
              <w:bottom w:val="single" w:sz="2" w:space="0" w:color="auto"/>
              <w:right w:val="single" w:sz="2" w:space="0" w:color="auto"/>
            </w:tcBorders>
          </w:tcPr>
          <w:p w14:paraId="00711BAE" w14:textId="729EEFB4" w:rsidR="00696A77" w:rsidRPr="00A4338B" w:rsidRDefault="00696A77" w:rsidP="00696A77">
            <w:pPr>
              <w:pStyle w:val="NormalLeft"/>
              <w:rPr>
                <w:lang w:val="en-GB"/>
              </w:rPr>
            </w:pPr>
            <w:r w:rsidRPr="00A4338B">
              <w:rPr>
                <w:lang w:val="en-GB"/>
              </w:rPr>
              <w:t>This is the total gross capital charge for all market risks, excluding loss absorbing capacity of technical provisions, calculated using the standard formula.</w:t>
            </w:r>
          </w:p>
        </w:tc>
      </w:tr>
      <w:tr w:rsidR="00696A77" w:rsidRPr="00A4338B" w14:paraId="732A25FA" w14:textId="77777777" w:rsidTr="009C7767">
        <w:tc>
          <w:tcPr>
            <w:tcW w:w="2229" w:type="dxa"/>
            <w:tcBorders>
              <w:top w:val="single" w:sz="2" w:space="0" w:color="auto"/>
              <w:left w:val="single" w:sz="2" w:space="0" w:color="auto"/>
              <w:bottom w:val="single" w:sz="2" w:space="0" w:color="auto"/>
              <w:right w:val="single" w:sz="2" w:space="0" w:color="auto"/>
            </w:tcBorders>
          </w:tcPr>
          <w:p w14:paraId="354D95EB" w14:textId="15E690A8" w:rsidR="00696A77" w:rsidRPr="00A4338B" w:rsidRDefault="00696A77" w:rsidP="00696A77">
            <w:pPr>
              <w:pStyle w:val="NormalCentered"/>
              <w:rPr>
                <w:lang w:val="en-GB"/>
              </w:rPr>
            </w:pPr>
            <w:r w:rsidRPr="00A4338B">
              <w:rPr>
                <w:i/>
                <w:lang w:val="en-GB"/>
              </w:rPr>
              <w:t>Currency used as a reference to calculate the currency risk</w:t>
            </w:r>
          </w:p>
        </w:tc>
        <w:tc>
          <w:tcPr>
            <w:tcW w:w="2785" w:type="dxa"/>
            <w:tcBorders>
              <w:top w:val="single" w:sz="2" w:space="0" w:color="auto"/>
              <w:left w:val="single" w:sz="2" w:space="0" w:color="auto"/>
              <w:bottom w:val="single" w:sz="2" w:space="0" w:color="auto"/>
              <w:right w:val="single" w:sz="2" w:space="0" w:color="auto"/>
            </w:tcBorders>
          </w:tcPr>
          <w:p w14:paraId="7C7D2369" w14:textId="67D29C25" w:rsidR="00696A77" w:rsidRPr="00A4338B" w:rsidRDefault="00696A77" w:rsidP="00696A77">
            <w:pPr>
              <w:pStyle w:val="NormalCentered"/>
              <w:rPr>
                <w:lang w:val="en-GB"/>
              </w:rPr>
            </w:pPr>
          </w:p>
        </w:tc>
        <w:tc>
          <w:tcPr>
            <w:tcW w:w="4272" w:type="dxa"/>
            <w:tcBorders>
              <w:top w:val="single" w:sz="2" w:space="0" w:color="auto"/>
              <w:left w:val="single" w:sz="2" w:space="0" w:color="auto"/>
              <w:bottom w:val="single" w:sz="2" w:space="0" w:color="auto"/>
              <w:right w:val="single" w:sz="2" w:space="0" w:color="auto"/>
            </w:tcBorders>
          </w:tcPr>
          <w:p w14:paraId="67C45CD4" w14:textId="5AC2B34B" w:rsidR="00696A77" w:rsidRPr="00A4338B" w:rsidRDefault="00696A77" w:rsidP="00696A77">
            <w:pPr>
              <w:pStyle w:val="NormalCentered"/>
              <w:rPr>
                <w:lang w:val="en-GB"/>
              </w:rPr>
            </w:pPr>
          </w:p>
        </w:tc>
      </w:tr>
      <w:tr w:rsidR="00696A77" w:rsidRPr="00A4338B" w14:paraId="4055D411" w14:textId="77777777" w:rsidTr="009C7767">
        <w:tc>
          <w:tcPr>
            <w:tcW w:w="2229" w:type="dxa"/>
            <w:tcBorders>
              <w:top w:val="single" w:sz="2" w:space="0" w:color="auto"/>
              <w:left w:val="single" w:sz="2" w:space="0" w:color="auto"/>
              <w:bottom w:val="single" w:sz="2" w:space="0" w:color="auto"/>
              <w:right w:val="single" w:sz="2" w:space="0" w:color="auto"/>
            </w:tcBorders>
          </w:tcPr>
          <w:p w14:paraId="32FFD66A" w14:textId="43D9473D" w:rsidR="00696A77" w:rsidRPr="00A4338B" w:rsidRDefault="00696A77" w:rsidP="00696A77">
            <w:pPr>
              <w:pStyle w:val="NormalLeft"/>
              <w:rPr>
                <w:lang w:val="en-GB"/>
              </w:rPr>
            </w:pPr>
            <w:r w:rsidRPr="00A4338B">
              <w:rPr>
                <w:lang w:val="en-GB"/>
              </w:rPr>
              <w:t xml:space="preserve">R0810/C0090  </w:t>
            </w:r>
          </w:p>
        </w:tc>
        <w:tc>
          <w:tcPr>
            <w:tcW w:w="2785" w:type="dxa"/>
            <w:tcBorders>
              <w:top w:val="single" w:sz="2" w:space="0" w:color="auto"/>
              <w:left w:val="single" w:sz="2" w:space="0" w:color="auto"/>
              <w:bottom w:val="single" w:sz="2" w:space="0" w:color="auto"/>
              <w:right w:val="single" w:sz="2" w:space="0" w:color="auto"/>
            </w:tcBorders>
          </w:tcPr>
          <w:p w14:paraId="1BD17E3F" w14:textId="3949AE0E" w:rsidR="00696A77" w:rsidRPr="00A4338B" w:rsidRDefault="00696A77" w:rsidP="00696A77">
            <w:pPr>
              <w:pStyle w:val="NormalLeft"/>
              <w:rPr>
                <w:lang w:val="en-GB"/>
              </w:rPr>
            </w:pPr>
            <w:r w:rsidRPr="00A4338B">
              <w:rPr>
                <w:lang w:val="en-GB"/>
              </w:rPr>
              <w:t xml:space="preserve">Currency used as a reference to calculate the currency risk  </w:t>
            </w:r>
          </w:p>
        </w:tc>
        <w:tc>
          <w:tcPr>
            <w:tcW w:w="4272" w:type="dxa"/>
            <w:tcBorders>
              <w:top w:val="single" w:sz="2" w:space="0" w:color="auto"/>
              <w:left w:val="single" w:sz="2" w:space="0" w:color="auto"/>
              <w:bottom w:val="single" w:sz="2" w:space="0" w:color="auto"/>
              <w:right w:val="single" w:sz="2" w:space="0" w:color="auto"/>
            </w:tcBorders>
          </w:tcPr>
          <w:p w14:paraId="4EE4F347" w14:textId="763B8ECE" w:rsidR="00696A77" w:rsidRPr="00A4338B" w:rsidRDefault="00696A77" w:rsidP="00696A77">
            <w:pPr>
              <w:pStyle w:val="NormalLeft"/>
              <w:rPr>
                <w:lang w:val="en-GB"/>
              </w:rPr>
            </w:pPr>
            <w:r w:rsidRPr="00A4338B">
              <w:rPr>
                <w:lang w:val="en-GB"/>
              </w:rPr>
              <w:t xml:space="preserve">Identify the ISO 4217 alphabetic code of the currency that is used as a reference to calculate the currency risk  </w:t>
            </w:r>
          </w:p>
        </w:tc>
      </w:tr>
    </w:tbl>
    <w:p w14:paraId="37B571E2" w14:textId="77777777" w:rsidR="001B1226" w:rsidRPr="00A4338B" w:rsidRDefault="001B1226" w:rsidP="001B1226">
      <w:pPr>
        <w:rPr>
          <w:lang w:val="en-GB"/>
        </w:rPr>
      </w:pPr>
    </w:p>
    <w:p w14:paraId="46DEBF8C" w14:textId="77777777" w:rsidR="00BF6760" w:rsidRPr="00A4338B" w:rsidRDefault="00BF6760">
      <w:pPr>
        <w:rPr>
          <w:lang w:val="en-GB"/>
        </w:rPr>
      </w:pPr>
    </w:p>
    <w:sectPr w:rsidR="00BF6760" w:rsidRPr="00A4338B">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ED83C" w16cex:dateUtc="2022-02-09T23:18:00Z"/>
  <w16cex:commentExtensible w16cex:durableId="25AFF3CE" w16cex:dateUtc="2022-02-10T19:27:00Z"/>
  <w16cex:commentExtensible w16cex:durableId="25AFFF44" w16cex:dateUtc="2022-02-10T20: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2FE136" w16cid:durableId="258C8474"/>
  <w16cid:commentId w16cid:paraId="2934D214" w16cid:durableId="25AED141"/>
  <w16cid:commentId w16cid:paraId="58CE51B2" w16cid:durableId="25AED289"/>
  <w16cid:commentId w16cid:paraId="6EF776E3" w16cid:durableId="25AED2BC"/>
  <w16cid:commentId w16cid:paraId="25A679F2" w16cid:durableId="25AED2CB"/>
  <w16cid:commentId w16cid:paraId="16EC6A43" w16cid:durableId="25AED2DE"/>
  <w16cid:commentId w16cid:paraId="006AFFEC" w16cid:durableId="25AED2D4"/>
  <w16cid:commentId w16cid:paraId="4F9482F6" w16cid:durableId="25AED2E2"/>
  <w16cid:commentId w16cid:paraId="22FF8A98" w16cid:durableId="25AED2F2"/>
  <w16cid:commentId w16cid:paraId="09AD4636" w16cid:durableId="25AED83C"/>
  <w16cid:commentId w16cid:paraId="66C759A4" w16cid:durableId="25AED142"/>
  <w16cid:commentId w16cid:paraId="224BA5E9" w16cid:durableId="25AED143"/>
  <w16cid:commentId w16cid:paraId="3CB1308E" w16cid:durableId="25AED144"/>
  <w16cid:commentId w16cid:paraId="37C814DF" w16cid:durableId="25AED145"/>
  <w16cid:commentId w16cid:paraId="4FB03CC5" w16cid:durableId="25AFF3CE"/>
  <w16cid:commentId w16cid:paraId="107A53E7" w16cid:durableId="25AED146"/>
  <w16cid:commentId w16cid:paraId="3DDFB179" w16cid:durableId="25AED147"/>
  <w16cid:commentId w16cid:paraId="2011BC28" w16cid:durableId="25AFFF44"/>
  <w16cid:commentId w16cid:paraId="09B2AC3F" w16cid:durableId="25AED14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6A74D" w14:textId="77777777" w:rsidR="00847A99" w:rsidRDefault="00847A99" w:rsidP="00282B56">
      <w:pPr>
        <w:spacing w:before="0" w:after="0"/>
      </w:pPr>
      <w:r>
        <w:separator/>
      </w:r>
    </w:p>
  </w:endnote>
  <w:endnote w:type="continuationSeparator" w:id="0">
    <w:p w14:paraId="22045582" w14:textId="77777777" w:rsidR="00847A99" w:rsidRDefault="00847A99" w:rsidP="00282B56">
      <w:pPr>
        <w:spacing w:before="0" w:after="0"/>
      </w:pPr>
      <w:r>
        <w:continuationSeparator/>
      </w:r>
    </w:p>
  </w:endnote>
  <w:endnote w:type="continuationNotice" w:id="1">
    <w:p w14:paraId="1271FFEF" w14:textId="77777777" w:rsidR="00847A99" w:rsidRDefault="00847A9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4DF0D" w14:textId="77777777" w:rsidR="007E13F3" w:rsidRDefault="007E13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ustomXmlInsRangeStart w:id="2626" w:author="Author"/>
  <w:sdt>
    <w:sdtPr>
      <w:id w:val="-1276868931"/>
      <w:docPartObj>
        <w:docPartGallery w:val="Page Numbers (Bottom of Page)"/>
        <w:docPartUnique/>
      </w:docPartObj>
    </w:sdtPr>
    <w:sdtEndPr>
      <w:rPr>
        <w:color w:val="7F7F7F" w:themeColor="background1" w:themeShade="7F"/>
        <w:spacing w:val="60"/>
      </w:rPr>
    </w:sdtEndPr>
    <w:sdtContent>
      <w:customXmlInsRangeEnd w:id="2626"/>
      <w:p w14:paraId="6E48BEA5" w14:textId="440D161D" w:rsidR="00073EFA" w:rsidRDefault="00073EFA">
        <w:pPr>
          <w:pStyle w:val="Footer"/>
          <w:pBdr>
            <w:top w:val="single" w:sz="4" w:space="1" w:color="D9D9D9" w:themeColor="background1" w:themeShade="D9"/>
          </w:pBdr>
          <w:jc w:val="right"/>
          <w:rPr>
            <w:ins w:id="2627" w:author="Author"/>
          </w:rPr>
        </w:pPr>
        <w:ins w:id="2628" w:author="Author">
          <w:r>
            <w:fldChar w:fldCharType="begin"/>
          </w:r>
          <w:r>
            <w:instrText xml:space="preserve"> PAGE   \* MERGEFORMAT </w:instrText>
          </w:r>
          <w:r>
            <w:fldChar w:fldCharType="separate"/>
          </w:r>
        </w:ins>
        <w:r w:rsidR="007E13F3">
          <w:rPr>
            <w:noProof/>
          </w:rPr>
          <w:t>1</w:t>
        </w:r>
        <w:ins w:id="2629" w:author="Author">
          <w:r>
            <w:rPr>
              <w:noProof/>
            </w:rPr>
            <w:fldChar w:fldCharType="end"/>
          </w:r>
          <w:del w:id="2630" w:author="Author">
            <w:r w:rsidDel="00336AD8">
              <w:delText xml:space="preserve"> </w:delText>
            </w:r>
          </w:del>
        </w:ins>
      </w:p>
      <w:customXmlInsRangeStart w:id="2631" w:author="Author"/>
    </w:sdtContent>
  </w:sdt>
  <w:customXmlInsRangeEnd w:id="2631"/>
  <w:p w14:paraId="235D487E" w14:textId="77777777" w:rsidR="00073EFA" w:rsidRDefault="00073E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5DCCD" w14:textId="77777777" w:rsidR="007E13F3" w:rsidRDefault="007E13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48DDA3" w14:textId="77777777" w:rsidR="00847A99" w:rsidRDefault="00847A99" w:rsidP="00282B56">
      <w:pPr>
        <w:spacing w:before="0" w:after="0"/>
      </w:pPr>
      <w:r>
        <w:separator/>
      </w:r>
    </w:p>
  </w:footnote>
  <w:footnote w:type="continuationSeparator" w:id="0">
    <w:p w14:paraId="5EA309E7" w14:textId="77777777" w:rsidR="00847A99" w:rsidRDefault="00847A99" w:rsidP="00282B56">
      <w:pPr>
        <w:spacing w:before="0" w:after="0"/>
      </w:pPr>
      <w:r>
        <w:continuationSeparator/>
      </w:r>
    </w:p>
  </w:footnote>
  <w:footnote w:type="continuationNotice" w:id="1">
    <w:p w14:paraId="6DEC3FC7" w14:textId="77777777" w:rsidR="00847A99" w:rsidRDefault="00847A9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4612D" w14:textId="77777777" w:rsidR="007E13F3" w:rsidRDefault="007E13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3683F" w14:textId="77777777" w:rsidR="007E13F3" w:rsidRDefault="007E13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83570" w14:textId="77777777" w:rsidR="007E13F3" w:rsidRDefault="007E13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37601C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91AA31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DDA5C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160AE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C645432"/>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47166BFA"/>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35ECEC40"/>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1346C90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5C9C2B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D00DB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28FB5AF5"/>
    <w:multiLevelType w:val="hybridMultilevel"/>
    <w:tmpl w:val="875EC6B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BCC698D"/>
    <w:multiLevelType w:val="hybridMultilevel"/>
    <w:tmpl w:val="50C622B0"/>
    <w:lvl w:ilvl="0" w:tplc="441E8008">
      <w:start w:val="23"/>
      <w:numFmt w:val="bullet"/>
      <w:lvlText w:val="-"/>
      <w:lvlJc w:val="left"/>
      <w:pPr>
        <w:ind w:left="720" w:hanging="360"/>
      </w:pPr>
      <w:rPr>
        <w:rFonts w:ascii="Times New Roman" w:eastAsiaTheme="minorEastAsia"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15:restartNumberingAfterBreak="0">
    <w:nsid w:val="4321140B"/>
    <w:multiLevelType w:val="singleLevel"/>
    <w:tmpl w:val="9F38A1E6"/>
    <w:lvl w:ilvl="0">
      <w:start w:val="1"/>
      <w:numFmt w:val="decimal"/>
      <w:pStyle w:val="Considrant"/>
      <w:lvlText w:val="(%1)"/>
      <w:lvlJc w:val="left"/>
      <w:pPr>
        <w:tabs>
          <w:tab w:val="num" w:pos="709"/>
        </w:tabs>
        <w:ind w:left="709" w:hanging="709"/>
      </w:pPr>
    </w:lvl>
  </w:abstractNum>
  <w:abstractNum w:abstractNumId="14" w15:restartNumberingAfterBreak="0">
    <w:nsid w:val="456734AC"/>
    <w:multiLevelType w:val="hybridMultilevel"/>
    <w:tmpl w:val="6220D0F2"/>
    <w:lvl w:ilvl="0" w:tplc="45B473A0">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64469A3"/>
    <w:multiLevelType w:val="hybridMultilevel"/>
    <w:tmpl w:val="166477EA"/>
    <w:lvl w:ilvl="0" w:tplc="4E5A6056">
      <w:start w:val="2"/>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4778047D"/>
    <w:multiLevelType w:val="hybridMultilevel"/>
    <w:tmpl w:val="D9AAFA14"/>
    <w:lvl w:ilvl="0" w:tplc="2F90FD52">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CD8514D"/>
    <w:multiLevelType w:val="multilevel"/>
    <w:tmpl w:val="5FF240EE"/>
    <w:lvl w:ilvl="0">
      <w:start w:val="2"/>
      <w:numFmt w:val="decimal"/>
      <w:lvlText w:val="%1."/>
      <w:lvlJc w:val="left"/>
      <w:pPr>
        <w:ind w:left="440" w:hanging="440"/>
      </w:pPr>
      <w:rPr>
        <w:rFonts w:hint="default"/>
      </w:rPr>
    </w:lvl>
    <w:lvl w:ilvl="1">
      <w:start w:val="2"/>
      <w:numFmt w:val="decimal"/>
      <w:lvlText w:val="%1.%2."/>
      <w:lvlJc w:val="left"/>
      <w:pPr>
        <w:ind w:left="1440" w:hanging="720"/>
      </w:pPr>
      <w:rPr>
        <w:rFonts w:hint="default"/>
        <w:b w:val="0"/>
        <w:i w:val="0"/>
      </w:rPr>
    </w:lvl>
    <w:lvl w:ilvl="2">
      <w:start w:val="1"/>
      <w:numFmt w:val="decimalZero"/>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8" w15:restartNumberingAfterBreak="0">
    <w:nsid w:val="53564CCD"/>
    <w:multiLevelType w:val="multilevel"/>
    <w:tmpl w:val="DAEE582E"/>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FA4267"/>
    <w:multiLevelType w:val="hybridMultilevel"/>
    <w:tmpl w:val="00982B5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15:restartNumberingAfterBreak="0">
    <w:nsid w:val="5CBB3924"/>
    <w:multiLevelType w:val="multilevel"/>
    <w:tmpl w:val="7F4CFBBA"/>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1063988"/>
    <w:multiLevelType w:val="hybridMultilevel"/>
    <w:tmpl w:val="089A6B10"/>
    <w:lvl w:ilvl="0" w:tplc="36D8664C">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18"/>
  </w:num>
  <w:num w:numId="13">
    <w:abstractNumId w:val="13"/>
  </w:num>
  <w:num w:numId="14">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abstractNumId w:val="22"/>
  </w:num>
  <w:num w:numId="16">
    <w:abstractNumId w:val="17"/>
  </w:num>
  <w:num w:numId="17">
    <w:abstractNumId w:val="14"/>
  </w:num>
  <w:num w:numId="18">
    <w:abstractNumId w:val="12"/>
  </w:num>
  <w:num w:numId="19">
    <w:abstractNumId w:val="21"/>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6"/>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BE" w:vendorID="64" w:dllVersion="6" w:nlCheck="1" w:checkStyle="0"/>
  <w:activeWritingStyle w:appName="MSWord" w:lang="fr-BE" w:vendorID="64" w:dllVersion="0" w:nlCheck="1" w:checkStyle="0"/>
  <w:activeWritingStyle w:appName="MSWord" w:lang="en-GB" w:vendorID="64" w:dllVersion="131078" w:nlCheck="1" w:checkStyle="1"/>
  <w:activeWritingStyle w:appName="MSWord" w:lang="fr-FR" w:vendorID="64" w:dllVersion="131078" w:nlCheck="1" w:checkStyle="0"/>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226"/>
    <w:rsid w:val="00001D0C"/>
    <w:rsid w:val="00003ED2"/>
    <w:rsid w:val="000064C0"/>
    <w:rsid w:val="00006B2F"/>
    <w:rsid w:val="00010825"/>
    <w:rsid w:val="00017E7A"/>
    <w:rsid w:val="00026466"/>
    <w:rsid w:val="00027E66"/>
    <w:rsid w:val="000327F1"/>
    <w:rsid w:val="0003294B"/>
    <w:rsid w:val="00045EDB"/>
    <w:rsid w:val="00046F6D"/>
    <w:rsid w:val="000520DF"/>
    <w:rsid w:val="000547F5"/>
    <w:rsid w:val="00070099"/>
    <w:rsid w:val="00073EFA"/>
    <w:rsid w:val="00076CFF"/>
    <w:rsid w:val="00080C5F"/>
    <w:rsid w:val="00081D52"/>
    <w:rsid w:val="00083ED3"/>
    <w:rsid w:val="000865D7"/>
    <w:rsid w:val="0009629F"/>
    <w:rsid w:val="000974BD"/>
    <w:rsid w:val="000A7725"/>
    <w:rsid w:val="000B6E9B"/>
    <w:rsid w:val="000B7DAF"/>
    <w:rsid w:val="000C019C"/>
    <w:rsid w:val="000C0390"/>
    <w:rsid w:val="000C2D33"/>
    <w:rsid w:val="000C4DFB"/>
    <w:rsid w:val="000C6409"/>
    <w:rsid w:val="000C7122"/>
    <w:rsid w:val="000D2DED"/>
    <w:rsid w:val="000D3939"/>
    <w:rsid w:val="000E1063"/>
    <w:rsid w:val="000E60DC"/>
    <w:rsid w:val="000F0E34"/>
    <w:rsid w:val="000F3216"/>
    <w:rsid w:val="00107F57"/>
    <w:rsid w:val="001160CC"/>
    <w:rsid w:val="001235D0"/>
    <w:rsid w:val="00126BED"/>
    <w:rsid w:val="00130CE2"/>
    <w:rsid w:val="001342B2"/>
    <w:rsid w:val="001346F1"/>
    <w:rsid w:val="001376B8"/>
    <w:rsid w:val="0013798A"/>
    <w:rsid w:val="00142662"/>
    <w:rsid w:val="00146219"/>
    <w:rsid w:val="00150396"/>
    <w:rsid w:val="00150DED"/>
    <w:rsid w:val="001639CE"/>
    <w:rsid w:val="00165D48"/>
    <w:rsid w:val="001736F3"/>
    <w:rsid w:val="00175CD5"/>
    <w:rsid w:val="00176675"/>
    <w:rsid w:val="001832FD"/>
    <w:rsid w:val="00184A0C"/>
    <w:rsid w:val="00185F2C"/>
    <w:rsid w:val="001A02F5"/>
    <w:rsid w:val="001A0E02"/>
    <w:rsid w:val="001A260B"/>
    <w:rsid w:val="001A30C9"/>
    <w:rsid w:val="001B1226"/>
    <w:rsid w:val="001C1A64"/>
    <w:rsid w:val="001C5368"/>
    <w:rsid w:val="001D2413"/>
    <w:rsid w:val="001D3606"/>
    <w:rsid w:val="001D493C"/>
    <w:rsid w:val="001D5C2C"/>
    <w:rsid w:val="0020313F"/>
    <w:rsid w:val="00204750"/>
    <w:rsid w:val="0020687F"/>
    <w:rsid w:val="00214290"/>
    <w:rsid w:val="002203D6"/>
    <w:rsid w:val="00223E0D"/>
    <w:rsid w:val="0022627A"/>
    <w:rsid w:val="00227010"/>
    <w:rsid w:val="002318F0"/>
    <w:rsid w:val="00232EE0"/>
    <w:rsid w:val="002342E2"/>
    <w:rsid w:val="00261C26"/>
    <w:rsid w:val="00262C3E"/>
    <w:rsid w:val="00263B87"/>
    <w:rsid w:val="002678CB"/>
    <w:rsid w:val="00273FCD"/>
    <w:rsid w:val="00282B56"/>
    <w:rsid w:val="00282B6E"/>
    <w:rsid w:val="00284F4A"/>
    <w:rsid w:val="00286827"/>
    <w:rsid w:val="0029159E"/>
    <w:rsid w:val="002962AB"/>
    <w:rsid w:val="0029747F"/>
    <w:rsid w:val="002A7515"/>
    <w:rsid w:val="002A7862"/>
    <w:rsid w:val="002B2720"/>
    <w:rsid w:val="002B4369"/>
    <w:rsid w:val="002B6072"/>
    <w:rsid w:val="002C477C"/>
    <w:rsid w:val="002C57CC"/>
    <w:rsid w:val="002C688A"/>
    <w:rsid w:val="002E1296"/>
    <w:rsid w:val="002E24F0"/>
    <w:rsid w:val="002F0444"/>
    <w:rsid w:val="002F0FA7"/>
    <w:rsid w:val="002F364C"/>
    <w:rsid w:val="00305A35"/>
    <w:rsid w:val="0031161C"/>
    <w:rsid w:val="00313101"/>
    <w:rsid w:val="00322702"/>
    <w:rsid w:val="00326410"/>
    <w:rsid w:val="00330712"/>
    <w:rsid w:val="003309D2"/>
    <w:rsid w:val="00331241"/>
    <w:rsid w:val="003333A8"/>
    <w:rsid w:val="00334245"/>
    <w:rsid w:val="00334CE5"/>
    <w:rsid w:val="003358B2"/>
    <w:rsid w:val="00336AD8"/>
    <w:rsid w:val="00342C79"/>
    <w:rsid w:val="0034494B"/>
    <w:rsid w:val="0034582A"/>
    <w:rsid w:val="00347912"/>
    <w:rsid w:val="00350BFA"/>
    <w:rsid w:val="003531A0"/>
    <w:rsid w:val="00353B4A"/>
    <w:rsid w:val="00354691"/>
    <w:rsid w:val="00355545"/>
    <w:rsid w:val="00357E0E"/>
    <w:rsid w:val="00360905"/>
    <w:rsid w:val="003659F4"/>
    <w:rsid w:val="003719C7"/>
    <w:rsid w:val="003733D9"/>
    <w:rsid w:val="00383D4D"/>
    <w:rsid w:val="00383DD0"/>
    <w:rsid w:val="0038726D"/>
    <w:rsid w:val="00391561"/>
    <w:rsid w:val="00395ED1"/>
    <w:rsid w:val="003A1A32"/>
    <w:rsid w:val="003A1CA4"/>
    <w:rsid w:val="003A2A4C"/>
    <w:rsid w:val="003A4339"/>
    <w:rsid w:val="003A5557"/>
    <w:rsid w:val="003A7168"/>
    <w:rsid w:val="003B512E"/>
    <w:rsid w:val="003C017A"/>
    <w:rsid w:val="003C247B"/>
    <w:rsid w:val="003C29F2"/>
    <w:rsid w:val="003E1FBD"/>
    <w:rsid w:val="003F09CA"/>
    <w:rsid w:val="003F1802"/>
    <w:rsid w:val="00402D7B"/>
    <w:rsid w:val="00402E1E"/>
    <w:rsid w:val="00405811"/>
    <w:rsid w:val="00406241"/>
    <w:rsid w:val="00412EAC"/>
    <w:rsid w:val="00432279"/>
    <w:rsid w:val="004346A8"/>
    <w:rsid w:val="004368DE"/>
    <w:rsid w:val="00441D53"/>
    <w:rsid w:val="0044284A"/>
    <w:rsid w:val="0044652F"/>
    <w:rsid w:val="00460E77"/>
    <w:rsid w:val="00470BA2"/>
    <w:rsid w:val="00473629"/>
    <w:rsid w:val="00474175"/>
    <w:rsid w:val="0047421F"/>
    <w:rsid w:val="004858AD"/>
    <w:rsid w:val="004919FF"/>
    <w:rsid w:val="00492F69"/>
    <w:rsid w:val="00494670"/>
    <w:rsid w:val="00495F88"/>
    <w:rsid w:val="00497244"/>
    <w:rsid w:val="004A1213"/>
    <w:rsid w:val="004A2F51"/>
    <w:rsid w:val="004B094F"/>
    <w:rsid w:val="004B0FCA"/>
    <w:rsid w:val="004B4F73"/>
    <w:rsid w:val="004C4BA5"/>
    <w:rsid w:val="004D12F9"/>
    <w:rsid w:val="004D448E"/>
    <w:rsid w:val="004E5303"/>
    <w:rsid w:val="004F50D7"/>
    <w:rsid w:val="005064E5"/>
    <w:rsid w:val="00513C60"/>
    <w:rsid w:val="00515E8D"/>
    <w:rsid w:val="00517031"/>
    <w:rsid w:val="00517C49"/>
    <w:rsid w:val="00521468"/>
    <w:rsid w:val="00522724"/>
    <w:rsid w:val="00524F8F"/>
    <w:rsid w:val="00531F85"/>
    <w:rsid w:val="00533B88"/>
    <w:rsid w:val="00534C50"/>
    <w:rsid w:val="005371AA"/>
    <w:rsid w:val="00541B2D"/>
    <w:rsid w:val="005461B1"/>
    <w:rsid w:val="00547401"/>
    <w:rsid w:val="00550D13"/>
    <w:rsid w:val="005513C7"/>
    <w:rsid w:val="00555289"/>
    <w:rsid w:val="005601CA"/>
    <w:rsid w:val="0056093C"/>
    <w:rsid w:val="00560BBB"/>
    <w:rsid w:val="00561721"/>
    <w:rsid w:val="0057188F"/>
    <w:rsid w:val="00573796"/>
    <w:rsid w:val="00583907"/>
    <w:rsid w:val="005873C0"/>
    <w:rsid w:val="00592C6F"/>
    <w:rsid w:val="005A40FD"/>
    <w:rsid w:val="005A5204"/>
    <w:rsid w:val="005A5EB8"/>
    <w:rsid w:val="005A76B7"/>
    <w:rsid w:val="005B00DA"/>
    <w:rsid w:val="005B2C58"/>
    <w:rsid w:val="005B3123"/>
    <w:rsid w:val="005B4DFB"/>
    <w:rsid w:val="005C05EB"/>
    <w:rsid w:val="005C272E"/>
    <w:rsid w:val="005C4BA5"/>
    <w:rsid w:val="005E1B08"/>
    <w:rsid w:val="005E1F63"/>
    <w:rsid w:val="005E26F6"/>
    <w:rsid w:val="005E3139"/>
    <w:rsid w:val="005F18FA"/>
    <w:rsid w:val="005F2D19"/>
    <w:rsid w:val="005F3467"/>
    <w:rsid w:val="00603802"/>
    <w:rsid w:val="00604D24"/>
    <w:rsid w:val="00616F1D"/>
    <w:rsid w:val="00620595"/>
    <w:rsid w:val="006216CB"/>
    <w:rsid w:val="00622534"/>
    <w:rsid w:val="00623548"/>
    <w:rsid w:val="006255C8"/>
    <w:rsid w:val="006336CE"/>
    <w:rsid w:val="00635785"/>
    <w:rsid w:val="00635F6C"/>
    <w:rsid w:val="006379ED"/>
    <w:rsid w:val="00640322"/>
    <w:rsid w:val="00640B0C"/>
    <w:rsid w:val="00641DD8"/>
    <w:rsid w:val="00645BBA"/>
    <w:rsid w:val="00647872"/>
    <w:rsid w:val="006542FE"/>
    <w:rsid w:val="0065799B"/>
    <w:rsid w:val="00662F8B"/>
    <w:rsid w:val="006637A5"/>
    <w:rsid w:val="006638E5"/>
    <w:rsid w:val="00665B84"/>
    <w:rsid w:val="006666A3"/>
    <w:rsid w:val="0067301E"/>
    <w:rsid w:val="006739C1"/>
    <w:rsid w:val="006753D1"/>
    <w:rsid w:val="00675704"/>
    <w:rsid w:val="0068628F"/>
    <w:rsid w:val="006948EB"/>
    <w:rsid w:val="00696A77"/>
    <w:rsid w:val="00696BB9"/>
    <w:rsid w:val="006A7E22"/>
    <w:rsid w:val="006B5852"/>
    <w:rsid w:val="006B6099"/>
    <w:rsid w:val="006C38A4"/>
    <w:rsid w:val="006C43EE"/>
    <w:rsid w:val="006D2283"/>
    <w:rsid w:val="006D3902"/>
    <w:rsid w:val="006F3B61"/>
    <w:rsid w:val="006F546E"/>
    <w:rsid w:val="006F6E64"/>
    <w:rsid w:val="007000A3"/>
    <w:rsid w:val="0070071B"/>
    <w:rsid w:val="00703E6F"/>
    <w:rsid w:val="00704B96"/>
    <w:rsid w:val="0071126B"/>
    <w:rsid w:val="00715C6E"/>
    <w:rsid w:val="00741A1A"/>
    <w:rsid w:val="00744D49"/>
    <w:rsid w:val="0074504C"/>
    <w:rsid w:val="00747B30"/>
    <w:rsid w:val="00755444"/>
    <w:rsid w:val="0076081B"/>
    <w:rsid w:val="00764507"/>
    <w:rsid w:val="00766837"/>
    <w:rsid w:val="007824C4"/>
    <w:rsid w:val="007918F5"/>
    <w:rsid w:val="00797B75"/>
    <w:rsid w:val="007A194A"/>
    <w:rsid w:val="007A4545"/>
    <w:rsid w:val="007A4D0E"/>
    <w:rsid w:val="007A6725"/>
    <w:rsid w:val="007B4D08"/>
    <w:rsid w:val="007B7F19"/>
    <w:rsid w:val="007C23A3"/>
    <w:rsid w:val="007D23BC"/>
    <w:rsid w:val="007D6E77"/>
    <w:rsid w:val="007E0F1D"/>
    <w:rsid w:val="007E13F3"/>
    <w:rsid w:val="007E3333"/>
    <w:rsid w:val="007E4EFF"/>
    <w:rsid w:val="007E60BE"/>
    <w:rsid w:val="007E6458"/>
    <w:rsid w:val="007E7806"/>
    <w:rsid w:val="007F08A5"/>
    <w:rsid w:val="007F2561"/>
    <w:rsid w:val="007F42F4"/>
    <w:rsid w:val="007F4986"/>
    <w:rsid w:val="00800F72"/>
    <w:rsid w:val="00802ED3"/>
    <w:rsid w:val="00803A43"/>
    <w:rsid w:val="0080415A"/>
    <w:rsid w:val="00804DEE"/>
    <w:rsid w:val="0081505F"/>
    <w:rsid w:val="00815FD2"/>
    <w:rsid w:val="008170F3"/>
    <w:rsid w:val="00817122"/>
    <w:rsid w:val="00823966"/>
    <w:rsid w:val="00823C71"/>
    <w:rsid w:val="008272CC"/>
    <w:rsid w:val="00831861"/>
    <w:rsid w:val="00831C44"/>
    <w:rsid w:val="008345E5"/>
    <w:rsid w:val="008415D3"/>
    <w:rsid w:val="00847A99"/>
    <w:rsid w:val="00856B04"/>
    <w:rsid w:val="00862BC9"/>
    <w:rsid w:val="00863317"/>
    <w:rsid w:val="008654EA"/>
    <w:rsid w:val="00875E73"/>
    <w:rsid w:val="00877939"/>
    <w:rsid w:val="00885288"/>
    <w:rsid w:val="0089358B"/>
    <w:rsid w:val="0089487C"/>
    <w:rsid w:val="0089615D"/>
    <w:rsid w:val="008A1E2B"/>
    <w:rsid w:val="008A39F3"/>
    <w:rsid w:val="008B2986"/>
    <w:rsid w:val="008B2BC3"/>
    <w:rsid w:val="008B5EB5"/>
    <w:rsid w:val="008B5F55"/>
    <w:rsid w:val="008B6F55"/>
    <w:rsid w:val="008B7CEE"/>
    <w:rsid w:val="008D6B1A"/>
    <w:rsid w:val="008E0CAD"/>
    <w:rsid w:val="0090367F"/>
    <w:rsid w:val="0090408B"/>
    <w:rsid w:val="00906014"/>
    <w:rsid w:val="0090614F"/>
    <w:rsid w:val="0091552F"/>
    <w:rsid w:val="009155D1"/>
    <w:rsid w:val="0091692A"/>
    <w:rsid w:val="00916CE5"/>
    <w:rsid w:val="009204A4"/>
    <w:rsid w:val="009540B9"/>
    <w:rsid w:val="0095598D"/>
    <w:rsid w:val="0096143F"/>
    <w:rsid w:val="009714FC"/>
    <w:rsid w:val="00971A06"/>
    <w:rsid w:val="009843E8"/>
    <w:rsid w:val="00994837"/>
    <w:rsid w:val="009952E5"/>
    <w:rsid w:val="00996BF9"/>
    <w:rsid w:val="009A08C9"/>
    <w:rsid w:val="009A0E6E"/>
    <w:rsid w:val="009A51A9"/>
    <w:rsid w:val="009A63BF"/>
    <w:rsid w:val="009B0C7A"/>
    <w:rsid w:val="009B242A"/>
    <w:rsid w:val="009B3DCF"/>
    <w:rsid w:val="009B3FE5"/>
    <w:rsid w:val="009B430F"/>
    <w:rsid w:val="009B473F"/>
    <w:rsid w:val="009B5AB2"/>
    <w:rsid w:val="009C4C08"/>
    <w:rsid w:val="009C7767"/>
    <w:rsid w:val="009D0114"/>
    <w:rsid w:val="009D493E"/>
    <w:rsid w:val="009D5EEC"/>
    <w:rsid w:val="009E47A7"/>
    <w:rsid w:val="009E5F03"/>
    <w:rsid w:val="009F2A19"/>
    <w:rsid w:val="009F46E6"/>
    <w:rsid w:val="009F506F"/>
    <w:rsid w:val="00A070CD"/>
    <w:rsid w:val="00A10CAB"/>
    <w:rsid w:val="00A10F10"/>
    <w:rsid w:val="00A177CD"/>
    <w:rsid w:val="00A177F6"/>
    <w:rsid w:val="00A17D9F"/>
    <w:rsid w:val="00A23417"/>
    <w:rsid w:val="00A2382A"/>
    <w:rsid w:val="00A23CA4"/>
    <w:rsid w:val="00A26ED2"/>
    <w:rsid w:val="00A308FE"/>
    <w:rsid w:val="00A366CD"/>
    <w:rsid w:val="00A4083B"/>
    <w:rsid w:val="00A41711"/>
    <w:rsid w:val="00A4338B"/>
    <w:rsid w:val="00A43E41"/>
    <w:rsid w:val="00A47A82"/>
    <w:rsid w:val="00A47B6A"/>
    <w:rsid w:val="00A51B7B"/>
    <w:rsid w:val="00A54975"/>
    <w:rsid w:val="00A5788E"/>
    <w:rsid w:val="00A65073"/>
    <w:rsid w:val="00A739D5"/>
    <w:rsid w:val="00A74369"/>
    <w:rsid w:val="00A7579F"/>
    <w:rsid w:val="00A81A7E"/>
    <w:rsid w:val="00A86E3D"/>
    <w:rsid w:val="00A86FC6"/>
    <w:rsid w:val="00A912C0"/>
    <w:rsid w:val="00A9624D"/>
    <w:rsid w:val="00AA2638"/>
    <w:rsid w:val="00AA5CE5"/>
    <w:rsid w:val="00AA6827"/>
    <w:rsid w:val="00AB0B7C"/>
    <w:rsid w:val="00AB33A6"/>
    <w:rsid w:val="00AC21AB"/>
    <w:rsid w:val="00AC2AF0"/>
    <w:rsid w:val="00AC592D"/>
    <w:rsid w:val="00AD41EE"/>
    <w:rsid w:val="00AD4D69"/>
    <w:rsid w:val="00AD52CA"/>
    <w:rsid w:val="00AE021D"/>
    <w:rsid w:val="00AE1318"/>
    <w:rsid w:val="00AF34D5"/>
    <w:rsid w:val="00B02EE1"/>
    <w:rsid w:val="00B0561A"/>
    <w:rsid w:val="00B05C60"/>
    <w:rsid w:val="00B0712A"/>
    <w:rsid w:val="00B1430F"/>
    <w:rsid w:val="00B1459D"/>
    <w:rsid w:val="00B16286"/>
    <w:rsid w:val="00B1641E"/>
    <w:rsid w:val="00B20947"/>
    <w:rsid w:val="00B22481"/>
    <w:rsid w:val="00B365C6"/>
    <w:rsid w:val="00B37BE4"/>
    <w:rsid w:val="00B37E4D"/>
    <w:rsid w:val="00B43974"/>
    <w:rsid w:val="00B45E0D"/>
    <w:rsid w:val="00B47213"/>
    <w:rsid w:val="00B52D33"/>
    <w:rsid w:val="00B56F34"/>
    <w:rsid w:val="00B632D6"/>
    <w:rsid w:val="00B63447"/>
    <w:rsid w:val="00B6620D"/>
    <w:rsid w:val="00B73389"/>
    <w:rsid w:val="00B74ED0"/>
    <w:rsid w:val="00B908A7"/>
    <w:rsid w:val="00B908C2"/>
    <w:rsid w:val="00B916B2"/>
    <w:rsid w:val="00B95A1E"/>
    <w:rsid w:val="00B96785"/>
    <w:rsid w:val="00BB0555"/>
    <w:rsid w:val="00BB2DB7"/>
    <w:rsid w:val="00BB39A0"/>
    <w:rsid w:val="00BB4B70"/>
    <w:rsid w:val="00BC3673"/>
    <w:rsid w:val="00BC5F2C"/>
    <w:rsid w:val="00BD348F"/>
    <w:rsid w:val="00BD6142"/>
    <w:rsid w:val="00BE2FA0"/>
    <w:rsid w:val="00BF0E84"/>
    <w:rsid w:val="00BF6760"/>
    <w:rsid w:val="00C04B4B"/>
    <w:rsid w:val="00C0660D"/>
    <w:rsid w:val="00C06D8F"/>
    <w:rsid w:val="00C14425"/>
    <w:rsid w:val="00C1709A"/>
    <w:rsid w:val="00C23057"/>
    <w:rsid w:val="00C31C81"/>
    <w:rsid w:val="00C421DF"/>
    <w:rsid w:val="00C45D4B"/>
    <w:rsid w:val="00C560A7"/>
    <w:rsid w:val="00C56644"/>
    <w:rsid w:val="00C616BB"/>
    <w:rsid w:val="00C672F9"/>
    <w:rsid w:val="00C76821"/>
    <w:rsid w:val="00C824B2"/>
    <w:rsid w:val="00C912AF"/>
    <w:rsid w:val="00C912EC"/>
    <w:rsid w:val="00C95EA0"/>
    <w:rsid w:val="00CA0AEF"/>
    <w:rsid w:val="00CA0FB0"/>
    <w:rsid w:val="00CA69A3"/>
    <w:rsid w:val="00CB0A13"/>
    <w:rsid w:val="00CB110F"/>
    <w:rsid w:val="00CB6396"/>
    <w:rsid w:val="00CC5AC3"/>
    <w:rsid w:val="00CC5E6E"/>
    <w:rsid w:val="00CC6018"/>
    <w:rsid w:val="00CC7881"/>
    <w:rsid w:val="00CE2D5A"/>
    <w:rsid w:val="00CE7B66"/>
    <w:rsid w:val="00CF1259"/>
    <w:rsid w:val="00CF223E"/>
    <w:rsid w:val="00CF4182"/>
    <w:rsid w:val="00D01BBB"/>
    <w:rsid w:val="00D02334"/>
    <w:rsid w:val="00D10878"/>
    <w:rsid w:val="00D13E2E"/>
    <w:rsid w:val="00D14B70"/>
    <w:rsid w:val="00D232FE"/>
    <w:rsid w:val="00D267DE"/>
    <w:rsid w:val="00D33C72"/>
    <w:rsid w:val="00D3716A"/>
    <w:rsid w:val="00D40F6F"/>
    <w:rsid w:val="00D421DD"/>
    <w:rsid w:val="00D424E6"/>
    <w:rsid w:val="00D4361A"/>
    <w:rsid w:val="00D443F2"/>
    <w:rsid w:val="00D46D3A"/>
    <w:rsid w:val="00D51663"/>
    <w:rsid w:val="00D608DF"/>
    <w:rsid w:val="00D62F7B"/>
    <w:rsid w:val="00D77B0D"/>
    <w:rsid w:val="00D9036E"/>
    <w:rsid w:val="00D904DE"/>
    <w:rsid w:val="00D90641"/>
    <w:rsid w:val="00D91472"/>
    <w:rsid w:val="00D92D36"/>
    <w:rsid w:val="00D952D8"/>
    <w:rsid w:val="00D97584"/>
    <w:rsid w:val="00DA6EE6"/>
    <w:rsid w:val="00DB5EE8"/>
    <w:rsid w:val="00DB72D2"/>
    <w:rsid w:val="00DC1B2D"/>
    <w:rsid w:val="00DC32B6"/>
    <w:rsid w:val="00DD08AC"/>
    <w:rsid w:val="00DD4F0A"/>
    <w:rsid w:val="00DD65F8"/>
    <w:rsid w:val="00DD78F1"/>
    <w:rsid w:val="00DE2440"/>
    <w:rsid w:val="00DE27A0"/>
    <w:rsid w:val="00DE4CE3"/>
    <w:rsid w:val="00E01C62"/>
    <w:rsid w:val="00E11117"/>
    <w:rsid w:val="00E15820"/>
    <w:rsid w:val="00E2175E"/>
    <w:rsid w:val="00E24EA1"/>
    <w:rsid w:val="00E25436"/>
    <w:rsid w:val="00E261B3"/>
    <w:rsid w:val="00E31626"/>
    <w:rsid w:val="00E367AF"/>
    <w:rsid w:val="00E40884"/>
    <w:rsid w:val="00E41EF2"/>
    <w:rsid w:val="00E50A47"/>
    <w:rsid w:val="00E50D35"/>
    <w:rsid w:val="00E574BF"/>
    <w:rsid w:val="00E724AA"/>
    <w:rsid w:val="00E84B6E"/>
    <w:rsid w:val="00E852F6"/>
    <w:rsid w:val="00E86F19"/>
    <w:rsid w:val="00E876F7"/>
    <w:rsid w:val="00E93361"/>
    <w:rsid w:val="00E94A82"/>
    <w:rsid w:val="00E94BF2"/>
    <w:rsid w:val="00E976F5"/>
    <w:rsid w:val="00EA0D67"/>
    <w:rsid w:val="00EA406D"/>
    <w:rsid w:val="00EB3402"/>
    <w:rsid w:val="00EB3A1D"/>
    <w:rsid w:val="00EB4810"/>
    <w:rsid w:val="00EC2A1F"/>
    <w:rsid w:val="00EC44F9"/>
    <w:rsid w:val="00EC56DA"/>
    <w:rsid w:val="00EE0D9A"/>
    <w:rsid w:val="00EE467E"/>
    <w:rsid w:val="00EE4714"/>
    <w:rsid w:val="00EF1ED3"/>
    <w:rsid w:val="00F1740B"/>
    <w:rsid w:val="00F2657F"/>
    <w:rsid w:val="00F27EF6"/>
    <w:rsid w:val="00F34CED"/>
    <w:rsid w:val="00F35173"/>
    <w:rsid w:val="00F35646"/>
    <w:rsid w:val="00F364FF"/>
    <w:rsid w:val="00F36600"/>
    <w:rsid w:val="00F412E9"/>
    <w:rsid w:val="00F44AD0"/>
    <w:rsid w:val="00F53566"/>
    <w:rsid w:val="00F806D3"/>
    <w:rsid w:val="00F80B1E"/>
    <w:rsid w:val="00F84AB8"/>
    <w:rsid w:val="00F94B7C"/>
    <w:rsid w:val="00FA0356"/>
    <w:rsid w:val="00FA1AC0"/>
    <w:rsid w:val="00FB4F1F"/>
    <w:rsid w:val="00FB76A4"/>
    <w:rsid w:val="00FC11CE"/>
    <w:rsid w:val="00FD0060"/>
    <w:rsid w:val="00FE262B"/>
    <w:rsid w:val="00FE2DF0"/>
    <w:rsid w:val="00FE441A"/>
    <w:rsid w:val="00FE4D05"/>
    <w:rsid w:val="00FF0664"/>
    <w:rsid w:val="00FF20CA"/>
    <w:rsid w:val="00FF5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B89D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1226"/>
    <w:pPr>
      <w:autoSpaceDE w:val="0"/>
      <w:autoSpaceDN w:val="0"/>
      <w:spacing w:before="120" w:after="120" w:line="240" w:lineRule="auto"/>
      <w:jc w:val="both"/>
    </w:pPr>
    <w:rPr>
      <w:rFonts w:ascii="Times New Roman" w:eastAsiaTheme="minorEastAsia" w:hAnsi="Times New Roman" w:cs="Times New Roman"/>
      <w:sz w:val="24"/>
      <w:szCs w:val="24"/>
      <w:lang w:val="fr-FR" w:eastAsia="en-GB"/>
    </w:rPr>
  </w:style>
  <w:style w:type="paragraph" w:styleId="Heading1">
    <w:name w:val="heading 1"/>
    <w:basedOn w:val="Normal"/>
    <w:next w:val="Text1"/>
    <w:link w:val="Heading1Char"/>
    <w:uiPriority w:val="99"/>
    <w:qFormat/>
    <w:rsid w:val="001B1226"/>
    <w:pPr>
      <w:keepNext/>
      <w:numPr>
        <w:numId w:val="11"/>
      </w:numPr>
      <w:spacing w:before="360"/>
      <w:outlineLvl w:val="0"/>
    </w:pPr>
    <w:rPr>
      <w:b/>
      <w:bCs/>
      <w:smallCaps/>
    </w:rPr>
  </w:style>
  <w:style w:type="paragraph" w:styleId="Heading2">
    <w:name w:val="heading 2"/>
    <w:basedOn w:val="Normal"/>
    <w:next w:val="Text2"/>
    <w:link w:val="Heading2Char"/>
    <w:uiPriority w:val="99"/>
    <w:qFormat/>
    <w:rsid w:val="001B1226"/>
    <w:pPr>
      <w:keepNext/>
      <w:numPr>
        <w:ilvl w:val="1"/>
        <w:numId w:val="11"/>
      </w:numPr>
      <w:outlineLvl w:val="1"/>
    </w:pPr>
    <w:rPr>
      <w:b/>
      <w:bCs/>
    </w:rPr>
  </w:style>
  <w:style w:type="paragraph" w:styleId="Heading3">
    <w:name w:val="heading 3"/>
    <w:basedOn w:val="Normal"/>
    <w:next w:val="Text3"/>
    <w:link w:val="Heading3Char"/>
    <w:uiPriority w:val="99"/>
    <w:qFormat/>
    <w:rsid w:val="001B1226"/>
    <w:pPr>
      <w:keepNext/>
      <w:numPr>
        <w:ilvl w:val="2"/>
        <w:numId w:val="11"/>
      </w:numPr>
      <w:outlineLvl w:val="2"/>
    </w:pPr>
    <w:rPr>
      <w:i/>
      <w:iCs/>
    </w:rPr>
  </w:style>
  <w:style w:type="paragraph" w:styleId="Heading4">
    <w:name w:val="heading 4"/>
    <w:basedOn w:val="Normal"/>
    <w:next w:val="Text4"/>
    <w:link w:val="Heading4Char"/>
    <w:uiPriority w:val="99"/>
    <w:qFormat/>
    <w:rsid w:val="001B1226"/>
    <w:pPr>
      <w:keepNext/>
      <w:numPr>
        <w:ilvl w:val="3"/>
        <w:numId w:val="11"/>
      </w:numPr>
      <w:outlineLvl w:val="3"/>
    </w:pPr>
  </w:style>
  <w:style w:type="paragraph" w:styleId="Heading5">
    <w:name w:val="heading 5"/>
    <w:basedOn w:val="Normal"/>
    <w:next w:val="Normal"/>
    <w:link w:val="Heading5Char"/>
    <w:uiPriority w:val="99"/>
    <w:qFormat/>
    <w:rsid w:val="001B1226"/>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rsid w:val="001B1226"/>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rsid w:val="001B1226"/>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1B1226"/>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1B1226"/>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B1226"/>
    <w:rPr>
      <w:rFonts w:ascii="Times New Roman" w:eastAsiaTheme="minorEastAsia" w:hAnsi="Times New Roman" w:cs="Times New Roman"/>
      <w:b/>
      <w:bCs/>
      <w:smallCaps/>
      <w:sz w:val="24"/>
      <w:szCs w:val="24"/>
      <w:lang w:val="fr-FR" w:eastAsia="en-GB"/>
    </w:rPr>
  </w:style>
  <w:style w:type="character" w:customStyle="1" w:styleId="Heading2Char">
    <w:name w:val="Heading 2 Char"/>
    <w:basedOn w:val="DefaultParagraphFont"/>
    <w:link w:val="Heading2"/>
    <w:uiPriority w:val="99"/>
    <w:rsid w:val="001B1226"/>
    <w:rPr>
      <w:rFonts w:ascii="Times New Roman" w:eastAsiaTheme="minorEastAsia" w:hAnsi="Times New Roman" w:cs="Times New Roman"/>
      <w:b/>
      <w:bCs/>
      <w:sz w:val="24"/>
      <w:szCs w:val="24"/>
      <w:lang w:val="fr-FR" w:eastAsia="en-GB"/>
    </w:rPr>
  </w:style>
  <w:style w:type="character" w:customStyle="1" w:styleId="Heading3Char">
    <w:name w:val="Heading 3 Char"/>
    <w:basedOn w:val="DefaultParagraphFont"/>
    <w:link w:val="Heading3"/>
    <w:uiPriority w:val="99"/>
    <w:rsid w:val="001B1226"/>
    <w:rPr>
      <w:rFonts w:ascii="Times New Roman" w:eastAsiaTheme="minorEastAsia" w:hAnsi="Times New Roman" w:cs="Times New Roman"/>
      <w:i/>
      <w:iCs/>
      <w:sz w:val="24"/>
      <w:szCs w:val="24"/>
      <w:lang w:val="fr-FR" w:eastAsia="en-GB"/>
    </w:rPr>
  </w:style>
  <w:style w:type="character" w:customStyle="1" w:styleId="Heading4Char">
    <w:name w:val="Heading 4 Char"/>
    <w:basedOn w:val="DefaultParagraphFont"/>
    <w:link w:val="Heading4"/>
    <w:uiPriority w:val="99"/>
    <w:rsid w:val="001B1226"/>
    <w:rPr>
      <w:rFonts w:ascii="Times New Roman" w:eastAsiaTheme="minorEastAsia" w:hAnsi="Times New Roman" w:cs="Times New Roman"/>
      <w:sz w:val="24"/>
      <w:szCs w:val="24"/>
      <w:lang w:val="fr-FR" w:eastAsia="en-GB"/>
    </w:rPr>
  </w:style>
  <w:style w:type="character" w:customStyle="1" w:styleId="Heading5Char">
    <w:name w:val="Heading 5 Char"/>
    <w:basedOn w:val="DefaultParagraphFont"/>
    <w:link w:val="Heading5"/>
    <w:uiPriority w:val="99"/>
    <w:rsid w:val="001B1226"/>
    <w:rPr>
      <w:rFonts w:ascii="Arial" w:eastAsiaTheme="minorEastAsia" w:hAnsi="Arial" w:cs="Arial"/>
      <w:lang w:val="fr-FR" w:eastAsia="en-GB"/>
    </w:rPr>
  </w:style>
  <w:style w:type="character" w:customStyle="1" w:styleId="Heading6Char">
    <w:name w:val="Heading 6 Char"/>
    <w:basedOn w:val="DefaultParagraphFont"/>
    <w:link w:val="Heading6"/>
    <w:uiPriority w:val="99"/>
    <w:rsid w:val="001B1226"/>
    <w:rPr>
      <w:rFonts w:ascii="Arial" w:eastAsiaTheme="minorEastAsia" w:hAnsi="Arial" w:cs="Arial"/>
      <w:i/>
      <w:iCs/>
      <w:lang w:val="fr-FR" w:eastAsia="en-GB"/>
    </w:rPr>
  </w:style>
  <w:style w:type="character" w:customStyle="1" w:styleId="Heading7Char">
    <w:name w:val="Heading 7 Char"/>
    <w:basedOn w:val="DefaultParagraphFont"/>
    <w:link w:val="Heading7"/>
    <w:uiPriority w:val="99"/>
    <w:rsid w:val="001B1226"/>
    <w:rPr>
      <w:rFonts w:ascii="Arial" w:eastAsiaTheme="minorEastAsia" w:hAnsi="Arial" w:cs="Arial"/>
      <w:sz w:val="20"/>
      <w:szCs w:val="20"/>
      <w:lang w:val="fr-FR" w:eastAsia="en-GB"/>
    </w:rPr>
  </w:style>
  <w:style w:type="character" w:customStyle="1" w:styleId="Heading8Char">
    <w:name w:val="Heading 8 Char"/>
    <w:basedOn w:val="DefaultParagraphFont"/>
    <w:link w:val="Heading8"/>
    <w:uiPriority w:val="99"/>
    <w:rsid w:val="001B1226"/>
    <w:rPr>
      <w:rFonts w:ascii="Arial" w:eastAsiaTheme="minorEastAsia" w:hAnsi="Arial" w:cs="Arial"/>
      <w:i/>
      <w:iCs/>
      <w:sz w:val="20"/>
      <w:szCs w:val="20"/>
      <w:lang w:val="fr-FR" w:eastAsia="en-GB"/>
    </w:rPr>
  </w:style>
  <w:style w:type="character" w:customStyle="1" w:styleId="Heading9Char">
    <w:name w:val="Heading 9 Char"/>
    <w:basedOn w:val="DefaultParagraphFont"/>
    <w:link w:val="Heading9"/>
    <w:uiPriority w:val="99"/>
    <w:rsid w:val="001B1226"/>
    <w:rPr>
      <w:rFonts w:ascii="Arial" w:eastAsiaTheme="minorEastAsia" w:hAnsi="Arial" w:cs="Arial"/>
      <w:i/>
      <w:iCs/>
      <w:sz w:val="18"/>
      <w:szCs w:val="18"/>
      <w:lang w:val="fr-FR" w:eastAsia="en-GB"/>
    </w:rPr>
  </w:style>
  <w:style w:type="paragraph" w:customStyle="1" w:styleId="Text1">
    <w:name w:val="Text 1"/>
    <w:basedOn w:val="Normal"/>
    <w:uiPriority w:val="99"/>
    <w:rsid w:val="001B1226"/>
    <w:pPr>
      <w:ind w:left="851"/>
    </w:pPr>
  </w:style>
  <w:style w:type="paragraph" w:customStyle="1" w:styleId="Text2">
    <w:name w:val="Text 2"/>
    <w:basedOn w:val="Normal"/>
    <w:uiPriority w:val="99"/>
    <w:rsid w:val="001B1226"/>
    <w:pPr>
      <w:ind w:left="851"/>
    </w:pPr>
  </w:style>
  <w:style w:type="paragraph" w:customStyle="1" w:styleId="Text3">
    <w:name w:val="Text 3"/>
    <w:basedOn w:val="Normal"/>
    <w:uiPriority w:val="99"/>
    <w:rsid w:val="001B1226"/>
    <w:pPr>
      <w:ind w:left="851"/>
    </w:pPr>
  </w:style>
  <w:style w:type="paragraph" w:customStyle="1" w:styleId="Text4">
    <w:name w:val="Text 4"/>
    <w:basedOn w:val="Normal"/>
    <w:uiPriority w:val="99"/>
    <w:rsid w:val="001B1226"/>
    <w:pPr>
      <w:ind w:left="851"/>
    </w:pPr>
  </w:style>
  <w:style w:type="paragraph" w:customStyle="1" w:styleId="Annexetitreacte">
    <w:name w:val="Annexe titre (acte)"/>
    <w:basedOn w:val="Normal"/>
    <w:next w:val="Normal"/>
    <w:uiPriority w:val="99"/>
    <w:rsid w:val="001B1226"/>
    <w:pPr>
      <w:jc w:val="center"/>
    </w:pPr>
    <w:rPr>
      <w:b/>
      <w:bCs/>
      <w:u w:val="single"/>
    </w:rPr>
  </w:style>
  <w:style w:type="paragraph" w:customStyle="1" w:styleId="Annexetitreexposglobal">
    <w:name w:val="Annexe titre (exposé global)"/>
    <w:basedOn w:val="Normal"/>
    <w:next w:val="Normal"/>
    <w:uiPriority w:val="99"/>
    <w:rsid w:val="001B1226"/>
    <w:pPr>
      <w:jc w:val="center"/>
    </w:pPr>
    <w:rPr>
      <w:b/>
      <w:bCs/>
      <w:u w:val="single"/>
    </w:rPr>
  </w:style>
  <w:style w:type="paragraph" w:customStyle="1" w:styleId="Annexetitreexpos">
    <w:name w:val="Annexe titre (exposé)"/>
    <w:basedOn w:val="Normal"/>
    <w:next w:val="Normal"/>
    <w:uiPriority w:val="99"/>
    <w:rsid w:val="001B1226"/>
    <w:pPr>
      <w:jc w:val="center"/>
    </w:pPr>
    <w:rPr>
      <w:b/>
      <w:bCs/>
      <w:u w:val="single"/>
    </w:rPr>
  </w:style>
  <w:style w:type="paragraph" w:customStyle="1" w:styleId="Annexetitrefichefinacte">
    <w:name w:val="Annexe titre (fiche fin. acte)"/>
    <w:basedOn w:val="Normal"/>
    <w:next w:val="Normal"/>
    <w:uiPriority w:val="99"/>
    <w:rsid w:val="001B1226"/>
    <w:pPr>
      <w:jc w:val="center"/>
    </w:pPr>
    <w:rPr>
      <w:b/>
      <w:bCs/>
      <w:u w:val="single"/>
    </w:rPr>
  </w:style>
  <w:style w:type="paragraph" w:customStyle="1" w:styleId="Annexetitrefichefinglobale">
    <w:name w:val="Annexe titre (fiche fin. globale)"/>
    <w:basedOn w:val="Normal"/>
    <w:next w:val="Normal"/>
    <w:uiPriority w:val="99"/>
    <w:rsid w:val="001B1226"/>
    <w:pPr>
      <w:jc w:val="center"/>
    </w:pPr>
    <w:rPr>
      <w:b/>
      <w:bCs/>
      <w:u w:val="single"/>
    </w:rPr>
  </w:style>
  <w:style w:type="paragraph" w:customStyle="1" w:styleId="Annexetitreglobale">
    <w:name w:val="Annexe titre (globale)"/>
    <w:basedOn w:val="Normal"/>
    <w:next w:val="Normal"/>
    <w:uiPriority w:val="99"/>
    <w:rsid w:val="001B1226"/>
    <w:pPr>
      <w:jc w:val="center"/>
    </w:pPr>
    <w:rPr>
      <w:b/>
      <w:bCs/>
      <w:u w:val="single"/>
    </w:rPr>
  </w:style>
  <w:style w:type="paragraph" w:customStyle="1" w:styleId="Applicationdirecte">
    <w:name w:val="Application directe"/>
    <w:basedOn w:val="Normal"/>
    <w:next w:val="Fait"/>
    <w:uiPriority w:val="99"/>
    <w:rsid w:val="001B1226"/>
    <w:pPr>
      <w:spacing w:before="480"/>
    </w:pPr>
  </w:style>
  <w:style w:type="paragraph" w:customStyle="1" w:styleId="Fait">
    <w:name w:val="Fait à"/>
    <w:basedOn w:val="Normal"/>
    <w:next w:val="Institutionquisigne"/>
    <w:uiPriority w:val="99"/>
    <w:rsid w:val="001B1226"/>
    <w:pPr>
      <w:keepNext/>
      <w:spacing w:after="0"/>
    </w:pPr>
  </w:style>
  <w:style w:type="paragraph" w:customStyle="1" w:styleId="Institutionquisigne">
    <w:name w:val="Institution qui signe"/>
    <w:basedOn w:val="Normal"/>
    <w:next w:val="Personnequisigne"/>
    <w:uiPriority w:val="99"/>
    <w:rsid w:val="001B1226"/>
    <w:pPr>
      <w:keepNext/>
      <w:tabs>
        <w:tab w:val="left" w:pos="4253"/>
      </w:tabs>
      <w:spacing w:before="720" w:after="0"/>
    </w:pPr>
    <w:rPr>
      <w:i/>
      <w:iCs/>
    </w:rPr>
  </w:style>
  <w:style w:type="paragraph" w:customStyle="1" w:styleId="Personnequisigne">
    <w:name w:val="Personne qui signe"/>
    <w:basedOn w:val="Normal"/>
    <w:next w:val="Institutionquisigne"/>
    <w:uiPriority w:val="99"/>
    <w:rsid w:val="001B1226"/>
    <w:pPr>
      <w:tabs>
        <w:tab w:val="left" w:pos="4253"/>
      </w:tabs>
      <w:spacing w:before="0" w:after="0"/>
      <w:jc w:val="left"/>
    </w:pPr>
    <w:rPr>
      <w:i/>
      <w:iCs/>
    </w:rPr>
  </w:style>
  <w:style w:type="paragraph" w:styleId="Caption">
    <w:name w:val="caption"/>
    <w:basedOn w:val="Normal"/>
    <w:next w:val="Normal"/>
    <w:uiPriority w:val="99"/>
    <w:qFormat/>
    <w:rsid w:val="001B1226"/>
    <w:rPr>
      <w:b/>
      <w:bCs/>
    </w:rPr>
  </w:style>
  <w:style w:type="paragraph" w:customStyle="1" w:styleId="ChapterTitle">
    <w:name w:val="ChapterTitle"/>
    <w:basedOn w:val="Normal"/>
    <w:next w:val="Normal"/>
    <w:uiPriority w:val="99"/>
    <w:rsid w:val="001B1226"/>
    <w:pPr>
      <w:keepNext/>
      <w:spacing w:after="360"/>
      <w:jc w:val="center"/>
    </w:pPr>
    <w:rPr>
      <w:b/>
      <w:bCs/>
      <w:sz w:val="32"/>
      <w:szCs w:val="32"/>
    </w:rPr>
  </w:style>
  <w:style w:type="character" w:styleId="CommentReference">
    <w:name w:val="annotation reference"/>
    <w:basedOn w:val="DefaultParagraphFont"/>
    <w:uiPriority w:val="99"/>
    <w:rsid w:val="001B1226"/>
    <w:rPr>
      <w:sz w:val="16"/>
      <w:szCs w:val="16"/>
    </w:rPr>
  </w:style>
  <w:style w:type="paragraph" w:styleId="CommentText">
    <w:name w:val="annotation text"/>
    <w:basedOn w:val="Normal"/>
    <w:link w:val="CommentTextChar"/>
    <w:uiPriority w:val="99"/>
    <w:rsid w:val="001B1226"/>
    <w:rPr>
      <w:sz w:val="20"/>
      <w:szCs w:val="20"/>
    </w:rPr>
  </w:style>
  <w:style w:type="character" w:customStyle="1" w:styleId="CommentTextChar">
    <w:name w:val="Comment Text Char"/>
    <w:basedOn w:val="DefaultParagraphFont"/>
    <w:link w:val="CommentText"/>
    <w:uiPriority w:val="99"/>
    <w:rsid w:val="001B1226"/>
    <w:rPr>
      <w:rFonts w:ascii="Times New Roman" w:eastAsiaTheme="minorEastAsia" w:hAnsi="Times New Roman" w:cs="Times New Roman"/>
      <w:sz w:val="20"/>
      <w:szCs w:val="20"/>
      <w:lang w:val="fr-FR" w:eastAsia="en-GB"/>
    </w:rPr>
  </w:style>
  <w:style w:type="paragraph" w:customStyle="1" w:styleId="Confidence">
    <w:name w:val="Confidence"/>
    <w:basedOn w:val="Normal"/>
    <w:next w:val="Normal"/>
    <w:uiPriority w:val="99"/>
    <w:rsid w:val="001B1226"/>
    <w:pPr>
      <w:spacing w:before="360"/>
      <w:jc w:val="center"/>
    </w:pPr>
  </w:style>
  <w:style w:type="paragraph" w:customStyle="1" w:styleId="Corrigendum">
    <w:name w:val="Corrigendum"/>
    <w:basedOn w:val="Normal"/>
    <w:next w:val="Normal"/>
    <w:uiPriority w:val="99"/>
    <w:rsid w:val="001B1226"/>
    <w:pPr>
      <w:spacing w:before="0" w:after="240"/>
      <w:jc w:val="left"/>
    </w:pPr>
  </w:style>
  <w:style w:type="paragraph" w:customStyle="1" w:styleId="Emission">
    <w:name w:val="Emission"/>
    <w:basedOn w:val="Normal"/>
    <w:next w:val="Rfrenceinstitutionelle"/>
    <w:uiPriority w:val="99"/>
    <w:rsid w:val="001B1226"/>
    <w:pPr>
      <w:spacing w:before="0" w:after="0"/>
      <w:ind w:left="5103"/>
      <w:jc w:val="left"/>
    </w:pPr>
  </w:style>
  <w:style w:type="paragraph" w:customStyle="1" w:styleId="Rfrenceinstitutionelle">
    <w:name w:val="Référence institutionelle"/>
    <w:basedOn w:val="Normal"/>
    <w:next w:val="Statut"/>
    <w:uiPriority w:val="99"/>
    <w:rsid w:val="001B1226"/>
    <w:pPr>
      <w:spacing w:before="0" w:after="240"/>
      <w:ind w:left="5103"/>
      <w:jc w:val="left"/>
    </w:pPr>
  </w:style>
  <w:style w:type="paragraph" w:customStyle="1" w:styleId="Statut">
    <w:name w:val="Statut"/>
    <w:basedOn w:val="Normal"/>
    <w:next w:val="Typedudocument"/>
    <w:uiPriority w:val="99"/>
    <w:rsid w:val="001B1226"/>
    <w:pPr>
      <w:spacing w:before="360" w:after="0"/>
      <w:jc w:val="center"/>
    </w:pPr>
  </w:style>
  <w:style w:type="paragraph" w:customStyle="1" w:styleId="Typedudocument">
    <w:name w:val="Type du document"/>
    <w:basedOn w:val="Normal"/>
    <w:next w:val="Datedadoption"/>
    <w:uiPriority w:val="99"/>
    <w:rsid w:val="001B1226"/>
    <w:pPr>
      <w:spacing w:before="360" w:after="0"/>
      <w:jc w:val="center"/>
    </w:pPr>
    <w:rPr>
      <w:b/>
      <w:bCs/>
    </w:rPr>
  </w:style>
  <w:style w:type="paragraph" w:customStyle="1" w:styleId="Datedadoption">
    <w:name w:val="Date d'adoption"/>
    <w:basedOn w:val="Normal"/>
    <w:next w:val="Titreobjet"/>
    <w:uiPriority w:val="99"/>
    <w:rsid w:val="001B1226"/>
    <w:pPr>
      <w:spacing w:before="360" w:after="0"/>
      <w:jc w:val="center"/>
    </w:pPr>
    <w:rPr>
      <w:b/>
      <w:bCs/>
    </w:rPr>
  </w:style>
  <w:style w:type="paragraph" w:customStyle="1" w:styleId="Titreobjet">
    <w:name w:val="Titre objet"/>
    <w:basedOn w:val="Normal"/>
    <w:next w:val="Sous-titreobjet"/>
    <w:uiPriority w:val="99"/>
    <w:rsid w:val="001B1226"/>
    <w:pPr>
      <w:spacing w:before="360" w:after="360"/>
      <w:jc w:val="center"/>
    </w:pPr>
    <w:rPr>
      <w:b/>
      <w:bCs/>
    </w:rPr>
  </w:style>
  <w:style w:type="paragraph" w:customStyle="1" w:styleId="Sous-titreobjet">
    <w:name w:val="Sous-titre objet"/>
    <w:basedOn w:val="Titreobjet"/>
    <w:uiPriority w:val="99"/>
    <w:rsid w:val="001B1226"/>
    <w:pPr>
      <w:spacing w:before="0" w:after="0"/>
    </w:pPr>
  </w:style>
  <w:style w:type="paragraph" w:customStyle="1" w:styleId="Exposdesmotifstitre">
    <w:name w:val="Exposé des motifs titre"/>
    <w:basedOn w:val="Normal"/>
    <w:next w:val="Normal"/>
    <w:uiPriority w:val="99"/>
    <w:rsid w:val="001B1226"/>
    <w:pPr>
      <w:jc w:val="center"/>
    </w:pPr>
    <w:rPr>
      <w:b/>
      <w:bCs/>
      <w:u w:val="single"/>
    </w:rPr>
  </w:style>
  <w:style w:type="paragraph" w:customStyle="1" w:styleId="Exposdesmotifstitreglobal">
    <w:name w:val="Exposé des motifs titre (global)"/>
    <w:basedOn w:val="Normal"/>
    <w:next w:val="Normal"/>
    <w:uiPriority w:val="99"/>
    <w:rsid w:val="001B1226"/>
    <w:pPr>
      <w:jc w:val="center"/>
    </w:pPr>
    <w:rPr>
      <w:b/>
      <w:bCs/>
      <w:u w:val="single"/>
    </w:rPr>
  </w:style>
  <w:style w:type="paragraph" w:customStyle="1" w:styleId="FichedimpactPMEtitre">
    <w:name w:val="Fiche d'impact PME titre"/>
    <w:basedOn w:val="Normal"/>
    <w:next w:val="Normal"/>
    <w:uiPriority w:val="99"/>
    <w:rsid w:val="001B1226"/>
    <w:pPr>
      <w:jc w:val="center"/>
    </w:pPr>
    <w:rPr>
      <w:b/>
      <w:bCs/>
    </w:rPr>
  </w:style>
  <w:style w:type="paragraph" w:customStyle="1" w:styleId="Fichefinanciretextetable">
    <w:name w:val="Fiche financière texte (table)"/>
    <w:basedOn w:val="Normal"/>
    <w:uiPriority w:val="99"/>
    <w:rsid w:val="001B1226"/>
    <w:pPr>
      <w:spacing w:before="0" w:after="0"/>
      <w:jc w:val="left"/>
    </w:pPr>
    <w:rPr>
      <w:sz w:val="20"/>
      <w:szCs w:val="20"/>
    </w:rPr>
  </w:style>
  <w:style w:type="paragraph" w:customStyle="1" w:styleId="Fichefinanciretitre">
    <w:name w:val="Fiche financière titre"/>
    <w:basedOn w:val="Normal"/>
    <w:next w:val="Normal"/>
    <w:uiPriority w:val="99"/>
    <w:rsid w:val="001B1226"/>
    <w:pPr>
      <w:jc w:val="center"/>
    </w:pPr>
    <w:rPr>
      <w:b/>
      <w:bCs/>
      <w:u w:val="single"/>
    </w:rPr>
  </w:style>
  <w:style w:type="paragraph" w:customStyle="1" w:styleId="Fichefinanciretitreactetable">
    <w:name w:val="Fiche financière titre (acte table)"/>
    <w:basedOn w:val="Normal"/>
    <w:next w:val="Normal"/>
    <w:uiPriority w:val="99"/>
    <w:rsid w:val="001B1226"/>
    <w:pPr>
      <w:jc w:val="center"/>
    </w:pPr>
    <w:rPr>
      <w:b/>
      <w:bCs/>
      <w:sz w:val="40"/>
      <w:szCs w:val="40"/>
    </w:rPr>
  </w:style>
  <w:style w:type="paragraph" w:customStyle="1" w:styleId="Fichefinanciretitreacte">
    <w:name w:val="Fiche financière titre (acte)"/>
    <w:basedOn w:val="Normal"/>
    <w:next w:val="Normal"/>
    <w:uiPriority w:val="99"/>
    <w:rsid w:val="001B1226"/>
    <w:pPr>
      <w:jc w:val="center"/>
    </w:pPr>
    <w:rPr>
      <w:b/>
      <w:bCs/>
      <w:u w:val="single"/>
    </w:rPr>
  </w:style>
  <w:style w:type="paragraph" w:customStyle="1" w:styleId="Fichefinanciretitretable">
    <w:name w:val="Fiche financière titre (table)"/>
    <w:basedOn w:val="Normal"/>
    <w:uiPriority w:val="99"/>
    <w:rsid w:val="001B1226"/>
    <w:pPr>
      <w:jc w:val="center"/>
    </w:pPr>
    <w:rPr>
      <w:b/>
      <w:bCs/>
      <w:sz w:val="40"/>
      <w:szCs w:val="40"/>
    </w:rPr>
  </w:style>
  <w:style w:type="paragraph" w:styleId="Footer">
    <w:name w:val="footer"/>
    <w:basedOn w:val="Normal"/>
    <w:link w:val="FooterChar"/>
    <w:uiPriority w:val="99"/>
    <w:rsid w:val="001B1226"/>
    <w:pPr>
      <w:tabs>
        <w:tab w:val="center" w:pos="4536"/>
        <w:tab w:val="right" w:pos="9072"/>
      </w:tabs>
      <w:spacing w:before="360" w:after="0"/>
      <w:jc w:val="left"/>
    </w:pPr>
  </w:style>
  <w:style w:type="character" w:customStyle="1" w:styleId="FooterChar">
    <w:name w:val="Footer Char"/>
    <w:basedOn w:val="DefaultParagraphFont"/>
    <w:link w:val="Footer"/>
    <w:uiPriority w:val="99"/>
    <w:rsid w:val="001B1226"/>
    <w:rPr>
      <w:rFonts w:ascii="Times New Roman" w:eastAsiaTheme="minorEastAsia" w:hAnsi="Times New Roman" w:cs="Times New Roman"/>
      <w:sz w:val="24"/>
      <w:szCs w:val="24"/>
      <w:lang w:val="fr-FR" w:eastAsia="en-GB"/>
    </w:rPr>
  </w:style>
  <w:style w:type="character" w:styleId="FootnoteReference">
    <w:name w:val="footnote reference"/>
    <w:basedOn w:val="DefaultParagraphFont"/>
    <w:uiPriority w:val="99"/>
    <w:rsid w:val="001B1226"/>
    <w:rPr>
      <w:vertAlign w:val="superscript"/>
    </w:rPr>
  </w:style>
  <w:style w:type="paragraph" w:styleId="FootnoteText">
    <w:name w:val="footnote text"/>
    <w:basedOn w:val="Normal"/>
    <w:link w:val="FootnoteTextChar"/>
    <w:uiPriority w:val="99"/>
    <w:rsid w:val="001B1226"/>
    <w:pPr>
      <w:spacing w:before="0" w:after="0"/>
    </w:pPr>
    <w:rPr>
      <w:sz w:val="20"/>
      <w:szCs w:val="20"/>
    </w:rPr>
  </w:style>
  <w:style w:type="character" w:customStyle="1" w:styleId="FootnoteTextChar">
    <w:name w:val="Footnote Text Char"/>
    <w:basedOn w:val="DefaultParagraphFont"/>
    <w:link w:val="FootnoteText"/>
    <w:uiPriority w:val="99"/>
    <w:rsid w:val="001B1226"/>
    <w:rPr>
      <w:rFonts w:ascii="Times New Roman" w:eastAsiaTheme="minorEastAsia" w:hAnsi="Times New Roman" w:cs="Times New Roman"/>
      <w:sz w:val="20"/>
      <w:szCs w:val="20"/>
      <w:lang w:val="fr-FR" w:eastAsia="en-GB"/>
    </w:rPr>
  </w:style>
  <w:style w:type="paragraph" w:customStyle="1" w:styleId="Formuledadoption">
    <w:name w:val="Formule d'adoption"/>
    <w:basedOn w:val="Normal"/>
    <w:next w:val="Titrearticle"/>
    <w:uiPriority w:val="99"/>
    <w:rsid w:val="001B1226"/>
    <w:pPr>
      <w:keepNext/>
    </w:pPr>
  </w:style>
  <w:style w:type="paragraph" w:customStyle="1" w:styleId="Titrearticle">
    <w:name w:val="Titre article"/>
    <w:basedOn w:val="Normal"/>
    <w:next w:val="Normal"/>
    <w:uiPriority w:val="99"/>
    <w:rsid w:val="001B1226"/>
    <w:pPr>
      <w:keepNext/>
      <w:spacing w:before="360"/>
      <w:jc w:val="center"/>
    </w:pPr>
    <w:rPr>
      <w:i/>
      <w:iCs/>
    </w:rPr>
  </w:style>
  <w:style w:type="paragraph" w:styleId="Header">
    <w:name w:val="header"/>
    <w:basedOn w:val="Normal"/>
    <w:link w:val="HeaderChar"/>
    <w:uiPriority w:val="99"/>
    <w:rsid w:val="001B1226"/>
    <w:pPr>
      <w:tabs>
        <w:tab w:val="right" w:pos="8306"/>
      </w:tabs>
    </w:pPr>
  </w:style>
  <w:style w:type="character" w:customStyle="1" w:styleId="HeaderChar">
    <w:name w:val="Header Char"/>
    <w:basedOn w:val="DefaultParagraphFont"/>
    <w:link w:val="Header"/>
    <w:uiPriority w:val="99"/>
    <w:rsid w:val="001B1226"/>
    <w:rPr>
      <w:rFonts w:ascii="Times New Roman" w:eastAsiaTheme="minorEastAsia" w:hAnsi="Times New Roman" w:cs="Times New Roman"/>
      <w:sz w:val="24"/>
      <w:szCs w:val="24"/>
      <w:lang w:val="fr-FR" w:eastAsia="en-GB"/>
    </w:rPr>
  </w:style>
  <w:style w:type="paragraph" w:customStyle="1" w:styleId="Institutionquiagit">
    <w:name w:val="Institution qui agit"/>
    <w:basedOn w:val="Normal"/>
    <w:next w:val="Normal"/>
    <w:uiPriority w:val="99"/>
    <w:rsid w:val="001B1226"/>
    <w:pPr>
      <w:keepNext/>
      <w:spacing w:before="600"/>
    </w:pPr>
  </w:style>
  <w:style w:type="paragraph" w:customStyle="1" w:styleId="Langue">
    <w:name w:val="Langue"/>
    <w:basedOn w:val="Normal"/>
    <w:next w:val="Rfrenceinterne"/>
    <w:uiPriority w:val="99"/>
    <w:rsid w:val="001B1226"/>
    <w:pPr>
      <w:spacing w:before="0" w:after="600"/>
      <w:jc w:val="center"/>
    </w:pPr>
    <w:rPr>
      <w:b/>
      <w:bCs/>
      <w:caps/>
    </w:rPr>
  </w:style>
  <w:style w:type="paragraph" w:customStyle="1" w:styleId="Rfrenceinterne">
    <w:name w:val="Référence interne"/>
    <w:basedOn w:val="Normal"/>
    <w:next w:val="Nomdelinstitution"/>
    <w:uiPriority w:val="99"/>
    <w:rsid w:val="001B1226"/>
    <w:pPr>
      <w:spacing w:before="0" w:after="600"/>
      <w:jc w:val="center"/>
    </w:pPr>
    <w:rPr>
      <w:b/>
      <w:bCs/>
    </w:rPr>
  </w:style>
  <w:style w:type="paragraph" w:customStyle="1" w:styleId="Nomdelinstitution">
    <w:name w:val="Nom de l'institution"/>
    <w:basedOn w:val="Normal"/>
    <w:next w:val="Emission"/>
    <w:uiPriority w:val="99"/>
    <w:rsid w:val="001B1226"/>
    <w:pPr>
      <w:spacing w:before="0" w:after="0"/>
      <w:jc w:val="left"/>
    </w:pPr>
    <w:rPr>
      <w:rFonts w:ascii="Arial" w:hAnsi="Arial" w:cs="Arial"/>
    </w:rPr>
  </w:style>
  <w:style w:type="paragraph" w:customStyle="1" w:styleId="Langueoriginale">
    <w:name w:val="Langue originale"/>
    <w:basedOn w:val="Normal"/>
    <w:next w:val="Phrasefinale"/>
    <w:uiPriority w:val="99"/>
    <w:rsid w:val="001B1226"/>
    <w:pPr>
      <w:spacing w:before="360"/>
      <w:jc w:val="center"/>
    </w:pPr>
    <w:rPr>
      <w:caps/>
    </w:rPr>
  </w:style>
  <w:style w:type="paragraph" w:customStyle="1" w:styleId="Phrasefinale">
    <w:name w:val="Phrase finale"/>
    <w:basedOn w:val="Normal"/>
    <w:next w:val="Normal"/>
    <w:uiPriority w:val="99"/>
    <w:rsid w:val="001B1226"/>
    <w:pPr>
      <w:spacing w:before="360" w:after="0"/>
      <w:jc w:val="center"/>
    </w:pPr>
  </w:style>
  <w:style w:type="paragraph" w:customStyle="1" w:styleId="ManualHeading1">
    <w:name w:val="Manual Heading 1"/>
    <w:basedOn w:val="Heading1"/>
    <w:next w:val="Text1"/>
    <w:uiPriority w:val="99"/>
    <w:rsid w:val="001B1226"/>
    <w:pPr>
      <w:tabs>
        <w:tab w:val="clear" w:pos="850"/>
        <w:tab w:val="num" w:pos="851"/>
      </w:tabs>
      <w:ind w:left="851" w:hanging="851"/>
    </w:pPr>
  </w:style>
  <w:style w:type="paragraph" w:customStyle="1" w:styleId="ManualHeading2">
    <w:name w:val="Manual Heading 2"/>
    <w:basedOn w:val="Heading2"/>
    <w:next w:val="Text2"/>
    <w:uiPriority w:val="99"/>
    <w:rsid w:val="001B1226"/>
    <w:pPr>
      <w:tabs>
        <w:tab w:val="clear" w:pos="850"/>
        <w:tab w:val="num" w:pos="851"/>
      </w:tabs>
      <w:ind w:left="851" w:hanging="851"/>
    </w:pPr>
  </w:style>
  <w:style w:type="paragraph" w:customStyle="1" w:styleId="ManualHeading3">
    <w:name w:val="Manual Heading 3"/>
    <w:basedOn w:val="Heading3"/>
    <w:next w:val="Text3"/>
    <w:uiPriority w:val="99"/>
    <w:rsid w:val="001B1226"/>
    <w:pPr>
      <w:tabs>
        <w:tab w:val="clear" w:pos="850"/>
        <w:tab w:val="num" w:pos="851"/>
      </w:tabs>
    </w:pPr>
  </w:style>
  <w:style w:type="paragraph" w:customStyle="1" w:styleId="ManualHeading4">
    <w:name w:val="Manual Heading 4"/>
    <w:basedOn w:val="Heading4"/>
    <w:next w:val="Text4"/>
    <w:uiPriority w:val="99"/>
    <w:rsid w:val="001B1226"/>
    <w:pPr>
      <w:tabs>
        <w:tab w:val="clear" w:pos="850"/>
        <w:tab w:val="num" w:pos="851"/>
      </w:tabs>
    </w:pPr>
  </w:style>
  <w:style w:type="paragraph" w:customStyle="1" w:styleId="ManualNumPar1">
    <w:name w:val="Manual NumPar 1"/>
    <w:basedOn w:val="Normal"/>
    <w:next w:val="Text1"/>
    <w:uiPriority w:val="99"/>
    <w:rsid w:val="001B1226"/>
    <w:pPr>
      <w:ind w:left="851" w:hanging="851"/>
    </w:pPr>
  </w:style>
  <w:style w:type="paragraph" w:customStyle="1" w:styleId="ManualNumPar2">
    <w:name w:val="Manual NumPar 2"/>
    <w:basedOn w:val="Normal"/>
    <w:next w:val="Text2"/>
    <w:uiPriority w:val="99"/>
    <w:rsid w:val="001B1226"/>
    <w:pPr>
      <w:ind w:left="851" w:hanging="851"/>
    </w:pPr>
  </w:style>
  <w:style w:type="paragraph" w:customStyle="1" w:styleId="ManualNumPar3">
    <w:name w:val="Manual NumPar 3"/>
    <w:basedOn w:val="Normal"/>
    <w:next w:val="Text3"/>
    <w:uiPriority w:val="99"/>
    <w:rsid w:val="001B1226"/>
    <w:pPr>
      <w:ind w:left="851" w:hanging="851"/>
    </w:pPr>
  </w:style>
  <w:style w:type="paragraph" w:customStyle="1" w:styleId="ManualNumPar4">
    <w:name w:val="Manual NumPar 4"/>
    <w:basedOn w:val="Normal"/>
    <w:next w:val="Text4"/>
    <w:uiPriority w:val="99"/>
    <w:rsid w:val="001B1226"/>
    <w:pPr>
      <w:ind w:left="851" w:hanging="851"/>
    </w:pPr>
  </w:style>
  <w:style w:type="character" w:customStyle="1" w:styleId="Marker">
    <w:name w:val="Marker"/>
    <w:basedOn w:val="DefaultParagraphFont"/>
    <w:uiPriority w:val="99"/>
    <w:rsid w:val="001B1226"/>
    <w:rPr>
      <w:color w:val="0000FF"/>
    </w:rPr>
  </w:style>
  <w:style w:type="paragraph" w:customStyle="1" w:styleId="NormalCentered">
    <w:name w:val="Normal Centered"/>
    <w:basedOn w:val="Normal"/>
    <w:uiPriority w:val="99"/>
    <w:rsid w:val="001B1226"/>
    <w:pPr>
      <w:jc w:val="center"/>
    </w:pPr>
  </w:style>
  <w:style w:type="paragraph" w:customStyle="1" w:styleId="NormalLeft">
    <w:name w:val="Normal Left"/>
    <w:basedOn w:val="Normal"/>
    <w:uiPriority w:val="99"/>
    <w:rsid w:val="001B1226"/>
    <w:pPr>
      <w:jc w:val="left"/>
    </w:pPr>
  </w:style>
  <w:style w:type="paragraph" w:customStyle="1" w:styleId="NormalRight">
    <w:name w:val="Normal Right"/>
    <w:basedOn w:val="Normal"/>
    <w:uiPriority w:val="99"/>
    <w:rsid w:val="001B1226"/>
    <w:pPr>
      <w:jc w:val="right"/>
    </w:pPr>
  </w:style>
  <w:style w:type="paragraph" w:customStyle="1" w:styleId="NumPar1">
    <w:name w:val="NumPar 1"/>
    <w:basedOn w:val="Normal"/>
    <w:next w:val="Text1"/>
    <w:uiPriority w:val="99"/>
    <w:rsid w:val="001B1226"/>
    <w:pPr>
      <w:numPr>
        <w:numId w:val="12"/>
      </w:numPr>
    </w:pPr>
  </w:style>
  <w:style w:type="paragraph" w:customStyle="1" w:styleId="NumPar2">
    <w:name w:val="NumPar 2"/>
    <w:basedOn w:val="Normal"/>
    <w:next w:val="Text2"/>
    <w:uiPriority w:val="99"/>
    <w:rsid w:val="001B1226"/>
    <w:pPr>
      <w:numPr>
        <w:ilvl w:val="1"/>
        <w:numId w:val="12"/>
      </w:numPr>
    </w:pPr>
  </w:style>
  <w:style w:type="paragraph" w:customStyle="1" w:styleId="NumPar3">
    <w:name w:val="NumPar 3"/>
    <w:basedOn w:val="Normal"/>
    <w:next w:val="Text3"/>
    <w:uiPriority w:val="99"/>
    <w:rsid w:val="001B1226"/>
    <w:pPr>
      <w:numPr>
        <w:ilvl w:val="2"/>
        <w:numId w:val="12"/>
      </w:numPr>
    </w:pPr>
  </w:style>
  <w:style w:type="paragraph" w:customStyle="1" w:styleId="NumPar4">
    <w:name w:val="NumPar 4"/>
    <w:basedOn w:val="Normal"/>
    <w:next w:val="Text4"/>
    <w:uiPriority w:val="99"/>
    <w:rsid w:val="001B1226"/>
    <w:pPr>
      <w:numPr>
        <w:ilvl w:val="3"/>
        <w:numId w:val="12"/>
      </w:numPr>
    </w:pPr>
  </w:style>
  <w:style w:type="paragraph" w:customStyle="1" w:styleId="Objetexterne">
    <w:name w:val="Objet externe"/>
    <w:basedOn w:val="Normal"/>
    <w:next w:val="Normal"/>
    <w:uiPriority w:val="99"/>
    <w:rsid w:val="001B1226"/>
    <w:rPr>
      <w:i/>
      <w:iCs/>
      <w:caps/>
    </w:rPr>
  </w:style>
  <w:style w:type="character" w:styleId="PageNumber">
    <w:name w:val="page number"/>
    <w:basedOn w:val="DefaultParagraphFont"/>
    <w:uiPriority w:val="99"/>
    <w:rsid w:val="001B1226"/>
  </w:style>
  <w:style w:type="paragraph" w:customStyle="1" w:styleId="PartTitle">
    <w:name w:val="PartTitle"/>
    <w:basedOn w:val="Normal"/>
    <w:next w:val="ChapterTitle"/>
    <w:uiPriority w:val="99"/>
    <w:rsid w:val="001B1226"/>
    <w:pPr>
      <w:keepNext/>
      <w:pageBreakBefore/>
      <w:spacing w:after="360"/>
      <w:jc w:val="center"/>
    </w:pPr>
    <w:rPr>
      <w:b/>
      <w:bCs/>
      <w:sz w:val="36"/>
      <w:szCs w:val="36"/>
    </w:rPr>
  </w:style>
  <w:style w:type="paragraph" w:customStyle="1" w:styleId="Point0">
    <w:name w:val="Point 0"/>
    <w:basedOn w:val="Normal"/>
    <w:uiPriority w:val="99"/>
    <w:rsid w:val="001B1226"/>
    <w:pPr>
      <w:ind w:left="851" w:hanging="851"/>
    </w:pPr>
  </w:style>
  <w:style w:type="paragraph" w:customStyle="1" w:styleId="Point1">
    <w:name w:val="Point 1"/>
    <w:basedOn w:val="Normal"/>
    <w:uiPriority w:val="99"/>
    <w:rsid w:val="001B1226"/>
    <w:pPr>
      <w:ind w:left="1418" w:hanging="567"/>
    </w:pPr>
  </w:style>
  <w:style w:type="paragraph" w:customStyle="1" w:styleId="Point2">
    <w:name w:val="Point 2"/>
    <w:basedOn w:val="Normal"/>
    <w:uiPriority w:val="99"/>
    <w:rsid w:val="001B1226"/>
    <w:pPr>
      <w:ind w:left="1985" w:hanging="567"/>
    </w:pPr>
  </w:style>
  <w:style w:type="paragraph" w:customStyle="1" w:styleId="Point3">
    <w:name w:val="Point 3"/>
    <w:basedOn w:val="Normal"/>
    <w:uiPriority w:val="99"/>
    <w:rsid w:val="001B1226"/>
    <w:pPr>
      <w:ind w:left="2552" w:hanging="567"/>
    </w:pPr>
  </w:style>
  <w:style w:type="paragraph" w:customStyle="1" w:styleId="Point4">
    <w:name w:val="Point 4"/>
    <w:basedOn w:val="Normal"/>
    <w:uiPriority w:val="99"/>
    <w:rsid w:val="001B1226"/>
    <w:pPr>
      <w:ind w:left="3119" w:hanging="567"/>
    </w:pPr>
  </w:style>
  <w:style w:type="paragraph" w:customStyle="1" w:styleId="PointDouble0">
    <w:name w:val="PointDouble 0"/>
    <w:basedOn w:val="Normal"/>
    <w:uiPriority w:val="99"/>
    <w:rsid w:val="001B1226"/>
    <w:pPr>
      <w:tabs>
        <w:tab w:val="left" w:pos="851"/>
      </w:tabs>
      <w:ind w:left="1418" w:hanging="1418"/>
    </w:pPr>
  </w:style>
  <w:style w:type="paragraph" w:customStyle="1" w:styleId="PointDouble1">
    <w:name w:val="PointDouble 1"/>
    <w:basedOn w:val="Normal"/>
    <w:uiPriority w:val="99"/>
    <w:rsid w:val="001B1226"/>
    <w:pPr>
      <w:tabs>
        <w:tab w:val="left" w:pos="1418"/>
      </w:tabs>
      <w:ind w:left="1985" w:hanging="1134"/>
    </w:pPr>
  </w:style>
  <w:style w:type="paragraph" w:customStyle="1" w:styleId="PointDouble2">
    <w:name w:val="PointDouble 2"/>
    <w:basedOn w:val="Normal"/>
    <w:uiPriority w:val="99"/>
    <w:rsid w:val="001B1226"/>
    <w:pPr>
      <w:tabs>
        <w:tab w:val="left" w:pos="1985"/>
      </w:tabs>
      <w:ind w:left="2552" w:hanging="1134"/>
    </w:pPr>
  </w:style>
  <w:style w:type="paragraph" w:customStyle="1" w:styleId="PointDouble3">
    <w:name w:val="PointDouble 3"/>
    <w:basedOn w:val="Normal"/>
    <w:uiPriority w:val="99"/>
    <w:rsid w:val="001B1226"/>
    <w:pPr>
      <w:tabs>
        <w:tab w:val="left" w:pos="2552"/>
      </w:tabs>
      <w:ind w:left="3119" w:hanging="1134"/>
    </w:pPr>
  </w:style>
  <w:style w:type="paragraph" w:customStyle="1" w:styleId="PointDouble4">
    <w:name w:val="PointDouble 4"/>
    <w:basedOn w:val="Normal"/>
    <w:uiPriority w:val="99"/>
    <w:rsid w:val="001B1226"/>
    <w:pPr>
      <w:tabs>
        <w:tab w:val="left" w:pos="3119"/>
      </w:tabs>
      <w:ind w:left="3686" w:hanging="1134"/>
    </w:pPr>
  </w:style>
  <w:style w:type="paragraph" w:customStyle="1" w:styleId="PointTriple0">
    <w:name w:val="PointTriple 0"/>
    <w:basedOn w:val="Normal"/>
    <w:uiPriority w:val="99"/>
    <w:rsid w:val="001B1226"/>
    <w:pPr>
      <w:tabs>
        <w:tab w:val="left" w:pos="851"/>
        <w:tab w:val="left" w:pos="1418"/>
      </w:tabs>
      <w:ind w:left="1985" w:hanging="1985"/>
    </w:pPr>
  </w:style>
  <w:style w:type="paragraph" w:customStyle="1" w:styleId="PointTriple1">
    <w:name w:val="PointTriple 1"/>
    <w:basedOn w:val="Normal"/>
    <w:uiPriority w:val="99"/>
    <w:rsid w:val="001B1226"/>
    <w:pPr>
      <w:tabs>
        <w:tab w:val="left" w:pos="1418"/>
        <w:tab w:val="left" w:pos="1985"/>
      </w:tabs>
      <w:ind w:left="2552" w:hanging="1701"/>
    </w:pPr>
  </w:style>
  <w:style w:type="paragraph" w:customStyle="1" w:styleId="PointTriple2">
    <w:name w:val="PointTriple 2"/>
    <w:basedOn w:val="Normal"/>
    <w:uiPriority w:val="99"/>
    <w:rsid w:val="001B1226"/>
    <w:pPr>
      <w:tabs>
        <w:tab w:val="left" w:pos="1985"/>
        <w:tab w:val="left" w:pos="2552"/>
      </w:tabs>
      <w:ind w:left="3119" w:hanging="1701"/>
    </w:pPr>
  </w:style>
  <w:style w:type="paragraph" w:customStyle="1" w:styleId="PointTriple3">
    <w:name w:val="PointTriple 3"/>
    <w:basedOn w:val="Normal"/>
    <w:uiPriority w:val="99"/>
    <w:rsid w:val="001B1226"/>
    <w:pPr>
      <w:tabs>
        <w:tab w:val="left" w:pos="2552"/>
        <w:tab w:val="left" w:pos="3119"/>
      </w:tabs>
      <w:ind w:left="3686" w:hanging="1701"/>
    </w:pPr>
  </w:style>
  <w:style w:type="paragraph" w:customStyle="1" w:styleId="PointTriple4">
    <w:name w:val="PointTriple 4"/>
    <w:basedOn w:val="Normal"/>
    <w:uiPriority w:val="99"/>
    <w:rsid w:val="001B1226"/>
    <w:pPr>
      <w:tabs>
        <w:tab w:val="left" w:pos="3119"/>
        <w:tab w:val="left" w:pos="3686"/>
      </w:tabs>
      <w:ind w:left="4253" w:hanging="1701"/>
    </w:pPr>
  </w:style>
  <w:style w:type="paragraph" w:customStyle="1" w:styleId="Prliminairetitre">
    <w:name w:val="Préliminaire titre"/>
    <w:basedOn w:val="Normal"/>
    <w:next w:val="Normal"/>
    <w:uiPriority w:val="99"/>
    <w:rsid w:val="001B1226"/>
    <w:pPr>
      <w:spacing w:before="360" w:after="360"/>
      <w:jc w:val="center"/>
    </w:pPr>
    <w:rPr>
      <w:b/>
      <w:bCs/>
    </w:rPr>
  </w:style>
  <w:style w:type="paragraph" w:customStyle="1" w:styleId="Prliminairetype">
    <w:name w:val="Préliminaire type"/>
    <w:basedOn w:val="Normal"/>
    <w:next w:val="Normal"/>
    <w:uiPriority w:val="99"/>
    <w:rsid w:val="001B1226"/>
    <w:pPr>
      <w:spacing w:before="360" w:after="0"/>
      <w:jc w:val="center"/>
    </w:pPr>
    <w:rPr>
      <w:b/>
      <w:bCs/>
    </w:rPr>
  </w:style>
  <w:style w:type="paragraph" w:customStyle="1" w:styleId="QuotedNumPar">
    <w:name w:val="Quoted NumPar"/>
    <w:basedOn w:val="Normal"/>
    <w:uiPriority w:val="99"/>
    <w:rsid w:val="001B1226"/>
    <w:pPr>
      <w:ind w:left="1418" w:hanging="567"/>
    </w:pPr>
  </w:style>
  <w:style w:type="paragraph" w:customStyle="1" w:styleId="QuotedText">
    <w:name w:val="Quoted Text"/>
    <w:basedOn w:val="Normal"/>
    <w:uiPriority w:val="99"/>
    <w:rsid w:val="001B1226"/>
    <w:pPr>
      <w:ind w:left="1418"/>
    </w:pPr>
  </w:style>
  <w:style w:type="paragraph" w:customStyle="1" w:styleId="Rfrenceinterinstitutionelle">
    <w:name w:val="Référence interinstitutionelle"/>
    <w:basedOn w:val="Normal"/>
    <w:next w:val="Statut"/>
    <w:uiPriority w:val="99"/>
    <w:rsid w:val="001B1226"/>
    <w:pPr>
      <w:spacing w:before="0" w:after="0"/>
      <w:ind w:left="5103"/>
      <w:jc w:val="left"/>
    </w:pPr>
  </w:style>
  <w:style w:type="paragraph" w:customStyle="1" w:styleId="SectionTitle">
    <w:name w:val="SectionTitle"/>
    <w:basedOn w:val="Normal"/>
    <w:next w:val="Heading1"/>
    <w:uiPriority w:val="99"/>
    <w:rsid w:val="001B1226"/>
    <w:pPr>
      <w:keepNext/>
      <w:spacing w:after="360"/>
      <w:jc w:val="center"/>
    </w:pPr>
    <w:rPr>
      <w:b/>
      <w:bCs/>
      <w:smallCaps/>
      <w:sz w:val="28"/>
      <w:szCs w:val="28"/>
    </w:rPr>
  </w:style>
  <w:style w:type="paragraph" w:customStyle="1" w:styleId="TableTitle">
    <w:name w:val="Table Title"/>
    <w:basedOn w:val="Normal"/>
    <w:next w:val="Normal"/>
    <w:uiPriority w:val="99"/>
    <w:rsid w:val="001B1226"/>
    <w:pPr>
      <w:jc w:val="center"/>
    </w:pPr>
    <w:rPr>
      <w:b/>
      <w:bCs/>
    </w:rPr>
  </w:style>
  <w:style w:type="paragraph" w:customStyle="1" w:styleId="Tiret0">
    <w:name w:val="Tiret 0"/>
    <w:basedOn w:val="Point0"/>
    <w:uiPriority w:val="99"/>
    <w:rsid w:val="001B1226"/>
  </w:style>
  <w:style w:type="paragraph" w:customStyle="1" w:styleId="Tiret1">
    <w:name w:val="Tiret 1"/>
    <w:basedOn w:val="Point1"/>
    <w:uiPriority w:val="99"/>
    <w:rsid w:val="001B1226"/>
  </w:style>
  <w:style w:type="paragraph" w:customStyle="1" w:styleId="Tiret2">
    <w:name w:val="Tiret 2"/>
    <w:basedOn w:val="Point2"/>
    <w:uiPriority w:val="99"/>
    <w:rsid w:val="001B1226"/>
  </w:style>
  <w:style w:type="paragraph" w:customStyle="1" w:styleId="Tiret3">
    <w:name w:val="Tiret 3"/>
    <w:basedOn w:val="Point3"/>
    <w:uiPriority w:val="99"/>
    <w:rsid w:val="001B1226"/>
  </w:style>
  <w:style w:type="paragraph" w:customStyle="1" w:styleId="Tiret4">
    <w:name w:val="Tiret 4"/>
    <w:basedOn w:val="Point4"/>
    <w:uiPriority w:val="99"/>
    <w:rsid w:val="001B1226"/>
  </w:style>
  <w:style w:type="paragraph" w:styleId="TOAHeading">
    <w:name w:val="toa heading"/>
    <w:basedOn w:val="Normal"/>
    <w:next w:val="Normal"/>
    <w:uiPriority w:val="99"/>
    <w:rsid w:val="001B1226"/>
    <w:rPr>
      <w:rFonts w:ascii="Arial" w:hAnsi="Arial" w:cs="Arial"/>
      <w:b/>
      <w:bCs/>
    </w:rPr>
  </w:style>
  <w:style w:type="paragraph" w:styleId="TOC1">
    <w:name w:val="toc 1"/>
    <w:basedOn w:val="Normal"/>
    <w:next w:val="Normal"/>
    <w:uiPriority w:val="99"/>
    <w:rsid w:val="001B1226"/>
    <w:pPr>
      <w:tabs>
        <w:tab w:val="right" w:leader="dot" w:pos="9072"/>
      </w:tabs>
      <w:spacing w:before="300"/>
    </w:pPr>
  </w:style>
  <w:style w:type="paragraph" w:styleId="TOC2">
    <w:name w:val="toc 2"/>
    <w:basedOn w:val="Normal"/>
    <w:next w:val="Normal"/>
    <w:uiPriority w:val="99"/>
    <w:rsid w:val="001B1226"/>
    <w:pPr>
      <w:tabs>
        <w:tab w:val="right" w:leader="dot" w:pos="9072"/>
      </w:tabs>
      <w:spacing w:before="240"/>
      <w:ind w:left="641" w:hanging="284"/>
    </w:pPr>
  </w:style>
  <w:style w:type="paragraph" w:styleId="TOC3">
    <w:name w:val="toc 3"/>
    <w:basedOn w:val="Normal"/>
    <w:next w:val="Normal"/>
    <w:uiPriority w:val="99"/>
    <w:rsid w:val="001B1226"/>
    <w:pPr>
      <w:tabs>
        <w:tab w:val="right" w:leader="dot" w:pos="9072"/>
      </w:tabs>
      <w:spacing w:before="180"/>
      <w:ind w:left="641" w:hanging="284"/>
    </w:pPr>
  </w:style>
  <w:style w:type="paragraph" w:styleId="TOC4">
    <w:name w:val="toc 4"/>
    <w:basedOn w:val="Normal"/>
    <w:next w:val="Normal"/>
    <w:uiPriority w:val="99"/>
    <w:rsid w:val="001B1226"/>
    <w:pPr>
      <w:tabs>
        <w:tab w:val="right" w:leader="dot" w:pos="9072"/>
      </w:tabs>
      <w:ind w:left="641" w:hanging="284"/>
    </w:pPr>
  </w:style>
  <w:style w:type="paragraph" w:styleId="TOC5">
    <w:name w:val="toc 5"/>
    <w:basedOn w:val="Normal"/>
    <w:next w:val="Normal"/>
    <w:uiPriority w:val="99"/>
    <w:rsid w:val="001B1226"/>
    <w:pPr>
      <w:tabs>
        <w:tab w:val="right" w:leader="dot" w:pos="9072"/>
      </w:tabs>
      <w:spacing w:before="60"/>
      <w:ind w:left="1004" w:hanging="284"/>
    </w:pPr>
  </w:style>
  <w:style w:type="paragraph" w:styleId="TOC6">
    <w:name w:val="toc 6"/>
    <w:basedOn w:val="Normal"/>
    <w:next w:val="Normal"/>
    <w:uiPriority w:val="99"/>
    <w:rsid w:val="001B1226"/>
    <w:pPr>
      <w:tabs>
        <w:tab w:val="right" w:leader="dot" w:pos="9072"/>
      </w:tabs>
      <w:spacing w:before="60"/>
      <w:ind w:left="1004" w:hanging="284"/>
    </w:pPr>
  </w:style>
  <w:style w:type="paragraph" w:styleId="TOC7">
    <w:name w:val="toc 7"/>
    <w:basedOn w:val="Normal"/>
    <w:next w:val="Normal"/>
    <w:uiPriority w:val="99"/>
    <w:rsid w:val="001B1226"/>
    <w:pPr>
      <w:tabs>
        <w:tab w:val="right" w:leader="dot" w:pos="9072"/>
      </w:tabs>
      <w:spacing w:before="60"/>
      <w:ind w:left="1004" w:hanging="284"/>
    </w:pPr>
  </w:style>
  <w:style w:type="paragraph" w:styleId="TOC8">
    <w:name w:val="toc 8"/>
    <w:basedOn w:val="Normal"/>
    <w:next w:val="Normal"/>
    <w:uiPriority w:val="99"/>
    <w:rsid w:val="001B1226"/>
    <w:pPr>
      <w:tabs>
        <w:tab w:val="right" w:leader="dot" w:pos="9072"/>
      </w:tabs>
      <w:spacing w:before="60"/>
      <w:ind w:left="1004" w:hanging="284"/>
    </w:pPr>
  </w:style>
  <w:style w:type="paragraph" w:styleId="TOC9">
    <w:name w:val="toc 9"/>
    <w:basedOn w:val="Normal"/>
    <w:next w:val="Normal"/>
    <w:uiPriority w:val="99"/>
    <w:rsid w:val="001B1226"/>
    <w:pPr>
      <w:tabs>
        <w:tab w:val="right" w:leader="dot" w:pos="9072"/>
      </w:tabs>
      <w:ind w:left="1600"/>
    </w:pPr>
  </w:style>
  <w:style w:type="paragraph" w:styleId="TOCHeading">
    <w:name w:val="TOC Heading"/>
    <w:basedOn w:val="Normal"/>
    <w:next w:val="Normal"/>
    <w:uiPriority w:val="99"/>
    <w:qFormat/>
    <w:rsid w:val="001B1226"/>
    <w:pPr>
      <w:spacing w:after="240"/>
      <w:jc w:val="center"/>
    </w:pPr>
    <w:rPr>
      <w:b/>
      <w:bCs/>
      <w:sz w:val="28"/>
      <w:szCs w:val="28"/>
    </w:rPr>
  </w:style>
  <w:style w:type="paragraph" w:customStyle="1" w:styleId="Considrant">
    <w:name w:val="Considérant"/>
    <w:basedOn w:val="Normal"/>
    <w:uiPriority w:val="99"/>
    <w:rsid w:val="001B1226"/>
    <w:pPr>
      <w:numPr>
        <w:numId w:val="13"/>
      </w:numPr>
    </w:pPr>
  </w:style>
  <w:style w:type="paragraph" w:customStyle="1" w:styleId="Confidentialit">
    <w:name w:val="Confidentialité"/>
    <w:basedOn w:val="Normal"/>
    <w:next w:val="Statut"/>
    <w:uiPriority w:val="99"/>
    <w:rsid w:val="001B1226"/>
    <w:pPr>
      <w:spacing w:before="240" w:after="240"/>
      <w:ind w:left="5103"/>
    </w:pPr>
    <w:rPr>
      <w:u w:val="single"/>
    </w:rPr>
  </w:style>
  <w:style w:type="paragraph" w:customStyle="1" w:styleId="ManualConsidrant">
    <w:name w:val="Manual Considérant"/>
    <w:basedOn w:val="Normal"/>
    <w:uiPriority w:val="99"/>
    <w:rsid w:val="001B1226"/>
    <w:pPr>
      <w:ind w:left="709" w:hanging="709"/>
    </w:pPr>
  </w:style>
  <w:style w:type="paragraph" w:customStyle="1" w:styleId="FooterLandscape">
    <w:name w:val="FooterLandscape"/>
    <w:basedOn w:val="Footer"/>
    <w:uiPriority w:val="99"/>
    <w:rsid w:val="001B1226"/>
    <w:pPr>
      <w:tabs>
        <w:tab w:val="clear" w:pos="4536"/>
        <w:tab w:val="clear" w:pos="9072"/>
        <w:tab w:val="center" w:pos="7002"/>
        <w:tab w:val="right" w:pos="14005"/>
      </w:tabs>
    </w:pPr>
  </w:style>
  <w:style w:type="character" w:customStyle="1" w:styleId="CRMarker">
    <w:name w:val="CR Marker"/>
    <w:basedOn w:val="DefaultParagraphFont"/>
    <w:uiPriority w:val="99"/>
    <w:rsid w:val="001B1226"/>
    <w:rPr>
      <w:rFonts w:ascii="Wingdings" w:hAnsi="Wingdings" w:cs="Wingdings"/>
    </w:rPr>
  </w:style>
  <w:style w:type="paragraph" w:customStyle="1" w:styleId="CRSeparator">
    <w:name w:val="CR Separator"/>
    <w:basedOn w:val="Normal"/>
    <w:next w:val="CRReference"/>
    <w:uiPriority w:val="99"/>
    <w:rsid w:val="001B1226"/>
    <w:pPr>
      <w:keepNext/>
      <w:pBdr>
        <w:top w:val="single" w:sz="4" w:space="1" w:color="auto"/>
      </w:pBdr>
      <w:spacing w:before="0" w:after="0"/>
    </w:pPr>
  </w:style>
  <w:style w:type="paragraph" w:customStyle="1" w:styleId="CRReference">
    <w:name w:val="CR Reference"/>
    <w:basedOn w:val="Normal"/>
    <w:uiPriority w:val="99"/>
    <w:rsid w:val="001B1226"/>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sid w:val="001B1226"/>
    <w:rPr>
      <w:vertAlign w:val="subscript"/>
    </w:rPr>
  </w:style>
  <w:style w:type="paragraph" w:customStyle="1" w:styleId="CRParaDeleted">
    <w:name w:val="CR ParaDeleted"/>
    <w:basedOn w:val="Normal"/>
    <w:next w:val="Normal"/>
    <w:uiPriority w:val="99"/>
    <w:rsid w:val="001B1226"/>
  </w:style>
  <w:style w:type="character" w:customStyle="1" w:styleId="CRTextDeleted">
    <w:name w:val="CR TextDeleted"/>
    <w:basedOn w:val="DefaultParagraphFont"/>
    <w:uiPriority w:val="99"/>
    <w:rsid w:val="001B1226"/>
  </w:style>
  <w:style w:type="paragraph" w:customStyle="1" w:styleId="Titredumodificateur">
    <w:name w:val="Titre du modificateur"/>
    <w:basedOn w:val="Normal"/>
    <w:next w:val="Annexetitrefichefinacte"/>
    <w:uiPriority w:val="99"/>
    <w:rsid w:val="001B1226"/>
    <w:pPr>
      <w:spacing w:before="240" w:after="60"/>
      <w:jc w:val="left"/>
    </w:pPr>
    <w:rPr>
      <w:b/>
      <w:bCs/>
      <w:lang w:val="en-US"/>
    </w:rPr>
  </w:style>
  <w:style w:type="paragraph" w:customStyle="1" w:styleId="Referencedumodificateur">
    <w:name w:val="Reference du modificateur"/>
    <w:basedOn w:val="Normal"/>
    <w:next w:val="Annexetitrefichefinglobale"/>
    <w:uiPriority w:val="99"/>
    <w:rsid w:val="001B1226"/>
    <w:pPr>
      <w:spacing w:before="0"/>
      <w:jc w:val="left"/>
    </w:pPr>
    <w:rPr>
      <w:lang w:val="en-US"/>
    </w:rPr>
  </w:style>
  <w:style w:type="paragraph" w:styleId="BalloonText">
    <w:name w:val="Balloon Text"/>
    <w:basedOn w:val="Normal"/>
    <w:link w:val="BalloonTextChar"/>
    <w:uiPriority w:val="99"/>
    <w:semiHidden/>
    <w:unhideWhenUsed/>
    <w:rsid w:val="002E129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1296"/>
    <w:rPr>
      <w:rFonts w:ascii="Segoe UI" w:eastAsiaTheme="minorEastAsia" w:hAnsi="Segoe UI" w:cs="Segoe UI"/>
      <w:sz w:val="18"/>
      <w:szCs w:val="18"/>
      <w:lang w:val="fr-FR" w:eastAsia="en-GB"/>
    </w:rPr>
  </w:style>
  <w:style w:type="paragraph" w:styleId="CommentSubject">
    <w:name w:val="annotation subject"/>
    <w:basedOn w:val="CommentText"/>
    <w:next w:val="CommentText"/>
    <w:link w:val="CommentSubjectChar"/>
    <w:uiPriority w:val="99"/>
    <w:semiHidden/>
    <w:unhideWhenUsed/>
    <w:rsid w:val="00CA69A3"/>
    <w:rPr>
      <w:b/>
      <w:bCs/>
    </w:rPr>
  </w:style>
  <w:style w:type="character" w:customStyle="1" w:styleId="CommentSubjectChar">
    <w:name w:val="Comment Subject Char"/>
    <w:basedOn w:val="CommentTextChar"/>
    <w:link w:val="CommentSubject"/>
    <w:uiPriority w:val="99"/>
    <w:semiHidden/>
    <w:rsid w:val="00CA69A3"/>
    <w:rPr>
      <w:rFonts w:ascii="Times New Roman" w:eastAsiaTheme="minorEastAsia" w:hAnsi="Times New Roman" w:cs="Times New Roman"/>
      <w:b/>
      <w:bCs/>
      <w:sz w:val="20"/>
      <w:szCs w:val="20"/>
      <w:lang w:val="fr-FR" w:eastAsia="en-GB"/>
    </w:rPr>
  </w:style>
  <w:style w:type="paragraph" w:styleId="ListParagraph">
    <w:name w:val="List Paragraph"/>
    <w:aliases w:val="Dot pt,Colorful List - Accent 11,No Spacing1,List Paragraph Char Char Char,Indicator Text,Numbered Para 1,Bullet 1,F5 List Paragraph,Bullet Points,List Paragraph1,List Paragraph2,List Paragraph12,MAIN CONTENT,Normal numbered"/>
    <w:basedOn w:val="Normal"/>
    <w:link w:val="ListParagraphChar"/>
    <w:uiPriority w:val="34"/>
    <w:qFormat/>
    <w:rsid w:val="00D421DD"/>
    <w:pPr>
      <w:autoSpaceDE/>
      <w:autoSpaceDN/>
      <w:spacing w:before="0" w:after="0"/>
      <w:ind w:left="720"/>
      <w:jc w:val="left"/>
    </w:pPr>
    <w:rPr>
      <w:rFonts w:ascii="Calibri" w:eastAsiaTheme="minorHAnsi" w:hAnsi="Calibri" w:cs="Calibri"/>
      <w:sz w:val="22"/>
      <w:szCs w:val="22"/>
      <w:lang w:val="en-GB" w:eastAsia="en-US"/>
    </w:rPr>
  </w:style>
  <w:style w:type="character" w:customStyle="1" w:styleId="ListParagraphChar">
    <w:name w:val="List Paragraph Char"/>
    <w:aliases w:val="Dot pt Char,Colorful List - Accent 11 Char,No Spacing1 Char,List Paragraph Char Char Char Char,Indicator Text Char,Numbered Para 1 Char,Bullet 1 Char,F5 List Paragraph Char,Bullet Points Char,List Paragraph1 Char,List Paragraph2 Char"/>
    <w:basedOn w:val="DefaultParagraphFont"/>
    <w:link w:val="ListParagraph"/>
    <w:uiPriority w:val="34"/>
    <w:qFormat/>
    <w:locked/>
    <w:rsid w:val="00D421DD"/>
    <w:rPr>
      <w:rFonts w:ascii="Calibri" w:hAnsi="Calibri" w:cs="Calibri"/>
    </w:rPr>
  </w:style>
  <w:style w:type="character" w:styleId="Hyperlink">
    <w:name w:val="Hyperlink"/>
    <w:basedOn w:val="DefaultParagraphFont"/>
    <w:uiPriority w:val="99"/>
    <w:unhideWhenUsed/>
    <w:rsid w:val="0090614F"/>
    <w:rPr>
      <w:color w:val="0563C1" w:themeColor="hyperlink"/>
      <w:u w:val="single"/>
    </w:rPr>
  </w:style>
  <w:style w:type="paragraph" w:styleId="PlainText">
    <w:name w:val="Plain Text"/>
    <w:basedOn w:val="Normal"/>
    <w:link w:val="PlainTextChar"/>
    <w:uiPriority w:val="99"/>
    <w:semiHidden/>
    <w:unhideWhenUsed/>
    <w:rsid w:val="00B1430F"/>
    <w:pPr>
      <w:autoSpaceDE/>
      <w:autoSpaceDN/>
      <w:spacing w:before="0" w:after="0"/>
      <w:jc w:val="left"/>
    </w:pPr>
    <w:rPr>
      <w:rFonts w:ascii="Calibri" w:eastAsia="Times New Roman" w:hAnsi="Calibri"/>
      <w:sz w:val="22"/>
      <w:szCs w:val="21"/>
      <w:lang w:val="en-GB" w:eastAsia="en-US"/>
    </w:rPr>
  </w:style>
  <w:style w:type="character" w:customStyle="1" w:styleId="PlainTextChar">
    <w:name w:val="Plain Text Char"/>
    <w:basedOn w:val="DefaultParagraphFont"/>
    <w:link w:val="PlainText"/>
    <w:uiPriority w:val="99"/>
    <w:semiHidden/>
    <w:rsid w:val="00B1430F"/>
    <w:rPr>
      <w:rFonts w:ascii="Calibri" w:eastAsia="Times New Roman" w:hAnsi="Calibri" w:cs="Times New Roman"/>
      <w:szCs w:val="21"/>
    </w:rPr>
  </w:style>
  <w:style w:type="paragraph" w:customStyle="1" w:styleId="Default">
    <w:name w:val="Default"/>
    <w:rsid w:val="001A02F5"/>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Revision">
    <w:name w:val="Revision"/>
    <w:hidden/>
    <w:uiPriority w:val="99"/>
    <w:semiHidden/>
    <w:rsid w:val="00F806D3"/>
    <w:pPr>
      <w:spacing w:after="0" w:line="240" w:lineRule="auto"/>
    </w:pPr>
    <w:rPr>
      <w:rFonts w:ascii="Times New Roman" w:eastAsiaTheme="minorEastAsia" w:hAnsi="Times New Roman" w:cs="Times New Roman"/>
      <w:sz w:val="24"/>
      <w:szCs w:val="24"/>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4992">
      <w:bodyDiv w:val="1"/>
      <w:marLeft w:val="0"/>
      <w:marRight w:val="0"/>
      <w:marTop w:val="0"/>
      <w:marBottom w:val="0"/>
      <w:divBdr>
        <w:top w:val="none" w:sz="0" w:space="0" w:color="auto"/>
        <w:left w:val="none" w:sz="0" w:space="0" w:color="auto"/>
        <w:bottom w:val="none" w:sz="0" w:space="0" w:color="auto"/>
        <w:right w:val="none" w:sz="0" w:space="0" w:color="auto"/>
      </w:divBdr>
    </w:div>
    <w:div w:id="646932835">
      <w:bodyDiv w:val="1"/>
      <w:marLeft w:val="0"/>
      <w:marRight w:val="0"/>
      <w:marTop w:val="0"/>
      <w:marBottom w:val="0"/>
      <w:divBdr>
        <w:top w:val="none" w:sz="0" w:space="0" w:color="auto"/>
        <w:left w:val="none" w:sz="0" w:space="0" w:color="auto"/>
        <w:bottom w:val="none" w:sz="0" w:space="0" w:color="auto"/>
        <w:right w:val="none" w:sz="0" w:space="0" w:color="auto"/>
      </w:divBdr>
    </w:div>
    <w:div w:id="1272084503">
      <w:bodyDiv w:val="1"/>
      <w:marLeft w:val="0"/>
      <w:marRight w:val="0"/>
      <w:marTop w:val="0"/>
      <w:marBottom w:val="0"/>
      <w:divBdr>
        <w:top w:val="none" w:sz="0" w:space="0" w:color="auto"/>
        <w:left w:val="none" w:sz="0" w:space="0" w:color="auto"/>
        <w:bottom w:val="none" w:sz="0" w:space="0" w:color="auto"/>
        <w:right w:val="none" w:sz="0" w:space="0" w:color="auto"/>
      </w:divBdr>
    </w:div>
    <w:div w:id="1456951565">
      <w:bodyDiv w:val="1"/>
      <w:marLeft w:val="0"/>
      <w:marRight w:val="0"/>
      <w:marTop w:val="0"/>
      <w:marBottom w:val="0"/>
      <w:divBdr>
        <w:top w:val="none" w:sz="0" w:space="0" w:color="auto"/>
        <w:left w:val="none" w:sz="0" w:space="0" w:color="auto"/>
        <w:bottom w:val="none" w:sz="0" w:space="0" w:color="auto"/>
        <w:right w:val="none" w:sz="0" w:space="0" w:color="auto"/>
      </w:divBdr>
    </w:div>
    <w:div w:id="2020496932">
      <w:bodyDiv w:val="1"/>
      <w:marLeft w:val="0"/>
      <w:marRight w:val="0"/>
      <w:marTop w:val="0"/>
      <w:marBottom w:val="0"/>
      <w:divBdr>
        <w:top w:val="none" w:sz="0" w:space="0" w:color="auto"/>
        <w:left w:val="none" w:sz="0" w:space="0" w:color="auto"/>
        <w:bottom w:val="none" w:sz="0" w:space="0" w:color="auto"/>
        <w:right w:val="none" w:sz="0" w:space="0" w:color="auto"/>
      </w:divBdr>
    </w:div>
    <w:div w:id="210942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customXml" Target="../customXml/item4.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rRihxJDAT9/z/t63oIyBOZpXXV2jDbChDpDKmHhmXmy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RuG4XXMD98Ho/+3iYHdbpF8Rff6zFc87LymcruD1W8/Y/h5zF/4g/nTLzTU3Vdu3U3apa5+98x37Ra4m88Yfh7zV/5g3JcUl77Apz7tF3Wn/Sv/XvzL3Z98xvAzmb/yB7O+pHUg7civovf6OUp19Rklfcbiu3fVnXzG8DOZv/QHo1/U+qXdfcGV1RmH8/WeXv3C9ergu3fVnXzG8DOZv/QH477YsPuCO/ArGXriT24W6d+Lf7n7k88YfibzV/5gTr/Au+cq7NzNbreoXvvf3n3HZww/l/krfzDuS4pbWUdJvqJ7faZ6R3eD+9u7088Yfi7zFx6G4XXMD98wDK9jfviGYXgd88M3DMPrmB++YRhex/zwDcPwOuaHbxiG1zE/fMMwvI754RuG4WX8/v0fGyvMvnYapyA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rea" source-type="AdditionalFields">
        <TAG><![CDATA[#NOVOREGISTO:CA:Area#]]></TAG>
        <VALUE><![CDATA[#NOVOREGISTO:CA:Area#]]></VALUE>
        <XPATH><![CDATA[/CARD/FIELDS/FIELD[NAME='Area']/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sig_Public" source-type="AdditionalFields">
        <TAG><![CDATA[#NOVOREGISTO:CA:Desig_Public#]]></TAG>
        <VALUE><![CDATA[#NOVOREGISTO:CA:Desig_Public#]]></VALUE>
        <XPATH><![CDATA[/CARD/FIELDS/FIELD[NAME='Desig_Public']/VALUE]]></XPATH>
      </FIELD>
      <FIELD type="AdditionalFields" label="Distribuicao" source-type="AdditionalFields">
        <TAG><![CDATA[#NOVOREGISTO:CA:Distribuicao#]]></TAG>
        <VALUE><![CDATA[#NOVOREGISTO:CA:Distribuicao#]]></VALUE>
        <XPATH><![CDATA[/CARD/FIELDS/FIELD[NAME='Distribuicao']/VALUE]]></XPATH>
      </FIELD>
      <FIELD type="AdditionalFields" label="Local" source-type="AdditionalFields">
        <TAG><![CDATA[#NOVOREGISTO:CA:Local#]]></TAG>
        <VALUE><![CDATA[#NOVOREGISTO:CA:Local#]]></VALUE>
        <XPATH><![CDATA[/CARD/FIELDS/FIELD[NAME='Local']/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em" source-type="AdditionalFields">
        <TAG><![CDATA[#NOVOREGISTO:CA:Origem#]]></TAG>
        <VALUE><![CDATA[#NOVOREGISTO:CA:Origem#]]></VALUE>
        <XPATH><![CDATA[/CARD/FIELDS/FIELD[NAME='Origem']/VALUE]]></XPATH>
      </FIELD>
      <FIELD type="AdditionalFields" label="Partes" source-type="AdditionalFields">
        <TAG><![CDATA[#NOVOREGISTO:CA:Partes#]]></TAG>
        <VALUE><![CDATA[#NOVOREGISTO:CA:Partes#]]></VALUE>
        <XPATH><![CDATA[/CARD/FIELDS/FIELD[NAME='Partes']/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FIELD type="AdditionalFields" label="Num_Proposta_CA" source-type="AdditionalFields">
        <TAG><![CDATA[#NOVOREGISTO:CA:Num_Proposta_CA#]]></TAG>
        <VALUE><![CDATA[#NOVOREGISTO:CA:Num_Proposta_CA#]]></VALUE>
        <XPATH><![CDATA[/CARD/FIELDS/FIELD[NAME='Num_Proposta_CA']/VALUE]]></XPATH>
      </FIELD>
      <FIELD type="AdditionalFields" label="Tecn_Resp_DSM" source-type="AdditionalFields">
        <TAG><![CDATA[#NOVOREGISTO:CA:Tecn_Resp_DSM#]]></TAG>
        <VALUE><![CDATA[#NOVOREGISTO:CA:Tecn_Resp_DSM#]]></VALUE>
        <XPATH><![CDATA[/CARD/FIELDS/FIELD[NAME='Tecn_Resp_DSM']/VALUE]]></XPATH>
      </FIELD>
      <FIELD type="AdditionalFields" label="Tecnicos_DSM" source-type="AdditionalFields">
        <TAG><![CDATA[#NOVOREGISTO:CA:Tecnicos_DSM#]]></TAG>
        <VALUE><![CDATA[#NOVOREGISTO:CA:Tecnicos_DSM#]]></VALUE>
        <XPATH><![CDATA[/CARD/FIELDS/FIELD[NAME='Tecnicos_DSM']/VALUE]]></XPATH>
      </FIELD>
      <FIELD type="AdditionalFields" label="Area_DSM" source-type="AdditionalFields">
        <TAG><![CDATA[#NOVOREGISTO:CA:Area_DSM#]]></TAG>
        <VALUE><![CDATA[#NOVOREGISTO:CA:Area_DSM#]]></VALUE>
        <XPATH><![CDATA[/CARD/FIELDS/FIELD[NAME='Area_DSM']/VALUE]]></XPATH>
      </FIELD>
      <FIELD type="AdditionalFields" label="Outras_Obs" source-type="AdditionalFields">
        <TAG><![CDATA[#NOVOREGISTO:CA:Outras_Obs#]]></TAG>
        <VALUE><![CDATA[#NOVOREGISTO:CA:Outras_Obs#]]></VALUE>
        <XPATH><![CDATA[/CARD/FIELDS/FIELD[NAME='Outras_Obs']/VALUE]]></XPATH>
      </FIELD>
      <FIELD type="AdditionalFields" label="ESTADO" source-type="AdditionalFields">
        <TAG><![CDATA[#NOVOREGISTO:CA:ESTADO#]]></TAG>
        <VALUE><![CDATA[#NOVOREGISTO:CA:ESTADO#]]></VALUE>
        <XPATH><![CDATA[/CARD/FIELDS/FIELD[NAME='ESTADO']/VALUE]]></XPATH>
      </FIELD>
      <FIELD type="AdditionalFields" label="NIF_TRAB" source-type="AdditionalFields">
        <TAG><![CDATA[#NOVOREGISTO:CA:NIF_TRAB#]]></TAG>
        <VALUE><![CDATA[#NOVOREGISTO:CA:NIF_TRAB#]]></VALUE>
        <XPATH><![CDATA[/CARD/FIELDS/FIELD[NAME='NIF_TRAB']/VALUE]]></XPATH>
      </FIELD>
      <FIELD type="AdditionalFields" label="NOME_CAND" source-type="AdditionalFields">
        <TAG><![CDATA[#NOVOREGISTO:CA:NOME_CAND#]]></TAG>
        <VALUE><![CDATA[#NOVOREGISTO:CA:NOME_CAND#]]></VALUE>
        <XPATH><![CDATA[/CARD/FIELDS/FIELD[NAME='NOME_CAND']/VALUE]]></XPATH>
      </FIELD>
      <FIELD type="AdditionalFields" label="ESTADO_TRAB" source-type="AdditionalFields">
        <TAG><![CDATA[#NOVOREGISTO:CA:ESTADO_TRAB#]]></TAG>
        <VALUE><![CDATA[#NOVOREGISTO:CA:ESTADO_TRAB#]]></VALUE>
        <XPATH><![CDATA[/CARD/FIELDS/FIELD[NAME='ESTADO_TRAB']/VALUE]]></XPATH>
      </FIELD>
      <FIELD type="AdditionalFields" label="NOME_CHEFIA" source-type="AdditionalFields">
        <TAG><![CDATA[#NOVOREGISTO:CA:NOME_CHEFIA#]]></TAG>
        <VALUE><![CDATA[#NOVOREGISTO:CA:NOME_CHEFIA#]]></VALUE>
        <XPATH><![CDATA[/CARD/FIELDS/FIELD[NAME='NOME_CHEFIA']/VALUE]]></XPATH>
      </FIELD>
      <FIELD type="AdditionalFields" label="NOME_TRAB" source-type="AdditionalFields">
        <TAG><![CDATA[#NOVOREGISTO:CA:NOME_TRAB#]]></TAG>
        <VALUE><![CDATA[#NOVOREGISTO:CA:NOME_TRAB#]]></VALUE>
        <XPATH><![CDATA[/CARD/FIELDS/FIELD[NAME='NOME_TRAB']/VALUE]]></XPATH>
      </FIELD>
      <FIELD type="AdditionalFields" label="NORMA" source-type="AdditionalFields">
        <TAG><![CDATA[#NOVOREGISTO:CA:NORMA#]]></TAG>
        <VALUE><![CDATA[#NOVOREGISTO:CA:NORMA#]]></VALUE>
        <XPATH><![CDATA[/CARD/FIELDS/FIELD[NAME='NORMA']/VALUE]]></XPATH>
      </FIELD>
      <FIELD type="AdditionalFields" label="NUM_TRAB" source-type="AdditionalFields">
        <TAG><![CDATA[#NOVOREGISTO:CA:NUM_TRAB#]]></TAG>
        <VALUE><![CDATA[#NOVOREGISTO:CA:NUM_TRAB#]]></VALUE>
        <XPATH><![CDATA[/CARD/FIELDS/FIELD[NAME='NUM_TRAB']/VALUE]]></XPATH>
      </FIELD>
      <FIELD type="AdditionalFields" label="POLITICA" source-type="AdditionalFields">
        <TAG><![CDATA[#NOVOREGISTO:CA:POLITICA#]]></TAG>
        <VALUE><![CDATA[#NOVOREGISTO:CA:POLITICA#]]></VALUE>
        <XPATH><![CDATA[/CARD/FIELDS/FIELD[NAME='POLITICA']/VALUE]]></XPATH>
      </FIELD>
      <FIELD type="AdditionalFields" label="REF_ANE" source-type="AdditionalFields">
        <TAG><![CDATA[#NOVOREGISTO:CA:REF_ANE#]]></TAG>
        <VALUE><![CDATA[#NOVOREGISTO:CA:REF_ANE#]]></VALUE>
        <XPATH><![CDATA[/CARD/FIELDS/FIELD[NAME='REF_ANE']/VALUE]]></XPATH>
      </FIELD>
      <FIELD type="AdditionalFields" label="REF_EST" source-type="AdditionalFields">
        <TAG><![CDATA[#NOVOREGISTO:CA:REF_EST#]]></TAG>
        <VALUE><![CDATA[#NOVOREGISTO:CA:REF_EST#]]></VALUE>
        <XPATH><![CDATA[/CARD/FIELDS/FIELD[NAME='REF_EST']/VALUE]]></XPATH>
      </FIELD>
      <FIELD type="AdditionalFields" label="REF_MOB_UO" source-type="AdditionalFields">
        <TAG><![CDATA[#NOVOREGISTO:CA:REF_MOB_UO#]]></TAG>
        <VALUE><![CDATA[#NOVOREGISTO:CA:REF_MOB_UO#]]></VALUE>
        <XPATH><![CDATA[/CARD/FIELDS/FIELD[NAME='REF_MOB_UO']/VALUE]]></XPATH>
      </FIELD>
      <FIELD type="AdditionalFields" label="REF_PED" source-type="AdditionalFields">
        <TAG><![CDATA[#NOVOREGISTO:CA:REF_PED#]]></TAG>
        <VALUE><![CDATA[#NOVOREGISTO:CA:REF_PED#]]></VALUE>
        <XPATH><![CDATA[/CARD/FIELDS/FIELD[NAME='REF_PED']/VALUE]]></XPATH>
      </FIELD>
      <FIELD type="AdditionalFields" label="REF_PROC" source-type="AdditionalFields">
        <TAG><![CDATA[#NOVOREGISTO:CA:REF_PROC#]]></TAG>
        <VALUE><![CDATA[#NOVOREGISTO:CA:REF_PROC#]]></VALUE>
        <XPATH><![CDATA[/CARD/FIELDS/FIELD[NAME='REF_PROC']/VALUE]]></XPATH>
      </FIELD>
      <FIELD type="AdditionalFields" label="REF_TP_INQ" source-type="AdditionalFields">
        <TAG><![CDATA[#NOVOREGISTO:CA:REF_TP_INQ#]]></TAG>
        <VALUE><![CDATA[#NOVOREGISTO:CA:REF_TP_INQ#]]></VALUE>
        <XPATH><![CDATA[/CARD/FIELDS/FIELD[NAME='REF_TP_INQ']/VALUE]]></XPATH>
      </FIELD>
      <FIELD type="AdditionalFields" label="REF_TP_PRC" source-type="AdditionalFields">
        <TAG><![CDATA[#NOVOREGISTO:CA:REF_TP_PRC#]]></TAG>
        <VALUE><![CDATA[#NOVOREGISTO:CA:REF_TP_PRC#]]></VALUE>
        <XPATH><![CDATA[/CARD/FIELDS/FIELD[NAME='REF_TP_PRC']/VALUE]]></XPATH>
      </FIELD>
      <FIELD type="AdditionalFields" label="SIND" source-type="AdditionalFields">
        <TAG><![CDATA[#NOVOREGISTO:CA:SIND#]]></TAG>
        <VALUE><![CDATA[#NOVOREGISTO:CA:SIND#]]></VALUE>
        <XPATH><![CDATA[/CARD/FIELDS/FIELD[NAME='SIND']/VALUE]]></XPATH>
      </FIELD>
      <FIELD type="AdditionalFields" label="TP_CT_AC" source-type="AdditionalFields">
        <TAG><![CDATA[#NOVOREGISTO:CA:TP_CT_AC#]]></TAG>
        <VALUE><![CDATA[#NOVOREGISTO:CA:TP_CT_AC#]]></VALUE>
        <XPATH><![CDATA[/CARD/FIELDS/FIELD[NAME='TP_CT_AC']/VALUE]]></XPATH>
      </FIELD>
      <FIELD type="AdditionalFields" label="TIPO_DOC" source-type="AdditionalFields">
        <TAG><![CDATA[#NOVOREGISTO:CA:TIPO_DOC#]]></TAG>
        <VALUE><![CDATA[#NOVOREGISTO:CA:TIPO_DOC#]]></VALUE>
        <XPATH><![CDATA[/CARD/FIELDS/FIELD[NAME='TIPO_DOC']/VALUE]]></XPATH>
      </FIELD>
      <FIELD type="AdditionalFields" label="TIPO_PROC1" source-type="AdditionalFields">
        <TAG><![CDATA[#NOVOREGISTO:CA:TIPO_PROC1#]]></TAG>
        <VALUE><![CDATA[#NOVOREGISTO:CA:TIPO_PROC1#]]></VALUE>
        <XPATH><![CDATA[/CARD/FIELDS/FIELD[NAME='TIPO_PROC1']/VALUE]]></XPATH>
      </FIELD>
      <FIELD type="AdditionalFields" label="TIPO_PROC2" source-type="AdditionalFields">
        <TAG><![CDATA[#NOVOREGISTO:CA:TIPO_PROC2#]]></TAG>
        <VALUE><![CDATA[#NOVOREGISTO:CA:TIPO_PROC2#]]></VALUE>
        <XPATH><![CDATA[/CARD/FIELDS/FIELD[NAME='TIPO_PROC2']/VALUE]]></XPATH>
      </FIELD>
      <FIELD type="AdditionalFields" label="TIPO_PROC3" source-type="AdditionalFields">
        <TAG><![CDATA[#NOVOREGISTO:CA:TIPO_PROC3#]]></TAG>
        <VALUE><![CDATA[#NOVOREGISTO:CA:TIPO_PROC3#]]></VALUE>
        <XPATH><![CDATA[/CARD/FIELDS/FIELD[NAME='TIPO_PROC3']/VALUE]]></XPATH>
      </FIELD>
      <FIELD type="AdditionalFields" label="TIPO_PROC4" source-type="AdditionalFields">
        <TAG><![CDATA[#NOVOREGISTO:CA:TIPO_PROC4#]]></TAG>
        <VALUE><![CDATA[#NOVOREGISTO:CA:TIPO_PROC4#]]></VALUE>
        <XPATH><![CDATA[/CARD/FIELDS/FIELD[NAME='TIPO_PROC4']/VALUE]]></XPATH>
      </FIELD>
      <FIELD type="AdditionalFields" label="TIPO_PROC5" source-type="AdditionalFields">
        <TAG><![CDATA[#NOVOREGISTO:CA:TIPO_PROC5#]]></TAG>
        <VALUE><![CDATA[#NOVOREGISTO:CA:TIPO_PROC5#]]></VALUE>
        <XPATH><![CDATA[/CARD/FIELDS/FIELD[NAME='TIPO_PROC5']/VALUE]]></XPATH>
      </FIELD>
      <FIELD type="AdditionalFields" label="TIPO_PROC6" source-type="AdditionalFields">
        <TAG><![CDATA[#NOVOREGISTO:CA:TIPO_PROC6#]]></TAG>
        <VALUE><![CDATA[#NOVOREGISTO:CA:TIPO_PROC6#]]></VALUE>
        <XPATH><![CDATA[/CARD/FIELDS/FIELD[NAME='TIPO_PROC6']/VALUE]]></XPATH>
      </FIELD>
      <FIELD type="AdditionalFields" label="UO_TRAB" source-type="AdditionalFields">
        <TAG><![CDATA[#NOVOREGISTO:CA:UO_TRAB#]]></TAG>
        <VALUE><![CDATA[#NOVOREGISTO:CA:UO_TRAB#]]></VALUE>
        <XPATH><![CDATA[/CARD/FIELDS/FIELD[NAME='UO_TRAB']/VALUE]]></XPATH>
      </FIELD>
      <FIELD type="AdditionalFields" label="SEP_1" source-type="AdditionalFields">
        <TAG><![CDATA[#NOVOREGISTO:CA:SEP_1#]]></TAG>
        <VALUE><![CDATA[#NOVOREGISTO:CA:SEP_1#]]></VALUE>
        <XPATH><![CDATA[/CARD/FIELDS/FIELD[NAME='SEP_1']/VALUE]]></XPATH>
      </FIELD>
      <FIELD type="AdditionalFields" label="SEP_10" source-type="AdditionalFields">
        <TAG><![CDATA[#NOVOREGISTO:CA:SEP_10#]]></TAG>
        <VALUE><![CDATA[#NOVOREGISTO:CA:SEP_10#]]></VALUE>
        <XPATH><![CDATA[/CARD/FIELDS/FIELD[NAME='SEP_10']/VALUE]]></XPATH>
      </FIELD>
      <FIELD type="AdditionalFields" label="SEP_11" source-type="AdditionalFields">
        <TAG><![CDATA[#NOVOREGISTO:CA:SEP_11#]]></TAG>
        <VALUE><![CDATA[#NOVOREGISTO:CA:SEP_11#]]></VALUE>
        <XPATH><![CDATA[/CARD/FIELDS/FIELD[NAME='SEP_11']/VALUE]]></XPATH>
      </FIELD>
      <FIELD type="AdditionalFields" label="SEP_2" source-type="AdditionalFields">
        <TAG><![CDATA[#NOVOREGISTO:CA:SEP_2#]]></TAG>
        <VALUE><![CDATA[#NOVOREGISTO:CA:SEP_2#]]></VALUE>
        <XPATH><![CDATA[/CARD/FIELDS/FIELD[NAME='SEP_2']/VALUE]]></XPATH>
      </FIELD>
      <FIELD type="AdditionalFields" label="SEP_3" source-type="AdditionalFields">
        <TAG><![CDATA[#NOVOREGISTO:CA:SEP_3#]]></TAG>
        <VALUE><![CDATA[#NOVOREGISTO:CA:SEP_3#]]></VALUE>
        <XPATH><![CDATA[/CARD/FIELDS/FIELD[NAME='SEP_3']/VALUE]]></XPATH>
      </FIELD>
      <FIELD type="AdditionalFields" label="SEP_4" source-type="AdditionalFields">
        <TAG><![CDATA[#NOVOREGISTO:CA:SEP_4#]]></TAG>
        <VALUE><![CDATA[#NOVOREGISTO:CA:SEP_4#]]></VALUE>
        <XPATH><![CDATA[/CARD/FIELDS/FIELD[NAME='SEP_4']/VALUE]]></XPATH>
      </FIELD>
      <FIELD type="AdditionalFields" label="SEP_5" source-type="AdditionalFields">
        <TAG><![CDATA[#NOVOREGISTO:CA:SEP_5#]]></TAG>
        <VALUE><![CDATA[#NOVOREGISTO:CA:SEP_5#]]></VALUE>
        <XPATH><![CDATA[/CARD/FIELDS/FIELD[NAME='SEP_5']/VALUE]]></XPATH>
      </FIELD>
      <FIELD type="AdditionalFields" label="SEP_6" source-type="AdditionalFields">
        <TAG><![CDATA[#NOVOREGISTO:CA:SEP_6#]]></TAG>
        <VALUE><![CDATA[#NOVOREGISTO:CA:SEP_6#]]></VALUE>
        <XPATH><![CDATA[/CARD/FIELDS/FIELD[NAME='SEP_6']/VALUE]]></XPATH>
      </FIELD>
      <FIELD type="AdditionalFields" label="SEP_7" source-type="AdditionalFields">
        <TAG><![CDATA[#NOVOREGISTO:CA:SEP_7#]]></TAG>
        <VALUE><![CDATA[#NOVOREGISTO:CA:SEP_7#]]></VALUE>
        <XPATH><![CDATA[/CARD/FIELDS/FIELD[NAME='SEP_7']/VALUE]]></XPATH>
      </FIELD>
      <FIELD type="AdditionalFields" label="SEP_8" source-type="AdditionalFields">
        <TAG><![CDATA[#NOVOREGISTO:CA:SEP_8#]]></TAG>
        <VALUE><![CDATA[#NOVOREGISTO:CA:SEP_8#]]></VALUE>
        <XPATH><![CDATA[/CARD/FIELDS/FIELD[NAME='SEP_8']/VALUE]]></XPATH>
      </FIELD>
      <FIELD type="AdditionalFields" label="SEP_9" source-type="AdditionalFields">
        <TAG><![CDATA[#NOVOREGISTO:CA:SEP_9#]]></TAG>
        <VALUE><![CDATA[#NOVOREGISTO:CA:SEP_9#]]></VALUE>
        <XPATH><![CDATA[/CARD/FIELDS/FIELD[NAME='SEP_9']/VALUE]]></XPATH>
      </FIELD>
      <FIELD type="AdditionalFields" label="ESTADO_PAR" source-type="AdditionalFields">
        <TAG><![CDATA[#NOVOREGISTO:CA:ESTADO_PAR#]]></TAG>
        <VALUE><![CDATA[#NOVOREGISTO:CA:ESTADO_PAR#]]></VALUE>
        <XPATH><![CDATA[/CARD/FIELDS/FIELD[NAME='ESTADO_PAR']/VALUE]]></XPATH>
      </FIELD>
      <FIELD type="AdditionalFields" label="ANO" source-type="AdditionalFields">
        <TAG><![CDATA[#NOVOREGISTO:CA:ANO#]]></TAG>
        <VALUE><![CDATA[#NOVOREGISTO:CA:ANO#]]></VALUE>
        <XPATH><![CDATA[/CARD/FIELDS/FIELD[NAME='ANO']/VALUE]]></XPATH>
      </FIELD>
      <FIELD type="AdditionalFields" label="Url_Destino" source-type="AdditionalFields">
        <TAG><![CDATA[#NOVOREGISTO:CA:Url_Destino#]]></TAG>
        <VALUE><![CDATA[#NOVOREGISTO:CA:Url_Destino#]]></VALUE>
        <XPATH><![CDATA[/CARD/FIELDS/FIELD[NAME='Url_Destin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rRihxJDAT9/z/t63oIyBOZpXXV2jDbChDpDKmHhmXmy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RuG4XXMD98Ho/+3iYHdbpF8Rff6zFc87LymcruD1W8/Y/h5zF/4g/nTLzTU3Vdu3U3apa5+98x37Ra4m88Yfh7zV/5g3JcUl77Apz7tF3Wn/Sv/XvzL3Z98xvAzmb/yB7O+pHUg7civovf6OUp19Rklfcbiu3fVnXzG8DOZv/QHo1/U+qXdfcGV1RmH8/WeXv3C9ergu3fVnXzG8DOZv/QH477YsPuCO/ArGXriT24W6d+Lf7n7k88YfibzV/5gTr/Au+cq7NzNbreoXvvf3n3HZww/l/krfzDuS4pbWUdJvqJ7faZ6R3eD+9u7088Yfi7zFx6G4XXMD98wDK9jfviGYXgd88M3DMPrmB++YRhex/zwDcPwOuaHbxiG1zE/fMMwvI754RuG4WX8/v0fGyvMvnYapyA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rea" source-type="AdditionalFields">
        <TAG><![CDATA[#PRIMEIROREGISTO:CA:Area#]]></TAG>
        <VALUE><![CDATA[#PRIMEIROREGISTO:CA:Area#]]></VALUE>
        <XPATH><![CDATA[/CARD/FIELDS/FIELD[NAME='Area']/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sig_Public" source-type="AdditionalFields">
        <TAG><![CDATA[#PRIMEIROREGISTO:CA:Desig_Public#]]></TAG>
        <VALUE><![CDATA[#PRIMEIROREGISTO:CA:Desig_Public#]]></VALUE>
        <XPATH><![CDATA[/CARD/FIELDS/FIELD[NAME='Desig_Public']/VALUE]]></XPATH>
      </FIELD>
      <FIELD type="AdditionalFields" label="Distribuicao" source-type="AdditionalFields">
        <TAG><![CDATA[#PRIMEIROREGISTO:CA:Distribuicao#]]></TAG>
        <VALUE><![CDATA[#PRIMEIROREGISTO:CA:Distribuicao#]]></VALUE>
        <XPATH><![CDATA[/CARD/FIELDS/FIELD[NAME='Distribuicao']/VALUE]]></XPATH>
      </FIELD>
      <FIELD type="AdditionalFields" label="Local" source-type="AdditionalFields">
        <TAG><![CDATA[#PRIMEIROREGISTO:CA:Local#]]></TAG>
        <VALUE><![CDATA[#PRIMEIROREGISTO:CA:Local#]]></VALUE>
        <XPATH><![CDATA[/CARD/FIELDS/FIELD[NAME='Local']/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em" source-type="AdditionalFields">
        <TAG><![CDATA[#PRIMEIROREGISTO:CA:Origem#]]></TAG>
        <VALUE><![CDATA[#PRIMEIROREGISTO:CA:Origem#]]></VALUE>
        <XPATH><![CDATA[/CARD/FIELDS/FIELD[NAME='Origem']/VALUE]]></XPATH>
      </FIELD>
      <FIELD type="AdditionalFields" label="Partes" source-type="AdditionalFields">
        <TAG><![CDATA[#PRIMEIROREGISTO:CA:Partes#]]></TAG>
        <VALUE><![CDATA[#PRIMEIROREGISTO:CA:Partes#]]></VALUE>
        <XPATH><![CDATA[/CARD/FIELDS/FIELD[NAME='Partes']/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FIELD type="AdditionalFields" label="Num_Proposta_CA" source-type="AdditionalFields">
        <TAG><![CDATA[#PRIMEIROREGISTO:CA:Num_Proposta_CA#]]></TAG>
        <VALUE><![CDATA[#PRIMEIROREGISTO:CA:Num_Proposta_CA#]]></VALUE>
        <XPATH><![CDATA[/CARD/FIELDS/FIELD[NAME='Num_Proposta_CA']/VALUE]]></XPATH>
      </FIELD>
      <FIELD type="AdditionalFields" label="Tecn_Resp_DSM" source-type="AdditionalFields">
        <TAG><![CDATA[#PRIMEIROREGISTO:CA:Tecn_Resp_DSM#]]></TAG>
        <VALUE><![CDATA[#PRIMEIROREGISTO:CA:Tecn_Resp_DSM#]]></VALUE>
        <XPATH><![CDATA[/CARD/FIELDS/FIELD[NAME='Tecn_Resp_DSM']/VALUE]]></XPATH>
      </FIELD>
      <FIELD type="AdditionalFields" label="Tecnicos_DSM" source-type="AdditionalFields">
        <TAG><![CDATA[#PRIMEIROREGISTO:CA:Tecnicos_DSM#]]></TAG>
        <VALUE><![CDATA[#PRIMEIROREGISTO:CA:Tecnicos_DSM#]]></VALUE>
        <XPATH><![CDATA[/CARD/FIELDS/FIELD[NAME='Tecnicos_DSM']/VALUE]]></XPATH>
      </FIELD>
      <FIELD type="AdditionalFields" label="Area_DSM" source-type="AdditionalFields">
        <TAG><![CDATA[#PRIMEIROREGISTO:CA:Area_DSM#]]></TAG>
        <VALUE><![CDATA[#PRIMEIROREGISTO:CA:Area_DSM#]]></VALUE>
        <XPATH><![CDATA[/CARD/FIELDS/FIELD[NAME='Area_DSM']/VALUE]]></XPATH>
      </FIELD>
      <FIELD type="AdditionalFields" label="Outras_Obs" source-type="AdditionalFields">
        <TAG><![CDATA[#PRIMEIROREGISTO:CA:Outras_Obs#]]></TAG>
        <VALUE><![CDATA[#PRIMEIROREGISTO:CA:Outras_Obs#]]></VALUE>
        <XPATH><![CDATA[/CARD/FIELDS/FIELD[NAME='Outras_Obs']/VALUE]]></XPATH>
      </FIELD>
      <FIELD type="AdditionalFields" label="ESTADO" source-type="AdditionalFields">
        <TAG><![CDATA[#PRIMEIROREGISTO:CA:ESTADO#]]></TAG>
        <VALUE><![CDATA[#PRIMEIROREGISTO:CA:ESTADO#]]></VALUE>
        <XPATH><![CDATA[/CARD/FIELDS/FIELD[NAME='ESTADO']/VALUE]]></XPATH>
      </FIELD>
      <FIELD type="AdditionalFields" label="NIF_TRAB" source-type="AdditionalFields">
        <TAG><![CDATA[#PRIMEIROREGISTO:CA:NIF_TRAB#]]></TAG>
        <VALUE><![CDATA[#PRIMEIROREGISTO:CA:NIF_TRAB#]]></VALUE>
        <XPATH><![CDATA[/CARD/FIELDS/FIELD[NAME='NIF_TRAB']/VALUE]]></XPATH>
      </FIELD>
      <FIELD type="AdditionalFields" label="NOME_CAND" source-type="AdditionalFields">
        <TAG><![CDATA[#PRIMEIROREGISTO:CA:NOME_CAND#]]></TAG>
        <VALUE><![CDATA[#PRIMEIROREGISTO:CA:NOME_CAND#]]></VALUE>
        <XPATH><![CDATA[/CARD/FIELDS/FIELD[NAME='NOME_CAND']/VALUE]]></XPATH>
      </FIELD>
      <FIELD type="AdditionalFields" label="ESTADO_TRAB" source-type="AdditionalFields">
        <TAG><![CDATA[#PRIMEIROREGISTO:CA:ESTADO_TRAB#]]></TAG>
        <VALUE><![CDATA[#PRIMEIROREGISTO:CA:ESTADO_TRAB#]]></VALUE>
        <XPATH><![CDATA[/CARD/FIELDS/FIELD[NAME='ESTADO_TRAB']/VALUE]]></XPATH>
      </FIELD>
      <FIELD type="AdditionalFields" label="NOME_CHEFIA" source-type="AdditionalFields">
        <TAG><![CDATA[#PRIMEIROREGISTO:CA:NOME_CHEFIA#]]></TAG>
        <VALUE><![CDATA[#PRIMEIROREGISTO:CA:NOME_CHEFIA#]]></VALUE>
        <XPATH><![CDATA[/CARD/FIELDS/FIELD[NAME='NOME_CHEFIA']/VALUE]]></XPATH>
      </FIELD>
      <FIELD type="AdditionalFields" label="NOME_TRAB" source-type="AdditionalFields">
        <TAG><![CDATA[#PRIMEIROREGISTO:CA:NOME_TRAB#]]></TAG>
        <VALUE><![CDATA[#PRIMEIROREGISTO:CA:NOME_TRAB#]]></VALUE>
        <XPATH><![CDATA[/CARD/FIELDS/FIELD[NAME='NOME_TRAB']/VALUE]]></XPATH>
      </FIELD>
      <FIELD type="AdditionalFields" label="NORMA" source-type="AdditionalFields">
        <TAG><![CDATA[#PRIMEIROREGISTO:CA:NORMA#]]></TAG>
        <VALUE><![CDATA[#PRIMEIROREGISTO:CA:NORMA#]]></VALUE>
        <XPATH><![CDATA[/CARD/FIELDS/FIELD[NAME='NORMA']/VALUE]]></XPATH>
      </FIELD>
      <FIELD type="AdditionalFields" label="NUM_TRAB" source-type="AdditionalFields">
        <TAG><![CDATA[#PRIMEIROREGISTO:CA:NUM_TRAB#]]></TAG>
        <VALUE><![CDATA[#PRIMEIROREGISTO:CA:NUM_TRAB#]]></VALUE>
        <XPATH><![CDATA[/CARD/FIELDS/FIELD[NAME='NUM_TRAB']/VALUE]]></XPATH>
      </FIELD>
      <FIELD type="AdditionalFields" label="POLITICA" source-type="AdditionalFields">
        <TAG><![CDATA[#PRIMEIROREGISTO:CA:POLITICA#]]></TAG>
        <VALUE><![CDATA[#PRIMEIROREGISTO:CA:POLITICA#]]></VALUE>
        <XPATH><![CDATA[/CARD/FIELDS/FIELD[NAME='POLITICA']/VALUE]]></XPATH>
      </FIELD>
      <FIELD type="AdditionalFields" label="REF_ANE" source-type="AdditionalFields">
        <TAG><![CDATA[#PRIMEIROREGISTO:CA:REF_ANE#]]></TAG>
        <VALUE><![CDATA[#PRIMEIROREGISTO:CA:REF_ANE#]]></VALUE>
        <XPATH><![CDATA[/CARD/FIELDS/FIELD[NAME='REF_ANE']/VALUE]]></XPATH>
      </FIELD>
      <FIELD type="AdditionalFields" label="REF_EST" source-type="AdditionalFields">
        <TAG><![CDATA[#PRIMEIROREGISTO:CA:REF_EST#]]></TAG>
        <VALUE><![CDATA[#PRIMEIROREGISTO:CA:REF_EST#]]></VALUE>
        <XPATH><![CDATA[/CARD/FIELDS/FIELD[NAME='REF_EST']/VALUE]]></XPATH>
      </FIELD>
      <FIELD type="AdditionalFields" label="REF_MOB_UO" source-type="AdditionalFields">
        <TAG><![CDATA[#PRIMEIROREGISTO:CA:REF_MOB_UO#]]></TAG>
        <VALUE><![CDATA[#PRIMEIROREGISTO:CA:REF_MOB_UO#]]></VALUE>
        <XPATH><![CDATA[/CARD/FIELDS/FIELD[NAME='REF_MOB_UO']/VALUE]]></XPATH>
      </FIELD>
      <FIELD type="AdditionalFields" label="REF_PED" source-type="AdditionalFields">
        <TAG><![CDATA[#PRIMEIROREGISTO:CA:REF_PED#]]></TAG>
        <VALUE><![CDATA[#PRIMEIROREGISTO:CA:REF_PED#]]></VALUE>
        <XPATH><![CDATA[/CARD/FIELDS/FIELD[NAME='REF_PED']/VALUE]]></XPATH>
      </FIELD>
      <FIELD type="AdditionalFields" label="REF_PROC" source-type="AdditionalFields">
        <TAG><![CDATA[#PRIMEIROREGISTO:CA:REF_PROC#]]></TAG>
        <VALUE><![CDATA[#PRIMEIROREGISTO:CA:REF_PROC#]]></VALUE>
        <XPATH><![CDATA[/CARD/FIELDS/FIELD[NAME='REF_PROC']/VALUE]]></XPATH>
      </FIELD>
      <FIELD type="AdditionalFields" label="REF_TP_INQ" source-type="AdditionalFields">
        <TAG><![CDATA[#PRIMEIROREGISTO:CA:REF_TP_INQ#]]></TAG>
        <VALUE><![CDATA[#PRIMEIROREGISTO:CA:REF_TP_INQ#]]></VALUE>
        <XPATH><![CDATA[/CARD/FIELDS/FIELD[NAME='REF_TP_INQ']/VALUE]]></XPATH>
      </FIELD>
      <FIELD type="AdditionalFields" label="REF_TP_PRC" source-type="AdditionalFields">
        <TAG><![CDATA[#PRIMEIROREGISTO:CA:REF_TP_PRC#]]></TAG>
        <VALUE><![CDATA[#PRIMEIROREGISTO:CA:REF_TP_PRC#]]></VALUE>
        <XPATH><![CDATA[/CARD/FIELDS/FIELD[NAME='REF_TP_PRC']/VALUE]]></XPATH>
      </FIELD>
      <FIELD type="AdditionalFields" label="SIND" source-type="AdditionalFields">
        <TAG><![CDATA[#PRIMEIROREGISTO:CA:SIND#]]></TAG>
        <VALUE><![CDATA[#PRIMEIROREGISTO:CA:SIND#]]></VALUE>
        <XPATH><![CDATA[/CARD/FIELDS/FIELD[NAME='SIND']/VALUE]]></XPATH>
      </FIELD>
      <FIELD type="AdditionalFields" label="TP_CT_AC" source-type="AdditionalFields">
        <TAG><![CDATA[#PRIMEIROREGISTO:CA:TP_CT_AC#]]></TAG>
        <VALUE><![CDATA[#PRIMEIROREGISTO:CA:TP_CT_AC#]]></VALUE>
        <XPATH><![CDATA[/CARD/FIELDS/FIELD[NAME='TP_CT_AC']/VALUE]]></XPATH>
      </FIELD>
      <FIELD type="AdditionalFields" label="TIPO_DOC" source-type="AdditionalFields">
        <TAG><![CDATA[#PRIMEIROREGISTO:CA:TIPO_DOC#]]></TAG>
        <VALUE><![CDATA[#PRIMEIROREGISTO:CA:TIPO_DOC#]]></VALUE>
        <XPATH><![CDATA[/CARD/FIELDS/FIELD[NAME='TIPO_DOC']/VALUE]]></XPATH>
      </FIELD>
      <FIELD type="AdditionalFields" label="TIPO_PROC1" source-type="AdditionalFields">
        <TAG><![CDATA[#PRIMEIROREGISTO:CA:TIPO_PROC1#]]></TAG>
        <VALUE><![CDATA[#PRIMEIROREGISTO:CA:TIPO_PROC1#]]></VALUE>
        <XPATH><![CDATA[/CARD/FIELDS/FIELD[NAME='TIPO_PROC1']/VALUE]]></XPATH>
      </FIELD>
      <FIELD type="AdditionalFields" label="TIPO_PROC2" source-type="AdditionalFields">
        <TAG><![CDATA[#PRIMEIROREGISTO:CA:TIPO_PROC2#]]></TAG>
        <VALUE><![CDATA[#PRIMEIROREGISTO:CA:TIPO_PROC2#]]></VALUE>
        <XPATH><![CDATA[/CARD/FIELDS/FIELD[NAME='TIPO_PROC2']/VALUE]]></XPATH>
      </FIELD>
      <FIELD type="AdditionalFields" label="TIPO_PROC3" source-type="AdditionalFields">
        <TAG><![CDATA[#PRIMEIROREGISTO:CA:TIPO_PROC3#]]></TAG>
        <VALUE><![CDATA[#PRIMEIROREGISTO:CA:TIPO_PROC3#]]></VALUE>
        <XPATH><![CDATA[/CARD/FIELDS/FIELD[NAME='TIPO_PROC3']/VALUE]]></XPATH>
      </FIELD>
      <FIELD type="AdditionalFields" label="TIPO_PROC4" source-type="AdditionalFields">
        <TAG><![CDATA[#PRIMEIROREGISTO:CA:TIPO_PROC4#]]></TAG>
        <VALUE><![CDATA[#PRIMEIROREGISTO:CA:TIPO_PROC4#]]></VALUE>
        <XPATH><![CDATA[/CARD/FIELDS/FIELD[NAME='TIPO_PROC4']/VALUE]]></XPATH>
      </FIELD>
      <FIELD type="AdditionalFields" label="TIPO_PROC5" source-type="AdditionalFields">
        <TAG><![CDATA[#PRIMEIROREGISTO:CA:TIPO_PROC5#]]></TAG>
        <VALUE><![CDATA[#PRIMEIROREGISTO:CA:TIPO_PROC5#]]></VALUE>
        <XPATH><![CDATA[/CARD/FIELDS/FIELD[NAME='TIPO_PROC5']/VALUE]]></XPATH>
      </FIELD>
      <FIELD type="AdditionalFields" label="TIPO_PROC6" source-type="AdditionalFields">
        <TAG><![CDATA[#PRIMEIROREGISTO:CA:TIPO_PROC6#]]></TAG>
        <VALUE><![CDATA[#PRIMEIROREGISTO:CA:TIPO_PROC6#]]></VALUE>
        <XPATH><![CDATA[/CARD/FIELDS/FIELD[NAME='TIPO_PROC6']/VALUE]]></XPATH>
      </FIELD>
      <FIELD type="AdditionalFields" label="UO_TRAB" source-type="AdditionalFields">
        <TAG><![CDATA[#PRIMEIROREGISTO:CA:UO_TRAB#]]></TAG>
        <VALUE><![CDATA[#PRIMEIROREGISTO:CA:UO_TRAB#]]></VALUE>
        <XPATH><![CDATA[/CARD/FIELDS/FIELD[NAME='UO_TRAB']/VALUE]]></XPATH>
      </FIELD>
      <FIELD type="AdditionalFields" label="SEP_1" source-type="AdditionalFields">
        <TAG><![CDATA[#PRIMEIROREGISTO:CA:SEP_1#]]></TAG>
        <VALUE><![CDATA[#PRIMEIROREGISTO:CA:SEP_1#]]></VALUE>
        <XPATH><![CDATA[/CARD/FIELDS/FIELD[NAME='SEP_1']/VALUE]]></XPATH>
      </FIELD>
      <FIELD type="AdditionalFields" label="SEP_10" source-type="AdditionalFields">
        <TAG><![CDATA[#PRIMEIROREGISTO:CA:SEP_10#]]></TAG>
        <VALUE><![CDATA[#PRIMEIROREGISTO:CA:SEP_10#]]></VALUE>
        <XPATH><![CDATA[/CARD/FIELDS/FIELD[NAME='SEP_10']/VALUE]]></XPATH>
      </FIELD>
      <FIELD type="AdditionalFields" label="SEP_11" source-type="AdditionalFields">
        <TAG><![CDATA[#PRIMEIROREGISTO:CA:SEP_11#]]></TAG>
        <VALUE><![CDATA[#PRIMEIROREGISTO:CA:SEP_11#]]></VALUE>
        <XPATH><![CDATA[/CARD/FIELDS/FIELD[NAME='SEP_11']/VALUE]]></XPATH>
      </FIELD>
      <FIELD type="AdditionalFields" label="SEP_2" source-type="AdditionalFields">
        <TAG><![CDATA[#PRIMEIROREGISTO:CA:SEP_2#]]></TAG>
        <VALUE><![CDATA[#PRIMEIROREGISTO:CA:SEP_2#]]></VALUE>
        <XPATH><![CDATA[/CARD/FIELDS/FIELD[NAME='SEP_2']/VALUE]]></XPATH>
      </FIELD>
      <FIELD type="AdditionalFields" label="SEP_3" source-type="AdditionalFields">
        <TAG><![CDATA[#PRIMEIROREGISTO:CA:SEP_3#]]></TAG>
        <VALUE><![CDATA[#PRIMEIROREGISTO:CA:SEP_3#]]></VALUE>
        <XPATH><![CDATA[/CARD/FIELDS/FIELD[NAME='SEP_3']/VALUE]]></XPATH>
      </FIELD>
      <FIELD type="AdditionalFields" label="SEP_4" source-type="AdditionalFields">
        <TAG><![CDATA[#PRIMEIROREGISTO:CA:SEP_4#]]></TAG>
        <VALUE><![CDATA[#PRIMEIROREGISTO:CA:SEP_4#]]></VALUE>
        <XPATH><![CDATA[/CARD/FIELDS/FIELD[NAME='SEP_4']/VALUE]]></XPATH>
      </FIELD>
      <FIELD type="AdditionalFields" label="SEP_5" source-type="AdditionalFields">
        <TAG><![CDATA[#PRIMEIROREGISTO:CA:SEP_5#]]></TAG>
        <VALUE><![CDATA[#PRIMEIROREGISTO:CA:SEP_5#]]></VALUE>
        <XPATH><![CDATA[/CARD/FIELDS/FIELD[NAME='SEP_5']/VALUE]]></XPATH>
      </FIELD>
      <FIELD type="AdditionalFields" label="SEP_6" source-type="AdditionalFields">
        <TAG><![CDATA[#PRIMEIROREGISTO:CA:SEP_6#]]></TAG>
        <VALUE><![CDATA[#PRIMEIROREGISTO:CA:SEP_6#]]></VALUE>
        <XPATH><![CDATA[/CARD/FIELDS/FIELD[NAME='SEP_6']/VALUE]]></XPATH>
      </FIELD>
      <FIELD type="AdditionalFields" label="SEP_7" source-type="AdditionalFields">
        <TAG><![CDATA[#PRIMEIROREGISTO:CA:SEP_7#]]></TAG>
        <VALUE><![CDATA[#PRIMEIROREGISTO:CA:SEP_7#]]></VALUE>
        <XPATH><![CDATA[/CARD/FIELDS/FIELD[NAME='SEP_7']/VALUE]]></XPATH>
      </FIELD>
      <FIELD type="AdditionalFields" label="SEP_8" source-type="AdditionalFields">
        <TAG><![CDATA[#PRIMEIROREGISTO:CA:SEP_8#]]></TAG>
        <VALUE><![CDATA[#PRIMEIROREGISTO:CA:SEP_8#]]></VALUE>
        <XPATH><![CDATA[/CARD/FIELDS/FIELD[NAME='SEP_8']/VALUE]]></XPATH>
      </FIELD>
      <FIELD type="AdditionalFields" label="SEP_9" source-type="AdditionalFields">
        <TAG><![CDATA[#PRIMEIROREGISTO:CA:SEP_9#]]></TAG>
        <VALUE><![CDATA[#PRIMEIROREGISTO:CA:SEP_9#]]></VALUE>
        <XPATH><![CDATA[/CARD/FIELDS/FIELD[NAME='SEP_9']/VALUE]]></XPATH>
      </FIELD>
      <FIELD type="AdditionalFields" label="ESTADO_PAR" source-type="AdditionalFields">
        <TAG><![CDATA[#PRIMEIROREGISTO:CA:ESTADO_PAR#]]></TAG>
        <VALUE><![CDATA[#PRIMEIROREGISTO:CA:ESTADO_PAR#]]></VALUE>
        <XPATH><![CDATA[/CARD/FIELDS/FIELD[NAME='ESTADO_PAR']/VALUE]]></XPATH>
      </FIELD>
      <FIELD type="AdditionalFields" label="ANO" source-type="AdditionalFields">
        <TAG><![CDATA[#PRIMEIROREGISTO:CA:ANO#]]></TAG>
        <VALUE><![CDATA[#PRIMEIROREGISTO:CA:ANO#]]></VALUE>
        <XPATH><![CDATA[/CARD/FIELDS/FIELD[NAME='ANO']/VALUE]]></XPATH>
      </FIELD>
      <FIELD type="AdditionalFields" label="Url_Destino" source-type="AdditionalFields">
        <TAG><![CDATA[#PRIMEIROREGISTO:CA:Url_Destino#]]></TAG>
        <VALUE><![CDATA[#PRIMEIROREGISTO:CA:Url_Destino#]]></VALUE>
        <XPATH><![CDATA[/CARD/FIELDS/FIELD[NAME='Url_Destin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rea" source-type="AdditionalFields">
        <TAG><![CDATA[#PRIMEIROPROCESSO:CA:Area#]]></TAG>
        <VALUE><![CDATA[#PRIMEIROPROCESSO:CA:Area#]]></VALUE>
        <XPATH><![CDATA[/CARD/FIELDS/FIELD[NAME='Area']/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sig_Public" source-type="AdditionalFields">
        <TAG><![CDATA[#PRIMEIROPROCESSO:CA:Desig_Public#]]></TAG>
        <VALUE><![CDATA[#PRIMEIROPROCESSO:CA:Desig_Public#]]></VALUE>
        <XPATH><![CDATA[/CARD/FIELDS/FIELD[NAME='Desig_Public']/VALUE]]></XPATH>
      </FIELD>
      <FIELD type="AdditionalFields" label="Distribuicao" source-type="AdditionalFields">
        <TAG><![CDATA[#PRIMEIROPROCESSO:CA:Distribuicao#]]></TAG>
        <VALUE><![CDATA[#PRIMEIROPROCESSO:CA:Distribuicao#]]></VALUE>
        <XPATH><![CDATA[/CARD/FIELDS/FIELD[NAME='Distribuicao']/VALUE]]></XPATH>
      </FIELD>
      <FIELD type="AdditionalFields" label="Local" source-type="AdditionalFields">
        <TAG><![CDATA[#PRIMEIROPROCESSO:CA:Local#]]></TAG>
        <VALUE><![CDATA[#PRIMEIROPROCESSO:CA:Local#]]></VALUE>
        <XPATH><![CDATA[/CARD/FIELDS/FIELD[NAME='Local']/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em" source-type="AdditionalFields">
        <TAG><![CDATA[#PRIMEIROPROCESSO:CA:Origem#]]></TAG>
        <VALUE><![CDATA[#PRIMEIROPROCESSO:CA:Origem#]]></VALUE>
        <XPATH><![CDATA[/CARD/FIELDS/FIELD[NAME='Origem']/VALUE]]></XPATH>
      </FIELD>
      <FIELD type="AdditionalFields" label="Partes" source-type="AdditionalFields">
        <TAG><![CDATA[#PRIMEIROPROCESSO:CA:Partes#]]></TAG>
        <VALUE><![CDATA[#PRIMEIROPROCESSO:CA:Partes#]]></VALUE>
        <XPATH><![CDATA[/CARD/FIELDS/FIELD[NAME='Partes']/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FIELD type="AdditionalFields" label="Num_Proposta_CA" source-type="AdditionalFields">
        <TAG><![CDATA[#PRIMEIROPROCESSO:CA:Num_Proposta_CA#]]></TAG>
        <VALUE><![CDATA[#PRIMEIROPROCESSO:CA:Num_Proposta_CA#]]></VALUE>
        <XPATH><![CDATA[/CARD/FIELDS/FIELD[NAME='Num_Proposta_CA']/VALUE]]></XPATH>
      </FIELD>
      <FIELD type="AdditionalFields" label="Tecn_Resp_DSM" source-type="AdditionalFields">
        <TAG><![CDATA[#PRIMEIROPROCESSO:CA:Tecn_Resp_DSM#]]></TAG>
        <VALUE><![CDATA[#PRIMEIROPROCESSO:CA:Tecn_Resp_DSM#]]></VALUE>
        <XPATH><![CDATA[/CARD/FIELDS/FIELD[NAME='Tecn_Resp_DSM']/VALUE]]></XPATH>
      </FIELD>
      <FIELD type="AdditionalFields" label="Tecnicos_DSM" source-type="AdditionalFields">
        <TAG><![CDATA[#PRIMEIROPROCESSO:CA:Tecnicos_DSM#]]></TAG>
        <VALUE><![CDATA[#PRIMEIROPROCESSO:CA:Tecnicos_DSM#]]></VALUE>
        <XPATH><![CDATA[/CARD/FIELDS/FIELD[NAME='Tecnicos_DSM']/VALUE]]></XPATH>
      </FIELD>
      <FIELD type="AdditionalFields" label="Area_DSM" source-type="AdditionalFields">
        <TAG><![CDATA[#PRIMEIROPROCESSO:CA:Area_DSM#]]></TAG>
        <VALUE><![CDATA[#PRIMEIROPROCESSO:CA:Area_DSM#]]></VALUE>
        <XPATH><![CDATA[/CARD/FIELDS/FIELD[NAME='Area_DSM']/VALUE]]></XPATH>
      </FIELD>
      <FIELD type="AdditionalFields" label="Outras_Obs" source-type="AdditionalFields">
        <TAG><![CDATA[#PRIMEIROPROCESSO:CA:Outras_Obs#]]></TAG>
        <VALUE><![CDATA[#PRIMEIROPROCESSO:CA:Outras_Obs#]]></VALUE>
        <XPATH><![CDATA[/CARD/FIELDS/FIELD[NAME='Outras_Obs']/VALUE]]></XPATH>
      </FIELD>
      <FIELD type="AdditionalFields" label="ESTADO" source-type="AdditionalFields">
        <TAG><![CDATA[#PRIMEIROPROCESSO:CA:ESTADO#]]></TAG>
        <VALUE><![CDATA[#PRIMEIROPROCESSO:CA:ESTADO#]]></VALUE>
        <XPATH><![CDATA[/CARD/FIELDS/FIELD[NAME='ESTADO']/VALUE]]></XPATH>
      </FIELD>
      <FIELD type="AdditionalFields" label="NIF_TRAB" source-type="AdditionalFields">
        <TAG><![CDATA[#PRIMEIROPROCESSO:CA:NIF_TRAB#]]></TAG>
        <VALUE><![CDATA[#PRIMEIROPROCESSO:CA:NIF_TRAB#]]></VALUE>
        <XPATH><![CDATA[/CARD/FIELDS/FIELD[NAME='NIF_TRAB']/VALUE]]></XPATH>
      </FIELD>
      <FIELD type="AdditionalFields" label="NOME_CAND" source-type="AdditionalFields">
        <TAG><![CDATA[#PRIMEIROPROCESSO:CA:NOME_CAND#]]></TAG>
        <VALUE><![CDATA[#PRIMEIROPROCESSO:CA:NOME_CAND#]]></VALUE>
        <XPATH><![CDATA[/CARD/FIELDS/FIELD[NAME='NOME_CAND']/VALUE]]></XPATH>
      </FIELD>
      <FIELD type="AdditionalFields" label="ESTADO_TRAB" source-type="AdditionalFields">
        <TAG><![CDATA[#PRIMEIROPROCESSO:CA:ESTADO_TRAB#]]></TAG>
        <VALUE><![CDATA[#PRIMEIROPROCESSO:CA:ESTADO_TRAB#]]></VALUE>
        <XPATH><![CDATA[/CARD/FIELDS/FIELD[NAME='ESTADO_TRAB']/VALUE]]></XPATH>
      </FIELD>
      <FIELD type="AdditionalFields" label="NOME_CHEFIA" source-type="AdditionalFields">
        <TAG><![CDATA[#PRIMEIROPROCESSO:CA:NOME_CHEFIA#]]></TAG>
        <VALUE><![CDATA[#PRIMEIROPROCESSO:CA:NOME_CHEFIA#]]></VALUE>
        <XPATH><![CDATA[/CARD/FIELDS/FIELD[NAME='NOME_CHEFIA']/VALUE]]></XPATH>
      </FIELD>
      <FIELD type="AdditionalFields" label="NOME_TRAB" source-type="AdditionalFields">
        <TAG><![CDATA[#PRIMEIROPROCESSO:CA:NOME_TRAB#]]></TAG>
        <VALUE><![CDATA[#PRIMEIROPROCESSO:CA:NOME_TRAB#]]></VALUE>
        <XPATH><![CDATA[/CARD/FIELDS/FIELD[NAME='NOME_TRAB']/VALUE]]></XPATH>
      </FIELD>
      <FIELD type="AdditionalFields" label="NORMA" source-type="AdditionalFields">
        <TAG><![CDATA[#PRIMEIROPROCESSO:CA:NORMA#]]></TAG>
        <VALUE><![CDATA[#PRIMEIROPROCESSO:CA:NORMA#]]></VALUE>
        <XPATH><![CDATA[/CARD/FIELDS/FIELD[NAME='NORMA']/VALUE]]></XPATH>
      </FIELD>
      <FIELD type="AdditionalFields" label="NUM_TRAB" source-type="AdditionalFields">
        <TAG><![CDATA[#PRIMEIROPROCESSO:CA:NUM_TRAB#]]></TAG>
        <VALUE><![CDATA[#PRIMEIROPROCESSO:CA:NUM_TRAB#]]></VALUE>
        <XPATH><![CDATA[/CARD/FIELDS/FIELD[NAME='NUM_TRAB']/VALUE]]></XPATH>
      </FIELD>
      <FIELD type="AdditionalFields" label="POLITICA" source-type="AdditionalFields">
        <TAG><![CDATA[#PRIMEIROPROCESSO:CA:POLITICA#]]></TAG>
        <VALUE><![CDATA[#PRIMEIROPROCESSO:CA:POLITICA#]]></VALUE>
        <XPATH><![CDATA[/CARD/FIELDS/FIELD[NAME='POLITICA']/VALUE]]></XPATH>
      </FIELD>
      <FIELD type="AdditionalFields" label="REF_ANE" source-type="AdditionalFields">
        <TAG><![CDATA[#PRIMEIROPROCESSO:CA:REF_ANE#]]></TAG>
        <VALUE><![CDATA[#PRIMEIROPROCESSO:CA:REF_ANE#]]></VALUE>
        <XPATH><![CDATA[/CARD/FIELDS/FIELD[NAME='REF_ANE']/VALUE]]></XPATH>
      </FIELD>
      <FIELD type="AdditionalFields" label="REF_EST" source-type="AdditionalFields">
        <TAG><![CDATA[#PRIMEIROPROCESSO:CA:REF_EST#]]></TAG>
        <VALUE><![CDATA[#PRIMEIROPROCESSO:CA:REF_EST#]]></VALUE>
        <XPATH><![CDATA[/CARD/FIELDS/FIELD[NAME='REF_EST']/VALUE]]></XPATH>
      </FIELD>
      <FIELD type="AdditionalFields" label="REF_MOB_UO" source-type="AdditionalFields">
        <TAG><![CDATA[#PRIMEIROPROCESSO:CA:REF_MOB_UO#]]></TAG>
        <VALUE><![CDATA[#PRIMEIROPROCESSO:CA:REF_MOB_UO#]]></VALUE>
        <XPATH><![CDATA[/CARD/FIELDS/FIELD[NAME='REF_MOB_UO']/VALUE]]></XPATH>
      </FIELD>
      <FIELD type="AdditionalFields" label="REF_PED" source-type="AdditionalFields">
        <TAG><![CDATA[#PRIMEIROPROCESSO:CA:REF_PED#]]></TAG>
        <VALUE><![CDATA[#PRIMEIROPROCESSO:CA:REF_PED#]]></VALUE>
        <XPATH><![CDATA[/CARD/FIELDS/FIELD[NAME='REF_PED']/VALUE]]></XPATH>
      </FIELD>
      <FIELD type="AdditionalFields" label="REF_PROC" source-type="AdditionalFields">
        <TAG><![CDATA[#PRIMEIROPROCESSO:CA:REF_PROC#]]></TAG>
        <VALUE><![CDATA[#PRIMEIROPROCESSO:CA:REF_PROC#]]></VALUE>
        <XPATH><![CDATA[/CARD/FIELDS/FIELD[NAME='REF_PROC']/VALUE]]></XPATH>
      </FIELD>
      <FIELD type="AdditionalFields" label="REF_TP_INQ" source-type="AdditionalFields">
        <TAG><![CDATA[#PRIMEIROPROCESSO:CA:REF_TP_INQ#]]></TAG>
        <VALUE><![CDATA[#PRIMEIROPROCESSO:CA:REF_TP_INQ#]]></VALUE>
        <XPATH><![CDATA[/CARD/FIELDS/FIELD[NAME='REF_TP_INQ']/VALUE]]></XPATH>
      </FIELD>
      <FIELD type="AdditionalFields" label="REF_TP_PRC" source-type="AdditionalFields">
        <TAG><![CDATA[#PRIMEIROPROCESSO:CA:REF_TP_PRC#]]></TAG>
        <VALUE><![CDATA[#PRIMEIROPROCESSO:CA:REF_TP_PRC#]]></VALUE>
        <XPATH><![CDATA[/CARD/FIELDS/FIELD[NAME='REF_TP_PRC']/VALUE]]></XPATH>
      </FIELD>
      <FIELD type="AdditionalFields" label="SIND" source-type="AdditionalFields">
        <TAG><![CDATA[#PRIMEIROPROCESSO:CA:SIND#]]></TAG>
        <VALUE><![CDATA[#PRIMEIROPROCESSO:CA:SIND#]]></VALUE>
        <XPATH><![CDATA[/CARD/FIELDS/FIELD[NAME='SIND']/VALUE]]></XPATH>
      </FIELD>
      <FIELD type="AdditionalFields" label="TP_CT_AC" source-type="AdditionalFields">
        <TAG><![CDATA[#PRIMEIROPROCESSO:CA:TP_CT_AC#]]></TAG>
        <VALUE><![CDATA[#PRIMEIROPROCESSO:CA:TP_CT_AC#]]></VALUE>
        <XPATH><![CDATA[/CARD/FIELDS/FIELD[NAME='TP_CT_AC']/VALUE]]></XPATH>
      </FIELD>
      <FIELD type="AdditionalFields" label="TIPO_DOC" source-type="AdditionalFields">
        <TAG><![CDATA[#PRIMEIROPROCESSO:CA:TIPO_DOC#]]></TAG>
        <VALUE><![CDATA[#PRIMEIROPROCESSO:CA:TIPO_DOC#]]></VALUE>
        <XPATH><![CDATA[/CARD/FIELDS/FIELD[NAME='TIPO_DOC']/VALUE]]></XPATH>
      </FIELD>
      <FIELD type="AdditionalFields" label="TIPO_PROC1" source-type="AdditionalFields">
        <TAG><![CDATA[#PRIMEIROPROCESSO:CA:TIPO_PROC1#]]></TAG>
        <VALUE><![CDATA[#PRIMEIROPROCESSO:CA:TIPO_PROC1#]]></VALUE>
        <XPATH><![CDATA[/CARD/FIELDS/FIELD[NAME='TIPO_PROC1']/VALUE]]></XPATH>
      </FIELD>
      <FIELD type="AdditionalFields" label="TIPO_PROC2" source-type="AdditionalFields">
        <TAG><![CDATA[#PRIMEIROPROCESSO:CA:TIPO_PROC2#]]></TAG>
        <VALUE><![CDATA[#PRIMEIROPROCESSO:CA:TIPO_PROC2#]]></VALUE>
        <XPATH><![CDATA[/CARD/FIELDS/FIELD[NAME='TIPO_PROC2']/VALUE]]></XPATH>
      </FIELD>
      <FIELD type="AdditionalFields" label="TIPO_PROC3" source-type="AdditionalFields">
        <TAG><![CDATA[#PRIMEIROPROCESSO:CA:TIPO_PROC3#]]></TAG>
        <VALUE><![CDATA[#PRIMEIROPROCESSO:CA:TIPO_PROC3#]]></VALUE>
        <XPATH><![CDATA[/CARD/FIELDS/FIELD[NAME='TIPO_PROC3']/VALUE]]></XPATH>
      </FIELD>
      <FIELD type="AdditionalFields" label="TIPO_PROC4" source-type="AdditionalFields">
        <TAG><![CDATA[#PRIMEIROPROCESSO:CA:TIPO_PROC4#]]></TAG>
        <VALUE><![CDATA[#PRIMEIROPROCESSO:CA:TIPO_PROC4#]]></VALUE>
        <XPATH><![CDATA[/CARD/FIELDS/FIELD[NAME='TIPO_PROC4']/VALUE]]></XPATH>
      </FIELD>
      <FIELD type="AdditionalFields" label="TIPO_PROC5" source-type="AdditionalFields">
        <TAG><![CDATA[#PRIMEIROPROCESSO:CA:TIPO_PROC5#]]></TAG>
        <VALUE><![CDATA[#PRIMEIROPROCESSO:CA:TIPO_PROC5#]]></VALUE>
        <XPATH><![CDATA[/CARD/FIELDS/FIELD[NAME='TIPO_PROC5']/VALUE]]></XPATH>
      </FIELD>
      <FIELD type="AdditionalFields" label="TIPO_PROC6" source-type="AdditionalFields">
        <TAG><![CDATA[#PRIMEIROPROCESSO:CA:TIPO_PROC6#]]></TAG>
        <VALUE><![CDATA[#PRIMEIROPROCESSO:CA:TIPO_PROC6#]]></VALUE>
        <XPATH><![CDATA[/CARD/FIELDS/FIELD[NAME='TIPO_PROC6']/VALUE]]></XPATH>
      </FIELD>
      <FIELD type="AdditionalFields" label="UO_TRAB" source-type="AdditionalFields">
        <TAG><![CDATA[#PRIMEIROPROCESSO:CA:UO_TRAB#]]></TAG>
        <VALUE><![CDATA[#PRIMEIROPROCESSO:CA:UO_TRAB#]]></VALUE>
        <XPATH><![CDATA[/CARD/FIELDS/FIELD[NAME='UO_TRAB']/VALUE]]></XPATH>
      </FIELD>
      <FIELD type="AdditionalFields" label="SEP_1" source-type="AdditionalFields">
        <TAG><![CDATA[#PRIMEIROPROCESSO:CA:SEP_1#]]></TAG>
        <VALUE><![CDATA[#PRIMEIROPROCESSO:CA:SEP_1#]]></VALUE>
        <XPATH><![CDATA[/CARD/FIELDS/FIELD[NAME='SEP_1']/VALUE]]></XPATH>
      </FIELD>
      <FIELD type="AdditionalFields" label="SEP_10" source-type="AdditionalFields">
        <TAG><![CDATA[#PRIMEIROPROCESSO:CA:SEP_10#]]></TAG>
        <VALUE><![CDATA[#PRIMEIROPROCESSO:CA:SEP_10#]]></VALUE>
        <XPATH><![CDATA[/CARD/FIELDS/FIELD[NAME='SEP_10']/VALUE]]></XPATH>
      </FIELD>
      <FIELD type="AdditionalFields" label="SEP_11" source-type="AdditionalFields">
        <TAG><![CDATA[#PRIMEIROPROCESSO:CA:SEP_11#]]></TAG>
        <VALUE><![CDATA[#PRIMEIROPROCESSO:CA:SEP_11#]]></VALUE>
        <XPATH><![CDATA[/CARD/FIELDS/FIELD[NAME='SEP_11']/VALUE]]></XPATH>
      </FIELD>
      <FIELD type="AdditionalFields" label="SEP_2" source-type="AdditionalFields">
        <TAG><![CDATA[#PRIMEIROPROCESSO:CA:SEP_2#]]></TAG>
        <VALUE><![CDATA[#PRIMEIROPROCESSO:CA:SEP_2#]]></VALUE>
        <XPATH><![CDATA[/CARD/FIELDS/FIELD[NAME='SEP_2']/VALUE]]></XPATH>
      </FIELD>
      <FIELD type="AdditionalFields" label="SEP_3" source-type="AdditionalFields">
        <TAG><![CDATA[#PRIMEIROPROCESSO:CA:SEP_3#]]></TAG>
        <VALUE><![CDATA[#PRIMEIROPROCESSO:CA:SEP_3#]]></VALUE>
        <XPATH><![CDATA[/CARD/FIELDS/FIELD[NAME='SEP_3']/VALUE]]></XPATH>
      </FIELD>
      <FIELD type="AdditionalFields" label="SEP_4" source-type="AdditionalFields">
        <TAG><![CDATA[#PRIMEIROPROCESSO:CA:SEP_4#]]></TAG>
        <VALUE><![CDATA[#PRIMEIROPROCESSO:CA:SEP_4#]]></VALUE>
        <XPATH><![CDATA[/CARD/FIELDS/FIELD[NAME='SEP_4']/VALUE]]></XPATH>
      </FIELD>
      <FIELD type="AdditionalFields" label="SEP_5" source-type="AdditionalFields">
        <TAG><![CDATA[#PRIMEIROPROCESSO:CA:SEP_5#]]></TAG>
        <VALUE><![CDATA[#PRIMEIROPROCESSO:CA:SEP_5#]]></VALUE>
        <XPATH><![CDATA[/CARD/FIELDS/FIELD[NAME='SEP_5']/VALUE]]></XPATH>
      </FIELD>
      <FIELD type="AdditionalFields" label="SEP_6" source-type="AdditionalFields">
        <TAG><![CDATA[#PRIMEIROPROCESSO:CA:SEP_6#]]></TAG>
        <VALUE><![CDATA[#PRIMEIROPROCESSO:CA:SEP_6#]]></VALUE>
        <XPATH><![CDATA[/CARD/FIELDS/FIELD[NAME='SEP_6']/VALUE]]></XPATH>
      </FIELD>
      <FIELD type="AdditionalFields" label="SEP_7" source-type="AdditionalFields">
        <TAG><![CDATA[#PRIMEIROPROCESSO:CA:SEP_7#]]></TAG>
        <VALUE><![CDATA[#PRIMEIROPROCESSO:CA:SEP_7#]]></VALUE>
        <XPATH><![CDATA[/CARD/FIELDS/FIELD[NAME='SEP_7']/VALUE]]></XPATH>
      </FIELD>
      <FIELD type="AdditionalFields" label="SEP_8" source-type="AdditionalFields">
        <TAG><![CDATA[#PRIMEIROPROCESSO:CA:SEP_8#]]></TAG>
        <VALUE><![CDATA[#PRIMEIROPROCESSO:CA:SEP_8#]]></VALUE>
        <XPATH><![CDATA[/CARD/FIELDS/FIELD[NAME='SEP_8']/VALUE]]></XPATH>
      </FIELD>
      <FIELD type="AdditionalFields" label="SEP_9" source-type="AdditionalFields">
        <TAG><![CDATA[#PRIMEIROPROCESSO:CA:SEP_9#]]></TAG>
        <VALUE><![CDATA[#PRIMEIROPROCESSO:CA:SEP_9#]]></VALUE>
        <XPATH><![CDATA[/CARD/FIELDS/FIELD[NAME='SEP_9']/VALUE]]></XPATH>
      </FIELD>
      <FIELD type="AdditionalFields" label="ESTADO_PAR" source-type="AdditionalFields">
        <TAG><![CDATA[#PRIMEIROPROCESSO:CA:ESTADO_PAR#]]></TAG>
        <VALUE><![CDATA[#PRIMEIROPROCESSO:CA:ESTADO_PAR#]]></VALUE>
        <XPATH><![CDATA[/CARD/FIELDS/FIELD[NAME='ESTADO_PAR']/VALUE]]></XPATH>
      </FIELD>
      <FIELD type="AdditionalFields" label="ANO" source-type="AdditionalFields">
        <TAG><![CDATA[#PRIMEIROPROCESSO:CA:ANO#]]></TAG>
        <VALUE><![CDATA[#PRIMEIROPROCESSO:CA:ANO#]]></VALUE>
        <XPATH><![CDATA[/CARD/FIELDS/FIELD[NAME='ANO']/VALUE]]></XPATH>
      </FIELD>
      <FIELD type="AdditionalFields" label="Url_Destino" source-type="AdditionalFields">
        <TAG><![CDATA[#PRIMEIROPROCESSO:CA:Url_Destino#]]></TAG>
        <VALUE><![CDATA[#PRIMEIROPROCESSO:CA:Url_Destino#]]></VALUE>
        <XPATH><![CDATA[/CARD/FIELDS/FIELD[NAME='Url_Destin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rRihxJDAT9/z/t63oIyBOZpXXV2jDbChDpDKmHhmXmy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RuG4XXMD98Ho/+3iYHdbpF8Rff6zFc87LymcruD1W8/Y/h5zF/4g/nTLzTU3Vdu3U3apa5+98x37Ra4m88Yfh7zV/5g3JcUl77Apz7tF3Wn/Sv/XvzL3Z98xvAzmb/yB7O+pHUg7civovf6OUp19Rklfcbiu3fVnXzG8DOZv/QHo1/U+qXdfcGV1RmH8/WeXv3C9ergu3fVnXzG8DOZv/QH477YsPuCO/ArGXriT24W6d+Lf7n7k88YfibzV/5gTr/Au+cq7NzNbreoXvvf3n3HZww/l/krfzDuS4pbWUdJvqJ7faZ6R3eD+9u7088Yfi7zFx6G4XXMD98wDK9jfviGYXgd88M3DMPrmB++YRhex/zwDcPwOuaHbxiG1zE/fMMwvI754RuG4WX8/v0fGyvMvnYapyA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rea" source-type="AdditionalFields">
        <TAG><![CDATA[#REGISTO:CA:Area#]]></TAG>
        <VALUE><![CDATA[Area]]></VALUE>
        <XPATH><![CDATA[/CARD/FIELDS/FIELD[NAME='Area']/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sig_Public" source-type="AdditionalFields">
        <TAG><![CDATA[#REGISTO:CA:Desig_Public#]]></TAG>
        <VALUE><![CDATA[Desig_Public]]></VALUE>
        <XPATH><![CDATA[/CARD/FIELDS/FIELD[NAME='Desig_Public']/VALUE]]></XPATH>
      </FIELD>
      <FIELD type="AdditionalFields" label="Distribuicao" source-type="AdditionalFields">
        <TAG><![CDATA[#REGISTO:CA:Distribuicao#]]></TAG>
        <VALUE><![CDATA[Distribuicao]]></VALUE>
        <XPATH><![CDATA[/CARD/FIELDS/FIELD[NAME='Distribuicao']/VALUE]]></XPATH>
      </FIELD>
      <FIELD type="AdditionalFields" label="Local" source-type="AdditionalFields">
        <TAG><![CDATA[#REGISTO:CA:Local#]]></TAG>
        <VALUE><![CDATA[Local]]></VALUE>
        <XPATH><![CDATA[/CARD/FIELDS/FIELD[NAME='Local']/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em" source-type="AdditionalFields">
        <TAG><![CDATA[#REGISTO:CA:Origem#]]></TAG>
        <VALUE><![CDATA[Origem]]></VALUE>
        <XPATH><![CDATA[/CARD/FIELDS/FIELD[NAME='Origem']/VALUE]]></XPATH>
      </FIELD>
      <FIELD type="AdditionalFields" label="Partes" source-type="AdditionalFields">
        <TAG><![CDATA[#REGISTO:CA:Partes#]]></TAG>
        <VALUE><![CDATA[Partes]]></VALUE>
        <XPATH><![CDATA[/CARD/FIELDS/FIELD[NAME='Partes']/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FIELD type="AdditionalFields" label="Num_Proposta_CA" source-type="AdditionalFields">
        <TAG><![CDATA[#REGISTO:CA:Num_Proposta_CA#]]></TAG>
        <VALUE><![CDATA[Num_Proposta_CA]]></VALUE>
        <XPATH><![CDATA[/CARD/FIELDS/FIELD[NAME='Num_Proposta_CA']/VALUE]]></XPATH>
      </FIELD>
      <FIELD type="AdditionalFields" label="Tecn_Resp_DSM" source-type="AdditionalFields">
        <TAG><![CDATA[#REGISTO:CA:Tecn_Resp_DSM#]]></TAG>
        <VALUE><![CDATA[Tecn_Resp_DSM]]></VALUE>
        <XPATH><![CDATA[/CARD/FIELDS/FIELD[NAME='Tecn_Resp_DSM']/VALUE]]></XPATH>
      </FIELD>
      <FIELD type="AdditionalFields" label="Tecnicos_DSM" source-type="AdditionalFields">
        <TAG><![CDATA[#REGISTO:CA:Tecnicos_DSM#]]></TAG>
        <VALUE><![CDATA[Tecnicos_DSM]]></VALUE>
        <XPATH><![CDATA[/CARD/FIELDS/FIELD[NAME='Tecnicos_DSM']/VALUE]]></XPATH>
      </FIELD>
      <FIELD type="AdditionalFields" label="Area_DSM" source-type="AdditionalFields">
        <TAG><![CDATA[#REGISTO:CA:Area_DSM#]]></TAG>
        <VALUE><![CDATA[Area_DSM]]></VALUE>
        <XPATH><![CDATA[/CARD/FIELDS/FIELD[NAME='Area_DSM']/VALUE]]></XPATH>
      </FIELD>
      <FIELD type="AdditionalFields" label="Outras_Obs" source-type="AdditionalFields">
        <TAG><![CDATA[#REGISTO:CA:Outras_Obs#]]></TAG>
        <VALUE><![CDATA[Outras_Obs]]></VALUE>
        <XPATH><![CDATA[/CARD/FIELDS/FIELD[NAME='Outras_Obs']/VALUE]]></XPATH>
      </FIELD>
      <FIELD type="AdditionalFields" label="ESTADO" source-type="AdditionalFields">
        <TAG><![CDATA[#REGISTO:CA:ESTADO#]]></TAG>
        <VALUE><![CDATA[ESTADO]]></VALUE>
        <XPATH><![CDATA[/CARD/FIELDS/FIELD[NAME='ESTADO']/VALUE]]></XPATH>
      </FIELD>
      <FIELD type="AdditionalFields" label="NIF_TRAB" source-type="AdditionalFields">
        <TAG><![CDATA[#REGISTO:CA:NIF_TRAB#]]></TAG>
        <VALUE><![CDATA[NIF_TRAB]]></VALUE>
        <XPATH><![CDATA[/CARD/FIELDS/FIELD[NAME='NIF_TRAB']/VALUE]]></XPATH>
      </FIELD>
      <FIELD type="AdditionalFields" label="NOME_CAND" source-type="AdditionalFields">
        <TAG><![CDATA[#REGISTO:CA:NOME_CAND#]]></TAG>
        <VALUE><![CDATA[NOME_CAND]]></VALUE>
        <XPATH><![CDATA[/CARD/FIELDS/FIELD[NAME='NOME_CAND']/VALUE]]></XPATH>
      </FIELD>
      <FIELD type="AdditionalFields" label="ESTADO_TRAB" source-type="AdditionalFields">
        <TAG><![CDATA[#REGISTO:CA:ESTADO_TRAB#]]></TAG>
        <VALUE><![CDATA[ESTADO_TRAB]]></VALUE>
        <XPATH><![CDATA[/CARD/FIELDS/FIELD[NAME='ESTADO_TRAB']/VALUE]]></XPATH>
      </FIELD>
      <FIELD type="AdditionalFields" label="NOME_CHEFIA" source-type="AdditionalFields">
        <TAG><![CDATA[#REGISTO:CA:NOME_CHEFIA#]]></TAG>
        <VALUE><![CDATA[NOME_CHEFIA]]></VALUE>
        <XPATH><![CDATA[/CARD/FIELDS/FIELD[NAME='NOME_CHEFIA']/VALUE]]></XPATH>
      </FIELD>
      <FIELD type="AdditionalFields" label="NOME_TRAB" source-type="AdditionalFields">
        <TAG><![CDATA[#REGISTO:CA:NOME_TRAB#]]></TAG>
        <VALUE><![CDATA[NOME_TRAB]]></VALUE>
        <XPATH><![CDATA[/CARD/FIELDS/FIELD[NAME='NOME_TRAB']/VALUE]]></XPATH>
      </FIELD>
      <FIELD type="AdditionalFields" label="NORMA" source-type="AdditionalFields">
        <TAG><![CDATA[#REGISTO:CA:NORMA#]]></TAG>
        <VALUE><![CDATA[NORMA]]></VALUE>
        <XPATH><![CDATA[/CARD/FIELDS/FIELD[NAME='NORMA']/VALUE]]></XPATH>
      </FIELD>
      <FIELD type="AdditionalFields" label="NUM_TRAB" source-type="AdditionalFields">
        <TAG><![CDATA[#REGISTO:CA:NUM_TRAB#]]></TAG>
        <VALUE><![CDATA[NUM_TRAB]]></VALUE>
        <XPATH><![CDATA[/CARD/FIELDS/FIELD[NAME='NUM_TRAB']/VALUE]]></XPATH>
      </FIELD>
      <FIELD type="AdditionalFields" label="POLITICA" source-type="AdditionalFields">
        <TAG><![CDATA[#REGISTO:CA:POLITICA#]]></TAG>
        <VALUE><![CDATA[POLITICA]]></VALUE>
        <XPATH><![CDATA[/CARD/FIELDS/FIELD[NAME='POLITICA']/VALUE]]></XPATH>
      </FIELD>
      <FIELD type="AdditionalFields" label="REF_ANE" source-type="AdditionalFields">
        <TAG><![CDATA[#REGISTO:CA:REF_ANE#]]></TAG>
        <VALUE><![CDATA[REF_ANE]]></VALUE>
        <XPATH><![CDATA[/CARD/FIELDS/FIELD[NAME='REF_ANE']/VALUE]]></XPATH>
      </FIELD>
      <FIELD type="AdditionalFields" label="REF_EST" source-type="AdditionalFields">
        <TAG><![CDATA[#REGISTO:CA:REF_EST#]]></TAG>
        <VALUE><![CDATA[REF_EST]]></VALUE>
        <XPATH><![CDATA[/CARD/FIELDS/FIELD[NAME='REF_EST']/VALUE]]></XPATH>
      </FIELD>
      <FIELD type="AdditionalFields" label="REF_MOB_UO" source-type="AdditionalFields">
        <TAG><![CDATA[#REGISTO:CA:REF_MOB_UO#]]></TAG>
        <VALUE><![CDATA[REF_MOB_UO]]></VALUE>
        <XPATH><![CDATA[/CARD/FIELDS/FIELD[NAME='REF_MOB_UO']/VALUE]]></XPATH>
      </FIELD>
      <FIELD type="AdditionalFields" label="REF_PED" source-type="AdditionalFields">
        <TAG><![CDATA[#REGISTO:CA:REF_PED#]]></TAG>
        <VALUE><![CDATA[REF_PED]]></VALUE>
        <XPATH><![CDATA[/CARD/FIELDS/FIELD[NAME='REF_PED']/VALUE]]></XPATH>
      </FIELD>
      <FIELD type="AdditionalFields" label="REF_PROC" source-type="AdditionalFields">
        <TAG><![CDATA[#REGISTO:CA:REF_PROC#]]></TAG>
        <VALUE><![CDATA[REF_PROC]]></VALUE>
        <XPATH><![CDATA[/CARD/FIELDS/FIELD[NAME='REF_PROC']/VALUE]]></XPATH>
      </FIELD>
      <FIELD type="AdditionalFields" label="REF_TP_INQ" source-type="AdditionalFields">
        <TAG><![CDATA[#REGISTO:CA:REF_TP_INQ#]]></TAG>
        <VALUE><![CDATA[REF_TP_INQ]]></VALUE>
        <XPATH><![CDATA[/CARD/FIELDS/FIELD[NAME='REF_TP_INQ']/VALUE]]></XPATH>
      </FIELD>
      <FIELD type="AdditionalFields" label="REF_TP_PRC" source-type="AdditionalFields">
        <TAG><![CDATA[#REGISTO:CA:REF_TP_PRC#]]></TAG>
        <VALUE><![CDATA[REF_TP_PRC]]></VALUE>
        <XPATH><![CDATA[/CARD/FIELDS/FIELD[NAME='REF_TP_PRC']/VALUE]]></XPATH>
      </FIELD>
      <FIELD type="AdditionalFields" label="SIND" source-type="AdditionalFields">
        <TAG><![CDATA[#REGISTO:CA:SIND#]]></TAG>
        <VALUE><![CDATA[SIND]]></VALUE>
        <XPATH><![CDATA[/CARD/FIELDS/FIELD[NAME='SIND']/VALUE]]></XPATH>
      </FIELD>
      <FIELD type="AdditionalFields" label="TP_CT_AC" source-type="AdditionalFields">
        <TAG><![CDATA[#REGISTO:CA:TP_CT_AC#]]></TAG>
        <VALUE><![CDATA[TP_CT_AC]]></VALUE>
        <XPATH><![CDATA[/CARD/FIELDS/FIELD[NAME='TP_CT_AC']/VALUE]]></XPATH>
      </FIELD>
      <FIELD type="AdditionalFields" label="TIPO_DOC" source-type="AdditionalFields">
        <TAG><![CDATA[#REGISTO:CA:TIPO_DOC#]]></TAG>
        <VALUE><![CDATA[TIPO_DOC]]></VALUE>
        <XPATH><![CDATA[/CARD/FIELDS/FIELD[NAME='TIPO_DOC']/VALUE]]></XPATH>
      </FIELD>
      <FIELD type="AdditionalFields" label="TIPO_PROC1" source-type="AdditionalFields">
        <TAG><![CDATA[#REGISTO:CA:TIPO_PROC1#]]></TAG>
        <VALUE><![CDATA[TIPO_PROC1]]></VALUE>
        <XPATH><![CDATA[/CARD/FIELDS/FIELD[NAME='TIPO_PROC1']/VALUE]]></XPATH>
      </FIELD>
      <FIELD type="AdditionalFields" label="TIPO_PROC2" source-type="AdditionalFields">
        <TAG><![CDATA[#REGISTO:CA:TIPO_PROC2#]]></TAG>
        <VALUE><![CDATA[TIPO_PROC2]]></VALUE>
        <XPATH><![CDATA[/CARD/FIELDS/FIELD[NAME='TIPO_PROC2']/VALUE]]></XPATH>
      </FIELD>
      <FIELD type="AdditionalFields" label="TIPO_PROC3" source-type="AdditionalFields">
        <TAG><![CDATA[#REGISTO:CA:TIPO_PROC3#]]></TAG>
        <VALUE><![CDATA[TIPO_PROC3]]></VALUE>
        <XPATH><![CDATA[/CARD/FIELDS/FIELD[NAME='TIPO_PROC3']/VALUE]]></XPATH>
      </FIELD>
      <FIELD type="AdditionalFields" label="TIPO_PROC4" source-type="AdditionalFields">
        <TAG><![CDATA[#REGISTO:CA:TIPO_PROC4#]]></TAG>
        <VALUE><![CDATA[TIPO_PROC4]]></VALUE>
        <XPATH><![CDATA[/CARD/FIELDS/FIELD[NAME='TIPO_PROC4']/VALUE]]></XPATH>
      </FIELD>
      <FIELD type="AdditionalFields" label="TIPO_PROC5" source-type="AdditionalFields">
        <TAG><![CDATA[#REGISTO:CA:TIPO_PROC5#]]></TAG>
        <VALUE><![CDATA[TIPO_PROC5]]></VALUE>
        <XPATH><![CDATA[/CARD/FIELDS/FIELD[NAME='TIPO_PROC5']/VALUE]]></XPATH>
      </FIELD>
      <FIELD type="AdditionalFields" label="TIPO_PROC6" source-type="AdditionalFields">
        <TAG><![CDATA[#REGISTO:CA:TIPO_PROC6#]]></TAG>
        <VALUE><![CDATA[TIPO_PROC6]]></VALUE>
        <XPATH><![CDATA[/CARD/FIELDS/FIELD[NAME='TIPO_PROC6']/VALUE]]></XPATH>
      </FIELD>
      <FIELD type="AdditionalFields" label="UO_TRAB" source-type="AdditionalFields">
        <TAG><![CDATA[#REGISTO:CA:UO_TRAB#]]></TAG>
        <VALUE><![CDATA[UO_TRAB]]></VALUE>
        <XPATH><![CDATA[/CARD/FIELDS/FIELD[NAME='UO_TRAB']/VALUE]]></XPATH>
      </FIELD>
      <FIELD type="AdditionalFields" label="SEP_1" source-type="AdditionalFields">
        <TAG><![CDATA[#REGISTO:CA:SEP_1#]]></TAG>
        <VALUE><![CDATA[SEP_1]]></VALUE>
        <XPATH><![CDATA[/CARD/FIELDS/FIELD[NAME='SEP_1']/VALUE]]></XPATH>
      </FIELD>
      <FIELD type="AdditionalFields" label="SEP_10" source-type="AdditionalFields">
        <TAG><![CDATA[#REGISTO:CA:SEP_10#]]></TAG>
        <VALUE><![CDATA[SEP_10]]></VALUE>
        <XPATH><![CDATA[/CARD/FIELDS/FIELD[NAME='SEP_10']/VALUE]]></XPATH>
      </FIELD>
      <FIELD type="AdditionalFields" label="SEP_11" source-type="AdditionalFields">
        <TAG><![CDATA[#REGISTO:CA:SEP_11#]]></TAG>
        <VALUE><![CDATA[SEP_11]]></VALUE>
        <XPATH><![CDATA[/CARD/FIELDS/FIELD[NAME='SEP_11']/VALUE]]></XPATH>
      </FIELD>
      <FIELD type="AdditionalFields" label="SEP_2" source-type="AdditionalFields">
        <TAG><![CDATA[#REGISTO:CA:SEP_2#]]></TAG>
        <VALUE><![CDATA[SEP_2]]></VALUE>
        <XPATH><![CDATA[/CARD/FIELDS/FIELD[NAME='SEP_2']/VALUE]]></XPATH>
      </FIELD>
      <FIELD type="AdditionalFields" label="SEP_3" source-type="AdditionalFields">
        <TAG><![CDATA[#REGISTO:CA:SEP_3#]]></TAG>
        <VALUE><![CDATA[SEP_3]]></VALUE>
        <XPATH><![CDATA[/CARD/FIELDS/FIELD[NAME='SEP_3']/VALUE]]></XPATH>
      </FIELD>
      <FIELD type="AdditionalFields" label="SEP_4" source-type="AdditionalFields">
        <TAG><![CDATA[#REGISTO:CA:SEP_4#]]></TAG>
        <VALUE><![CDATA[SEP_4]]></VALUE>
        <XPATH><![CDATA[/CARD/FIELDS/FIELD[NAME='SEP_4']/VALUE]]></XPATH>
      </FIELD>
      <FIELD type="AdditionalFields" label="SEP_5" source-type="AdditionalFields">
        <TAG><![CDATA[#REGISTO:CA:SEP_5#]]></TAG>
        <VALUE><![CDATA[SEP_5]]></VALUE>
        <XPATH><![CDATA[/CARD/FIELDS/FIELD[NAME='SEP_5']/VALUE]]></XPATH>
      </FIELD>
      <FIELD type="AdditionalFields" label="SEP_6" source-type="AdditionalFields">
        <TAG><![CDATA[#REGISTO:CA:SEP_6#]]></TAG>
        <VALUE><![CDATA[SEP_6]]></VALUE>
        <XPATH><![CDATA[/CARD/FIELDS/FIELD[NAME='SEP_6']/VALUE]]></XPATH>
      </FIELD>
      <FIELD type="AdditionalFields" label="SEP_7" source-type="AdditionalFields">
        <TAG><![CDATA[#REGISTO:CA:SEP_7#]]></TAG>
        <VALUE><![CDATA[SEP_7]]></VALUE>
        <XPATH><![CDATA[/CARD/FIELDS/FIELD[NAME='SEP_7']/VALUE]]></XPATH>
      </FIELD>
      <FIELD type="AdditionalFields" label="SEP_8" source-type="AdditionalFields">
        <TAG><![CDATA[#REGISTO:CA:SEP_8#]]></TAG>
        <VALUE><![CDATA[SEP_8]]></VALUE>
        <XPATH><![CDATA[/CARD/FIELDS/FIELD[NAME='SEP_8']/VALUE]]></XPATH>
      </FIELD>
      <FIELD type="AdditionalFields" label="SEP_9" source-type="AdditionalFields">
        <TAG><![CDATA[#REGISTO:CA:SEP_9#]]></TAG>
        <VALUE><![CDATA[SEP_9]]></VALUE>
        <XPATH><![CDATA[/CARD/FIELDS/FIELD[NAME='SEP_9']/VALUE]]></XPATH>
      </FIELD>
      <FIELD type="AdditionalFields" label="ESTADO_PAR" source-type="AdditionalFields">
        <TAG><![CDATA[#REGISTO:CA:ESTADO_PAR#]]></TAG>
        <VALUE><![CDATA[ESTADO_PAR]]></VALUE>
        <XPATH><![CDATA[/CARD/FIELDS/FIELD[NAME='ESTADO_PAR']/VALUE]]></XPATH>
      </FIELD>
      <FIELD type="AdditionalFields" label="ANO" source-type="AdditionalFields">
        <TAG><![CDATA[#REGISTO:CA:ANO#]]></TAG>
        <VALUE><![CDATA[ANO]]></VALUE>
        <XPATH><![CDATA[/CARD/FIELDS/FIELD[NAME='ANO']/VALUE]]></XPATH>
      </FIELD>
      <FIELD type="AdditionalFields" label="Url_Destino" source-type="AdditionalFields">
        <TAG><![CDATA[#REGISTO:CA:Url_Destino#]]></TAG>
        <VALUE><![CDATA[Url_Destino]]></VALUE>
        <XPATH><![CDATA[/CARD/FIELDS/FIELD[NAME='Url_Destin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rea" source-type="AdditionalFields">
        <TAG><![CDATA[#CONTEXTPROCESS:CA:Area#]]></TAG>
        <VALUE><![CDATA[Area]]></VALUE>
        <XPATH><![CDATA[/PROCESS/FIELDS/FIELD[NAME='Area']/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sig_Public" source-type="AdditionalFields">
        <TAG><![CDATA[#CONTEXTPROCESS:CA:Desig_Public#]]></TAG>
        <VALUE><![CDATA[Desig_Public]]></VALUE>
        <XPATH><![CDATA[/PROCESS/FIELDS/FIELD[NAME='Desig_Public']/VALUE]]></XPATH>
      </FIELD>
      <FIELD type="AdditionalFields" label="Distribuicao" source-type="AdditionalFields">
        <TAG><![CDATA[#CONTEXTPROCESS:CA:Distribuicao#]]></TAG>
        <VALUE><![CDATA[Distribuicao]]></VALUE>
        <XPATH><![CDATA[/PROCESS/FIELDS/FIELD[NAME='Distribuicao']/VALUE]]></XPATH>
      </FIELD>
      <FIELD type="AdditionalFields" label="Local" source-type="AdditionalFields">
        <TAG><![CDATA[#CONTEXTPROCESS:CA:Local#]]></TAG>
        <VALUE><![CDATA[Local]]></VALUE>
        <XPATH><![CDATA[/PROCESS/FIELDS/FIELD[NAME='Local']/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em" source-type="AdditionalFields">
        <TAG><![CDATA[#CONTEXTPROCESS:CA:Origem#]]></TAG>
        <VALUE><![CDATA[Origem]]></VALUE>
        <XPATH><![CDATA[/PROCESS/FIELDS/FIELD[NAME='Origem']/VALUE]]></XPATH>
      </FIELD>
      <FIELD type="AdditionalFields" label="Partes" source-type="AdditionalFields">
        <TAG><![CDATA[#CONTEXTPROCESS:CA:Partes#]]></TAG>
        <VALUE><![CDATA[Partes]]></VALUE>
        <XPATH><![CDATA[/PROCESS/FIELDS/FIELD[NAME='Partes']/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FIELD type="AdditionalFields" label="Num_Proposta_CA" source-type="AdditionalFields">
        <TAG><![CDATA[#CONTEXTPROCESS:CA:Num_Proposta_CA#]]></TAG>
        <VALUE><![CDATA[Num_Proposta_CA]]></VALUE>
        <XPATH><![CDATA[/PROCESS/FIELDS/FIELD[NAME='Num_Proposta_CA']/VALUE]]></XPATH>
      </FIELD>
      <FIELD type="AdditionalFields" label="Tecn_Resp_DSM" source-type="AdditionalFields">
        <TAG><![CDATA[#CONTEXTPROCESS:CA:Tecn_Resp_DSM#]]></TAG>
        <VALUE><![CDATA[Tecn_Resp_DSM]]></VALUE>
        <XPATH><![CDATA[/PROCESS/FIELDS/FIELD[NAME='Tecn_Resp_DSM']/VALUE]]></XPATH>
      </FIELD>
      <FIELD type="AdditionalFields" label="Tecnicos_DSM" source-type="AdditionalFields">
        <TAG><![CDATA[#CONTEXTPROCESS:CA:Tecnicos_DSM#]]></TAG>
        <VALUE><![CDATA[Tecnicos_DSM]]></VALUE>
        <XPATH><![CDATA[/PROCESS/FIELDS/FIELD[NAME='Tecnicos_DSM']/VALUE]]></XPATH>
      </FIELD>
      <FIELD type="AdditionalFields" label="Area_DSM" source-type="AdditionalFields">
        <TAG><![CDATA[#CONTEXTPROCESS:CA:Area_DSM#]]></TAG>
        <VALUE><![CDATA[Area_DSM]]></VALUE>
        <XPATH><![CDATA[/PROCESS/FIELDS/FIELD[NAME='Area_DSM']/VALUE]]></XPATH>
      </FIELD>
      <FIELD type="AdditionalFields" label="Outras_Obs" source-type="AdditionalFields">
        <TAG><![CDATA[#CONTEXTPROCESS:CA:Outras_Obs#]]></TAG>
        <VALUE><![CDATA[Outras_Obs]]></VALUE>
        <XPATH><![CDATA[/PROCESS/FIELDS/FIELD[NAME='Outras_Obs']/VALUE]]></XPATH>
      </FIELD>
      <FIELD type="AdditionalFields" label="ESTADO" source-type="AdditionalFields">
        <TAG><![CDATA[#CONTEXTPROCESS:CA:ESTADO#]]></TAG>
        <VALUE><![CDATA[ESTADO]]></VALUE>
        <XPATH><![CDATA[/PROCESS/FIELDS/FIELD[NAME='ESTADO']/VALUE]]></XPATH>
      </FIELD>
      <FIELD type="AdditionalFields" label="NIF_TRAB" source-type="AdditionalFields">
        <TAG><![CDATA[#CONTEXTPROCESS:CA:NIF_TRAB#]]></TAG>
        <VALUE><![CDATA[NIF_TRAB]]></VALUE>
        <XPATH><![CDATA[/PROCESS/FIELDS/FIELD[NAME='NIF_TRAB']/VALUE]]></XPATH>
      </FIELD>
      <FIELD type="AdditionalFields" label="NOME_CAND" source-type="AdditionalFields">
        <TAG><![CDATA[#CONTEXTPROCESS:CA:NOME_CAND#]]></TAG>
        <VALUE><![CDATA[NOME_CAND]]></VALUE>
        <XPATH><![CDATA[/PROCESS/FIELDS/FIELD[NAME='NOME_CAND']/VALUE]]></XPATH>
      </FIELD>
      <FIELD type="AdditionalFields" label="ESTADO_TRAB" source-type="AdditionalFields">
        <TAG><![CDATA[#CONTEXTPROCESS:CA:ESTADO_TRAB#]]></TAG>
        <VALUE><![CDATA[ESTADO_TRAB]]></VALUE>
        <XPATH><![CDATA[/PROCESS/FIELDS/FIELD[NAME='ESTADO_TRAB']/VALUE]]></XPATH>
      </FIELD>
      <FIELD type="AdditionalFields" label="NOME_CHEFIA" source-type="AdditionalFields">
        <TAG><![CDATA[#CONTEXTPROCESS:CA:NOME_CHEFIA#]]></TAG>
        <VALUE><![CDATA[NOME_CHEFIA]]></VALUE>
        <XPATH><![CDATA[/PROCESS/FIELDS/FIELD[NAME='NOME_CHEFIA']/VALUE]]></XPATH>
      </FIELD>
      <FIELD type="AdditionalFields" label="NOME_TRAB" source-type="AdditionalFields">
        <TAG><![CDATA[#CONTEXTPROCESS:CA:NOME_TRAB#]]></TAG>
        <VALUE><![CDATA[NOME_TRAB]]></VALUE>
        <XPATH><![CDATA[/PROCESS/FIELDS/FIELD[NAME='NOME_TRAB']/VALUE]]></XPATH>
      </FIELD>
      <FIELD type="AdditionalFields" label="NORMA" source-type="AdditionalFields">
        <TAG><![CDATA[#CONTEXTPROCESS:CA:NORMA#]]></TAG>
        <VALUE><![CDATA[NORMA]]></VALUE>
        <XPATH><![CDATA[/PROCESS/FIELDS/FIELD[NAME='NORMA']/VALUE]]></XPATH>
      </FIELD>
      <FIELD type="AdditionalFields" label="NUM_TRAB" source-type="AdditionalFields">
        <TAG><![CDATA[#CONTEXTPROCESS:CA:NUM_TRAB#]]></TAG>
        <VALUE><![CDATA[NUM_TRAB]]></VALUE>
        <XPATH><![CDATA[/PROCESS/FIELDS/FIELD[NAME='NUM_TRAB']/VALUE]]></XPATH>
      </FIELD>
      <FIELD type="AdditionalFields" label="POLITICA" source-type="AdditionalFields">
        <TAG><![CDATA[#CONTEXTPROCESS:CA:POLITICA#]]></TAG>
        <VALUE><![CDATA[POLITICA]]></VALUE>
        <XPATH><![CDATA[/PROCESS/FIELDS/FIELD[NAME='POLITICA']/VALUE]]></XPATH>
      </FIELD>
      <FIELD type="AdditionalFields" label="REF_ANE" source-type="AdditionalFields">
        <TAG><![CDATA[#CONTEXTPROCESS:CA:REF_ANE#]]></TAG>
        <VALUE><![CDATA[REF_ANE]]></VALUE>
        <XPATH><![CDATA[/PROCESS/FIELDS/FIELD[NAME='REF_ANE']/VALUE]]></XPATH>
      </FIELD>
      <FIELD type="AdditionalFields" label="REF_EST" source-type="AdditionalFields">
        <TAG><![CDATA[#CONTEXTPROCESS:CA:REF_EST#]]></TAG>
        <VALUE><![CDATA[REF_EST]]></VALUE>
        <XPATH><![CDATA[/PROCESS/FIELDS/FIELD[NAME='REF_EST']/VALUE]]></XPATH>
      </FIELD>
      <FIELD type="AdditionalFields" label="REF_MOB_UO" source-type="AdditionalFields">
        <TAG><![CDATA[#CONTEXTPROCESS:CA:REF_MOB_UO#]]></TAG>
        <VALUE><![CDATA[REF_MOB_UO]]></VALUE>
        <XPATH><![CDATA[/PROCESS/FIELDS/FIELD[NAME='REF_MOB_UO']/VALUE]]></XPATH>
      </FIELD>
      <FIELD type="AdditionalFields" label="REF_PED" source-type="AdditionalFields">
        <TAG><![CDATA[#CONTEXTPROCESS:CA:REF_PED#]]></TAG>
        <VALUE><![CDATA[REF_PED]]></VALUE>
        <XPATH><![CDATA[/PROCESS/FIELDS/FIELD[NAME='REF_PED']/VALUE]]></XPATH>
      </FIELD>
      <FIELD type="AdditionalFields" label="REF_PROC" source-type="AdditionalFields">
        <TAG><![CDATA[#CONTEXTPROCESS:CA:REF_PROC#]]></TAG>
        <VALUE><![CDATA[REF_PROC]]></VALUE>
        <XPATH><![CDATA[/PROCESS/FIELDS/FIELD[NAME='REF_PROC']/VALUE]]></XPATH>
      </FIELD>
      <FIELD type="AdditionalFields" label="REF_TP_INQ" source-type="AdditionalFields">
        <TAG><![CDATA[#CONTEXTPROCESS:CA:REF_TP_INQ#]]></TAG>
        <VALUE><![CDATA[REF_TP_INQ]]></VALUE>
        <XPATH><![CDATA[/PROCESS/FIELDS/FIELD[NAME='REF_TP_INQ']/VALUE]]></XPATH>
      </FIELD>
      <FIELD type="AdditionalFields" label="REF_TP_PRC" source-type="AdditionalFields">
        <TAG><![CDATA[#CONTEXTPROCESS:CA:REF_TP_PRC#]]></TAG>
        <VALUE><![CDATA[REF_TP_PRC]]></VALUE>
        <XPATH><![CDATA[/PROCESS/FIELDS/FIELD[NAME='REF_TP_PRC']/VALUE]]></XPATH>
      </FIELD>
      <FIELD type="AdditionalFields" label="SIND" source-type="AdditionalFields">
        <TAG><![CDATA[#CONTEXTPROCESS:CA:SIND#]]></TAG>
        <VALUE><![CDATA[SIND]]></VALUE>
        <XPATH><![CDATA[/PROCESS/FIELDS/FIELD[NAME='SIND']/VALUE]]></XPATH>
      </FIELD>
      <FIELD type="AdditionalFields" label="TP_CT_AC" source-type="AdditionalFields">
        <TAG><![CDATA[#CONTEXTPROCESS:CA:TP_CT_AC#]]></TAG>
        <VALUE><![CDATA[TP_CT_AC]]></VALUE>
        <XPATH><![CDATA[/PROCESS/FIELDS/FIELD[NAME='TP_CT_AC']/VALUE]]></XPATH>
      </FIELD>
      <FIELD type="AdditionalFields" label="TIPO_DOC" source-type="AdditionalFields">
        <TAG><![CDATA[#CONTEXTPROCESS:CA:TIPO_DOC#]]></TAG>
        <VALUE><![CDATA[TIPO_DOC]]></VALUE>
        <XPATH><![CDATA[/PROCESS/FIELDS/FIELD[NAME='TIPO_DOC']/VALUE]]></XPATH>
      </FIELD>
      <FIELD type="AdditionalFields" label="TIPO_PROC1" source-type="AdditionalFields">
        <TAG><![CDATA[#CONTEXTPROCESS:CA:TIPO_PROC1#]]></TAG>
        <VALUE><![CDATA[TIPO_PROC1]]></VALUE>
        <XPATH><![CDATA[/PROCESS/FIELDS/FIELD[NAME='TIPO_PROC1']/VALUE]]></XPATH>
      </FIELD>
      <FIELD type="AdditionalFields" label="TIPO_PROC2" source-type="AdditionalFields">
        <TAG><![CDATA[#CONTEXTPROCESS:CA:TIPO_PROC2#]]></TAG>
        <VALUE><![CDATA[TIPO_PROC2]]></VALUE>
        <XPATH><![CDATA[/PROCESS/FIELDS/FIELD[NAME='TIPO_PROC2']/VALUE]]></XPATH>
      </FIELD>
      <FIELD type="AdditionalFields" label="TIPO_PROC3" source-type="AdditionalFields">
        <TAG><![CDATA[#CONTEXTPROCESS:CA:TIPO_PROC3#]]></TAG>
        <VALUE><![CDATA[TIPO_PROC3]]></VALUE>
        <XPATH><![CDATA[/PROCESS/FIELDS/FIELD[NAME='TIPO_PROC3']/VALUE]]></XPATH>
      </FIELD>
      <FIELD type="AdditionalFields" label="TIPO_PROC4" source-type="AdditionalFields">
        <TAG><![CDATA[#CONTEXTPROCESS:CA:TIPO_PROC4#]]></TAG>
        <VALUE><![CDATA[TIPO_PROC4]]></VALUE>
        <XPATH><![CDATA[/PROCESS/FIELDS/FIELD[NAME='TIPO_PROC4']/VALUE]]></XPATH>
      </FIELD>
      <FIELD type="AdditionalFields" label="TIPO_PROC5" source-type="AdditionalFields">
        <TAG><![CDATA[#CONTEXTPROCESS:CA:TIPO_PROC5#]]></TAG>
        <VALUE><![CDATA[TIPO_PROC5]]></VALUE>
        <XPATH><![CDATA[/PROCESS/FIELDS/FIELD[NAME='TIPO_PROC5']/VALUE]]></XPATH>
      </FIELD>
      <FIELD type="AdditionalFields" label="TIPO_PROC6" source-type="AdditionalFields">
        <TAG><![CDATA[#CONTEXTPROCESS:CA:TIPO_PROC6#]]></TAG>
        <VALUE><![CDATA[TIPO_PROC6]]></VALUE>
        <XPATH><![CDATA[/PROCESS/FIELDS/FIELD[NAME='TIPO_PROC6']/VALUE]]></XPATH>
      </FIELD>
      <FIELD type="AdditionalFields" label="UO_TRAB" source-type="AdditionalFields">
        <TAG><![CDATA[#CONTEXTPROCESS:CA:UO_TRAB#]]></TAG>
        <VALUE><![CDATA[UO_TRAB]]></VALUE>
        <XPATH><![CDATA[/PROCESS/FIELDS/FIELD[NAME='UO_TRAB']/VALUE]]></XPATH>
      </FIELD>
      <FIELD type="AdditionalFields" label="SEP_1" source-type="AdditionalFields">
        <TAG><![CDATA[#CONTEXTPROCESS:CA:SEP_1#]]></TAG>
        <VALUE><![CDATA[SEP_1]]></VALUE>
        <XPATH><![CDATA[/PROCESS/FIELDS/FIELD[NAME='SEP_1']/VALUE]]></XPATH>
      </FIELD>
      <FIELD type="AdditionalFields" label="SEP_10" source-type="AdditionalFields">
        <TAG><![CDATA[#CONTEXTPROCESS:CA:SEP_10#]]></TAG>
        <VALUE><![CDATA[SEP_10]]></VALUE>
        <XPATH><![CDATA[/PROCESS/FIELDS/FIELD[NAME='SEP_10']/VALUE]]></XPATH>
      </FIELD>
      <FIELD type="AdditionalFields" label="SEP_11" source-type="AdditionalFields">
        <TAG><![CDATA[#CONTEXTPROCESS:CA:SEP_11#]]></TAG>
        <VALUE><![CDATA[SEP_11]]></VALUE>
        <XPATH><![CDATA[/PROCESS/FIELDS/FIELD[NAME='SEP_11']/VALUE]]></XPATH>
      </FIELD>
      <FIELD type="AdditionalFields" label="SEP_2" source-type="AdditionalFields">
        <TAG><![CDATA[#CONTEXTPROCESS:CA:SEP_2#]]></TAG>
        <VALUE><![CDATA[SEP_2]]></VALUE>
        <XPATH><![CDATA[/PROCESS/FIELDS/FIELD[NAME='SEP_2']/VALUE]]></XPATH>
      </FIELD>
      <FIELD type="AdditionalFields" label="SEP_3" source-type="AdditionalFields">
        <TAG><![CDATA[#CONTEXTPROCESS:CA:SEP_3#]]></TAG>
        <VALUE><![CDATA[SEP_3]]></VALUE>
        <XPATH><![CDATA[/PROCESS/FIELDS/FIELD[NAME='SEP_3']/VALUE]]></XPATH>
      </FIELD>
      <FIELD type="AdditionalFields" label="SEP_4" source-type="AdditionalFields">
        <TAG><![CDATA[#CONTEXTPROCESS:CA:SEP_4#]]></TAG>
        <VALUE><![CDATA[SEP_4]]></VALUE>
        <XPATH><![CDATA[/PROCESS/FIELDS/FIELD[NAME='SEP_4']/VALUE]]></XPATH>
      </FIELD>
      <FIELD type="AdditionalFields" label="SEP_5" source-type="AdditionalFields">
        <TAG><![CDATA[#CONTEXTPROCESS:CA:SEP_5#]]></TAG>
        <VALUE><![CDATA[SEP_5]]></VALUE>
        <XPATH><![CDATA[/PROCESS/FIELDS/FIELD[NAME='SEP_5']/VALUE]]></XPATH>
      </FIELD>
      <FIELD type="AdditionalFields" label="SEP_6" source-type="AdditionalFields">
        <TAG><![CDATA[#CONTEXTPROCESS:CA:SEP_6#]]></TAG>
        <VALUE><![CDATA[SEP_6]]></VALUE>
        <XPATH><![CDATA[/PROCESS/FIELDS/FIELD[NAME='SEP_6']/VALUE]]></XPATH>
      </FIELD>
      <FIELD type="AdditionalFields" label="SEP_7" source-type="AdditionalFields">
        <TAG><![CDATA[#CONTEXTPROCESS:CA:SEP_7#]]></TAG>
        <VALUE><![CDATA[SEP_7]]></VALUE>
        <XPATH><![CDATA[/PROCESS/FIELDS/FIELD[NAME='SEP_7']/VALUE]]></XPATH>
      </FIELD>
      <FIELD type="AdditionalFields" label="SEP_8" source-type="AdditionalFields">
        <TAG><![CDATA[#CONTEXTPROCESS:CA:SEP_8#]]></TAG>
        <VALUE><![CDATA[SEP_8]]></VALUE>
        <XPATH><![CDATA[/PROCESS/FIELDS/FIELD[NAME='SEP_8']/VALUE]]></XPATH>
      </FIELD>
      <FIELD type="AdditionalFields" label="SEP_9" source-type="AdditionalFields">
        <TAG><![CDATA[#CONTEXTPROCESS:CA:SEP_9#]]></TAG>
        <VALUE><![CDATA[SEP_9]]></VALUE>
        <XPATH><![CDATA[/PROCESS/FIELDS/FIELD[NAME='SEP_9']/VALUE]]></XPATH>
      </FIELD>
      <FIELD type="AdditionalFields" label="ESTADO_PAR" source-type="AdditionalFields">
        <TAG><![CDATA[#CONTEXTPROCESS:CA:ESTADO_PAR#]]></TAG>
        <VALUE><![CDATA[ESTADO_PAR]]></VALUE>
        <XPATH><![CDATA[/PROCESS/FIELDS/FIELD[NAME='ESTADO_PAR']/VALUE]]></XPATH>
      </FIELD>
      <FIELD type="AdditionalFields" label="ANO" source-type="AdditionalFields">
        <TAG><![CDATA[#CONTEXTPROCESS:CA:ANO#]]></TAG>
        <VALUE><![CDATA[ANO]]></VALUE>
        <XPATH><![CDATA[/PROCESS/FIELDS/FIELD[NAME='ANO']/VALUE]]></XPATH>
      </FIELD>
      <FIELD type="AdditionalFields" label="Url_Destino" source-type="AdditionalFields">
        <TAG><![CDATA[#CONTEXTPROCESS:CA:Url_Destino#]]></TAG>
        <VALUE><![CDATA[Url_Destino]]></VALUE>
        <XPATH><![CDATA[/PROCESS/FIELDS/FIELD[NAME='Url_Destin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
          /Entities/Principal/Entidade/EntidadeAvulsa/Localidade
        ]]></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PostalEstrangeiro]]></XPATH>
      </FIELD>
    </NODE>
    <NODE label="Mediador">
      <FIELD label="Numero Mediador">
        <TAG><![CDATA[#ENTIDADE_PRINCIPAL:MEDIADOR:NUMERO_MEDIADOR#]]></TAG>
        <VALUE><![CDATA[Numero Mediador]]></VALUE>
        <XPATH><![CDATA[/Entities/Principal/Entidade/Mediador/NrMediador]]></XPATH>
      </FIELD>
      <FIELD label="Ramos NV">
        <TAG><![CDATA[#ENTIDADE_PRINCIPAL:MEDIADOR:RAMOS#]]></TAG>
        <VALUE><![CDATA[Ramos NV]]></VALUE>
        <XPATH><![CDATA[/Entities/Principal/Entidade/Mediador/RamoNaoVida]]></XPATH>
      </FIELD>
      <FIELD label="Ramos VD">
        <TAG><![CDATA[#ENTIDADE_PRINCIPAL:MEDIADOR:RAMOS#]]></TAG>
        <VALUE><![CDATA[Ramos VD]]></VALUE>
        <XPATH><![CDATA[/Entities/Principal/Entidade/Mediador/RamoVida]]></XPATH>
      </FIELD>
      <FIELD label="Tipo Mediador">
        <TAG><![CDATA[#ENTIDADE_PRINCIPAL:MEDIADOR:TIPO_MEDIADOR#]]></TAG>
        <VALUE><![CDATA[Tipo Mediador]]></VALUE>
        <XPATH><![CDATA[/Entities/Principal/Entidade/Mediador/Tipo]]></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PublicacaoDRNorma]]></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Constituicao]]></XPATH>
      </FIELD>
      <FIELD label="DtaAutorizacaoASF">
        <TAG><![CDATA[#ENTIDADE_PRINCIPAL:EMPRESA_DE_SEGURO:DTAAUTORIZACAOISP#]]></TAG>
        <VALUE><![CDATA[DtaAutorizacaoASF]]></VALUE>
        <XPATH><![CDATA[/Entities/Principal/Entidade/EmpresaSeguro/DtAutorizacaoConstituicao]]></XPATH>
      </FIELD>
      <FIELD label="DtaEncerramento">
        <TAG><![CDATA[#ENTIDADE_PRINCIPAL:EMPRESA_DE_SEGURO:DTAENCERRAMENTO#]]></TAG>
        <VALUE><![CDATA[DtaEncerramento]]></VALUE>
        <XPATH><![CDATA[/Entities/Principal/Entidade/EmpresaSeguro/Dt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i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is]]></XPATH>
      </FIELD>
      <FIELD label="Tipo Actividade">
        <TAG><![CDATA[#ENTIDADE_PRINCIPAL:EMPRESA_DE_SEGURO:TIPO_ACTIVIDADE#]]></TAG>
        <VALUE><![CDATA[Tipo Actividade]]></VALUE>
        <XPATH><![CDATA[/Entities/Principal/Entidade/EmpresaSeguro/TipoA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SeguroOperacao]]></XPATH>
      </FIELD>
      <FIELD label="Codigo Ramo NV">
        <TAG><![CDATA[#ENTIDADE_PRINCIPAL:EMPRESA_DE_SEGURO:CODIGO_RAMO_NV#]]></TAG>
        <VALUE><![CDATA[Codigo Ramo NV]]></VALUE>
        <XPATH><![CDATA[/Entities/Principal/Entidade/EmpresaSeguro/RamosNaoVida]]></XPATH>
      </FIELD>
      <FIELD label="Nome Modalidade NV">
        <TAG><![CDATA[#ENTIDADE_PRINCIPAL:EMPRESA_DE_SEGURO:NOME_MODALIDADE_NV#]]></TAG>
        <VALUE><![CDATA[Nome Modalidade NV]]></VALUE>
        <XPATH><![CDATA[/Entities/Principal/Entidade/EmpresaSeguro/ModalidadesNãoVida]]></XPATH>
      </FIELD>
      <FIELD label="Nome Grupo Ramo NV">
        <TAG><![CDATA[#ENTIDADE_PRINCIPAL:EMPRESA_DE_SEGURO:NOME_GRUPO_RAMO_NV#]]></TAG>
        <VALUE><![CDATA[Nome Grupo Ramo NV]]></VALUE>
        <XPATH><![CDATA[/Entities/Principal/Entidade/EmpresaSeguro/GruposNaoVida]]></XPATH>
      </FIELD>
      <FIELD label="Nome actuário responsável NV">
        <TAG><![CDATA[#ENTIDADE_PRINCIPAL:EMPRESA_DE_SEGURO:NOME_ACTUÁRIO_RESPONSÁVEL#]]></TAG>
        <VALUE><![CDATA[Nome actuário responsável NV]]></VALUE>
        <XPATH><![CDATA[/Entities/Principal/Entidade/EmpresaSeguro/AtuarioNaoVida]]></XPATH>
      </FIELD>
      <FIELD label="Codigo Ramo VD">
        <TAG><![CDATA[#ENTIDADE_PRINCIPAL:EMPRESA_DE_SEGURO:CODIGO_RAMO_VD#]]></TAG>
        <VALUE><![CDATA[Codigo Ramo VD]]></VALUE>
        <XPATH><![CDATA[/Entities/Principal/Entidade/EmpresaSeguro/RamoVida]]></XPATH>
      </FIELD>
      <FIELD label="Nome Modalidade VD">
        <TAG><![CDATA[#ENTIDADE_PRINCIPAL:EMPRESA_DE_SEGURO:NOME_MODALIDADE_VD#]]></TAG>
        <VALUE><![CDATA[Nome Modalidade VD]]></VALUE>
        <XPATH><![CDATA[/Entities/Principal/Entidade/EmpresaSeguro/ModalidadesVida]]></XPATH>
      </FIELD>
      <FIELD label="Nome Grupo Ramo VD">
        <TAG><![CDATA[#ENTIDADE_PRINCIPAL:EMPRESA_DE_SEGURO:NOME_GRUPO_RAMO_VD#]]></TAG>
        <VALUE><![CDATA[Nome Grupo Ramo VD]]></VALUE>
        <XPATH><![CDATA[/Entities/Principal/Entidade/EmpresaSeguro/GrupoVida]]></XPATH>
      </FIELD>
      <FIELD label="Nome actuário responsável VD">
        <TAG><![CDATA[#ENTIDADE_PRINCIPAL:EMPRESA_DE_SEGURO:NOME_ACTUÁRIO_RESPONSÁVEL#]]></TAG>
        <VALUE><![CDATA[Nome actuário responsável VD]]></VALUE>
        <XPATH><![CDATA[/Entities/Principal/Entidade/EmpresaSeguro/AtuarioVida]]></XPATH>
      </FIELD>
      <FIELD label="Classes de Seguros">
        <TAG><![CDATA[#ENTIDADE_PRINCIPAL:EMPRESA_DE_SEGURO:CLASSES_DE_SEGUROS#]]></TAG>
        <VALUE><![CDATA[Classes de Seguros]]></VALUE>
        <XPATH><![CDATA[/Entities/Principal/Entidade/EmpresaSeguro/ClasseSeguros]]></XPATH>
      </FIELD>
      <FIELD label="Autoridade de Supervisão">
        <TAG><![CDATA[#ENTIDADE_PRINCIPAL:EMPRESA_DE_SEGURO:AUTORIDADE_DE_SUPERVISÃO#]]></TAG>
        <VALUE><![CDATA[Autoridade de Supervisão]]></VALUE>
        <XPATH><![CDATA[/Entities/Principal/Entidade/EmpresaSeguro/AutoridadeSupervisao]]></XPATH>
      </FIELD>
      <FIELD label="Codigo Postal Representante">
        <TAG><![CDATA[#ENTIDADE_PRINCIPAL:EMPRESA_DE_SEGURO:CP_REPRESENTANTE#]]></TAG>
        <VALUE><![CDATA[Codigo Postal Representante]]></VALUE>
        <XPATH><![CDATA[/Entities/Principal/Entidade/EmpresaSeguro/RepresentanteLegal/CodigoPostal]]></XPATH>
      </FIELD>
      <FIELD label="Morada Representante">
        <TAG><![CDATA[#ENTIDADE_PRINCIPAL:EMPRESA_DE_SEGURO:MORADA_REPRESENTANTE#]]></TAG>
        <VALUE><![CDATA[Morada Representante]]></VALUE>
        <XPATH><![CDATA[/Entities/Principal/Entidade/EmpresaSeguro/RepresentanteLegal/Morada]]></XPATH>
      </FIELD>
      <FIELD label="Nome Representante Fiscal">
        <TAG><![CDATA[#ENTIDADE_PRINCIPAL:EMPRESA_DE_SEGURO:NOME_REPRESENTANTE_FISCAL#]]></TAG>
        <VALUE><![CDATA[Nome Representante Fiscal]]></VALUE>
        <XPATH><![CDATA[/Entities/Principal/Entidade/EmpresaSeguro/RepresentanteLegal/Nome]]></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odigoEstati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 MINIMAL - EntidadeColaborador -->
  <NODE label="Entidade Colaborador" replaceTest="/EntidadeColaborador">
    <FIELD label="Nº Colaborador">
      <TAG><![CDATA[#ENTIDADE_COLABORADOR:NUMERO_COLABORADOR#]]></TAG>
      <VALUE><![CDATA[Nº Colaborador]]></VALUE>
      <XPATH><![CDATA[/EntidadeColaborador/Num_Colaborador]]></XPATH>
    </FIELD>
    <FIELD label="Nome">
      <TAG><![CDATA[#ENTIDADE_COLABORADOR:NOME#]]></TAG>
      <VALUE><![CDATA[Nome]]></VALUE>
      <XPATH><![CDATA[/EntidadeColaborador/Nome]]></XPATH>
    </FIELD>
    <FIELD label="Género">
      <TAG><![CDATA[#ENTIDADE_COLABORADOR:GENERO#]]></TAG>
      <VALUE><![CDATA[Género]]></VALUE>
      <XPATH><![CDATA[/EntidadeColaborador/Genero]]></XPATH>
    </FIELD>
    <FIELD label="NIF">
      <TAG><![CDATA[#ENTIDADE_COLABORADOR:NIF#]]></TAG>
      <VALUE><![CDATA[NIF]]></VALUE>
      <XPATH><![CDATA[/EntidadeColaborador/NIF]]></XPATH>
    </FIELD>
    <FIELD label="Número Cartão de Identificação">
      <TAG><![CDATA[#ENTIDADE_COLABORADOR:NUMERO_CARTAO_IDENTIFICACAO#]]></TAG>
      <VALUE><![CDATA[Número Cartão de Identificação]]></VALUE>
      <XPATH><![CDATA[/EntidadeColaborador/Num_Cartao_Id]]></XPATH>
    </FIELD>
    <FIELD label="Morada Efetiva">
      <TAG><![CDATA[#ENTIDADE_COLABORADOR:MORADA_EFETIVA#]]></TAG>
      <VALUE><![CDATA[Morada Efetiva]]></VALUE>
      <XPATH><![CDATA[/EntidadeColaborador/Morada_Efetiva]]></XPATH>
    </FIELD>
    <FIELD label="Código Postal Morada Efetiva">
      <TAG><![CDATA[#ENTIDADE_COLABORADOR:CP_MORADA_EFETIVA#]]></TAG>
      <VALUE><![CDATA[Código Postal Morada Efetiva]]></VALUE>
      <XPATH><![CDATA[/EntidadeColaborador/Cp_Morada_Efetiva]]></XPATH>
    </FIELD>
    <FIELD label="Morada Fiscal">
      <TAG><![CDATA[#ENTIDADE_COLABORADOR:MORADA_FISCAL#]]></TAG>
      <VALUE><![CDATA[Morada Fiscal]]></VALUE>
      <XPATH><![CDATA[/EntidadeColaborador/Morada_Fiscal]]></XPATH>
    </FIELD>
    <FIELD label="Código Postal Morada Fiscal">
      <TAG><![CDATA[#ENTIDADE_COLABORADOR:CP_MORADA_FISCAL#]]></TAG>
      <VALUE><![CDATA[Código Postal Morada Fiscal]]></VALUE>
      <XPATH><![CDATA[/EntidadeColaborador/Cp_Morada_Fiscal]]></XPATH>
    </FIELD>
    <FIELD label="Estado Civil">
      <TAG><![CDATA[#ENTIDADE_COLABORADOR:ESTADO_CIVIL#]]></TAG>
      <VALUE><![CDATA[Estado Civil]]></VALUE>
      <XPATH><![CDATA[/EntidadeColaborador/Estado_Civil]]></XPATH>
    </FIELD>
    <FIELD label="Unidade Organizacional">
      <TAG><![CDATA[#ENTIDADE_COLABORADOR:UO#]]></TAG>
      <VALUE><![CDATA[Unidade Organizacional]]></VALUE>
      <XPATH><![CDATA[/EntidadeColaborador/UO]]></XPATH>
    </FIELD>
    <FIELD label="Vencimento Base">
      <TAG><![CDATA[#ENTIDADE_COLABORADOR:VENCIMENTO_BASE#]]></TAG>
      <VALUE><![CDATA[Vencimento Base]]></VALUE>
      <XPATH><![CDATA[/EntidadeColaborador/Vencimento_Base]]></XPATH>
    </FIELD>
    <FIELD label="Percentagem IHT">
      <TAG><![CDATA[#ENTIDADE_COLABORADOR:PERCENTAGEM_IHT#]]></TAG>
      <VALUE><![CDATA[Percentagem IHT]]></VALUE>
      <XPATH><![CDATA[/EntidadeColaborador/Percentagem_Iht]]></XPATH>
    </FIELD>
    <FIELD label="Valor IHT">
      <TAG><![CDATA[#ENTIDADE_COLABORADOR:VALOR_IHT#]]></TAG>
      <VALUE><![CDATA[Valor IHT]]></VALUE>
      <XPATH><![CDATA[/EntidadeColaborador/Valor_Iht]]></XPATH>
    </FIELD>
    <FIELD label="Horário">
      <TAG><![CDATA[#ENTIDADE_COLABORADOR:HORARIO#]]></TAG>
      <VALUE><![CDATA[Horário]]></VALUE>
      <XPATH><![CDATA[/EntidadeColaborador/Horario]]></XPATH>
    </FIELD>
    <FIELD label="Email Pessoal">
      <TAG><![CDATA[#ENTIDADE_COLABORADOR:EMAIL_PESSOAL#]]></TAG>
      <VALUE><![CDATA[Email Pessoal]]></VALUE>
      <XPATH><![CDATA[/EntidadeColaborador/Email_Pessoal]]></XPATH>
    </FIELD>
    <FIELD label="Email Profissional">
      <TAG><![CDATA[#ENTIDADE_COLABORADOR:EMAIL_PROFISSIONAL#]]></TAG>
      <VALUE><![CDATA[Email Profissional]]></VALUE>
      <XPATH><![CDATA[/EntidadeColaborador/Email_Profissional]]></XPATH>
    </FIELD>
    <FIELD label="Data de Nascimento">
      <TAG><![CDATA[#ENTIDADE_COLABORADOR:DATA_NASCIMENTO#]]></TAG>
      <VALUE><![CDATA[Data de Nascimento]]></VALUE>
      <XPATH><![CDATA[/EntidadeColaborador/Data_Nascimento]]></XPATH>
    </FIELD>
    <FIELD label="Categoria Profissional">
      <TAG><![CDATA[#ENTIDADE_COLABORADOR:CATEGORIA_PROFISSIONAL#]]></TAG>
      <VALUE><![CDATA[Categoria Profissional]]></VALUE>
      <XPATH><![CDATA[/EntidadeColaborador/Categoria_Profissional]]></XPATH>
    </FIELD>
    <FIELD label="Data de Admissão">
      <TAG><![CDATA[#ENTIDADE_COLABORADOR:DATA_ADMISSAO#]]></TAG>
      <VALUE><![CDATA[Data de Admissão]]></VALUE>
      <XPATH><![CDATA[/EntidadeColaborador/Data_Admissao]]></XPATH>
    </FIELD>
    <FIELD label="Data de Cessação">
      <TAG><![CDATA[#ENTIDADE_COLABORADOR:DATA_CESSACAO#]]></TAG>
      <VALUE><![CDATA[Data de Cessação]]></VALUE>
      <XPATH><![CDATA[/EntidadeColaborador/Data_Cessacao]]></XPATH>
    </FIELD>
    <FIELD label="Tipo de Contrato">
      <TAG><![CDATA[#ENTIDADE_COLABORADOR:TIPO_CONTRATO#]]></TAG>
      <VALUE><![CDATA[Tipo de Contrato]]></VALUE>
      <XPATH><![CDATA[/EntidadeColaborador/Tipo_Contrato]]></XPATH>
    </FIELD>
  </NODE>
</MEN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B7B012AD78ADA4C80ECBB33D45C8DF8" ma:contentTypeVersion="" ma:contentTypeDescription="Create a new document." ma:contentTypeScope="" ma:versionID="9e5ebc79ab6b210a9d1f67b91822a04e">
  <xsd:schema xmlns:xsd="http://www.w3.org/2001/XMLSchema" xmlns:xs="http://www.w3.org/2001/XMLSchema" xmlns:p="http://schemas.microsoft.com/office/2006/metadata/properties" xmlns:ns2="f37a6a8e-f27f-42c4-a0ac-b9eae2f9d64f" targetNamespace="http://schemas.microsoft.com/office/2006/metadata/properties" ma:root="true" ma:fieldsID="89abc75c2911ed19c7270a7c7a0dfd10" ns2:_="">
    <xsd:import namespace="f37a6a8e-f27f-42c4-a0ac-b9eae2f9d6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a6a8e-f27f-42c4-a0ac-b9eae2f9d64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5FF97D-26B1-49EC-9419-5D0D6139E93F}">
  <ds:schemaRefs/>
</ds:datastoreItem>
</file>

<file path=customXml/itemProps2.xml><?xml version="1.0" encoding="utf-8"?>
<ds:datastoreItem xmlns:ds="http://schemas.openxmlformats.org/officeDocument/2006/customXml" ds:itemID="{C7B16769-E584-4EC0-AD81-5C95373A6E2D}">
  <ds:schemaRefs>
    <ds:schemaRef ds:uri="http://schemas.openxmlformats.org/officeDocument/2006/bibliography"/>
  </ds:schemaRefs>
</ds:datastoreItem>
</file>

<file path=customXml/itemProps3.xml><?xml version="1.0" encoding="utf-8"?>
<ds:datastoreItem xmlns:ds="http://schemas.openxmlformats.org/officeDocument/2006/customXml" ds:itemID="{A92E7C58-545C-4EEB-A294-1A8F8D0F3A56}"/>
</file>

<file path=customXml/itemProps4.xml><?xml version="1.0" encoding="utf-8"?>
<ds:datastoreItem xmlns:ds="http://schemas.openxmlformats.org/officeDocument/2006/customXml" ds:itemID="{D3DD1E4A-C1B9-4BED-8A1F-71A96C152F2D}"/>
</file>

<file path=customXml/itemProps5.xml><?xml version="1.0" encoding="utf-8"?>
<ds:datastoreItem xmlns:ds="http://schemas.openxmlformats.org/officeDocument/2006/customXml" ds:itemID="{54F24110-B211-44BF-B69D-5BD5A1ABB1C4}"/>
</file>

<file path=docProps/app.xml><?xml version="1.0" encoding="utf-8"?>
<Properties xmlns="http://schemas.openxmlformats.org/officeDocument/2006/extended-properties" xmlns:vt="http://schemas.openxmlformats.org/officeDocument/2006/docPropsVTypes">
  <Template>Normal</Template>
  <TotalTime>0</TotalTime>
  <Pages>173</Pages>
  <Words>53193</Words>
  <Characters>303206</Characters>
  <Application>Microsoft Office Word</Application>
  <DocSecurity>0</DocSecurity>
  <Lines>2526</Lines>
  <Paragraphs>711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2022-03-18T10:05:00Z</dcterms:created>
  <dcterms:modified xsi:type="dcterms:W3CDTF">2022-03-18T10:05:00Z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0x010100FB7B012AD78ADA4C80ECBB33D45C8DF8</vt:lpwstr>
  </property>
</Properties>
</file>